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7C335F" w:rsidRPr="008E14A4" w:rsidTr="001533A7">
        <w:tc>
          <w:tcPr>
            <w:tcW w:w="6408" w:type="dxa"/>
          </w:tcPr>
          <w:p w:rsidR="007C335F" w:rsidRPr="00341BB2" w:rsidRDefault="002270F8" w:rsidP="001533A7">
            <w:pPr>
              <w:tabs>
                <w:tab w:val="left" w:pos="7200"/>
              </w:tabs>
              <w:spacing w:before="0"/>
              <w:rPr>
                <w:b/>
              </w:rPr>
            </w:pPr>
            <w:bookmarkStart w:id="0" w:name="_Ref280362398"/>
            <w:bookmarkStart w:id="1" w:name="_Toc287363716"/>
            <w:bookmarkStart w:id="2" w:name="_Toc311216699"/>
            <w:bookmarkStart w:id="3" w:name="_Toc317198660"/>
            <w:r>
              <w:rPr>
                <w:b/>
                <w:noProof/>
                <w:lang w:val="en-US" w:eastAsia="ja-JP"/>
              </w:rPr>
              <mc:AlternateContent>
                <mc:Choice Requires="wpg">
                  <w:drawing>
                    <wp:anchor distT="0" distB="0" distL="114300" distR="114300" simplePos="0" relativeHeight="251655168" behindDoc="0" locked="0" layoutInCell="1" allowOverlap="1" wp14:anchorId="3C9C2EA0" wp14:editId="4EB58578">
                      <wp:simplePos x="0" y="0"/>
                      <wp:positionH relativeFrom="column">
                        <wp:posOffset>-52705</wp:posOffset>
                      </wp:positionH>
                      <wp:positionV relativeFrom="paragraph">
                        <wp:posOffset>-349250</wp:posOffset>
                      </wp:positionV>
                      <wp:extent cx="295910" cy="312420"/>
                      <wp:effectExtent l="0" t="0" r="46990" b="304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ED048F" id="Group 2" o:spid="_x0000_s1026" style="position:absolute;left:0;text-align:left;margin-left:-4.15pt;margin-top:-27.5pt;width:23.3pt;height:24.6pt;z-index:251655168"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XA+e6EAALe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IdtPS+ergfxr187LS4hotOq+&#10;NLXz8MvqR9zd0fyy2vmSSl+dvbYuHuv0BOdS1KVtiloMdIdjak3KczpQkY4pFWsDOlipY85LyvVz&#10;OriiHCNp/QMyYIxDal3fczJQUY6ROogBmTbNHeV6SHN/Tgb6kJGBWOyYpbQoeE5HxMkJBcvqywvG&#10;8+mKC6Lt6koLSnXHYEItn8s3TAcc6soKIkItp0sB5YhQy+uIRS2vSwH/gFBXTlC+cD3YtK6aoJSH&#10;jii1Qo3yteH2d6UEpT/BiFIr1rW1xHN+d4UEpfp1RKmV7PJZ6tHqWobja7dD2RZTxOVt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N138EA&#10;AADbAAAADwAAAGRycy9kb3ducmV2LnhtbERPTWvCQBC9F/oflil4qxuj1JC6SmmRevDSWHoesmM2&#10;mJ0N2Y2J/fWuIHibx/uc1Wa0jThT52vHCmbTBARx6XTNlYLfw/Y1A+EDssbGMSm4kIfN+vlphbl2&#10;A//QuQiViCHsc1RgQmhzKX1pyKKfupY4ckfXWQwRdpXUHQ4x3DYyTZI3abHm2GCwpU9D5anorYK/&#10;bFimx/H01f9nC8Rix9V+/q3U5GX8eAcRaAwP8d2903H+DG6/xAPk+go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Tdd/BAAAA2wAAAA8AAAAAAAAAAAAAAAAAmAIAAGRycy9kb3du&#10;cmV2LnhtbFBLBQYAAAAABAAEAPUAAACGAw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YZ0sMA&#10;AADbAAAADwAAAGRycy9kb3ducmV2LnhtbERPTWvCQBC9C/0PyxR6KbppDmKjq9iUEC8Vmhb1OGTH&#10;JJidDdnVpP++Wyh4m8f7nNVmNK24Ue8aywpeZhEI4tLqhisF31/ZdAHCeWSNrWVS8EMONuuHyQoT&#10;bQf+pFvhKxFC2CWooPa+S6R0ZU0G3cx2xIE7296gD7CvpO5xCOGmlXE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2YZ0s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lMIA&#10;AADbAAAADwAAAGRycy9kb3ducmV2LnhtbERPS4vCMBC+L/gfwgjebKqyKl2jiCB48OID3L3NNmNb&#10;bSa1idr11xtB2Nt8fM+ZzBpTihvVrrCsoBfFIIhTqwvOFOx3y+4YhPPIGkvLpOCPHMymrY8JJtre&#10;eUO3rc9ECGGXoILc+yqR0qU5GXSRrYgDd7S1QR9gnUld4z2Em1L243goDRYcGnKsaJFTet5ejYLP&#10;0WN/OKVr/L0sv3/iajEmkmulOu1m/gXCU+P/xW/3Sof5A3j9Eg6Q0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fGUwgAAANsAAAAPAAAAAAAAAAAAAAAAAJgCAABkcnMvZG93&#10;bnJldi54bWxQSwUGAAAAAAQABAD1AAAAhwM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GuJsEA&#10;AADbAAAADwAAAGRycy9kb3ducmV2LnhtbERPTWvCQBC9C/6HZQRvuqktkqauIQilQk+NhdDbkB2z&#10;odnZkN3G6K/vFgre5vE+Z5dPthMjDb51rOBhnYAgrp1uuVHweXpdpSB8QNbYOSYFV/KQ7+ezHWba&#10;XfiDxjI0Ioawz1CBCaHPpPS1IYt+7XriyJ3dYDFEODRSD3iJ4baTmyTZSostxwaDPR0M1d/lj1Xw&#10;Nb6Vkp+LxGpZPaZUTef3m1FquZiKFxCBpnAX/7uPOs5/gr9f4gFy/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hrib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6G8IA&#10;AADbAAAADwAAAGRycy9kb3ducmV2LnhtbERPS2sCMRC+F/ofwhS8FM22Y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vjob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fH+8MA&#10;AADbAAAADwAAAGRycy9kb3ducmV2LnhtbERPS2sCMRC+C/6HMII3zfpg226NUopKD4qtFnodNtPN&#10;4maybqJu/70RhN7m43vObNHaSlyo8aVjBaNhAoI4d7rkQsH3YTV4BuEDssbKMSn4Iw+Lebczw0y7&#10;K3/RZR8KEUPYZ6jAhFBnUvrckEU/dDVx5H5dYzFE2BRSN3iN4baS4yRJpcWSY4PBmt4N5cf92SrY&#10;pLvtZLc8jafrl2lt6DD5TJ5+lOr32rdXEIHa8C9+uD90nJ/C/Zd4gJ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fH+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FqIb8A&#10;AADbAAAADwAAAGRycy9kb3ducmV2LnhtbERPTYvCMBC9C/sfwix4s+l6UOmaFl1Z2KPWIh6HZmzL&#10;NpPSRK3+eiMI3ubxPmeZDaYVF+pdY1nBVxSDIC6tbrhSUOx/JwsQziNrbC2Tghs5yNKP0RITba+8&#10;o0vuKxFC2CWooPa+S6R0ZU0GXWQ74sCdbG/QB9hXUvd4DeGmldM4nkmDDYeGGjv6qan8z89GwX1z&#10;wjVJx/dDW2yLzTGvTJkrNf4cVt8gPA3+LX65/3SYP4f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QWoh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wYZMQA&#10;AADbAAAADwAAAGRycy9kb3ducmV2LnhtbESPQWvCQBCF74X+h2UKvRTd6EFKdBWxFIp60XjxNuyO&#10;STQ7G7JbTf31zkHobYb35r1vZoveN+pKXawDGxgNM1DENriaSwOH4nvwCSomZIdNYDLwRxEW89eX&#10;GeYu3HhH130qlYRwzNFAlVKbax1tRR7jMLTEop1C5zHJ2pXadXiTcN/ocZZNtMeapaHCllYV2cv+&#10;1xtYT7ZoP/i4Lo/3wp4346/DiM/GvL/1yymoRH36Nz+vf5zgC6z8IgPo+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O8GGTEAAAA2wAAAA8AAAAAAAAAAAAAAAAAmAIAAGRycy9k&#10;b3ducmV2LnhtbFBLBQYAAAAABAAEAPUAAACJAw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BwHr4A&#10;AADbAAAADwAAAGRycy9kb3ducmV2LnhtbERPzYrCMBC+L/gOYYS9rakVRatRdEHYm1h9gLEZ22Iz&#10;KUlWs2+/EQRv8/H9zmoTTSfu5HxrWcF4lIEgrqxuuVZwPu2/5iB8QNbYWSYFf+Rhsx58rLDQ9sFH&#10;upehFimEfYEKmhD6QkpfNWTQj2xPnLirdQZDgq6W2uEjhZtO5lk2kwZbTg0N9vTdUHUrf42Cy0RH&#10;ecg9X0tXxXqXH8xuKpX6HMbtEkSgGN7il/tHp/k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gcB6+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Yf+sQA&#10;AADbAAAADwAAAGRycy9kb3ducmV2LnhtbESPwWrCQBCG7wXfYRmht2bTFERSVykWwUIvie2ht2l2&#10;TEKzs2l2jfHtnYPgcfjn/2a+1WZynRppCK1nA89JCoq48rbl2sDXYfe0BBUissXOMxm4UIDNevaw&#10;wtz6Mxc0lrFWAuGQo4Emxj7XOlQNOQyJ74klO/rBYZRxqLUd8Cxw1+ksTRfaYctyocGetg1Vf+XJ&#10;CQX1y//nrv99/97++Cl+tMXRX4x5nE9vr6AiTfG+fGvvrYFMvhcX8QC9v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H/r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Y9rMUA&#10;AADbAAAADwAAAGRycy9kb3ducmV2LnhtbESPQWvCQBSE7wX/w/IKvZlNLJUS3YQiCEV7aRr1+sw+&#10;k2D2bcxuNf333YLQ4zDzzTDLfDSduNLgWssKkigGQVxZ3XKtoPxaT19BOI+ssbNMCn7IQZ5NHpaY&#10;anvjT7oWvhahhF2KChrv+1RKVzVk0EW2Jw7eyQ4GfZBDLfWAt1BuOjmL47k02HJYaLCnVUPVufg2&#10;Cma78qWU9fPm43Io9ttjsomP27lST4/j2wKEp9H/h+/0uw5cAn9fwg+Q2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Nj2sxQAAANsAAAAPAAAAAAAAAAAAAAAAAJgCAABkcnMv&#10;ZG93bnJldi54bWxQSwUGAAAAAAQABAD1AAAAig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gsu8QA&#10;AADbAAAADwAAAGRycy9kb3ducmV2LnhtbESPQWvCQBSE7wX/w/KE3urGHMSmriKCEJAUmkra4yP7&#10;mg1m34bsqvHfdwXB4zAz3zCrzWg7caHBt44VzGcJCOLa6ZYbBcfv/dsShA/IGjvHpOBGHjbrycsK&#10;M+2u/EWXMjQiQthnqMCE0GdS+tqQRT9zPXH0/txgMUQ5NFIPeI1w28k0SRbSYstxwWBPO0P1qTxb&#10;BdXht8xNYfIfvRir02de3IryXanX6bj9ABFoDM/wo51rBWkK9y/xB8j1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YLLvEAAAA2wAAAA8AAAAAAAAAAAAAAAAAmAIAAGRycy9k&#10;b3ducmV2LnhtbFBLBQYAAAAABAAEAPUAAACJ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QlUsIA&#10;AADbAAAADwAAAGRycy9kb3ducmV2LnhtbESPQWvCQBSE74L/YXlCb7qpBQmpq4gSaI+NYq+P7Gs2&#10;Mfs2ZLdJ+u+7guBxmJlvmO1+sq0YqPe1YwWvqwQEcel0zZWCyzlfpiB8QNbYOiYFf+Rhv5vPtphp&#10;N/IXDUWoRISwz1CBCaHLpPSlIYt+5Tri6P243mKIsq+k7nGMcNvKdZJspMWa44LBjo6GylvxaxWc&#10;PvOmkM3x8N2Ot1OTp9Jc00Gpl8V0eAcRaArP8KP9oRWs3+D+Jf4A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FCVS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qkWsMA&#10;AADbAAAADwAAAGRycy9kb3ducmV2LnhtbESP0YrCMBRE34X9h3AXfNNUrYtWo8iiiy8Kdv2AS3Nt&#10;i81Nt4m1+/dGEHwcZuYMs1x3phItNa60rGA0jEAQZ1aXnCs4/+4GMxDOI2usLJOCf3KwXn30lpho&#10;e+cTtanPRYCwS1BB4X2dSOmyggy6oa2Jg3exjUEfZJNL3eA9wE0lx1H0JQ2WHBYKrOm7oOya3kyg&#10;zK+Tv2yvN8fbNjr9TA9xKttYqf5nt1mA8NT5d/jV3msF4x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FqkW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t9cUA&#10;AADbAAAADwAAAGRycy9kb3ducmV2LnhtbESPQUvDQBSE74L/YXmCN7sxWJG021JEQfDQ2Eh7fWRf&#10;syHZt2F3bWJ/fVcQehxm5htmuZ5sL07kQ+tYweMsA0FcO91yo+C7en94AREissbeMSn4pQDr1e3N&#10;EgvtRv6i0y42IkE4FKjAxDgUUobakMUwcwNx8o7OW4xJ+kZqj2OC217mWfYsLbacFgwO9Gqo7nY/&#10;VoHdPu1Nvj10zdt+/ln5c9mNZanU/d20WYCINMVr+L/9oRXkc/j7kn6AXF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8i31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jZVMMQA&#10;AADbAAAADwAAAGRycy9kb3ducmV2LnhtbESP3WoCMRSE7wu+QzgFb0SzChXdGkULBQURXH2AQ3L2&#10;p92cLJuoW5/eCEIvh5n5hlmsOluLK7W+cqxgPEpAEGtnKi4UnE/fwxkIH5AN1o5JwR95WC17bwtM&#10;jbvxka5ZKESEsE9RQRlCk0rpdUkW/cg1xNHLXWsxRNkW0rR4i3Bby0mSTKXFiuNCiQ19laR/s4tV&#10;oAfz/Ode5M7vdnt9uG/MR3aZK9V/79afIAJ14T/8am+NgskUnl/iD5DL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2VTD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060705">
              <w:rPr>
                <w:b/>
                <w:noProof/>
                <w:lang w:val="en-US" w:eastAsia="ja-JP"/>
              </w:rPr>
              <w:drawing>
                <wp:anchor distT="0" distB="0" distL="114300" distR="114300" simplePos="0" relativeHeight="251657216" behindDoc="0" locked="0" layoutInCell="1" allowOverlap="1" wp14:anchorId="24CE222A" wp14:editId="1301695F">
                  <wp:simplePos x="0" y="0"/>
                  <wp:positionH relativeFrom="column">
                    <wp:posOffset>610235</wp:posOffset>
                  </wp:positionH>
                  <wp:positionV relativeFrom="paragraph">
                    <wp:posOffset>-318770</wp:posOffset>
                  </wp:positionV>
                  <wp:extent cx="293370" cy="267335"/>
                  <wp:effectExtent l="0" t="0" r="0" b="0"/>
                  <wp:wrapNone/>
                  <wp:docPr id="7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060705">
              <w:rPr>
                <w:b/>
                <w:noProof/>
                <w:lang w:val="en-US" w:eastAsia="ja-JP"/>
              </w:rPr>
              <w:drawing>
                <wp:anchor distT="0" distB="0" distL="114300" distR="114300" simplePos="0" relativeHeight="251659264" behindDoc="0" locked="0" layoutInCell="1" allowOverlap="1" wp14:anchorId="38341942" wp14:editId="41B9D836">
                  <wp:simplePos x="0" y="0"/>
                  <wp:positionH relativeFrom="column">
                    <wp:posOffset>268605</wp:posOffset>
                  </wp:positionH>
                  <wp:positionV relativeFrom="paragraph">
                    <wp:posOffset>-318770</wp:posOffset>
                  </wp:positionV>
                  <wp:extent cx="294640" cy="267335"/>
                  <wp:effectExtent l="0" t="0" r="0" b="0"/>
                  <wp:wrapNone/>
                  <wp:docPr id="7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7C335F" w:rsidRPr="00341BB2">
              <w:rPr>
                <w:b/>
              </w:rPr>
              <w:t xml:space="preserve">Joint Collaborative Team on Video Coding </w:t>
            </w:r>
            <w:r w:rsidR="008D66D2" w:rsidRPr="00341BB2">
              <w:rPr>
                <w:b/>
                <w:noProof/>
                <w:szCs w:val="22"/>
              </w:rPr>
              <w:t>(JCT-VC)</w:t>
            </w:r>
          </w:p>
          <w:p w:rsidR="00341BB2" w:rsidRPr="00341BB2" w:rsidRDefault="00341BB2" w:rsidP="00341BB2">
            <w:pPr>
              <w:tabs>
                <w:tab w:val="left" w:pos="7200"/>
              </w:tabs>
              <w:spacing w:before="0"/>
              <w:rPr>
                <w:b/>
                <w:szCs w:val="22"/>
                <w:lang w:val="en-CA"/>
              </w:rPr>
            </w:pPr>
            <w:r w:rsidRPr="00341BB2">
              <w:rPr>
                <w:b/>
                <w:szCs w:val="22"/>
                <w:lang w:val="en-CA"/>
              </w:rPr>
              <w:t>of ITU-T SG 16 WP 3 and ISO/IEC JTC 1/SC 29/WG 11</w:t>
            </w:r>
          </w:p>
          <w:p w:rsidR="007C335F" w:rsidRPr="001533A7" w:rsidRDefault="003E6E2D" w:rsidP="001533A7">
            <w:pPr>
              <w:tabs>
                <w:tab w:val="left" w:pos="7200"/>
              </w:tabs>
              <w:spacing w:before="0"/>
              <w:rPr>
                <w:b/>
              </w:rPr>
            </w:pPr>
            <w:r>
              <w:rPr>
                <w:szCs w:val="22"/>
                <w:lang w:val="en-CA"/>
              </w:rPr>
              <w:t>15</w:t>
            </w:r>
            <w:r w:rsidRPr="005B217D">
              <w:rPr>
                <w:szCs w:val="22"/>
                <w:lang w:val="en-CA"/>
              </w:rPr>
              <w:t xml:space="preserve">th Meeting: </w:t>
            </w:r>
            <w:r>
              <w:rPr>
                <w:szCs w:val="22"/>
                <w:lang w:val="en-CA"/>
              </w:rPr>
              <w:t>Geneva</w:t>
            </w:r>
            <w:r w:rsidRPr="00B4194A">
              <w:rPr>
                <w:szCs w:val="22"/>
                <w:lang w:val="en-CA"/>
              </w:rPr>
              <w:t xml:space="preserve">, </w:t>
            </w:r>
            <w:r>
              <w:rPr>
                <w:szCs w:val="22"/>
                <w:lang w:val="en-CA"/>
              </w:rPr>
              <w:t>CH</w:t>
            </w:r>
            <w:r w:rsidRPr="00B4194A">
              <w:rPr>
                <w:szCs w:val="22"/>
                <w:lang w:val="en-CA"/>
              </w:rPr>
              <w:t xml:space="preserve">, </w:t>
            </w:r>
            <w:r>
              <w:rPr>
                <w:szCs w:val="22"/>
                <w:lang w:val="en-CA"/>
              </w:rPr>
              <w:t>23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rsidR="007C335F" w:rsidRPr="001533A7" w:rsidRDefault="007C335F" w:rsidP="0001314F">
            <w:pPr>
              <w:tabs>
                <w:tab w:val="left" w:pos="7200"/>
              </w:tabs>
            </w:pPr>
            <w:r w:rsidRPr="001533A7">
              <w:t>Document:</w:t>
            </w:r>
            <w:r w:rsidR="008D66D2" w:rsidRPr="00943A5F">
              <w:rPr>
                <w:noProof/>
              </w:rPr>
              <w:t xml:space="preserve"> </w:t>
            </w:r>
            <w:r w:rsidR="002A3ACF">
              <w:rPr>
                <w:noProof/>
              </w:rPr>
              <w:t>JCTVC-</w:t>
            </w:r>
            <w:r w:rsidR="00E02921">
              <w:rPr>
                <w:noProof/>
              </w:rPr>
              <w:t>O1008</w:t>
            </w:r>
            <w:r w:rsidR="008B354C">
              <w:rPr>
                <w:noProof/>
              </w:rPr>
              <w:t>_</w:t>
            </w:r>
            <w:r w:rsidR="0001314F">
              <w:rPr>
                <w:noProof/>
              </w:rPr>
              <w:t>v3</w:t>
            </w:r>
            <w:r w:rsidR="00E870DC">
              <w:rPr>
                <w:noProof/>
              </w:rPr>
              <w:br/>
            </w:r>
          </w:p>
        </w:tc>
      </w:tr>
    </w:tbl>
    <w:p w:rsidR="007C335F" w:rsidRPr="001533A7" w:rsidRDefault="007C335F" w:rsidP="001533A7">
      <w:pPr>
        <w:spacing w:before="0"/>
      </w:pPr>
    </w:p>
    <w:tbl>
      <w:tblPr>
        <w:tblW w:w="0" w:type="auto"/>
        <w:tblLayout w:type="fixed"/>
        <w:tblLook w:val="0000" w:firstRow="0" w:lastRow="0" w:firstColumn="0" w:lastColumn="0" w:noHBand="0" w:noVBand="0"/>
      </w:tblPr>
      <w:tblGrid>
        <w:gridCol w:w="1458"/>
        <w:gridCol w:w="4050"/>
        <w:gridCol w:w="900"/>
        <w:gridCol w:w="3168"/>
      </w:tblGrid>
      <w:tr w:rsidR="007C335F" w:rsidRPr="008E14A4" w:rsidTr="001E1CC2">
        <w:tc>
          <w:tcPr>
            <w:tcW w:w="1458" w:type="dxa"/>
          </w:tcPr>
          <w:p w:rsidR="007C335F" w:rsidRPr="001533A7" w:rsidRDefault="007C335F" w:rsidP="001533A7">
            <w:pPr>
              <w:spacing w:before="60" w:after="60"/>
              <w:jc w:val="left"/>
              <w:rPr>
                <w:i/>
              </w:rPr>
            </w:pPr>
            <w:r w:rsidRPr="001533A7">
              <w:rPr>
                <w:i/>
              </w:rPr>
              <w:t>Title:</w:t>
            </w:r>
          </w:p>
        </w:tc>
        <w:tc>
          <w:tcPr>
            <w:tcW w:w="8118" w:type="dxa"/>
            <w:gridSpan w:val="3"/>
          </w:tcPr>
          <w:p w:rsidR="007C335F" w:rsidRPr="001533A7" w:rsidRDefault="000B768F" w:rsidP="00167164">
            <w:pPr>
              <w:spacing w:before="60" w:after="60"/>
              <w:jc w:val="left"/>
              <w:rPr>
                <w:b/>
              </w:rPr>
            </w:pPr>
            <w:r>
              <w:rPr>
                <w:rFonts w:eastAsia="Times New Roman"/>
                <w:b/>
                <w:sz w:val="22"/>
                <w:szCs w:val="22"/>
              </w:rPr>
              <w:t>H</w:t>
            </w:r>
            <w:r w:rsidRPr="003D4E3A">
              <w:rPr>
                <w:rFonts w:eastAsia="Times New Roman"/>
                <w:b/>
                <w:sz w:val="22"/>
                <w:szCs w:val="22"/>
              </w:rPr>
              <w:t>igh efficiency video coding (HEVC) scalable extension</w:t>
            </w:r>
            <w:r w:rsidRPr="003D4E3A" w:rsidDel="003D4E3A">
              <w:rPr>
                <w:rFonts w:eastAsia="Times New Roman"/>
                <w:b/>
                <w:sz w:val="22"/>
                <w:szCs w:val="22"/>
              </w:rPr>
              <w:t xml:space="preserve"> </w:t>
            </w:r>
            <w:r w:rsidR="00341BB2" w:rsidRPr="008E14A4">
              <w:rPr>
                <w:rFonts w:eastAsia="Times New Roman"/>
                <w:b/>
                <w:sz w:val="22"/>
                <w:szCs w:val="22"/>
              </w:rPr>
              <w:t xml:space="preserve">Draft </w:t>
            </w:r>
            <w:r w:rsidR="00167164">
              <w:rPr>
                <w:rFonts w:eastAsia="Times New Roman"/>
                <w:b/>
                <w:sz w:val="22"/>
                <w:szCs w:val="22"/>
              </w:rPr>
              <w:t>4</w:t>
            </w:r>
          </w:p>
        </w:tc>
      </w:tr>
      <w:tr w:rsidR="007C335F" w:rsidRPr="008E14A4" w:rsidTr="001E1CC2">
        <w:tc>
          <w:tcPr>
            <w:tcW w:w="1458" w:type="dxa"/>
          </w:tcPr>
          <w:p w:rsidR="007C335F" w:rsidRPr="001533A7" w:rsidRDefault="007C335F" w:rsidP="001533A7">
            <w:pPr>
              <w:spacing w:before="60" w:after="60"/>
              <w:jc w:val="left"/>
              <w:rPr>
                <w:i/>
              </w:rPr>
            </w:pPr>
            <w:r w:rsidRPr="001533A7">
              <w:rPr>
                <w:i/>
              </w:rPr>
              <w:t>Status:</w:t>
            </w:r>
          </w:p>
        </w:tc>
        <w:tc>
          <w:tcPr>
            <w:tcW w:w="8118" w:type="dxa"/>
            <w:gridSpan w:val="3"/>
          </w:tcPr>
          <w:p w:rsidR="007C335F" w:rsidRPr="001533A7" w:rsidRDefault="007C5AC5" w:rsidP="001533A7">
            <w:pPr>
              <w:spacing w:before="60" w:after="60"/>
              <w:jc w:val="left"/>
            </w:pPr>
            <w:r>
              <w:t>Output</w:t>
            </w:r>
            <w:r w:rsidRPr="001533A7">
              <w:t xml:space="preserve"> </w:t>
            </w:r>
            <w:r w:rsidR="004C6B05" w:rsidRPr="001533A7">
              <w:t>Document of JCT-</w:t>
            </w:r>
            <w:r w:rsidR="00EF627B" w:rsidRPr="00943A5F">
              <w:rPr>
                <w:noProof/>
                <w:szCs w:val="22"/>
              </w:rPr>
              <w:t>VC</w:t>
            </w:r>
          </w:p>
        </w:tc>
      </w:tr>
      <w:tr w:rsidR="007C335F" w:rsidRPr="008E14A4" w:rsidTr="001E1CC2">
        <w:tc>
          <w:tcPr>
            <w:tcW w:w="1458" w:type="dxa"/>
          </w:tcPr>
          <w:p w:rsidR="007C335F" w:rsidRPr="001533A7" w:rsidRDefault="007C335F" w:rsidP="001533A7">
            <w:pPr>
              <w:spacing w:before="60" w:after="60"/>
              <w:jc w:val="left"/>
              <w:rPr>
                <w:i/>
              </w:rPr>
            </w:pPr>
            <w:r w:rsidRPr="001533A7">
              <w:rPr>
                <w:i/>
              </w:rPr>
              <w:t>Purpose:</w:t>
            </w:r>
          </w:p>
        </w:tc>
        <w:tc>
          <w:tcPr>
            <w:tcW w:w="8118" w:type="dxa"/>
            <w:gridSpan w:val="3"/>
          </w:tcPr>
          <w:p w:rsidR="007C335F" w:rsidRPr="001533A7" w:rsidRDefault="00032915" w:rsidP="001533A7">
            <w:pPr>
              <w:spacing w:before="60" w:after="60"/>
              <w:jc w:val="left"/>
            </w:pPr>
            <w:r>
              <w:t>Draft of SHVC</w:t>
            </w:r>
          </w:p>
        </w:tc>
      </w:tr>
      <w:tr w:rsidR="007C335F" w:rsidRPr="008E14A4" w:rsidTr="001E1CC2">
        <w:tc>
          <w:tcPr>
            <w:tcW w:w="1458" w:type="dxa"/>
          </w:tcPr>
          <w:p w:rsidR="007C335F" w:rsidRPr="001533A7" w:rsidRDefault="007C335F" w:rsidP="001533A7">
            <w:pPr>
              <w:spacing w:before="60" w:after="60"/>
              <w:jc w:val="left"/>
              <w:rPr>
                <w:i/>
              </w:rPr>
            </w:pPr>
            <w:r w:rsidRPr="001533A7">
              <w:rPr>
                <w:i/>
              </w:rPr>
              <w:t>Author(s) or</w:t>
            </w:r>
            <w:r w:rsidRPr="001533A7">
              <w:rPr>
                <w:i/>
              </w:rPr>
              <w:br/>
              <w:t>Contact(s):</w:t>
            </w:r>
          </w:p>
        </w:tc>
        <w:tc>
          <w:tcPr>
            <w:tcW w:w="4050" w:type="dxa"/>
          </w:tcPr>
          <w:p w:rsidR="007C335F" w:rsidRPr="001533A7" w:rsidRDefault="00027EF5" w:rsidP="001533A7">
            <w:pPr>
              <w:spacing w:before="60" w:after="60"/>
              <w:jc w:val="left"/>
            </w:pPr>
            <w:r>
              <w:rPr>
                <w:noProof/>
                <w:szCs w:val="22"/>
                <w:lang w:eastAsia="ko-KR"/>
              </w:rPr>
              <w:t>Jianle</w:t>
            </w:r>
            <w:r w:rsidR="007C335F" w:rsidRPr="001533A7">
              <w:t xml:space="preserve"> Chen</w:t>
            </w:r>
            <w:r w:rsidR="00673D46">
              <w:rPr>
                <w:noProof/>
                <w:szCs w:val="22"/>
                <w:lang w:eastAsia="ko-KR"/>
              </w:rPr>
              <w:t xml:space="preserve">, </w:t>
            </w:r>
            <w:r w:rsidR="007C335F" w:rsidRPr="001533A7">
              <w:t>Qualcomm</w:t>
            </w:r>
          </w:p>
          <w:p w:rsidR="002A3ACF" w:rsidRDefault="002A3ACF" w:rsidP="004C2750">
            <w:pPr>
              <w:spacing w:before="60" w:after="60"/>
              <w:jc w:val="left"/>
              <w:rPr>
                <w:noProof/>
                <w:szCs w:val="22"/>
                <w:lang w:eastAsia="ko-KR"/>
              </w:rPr>
            </w:pPr>
            <w:r>
              <w:rPr>
                <w:noProof/>
                <w:szCs w:val="22"/>
                <w:lang w:eastAsia="ko-KR"/>
              </w:rPr>
              <w:t>Jill Boyce, Vidyo</w:t>
            </w:r>
          </w:p>
          <w:p w:rsidR="00EC0339" w:rsidRPr="00910C04" w:rsidRDefault="00EC0339" w:rsidP="00EC0339">
            <w:pPr>
              <w:spacing w:before="60" w:after="60"/>
              <w:jc w:val="left"/>
              <w:rPr>
                <w:noProof/>
                <w:szCs w:val="22"/>
                <w:lang w:val="fi-FI" w:eastAsia="ko-KR"/>
              </w:rPr>
            </w:pPr>
            <w:r w:rsidRPr="00910C04">
              <w:rPr>
                <w:noProof/>
                <w:szCs w:val="22"/>
                <w:lang w:val="fi-FI" w:eastAsia="ko-KR"/>
              </w:rPr>
              <w:t>Yan Ye, InterDigital</w:t>
            </w:r>
          </w:p>
          <w:p w:rsidR="007C335F" w:rsidRDefault="007C335F" w:rsidP="001533A7">
            <w:pPr>
              <w:spacing w:before="60" w:after="60"/>
              <w:jc w:val="left"/>
              <w:rPr>
                <w:lang w:val="fi-FI"/>
              </w:rPr>
            </w:pPr>
            <w:r w:rsidRPr="001533A7">
              <w:rPr>
                <w:lang w:val="fi-FI"/>
              </w:rPr>
              <w:t xml:space="preserve">Miska </w:t>
            </w:r>
            <w:r w:rsidR="00673D46" w:rsidRPr="002A3ACF">
              <w:rPr>
                <w:noProof/>
                <w:szCs w:val="22"/>
                <w:lang w:val="fi-FI" w:eastAsia="ko-KR"/>
              </w:rPr>
              <w:t xml:space="preserve">M. </w:t>
            </w:r>
            <w:r w:rsidRPr="001533A7">
              <w:rPr>
                <w:lang w:val="fi-FI"/>
              </w:rPr>
              <w:t>Hannuksela</w:t>
            </w:r>
            <w:r w:rsidR="00673D46">
              <w:rPr>
                <w:noProof/>
                <w:szCs w:val="22"/>
                <w:lang w:val="fi-FI" w:eastAsia="ko-KR"/>
              </w:rPr>
              <w:t xml:space="preserve">, </w:t>
            </w:r>
            <w:r w:rsidRPr="001533A7">
              <w:rPr>
                <w:lang w:val="fi-FI"/>
              </w:rPr>
              <w:t>Nokia</w:t>
            </w:r>
          </w:p>
          <w:p w:rsidR="00FB713F" w:rsidRPr="001533A7" w:rsidRDefault="00FB713F" w:rsidP="001533A7">
            <w:pPr>
              <w:spacing w:before="60" w:after="60"/>
              <w:jc w:val="left"/>
              <w:rPr>
                <w:lang w:val="fi-FI"/>
              </w:rPr>
            </w:pPr>
            <w:r>
              <w:rPr>
                <w:lang w:val="fi-FI"/>
              </w:rPr>
              <w:t>Ye-kui Wang, Qualcomm</w:t>
            </w:r>
          </w:p>
          <w:p w:rsidR="007C335F" w:rsidRPr="00910C04" w:rsidRDefault="007C335F" w:rsidP="001533A7">
            <w:pPr>
              <w:spacing w:before="60" w:after="60"/>
              <w:jc w:val="left"/>
              <w:rPr>
                <w:lang w:val="fi-FI"/>
              </w:rPr>
            </w:pPr>
          </w:p>
        </w:tc>
        <w:tc>
          <w:tcPr>
            <w:tcW w:w="900" w:type="dxa"/>
          </w:tcPr>
          <w:p w:rsidR="007C335F" w:rsidRPr="001533A7" w:rsidRDefault="007C335F" w:rsidP="001533A7">
            <w:pPr>
              <w:spacing w:before="60" w:after="60"/>
              <w:jc w:val="left"/>
            </w:pPr>
            <w:r w:rsidRPr="001533A7">
              <w:t>Email:</w:t>
            </w:r>
          </w:p>
        </w:tc>
        <w:tc>
          <w:tcPr>
            <w:tcW w:w="3168" w:type="dxa"/>
          </w:tcPr>
          <w:p w:rsidR="00823950" w:rsidRDefault="00D00FC6" w:rsidP="00673D46">
            <w:pPr>
              <w:spacing w:before="60" w:after="60"/>
              <w:jc w:val="left"/>
              <w:rPr>
                <w:rStyle w:val="aff0"/>
                <w:noProof/>
                <w:szCs w:val="22"/>
                <w:lang w:eastAsia="ko-KR"/>
              </w:rPr>
            </w:pPr>
            <w:hyperlink r:id="rId13" w:history="1">
              <w:r w:rsidR="00673D46" w:rsidRPr="00FD099B">
                <w:rPr>
                  <w:rStyle w:val="aff0"/>
                  <w:noProof/>
                  <w:szCs w:val="22"/>
                  <w:lang w:eastAsia="ko-KR"/>
                </w:rPr>
                <w:t>cjianle@qti.qualcomm.com</w:t>
              </w:r>
            </w:hyperlink>
          </w:p>
          <w:p w:rsidR="00673D46" w:rsidRDefault="00D00FC6" w:rsidP="00673D46">
            <w:pPr>
              <w:spacing w:before="60" w:after="60"/>
              <w:jc w:val="left"/>
              <w:rPr>
                <w:noProof/>
                <w:szCs w:val="22"/>
                <w:lang w:eastAsia="ko-KR"/>
              </w:rPr>
            </w:pPr>
            <w:hyperlink r:id="rId14" w:history="1">
              <w:r w:rsidR="00673D46" w:rsidRPr="00FD099B">
                <w:rPr>
                  <w:rStyle w:val="aff0"/>
                  <w:noProof/>
                  <w:szCs w:val="22"/>
                  <w:lang w:eastAsia="ko-KR"/>
                </w:rPr>
                <w:t>jill@vidyo.com</w:t>
              </w:r>
            </w:hyperlink>
          </w:p>
          <w:p w:rsidR="00EC0339" w:rsidRDefault="00D00FC6" w:rsidP="00EC0339">
            <w:pPr>
              <w:spacing w:before="60" w:after="60"/>
              <w:jc w:val="left"/>
              <w:rPr>
                <w:noProof/>
                <w:szCs w:val="22"/>
                <w:lang w:eastAsia="ko-KR"/>
              </w:rPr>
            </w:pPr>
            <w:hyperlink r:id="rId15" w:history="1">
              <w:r w:rsidR="00EC0339" w:rsidRPr="00FD099B">
                <w:rPr>
                  <w:rStyle w:val="aff0"/>
                  <w:noProof/>
                  <w:szCs w:val="22"/>
                  <w:lang w:eastAsia="ko-KR"/>
                </w:rPr>
                <w:t>Yan.Ye@interdigital.com</w:t>
              </w:r>
            </w:hyperlink>
            <w:r w:rsidR="00EC0339">
              <w:rPr>
                <w:noProof/>
                <w:szCs w:val="22"/>
                <w:lang w:eastAsia="ko-KR"/>
              </w:rPr>
              <w:t xml:space="preserve"> </w:t>
            </w:r>
          </w:p>
          <w:p w:rsidR="00673D46" w:rsidRDefault="00D00FC6" w:rsidP="00C95541">
            <w:pPr>
              <w:spacing w:before="60" w:after="60"/>
              <w:jc w:val="left"/>
              <w:rPr>
                <w:noProof/>
              </w:rPr>
            </w:pPr>
            <w:hyperlink r:id="rId16" w:history="1">
              <w:r w:rsidR="00673D46" w:rsidRPr="00FD099B">
                <w:rPr>
                  <w:rStyle w:val="aff0"/>
                  <w:noProof/>
                </w:rPr>
                <w:t>miska.hannuksela@nokia.com</w:t>
              </w:r>
            </w:hyperlink>
            <w:r w:rsidR="00673D46">
              <w:rPr>
                <w:noProof/>
              </w:rPr>
              <w:t xml:space="preserve"> </w:t>
            </w:r>
          </w:p>
          <w:p w:rsidR="00FB713F" w:rsidRDefault="00D00FC6" w:rsidP="00C95541">
            <w:pPr>
              <w:spacing w:before="60" w:after="60"/>
              <w:jc w:val="left"/>
              <w:rPr>
                <w:noProof/>
              </w:rPr>
            </w:pPr>
            <w:hyperlink r:id="rId17" w:history="1">
              <w:r w:rsidR="00FB713F" w:rsidRPr="002D6C8F">
                <w:rPr>
                  <w:rStyle w:val="aff0"/>
                  <w:noProof/>
                </w:rPr>
                <w:t>yekuiw@qti.qualcomm.com</w:t>
              </w:r>
            </w:hyperlink>
            <w:r w:rsidR="00FB713F">
              <w:rPr>
                <w:noProof/>
              </w:rPr>
              <w:t xml:space="preserve"> </w:t>
            </w:r>
          </w:p>
          <w:p w:rsidR="007C335F" w:rsidRPr="001533A7" w:rsidRDefault="007C335F" w:rsidP="001533A7">
            <w:pPr>
              <w:spacing w:before="60" w:after="60"/>
              <w:jc w:val="left"/>
            </w:pPr>
          </w:p>
        </w:tc>
      </w:tr>
      <w:tr w:rsidR="007C335F" w:rsidRPr="008E14A4" w:rsidTr="001E1CC2">
        <w:tc>
          <w:tcPr>
            <w:tcW w:w="1458" w:type="dxa"/>
          </w:tcPr>
          <w:p w:rsidR="007C335F" w:rsidRPr="001533A7" w:rsidRDefault="007C335F" w:rsidP="001533A7">
            <w:pPr>
              <w:spacing w:before="60" w:after="60"/>
              <w:jc w:val="left"/>
              <w:rPr>
                <w:i/>
              </w:rPr>
            </w:pPr>
            <w:r w:rsidRPr="001533A7">
              <w:rPr>
                <w:i/>
              </w:rPr>
              <w:t>Source:</w:t>
            </w:r>
          </w:p>
        </w:tc>
        <w:tc>
          <w:tcPr>
            <w:tcW w:w="8118" w:type="dxa"/>
            <w:gridSpan w:val="3"/>
          </w:tcPr>
          <w:p w:rsidR="007C335F" w:rsidRPr="001533A7" w:rsidRDefault="007C335F" w:rsidP="001533A7">
            <w:pPr>
              <w:spacing w:before="60" w:after="60"/>
              <w:jc w:val="left"/>
            </w:pPr>
            <w:r w:rsidRPr="001533A7">
              <w:t>Editor</w:t>
            </w:r>
            <w:r w:rsidR="00E01303" w:rsidRPr="001533A7">
              <w:t>s</w:t>
            </w:r>
          </w:p>
        </w:tc>
      </w:tr>
    </w:tbl>
    <w:p w:rsidR="007C335F" w:rsidRPr="001533A7" w:rsidRDefault="007C335F" w:rsidP="001533A7">
      <w:pPr>
        <w:jc w:val="center"/>
      </w:pPr>
      <w:r w:rsidRPr="001533A7">
        <w:rPr>
          <w:u w:val="single"/>
        </w:rPr>
        <w:t>_____________________________</w:t>
      </w:r>
    </w:p>
    <w:p w:rsidR="007C335F" w:rsidRDefault="007C335F" w:rsidP="001533A7">
      <w:pPr>
        <w:pStyle w:val="1"/>
        <w:numPr>
          <w:ilvl w:val="0"/>
          <w:numId w:val="0"/>
        </w:numPr>
        <w:ind w:left="432" w:hanging="432"/>
      </w:pPr>
      <w:bookmarkStart w:id="4" w:name="_Toc356148046"/>
      <w:bookmarkStart w:id="5" w:name="_Toc345753769"/>
      <w:bookmarkStart w:id="6" w:name="_Toc348629455"/>
      <w:bookmarkStart w:id="7" w:name="_Toc348630608"/>
      <w:bookmarkStart w:id="8" w:name="_Toc348631566"/>
      <w:bookmarkStart w:id="9" w:name="_Toc348631845"/>
      <w:bookmarkStart w:id="10" w:name="_Toc348632113"/>
      <w:bookmarkStart w:id="11" w:name="_Toc348632853"/>
      <w:bookmarkStart w:id="12" w:name="_Toc348633110"/>
      <w:bookmarkStart w:id="13" w:name="_Toc373832671"/>
      <w:r w:rsidRPr="008E14A4">
        <w:t>Abstract</w:t>
      </w:r>
      <w:bookmarkEnd w:id="4"/>
      <w:bookmarkEnd w:id="5"/>
      <w:bookmarkEnd w:id="6"/>
      <w:bookmarkEnd w:id="7"/>
      <w:bookmarkEnd w:id="8"/>
      <w:bookmarkEnd w:id="9"/>
      <w:bookmarkEnd w:id="10"/>
      <w:bookmarkEnd w:id="11"/>
      <w:bookmarkEnd w:id="12"/>
      <w:bookmarkEnd w:id="13"/>
    </w:p>
    <w:p w:rsidR="003115AA" w:rsidRPr="005D3024" w:rsidRDefault="003115AA" w:rsidP="003115AA">
      <w:pPr>
        <w:rPr>
          <w:ins w:id="14" w:author="Takeshi Tsukuba" w:date="2013-12-10T10:11:00Z"/>
          <w:rFonts w:eastAsia="ＭＳ 明朝"/>
          <w:shd w:val="clear" w:color="auto" w:fill="FFFF00"/>
          <w:lang w:eastAsia="ja-JP"/>
        </w:rPr>
      </w:pPr>
      <w:ins w:id="15" w:author="Takeshi Tsukuba" w:date="2013-12-10T10:10:00Z">
        <w:r w:rsidRPr="005D3024">
          <w:rPr>
            <w:rFonts w:eastAsia="ＭＳ 明朝"/>
            <w:shd w:val="clear" w:color="auto" w:fill="FFFF00"/>
            <w:lang w:eastAsia="ja-JP"/>
          </w:rPr>
          <w:t>Note</w:t>
        </w:r>
      </w:ins>
      <w:ins w:id="16" w:author="Takeshi Tsukuba" w:date="2013-12-10T10:13:00Z">
        <w:r w:rsidR="000B1B24" w:rsidRPr="005D3024">
          <w:rPr>
            <w:rFonts w:eastAsia="ＭＳ 明朝"/>
            <w:shd w:val="clear" w:color="auto" w:fill="FFFF00"/>
            <w:lang w:eastAsia="ja-JP"/>
          </w:rPr>
          <w:t xml:space="preserve"> </w:t>
        </w:r>
      </w:ins>
      <w:ins w:id="17" w:author="Takeshi Tsukuba" w:date="2013-12-10T10:10:00Z">
        <w:r w:rsidRPr="005D3024">
          <w:rPr>
            <w:rFonts w:eastAsia="ＭＳ 明朝"/>
            <w:shd w:val="clear" w:color="auto" w:fill="FFFF00"/>
            <w:lang w:eastAsia="ja-JP"/>
          </w:rPr>
          <w:t xml:space="preserve">(T.T): this </w:t>
        </w:r>
      </w:ins>
      <w:ins w:id="18" w:author="Takeshi Tsukuba" w:date="2013-12-10T10:11:00Z">
        <w:r w:rsidRPr="005D3024">
          <w:rPr>
            <w:rFonts w:eastAsia="ＭＳ 明朝"/>
            <w:shd w:val="clear" w:color="auto" w:fill="FFFF00"/>
            <w:lang w:eastAsia="ja-JP"/>
          </w:rPr>
          <w:t>modified WD includes following editorial fixes:</w:t>
        </w:r>
      </w:ins>
    </w:p>
    <w:p w:rsidR="0034510D" w:rsidRDefault="0034510D" w:rsidP="0034510D">
      <w:pPr>
        <w:rPr>
          <w:ins w:id="19" w:author="Takeshi Tsukuba" w:date="2013-12-10T14:15:00Z"/>
          <w:rFonts w:eastAsia="ＭＳ 明朝"/>
          <w:shd w:val="clear" w:color="auto" w:fill="FFFF00"/>
          <w:lang w:eastAsia="ja-JP"/>
        </w:rPr>
      </w:pPr>
      <w:ins w:id="20" w:author="Takeshi Tsukuba" w:date="2013-12-10T14:15:00Z">
        <w:r w:rsidRPr="0034510D">
          <w:rPr>
            <w:highlight w:val="yellow"/>
            <w:lang w:val="en-US"/>
          </w:rPr>
          <w:t xml:space="preserve">-profile_ref_minus1 semantics in </w:t>
        </w:r>
        <w:proofErr w:type="spellStart"/>
        <w:r w:rsidRPr="0034510D">
          <w:rPr>
            <w:highlight w:val="yellow"/>
            <w:lang w:val="en-US"/>
          </w:rPr>
          <w:t>sub</w:t>
        </w:r>
      </w:ins>
      <w:ins w:id="21" w:author="Takeshi Tsukuba" w:date="2013-12-10T14:16:00Z">
        <w:r w:rsidRPr="0034510D">
          <w:rPr>
            <w:highlight w:val="yellow"/>
            <w:lang w:val="en-US"/>
          </w:rPr>
          <w:t>cluase</w:t>
        </w:r>
        <w:proofErr w:type="spellEnd"/>
        <w:r w:rsidRPr="0034510D">
          <w:rPr>
            <w:highlight w:val="yellow"/>
            <w:lang w:val="en-US"/>
          </w:rPr>
          <w:t xml:space="preserve"> F.7.4.3.1</w:t>
        </w:r>
      </w:ins>
    </w:p>
    <w:p w:rsidR="003115AA" w:rsidRPr="0034510D" w:rsidRDefault="0034510D" w:rsidP="0034510D">
      <w:pPr>
        <w:rPr>
          <w:ins w:id="22" w:author="Takeshi Tsukuba" w:date="2013-12-10T10:11:00Z"/>
          <w:rFonts w:eastAsia="ＭＳ 明朝"/>
          <w:shd w:val="clear" w:color="auto" w:fill="FFFF00"/>
          <w:lang w:eastAsia="ja-JP"/>
        </w:rPr>
      </w:pPr>
      <w:ins w:id="23" w:author="Takeshi Tsukuba" w:date="2013-12-10T14:15:00Z">
        <w:r>
          <w:rPr>
            <w:rFonts w:eastAsia="ＭＳ 明朝"/>
            <w:shd w:val="clear" w:color="auto" w:fill="FFFF00"/>
            <w:lang w:eastAsia="ja-JP"/>
          </w:rPr>
          <w:t>-</w:t>
        </w:r>
      </w:ins>
      <w:ins w:id="24" w:author="Takeshi Tsukuba" w:date="2013-12-10T10:11:00Z">
        <w:r w:rsidR="005D3024" w:rsidRPr="0034510D">
          <w:rPr>
            <w:rFonts w:eastAsia="ＭＳ 明朝"/>
            <w:shd w:val="clear" w:color="auto" w:fill="FFFF00"/>
            <w:lang w:eastAsia="ja-JP"/>
          </w:rPr>
          <w:t>P</w:t>
        </w:r>
        <w:r w:rsidR="008563CA" w:rsidRPr="0034510D">
          <w:rPr>
            <w:rFonts w:eastAsia="ＭＳ 明朝"/>
            <w:shd w:val="clear" w:color="auto" w:fill="FFFF00"/>
            <w:lang w:eastAsia="ja-JP"/>
          </w:rPr>
          <w:t>rofile, tier and</w:t>
        </w:r>
        <w:r w:rsidR="003115AA" w:rsidRPr="0034510D">
          <w:rPr>
            <w:rFonts w:eastAsia="ＭＳ 明朝"/>
            <w:shd w:val="clear" w:color="auto" w:fill="FFFF00"/>
            <w:lang w:eastAsia="ja-JP"/>
          </w:rPr>
          <w:t xml:space="preserve"> level </w:t>
        </w:r>
      </w:ins>
      <w:ins w:id="25" w:author="Takeshi Tsukuba" w:date="2013-12-10T10:50:00Z">
        <w:r w:rsidR="003B3858" w:rsidRPr="0034510D">
          <w:rPr>
            <w:rFonts w:eastAsia="ＭＳ 明朝"/>
            <w:shd w:val="clear" w:color="auto" w:fill="FFFF00"/>
            <w:lang w:eastAsia="ja-JP"/>
          </w:rPr>
          <w:t>seman</w:t>
        </w:r>
        <w:r w:rsidR="008563CA" w:rsidRPr="0034510D">
          <w:rPr>
            <w:rFonts w:eastAsia="ＭＳ 明朝"/>
            <w:shd w:val="clear" w:color="auto" w:fill="FFFF00"/>
            <w:lang w:eastAsia="ja-JP"/>
          </w:rPr>
          <w:t>t</w:t>
        </w:r>
      </w:ins>
      <w:ins w:id="26" w:author="Takeshi Tsukuba" w:date="2013-12-10T13:44:00Z">
        <w:r w:rsidR="003B3858" w:rsidRPr="0034510D">
          <w:rPr>
            <w:rFonts w:eastAsia="ＭＳ 明朝"/>
            <w:shd w:val="clear" w:color="auto" w:fill="FFFF00"/>
            <w:lang w:eastAsia="ja-JP"/>
          </w:rPr>
          <w:t>ic</w:t>
        </w:r>
      </w:ins>
      <w:ins w:id="27" w:author="Takeshi Tsukuba" w:date="2013-12-10T10:50:00Z">
        <w:r w:rsidR="008563CA" w:rsidRPr="0034510D">
          <w:rPr>
            <w:rFonts w:eastAsia="ＭＳ 明朝"/>
            <w:shd w:val="clear" w:color="auto" w:fill="FFFF00"/>
            <w:lang w:eastAsia="ja-JP"/>
          </w:rPr>
          <w:t xml:space="preserve">s </w:t>
        </w:r>
      </w:ins>
      <w:ins w:id="28" w:author="Takeshi Tsukuba" w:date="2013-12-10T10:12:00Z">
        <w:r w:rsidR="003115AA" w:rsidRPr="0034510D">
          <w:rPr>
            <w:rFonts w:eastAsia="ＭＳ 明朝"/>
            <w:shd w:val="clear" w:color="auto" w:fill="FFFF00"/>
            <w:lang w:eastAsia="ja-JP"/>
          </w:rPr>
          <w:t xml:space="preserve">in </w:t>
        </w:r>
        <w:proofErr w:type="spellStart"/>
        <w:r w:rsidR="003115AA" w:rsidRPr="0034510D">
          <w:rPr>
            <w:rFonts w:eastAsia="ＭＳ 明朝"/>
            <w:shd w:val="clear" w:color="auto" w:fill="FFFF00"/>
            <w:lang w:eastAsia="ja-JP"/>
          </w:rPr>
          <w:t>subclause</w:t>
        </w:r>
        <w:proofErr w:type="spellEnd"/>
        <w:r w:rsidR="003115AA" w:rsidRPr="0034510D">
          <w:rPr>
            <w:rFonts w:eastAsia="ＭＳ 明朝"/>
            <w:shd w:val="clear" w:color="auto" w:fill="FFFF00"/>
            <w:lang w:eastAsia="ja-JP"/>
          </w:rPr>
          <w:t xml:space="preserve"> </w:t>
        </w:r>
      </w:ins>
      <w:ins w:id="29" w:author="Takeshi Tsukuba" w:date="2013-12-10T10:50:00Z">
        <w:r w:rsidR="008563CA" w:rsidRPr="0034510D">
          <w:rPr>
            <w:rFonts w:eastAsia="ＭＳ 明朝"/>
            <w:shd w:val="clear" w:color="auto" w:fill="FFFF00"/>
            <w:lang w:eastAsia="ja-JP"/>
          </w:rPr>
          <w:t>F.7.4.4</w:t>
        </w:r>
      </w:ins>
    </w:p>
    <w:p w:rsidR="003115AA" w:rsidRPr="007427BA" w:rsidRDefault="003115AA" w:rsidP="003115AA">
      <w:pPr>
        <w:rPr>
          <w:rFonts w:eastAsia="ＭＳ 明朝"/>
          <w:lang w:eastAsia="ja-JP"/>
        </w:rPr>
      </w:pPr>
    </w:p>
    <w:bookmarkEnd w:id="0"/>
    <w:bookmarkEnd w:id="1"/>
    <w:bookmarkEnd w:id="2"/>
    <w:bookmarkEnd w:id="3"/>
    <w:p w:rsidR="000B06B6" w:rsidRDefault="003475AB" w:rsidP="002F2067">
      <w:pPr>
        <w:jc w:val="center"/>
        <w:rPr>
          <w:ins w:id="30" w:author="Takeshi Tsukuba" w:date="2013-12-10T14:24:00Z"/>
          <w:lang w:val="en-US"/>
        </w:rPr>
      </w:pPr>
      <w:r>
        <w:rPr>
          <w:lang w:val="en-CA"/>
        </w:rPr>
        <w:br w:type="page"/>
      </w:r>
      <w:bookmarkStart w:id="31" w:name="_Toc311217212"/>
      <w:bookmarkStart w:id="32" w:name="_Toc311217213"/>
      <w:bookmarkStart w:id="33" w:name="_Toc311217223"/>
      <w:bookmarkStart w:id="34" w:name="_Toc311217224"/>
      <w:bookmarkStart w:id="35" w:name="_Toc311217225"/>
      <w:bookmarkStart w:id="36" w:name="_Toc311217226"/>
      <w:bookmarkStart w:id="37" w:name="_Toc33101255"/>
      <w:bookmarkStart w:id="38" w:name="_Toc351057897"/>
      <w:bookmarkStart w:id="39" w:name="_Toc351335493"/>
      <w:bookmarkStart w:id="40" w:name="_Hlt22614396"/>
      <w:bookmarkStart w:id="41" w:name="_Toc35694271"/>
      <w:bookmarkStart w:id="42" w:name="_Hlt22461470"/>
      <w:bookmarkStart w:id="43" w:name="_Hlt22617966"/>
      <w:bookmarkStart w:id="44" w:name="_Toc327284427"/>
      <w:bookmarkStart w:id="45" w:name="_Toc327290315"/>
      <w:bookmarkStart w:id="46" w:name="_Toc327299358"/>
      <w:bookmarkStart w:id="47" w:name="_Toc327299671"/>
      <w:bookmarkStart w:id="48" w:name="_Toc327284430"/>
      <w:bookmarkStart w:id="49" w:name="_Toc327290318"/>
      <w:bookmarkStart w:id="50" w:name="_Toc327299361"/>
      <w:bookmarkStart w:id="51" w:name="_Toc327299674"/>
      <w:bookmarkStart w:id="52" w:name="_Toc327284431"/>
      <w:bookmarkStart w:id="53" w:name="_Toc327290319"/>
      <w:bookmarkStart w:id="54" w:name="_Toc327299362"/>
      <w:bookmarkStart w:id="55" w:name="_Toc327299675"/>
      <w:bookmarkStart w:id="56" w:name="_Toc327284433"/>
      <w:bookmarkStart w:id="57" w:name="_Toc327290321"/>
      <w:bookmarkStart w:id="58" w:name="_Toc327299364"/>
      <w:bookmarkStart w:id="59" w:name="_Toc327299677"/>
      <w:bookmarkStart w:id="60" w:name="_Toc327284435"/>
      <w:bookmarkStart w:id="61" w:name="_Toc327290323"/>
      <w:bookmarkStart w:id="62" w:name="_Toc327299366"/>
      <w:bookmarkStart w:id="63" w:name="_Toc327299679"/>
      <w:bookmarkStart w:id="64" w:name="_Toc327284439"/>
      <w:bookmarkStart w:id="65" w:name="_Toc327290327"/>
      <w:bookmarkStart w:id="66" w:name="_Toc327299370"/>
      <w:bookmarkStart w:id="67" w:name="_Toc327299683"/>
      <w:bookmarkStart w:id="68" w:name="_Toc327284444"/>
      <w:bookmarkStart w:id="69" w:name="_Toc327290332"/>
      <w:bookmarkStart w:id="70" w:name="_Toc327299375"/>
      <w:bookmarkStart w:id="71" w:name="_Toc327299688"/>
      <w:bookmarkStart w:id="72" w:name="_Toc327284447"/>
      <w:bookmarkStart w:id="73" w:name="_Toc327290335"/>
      <w:bookmarkStart w:id="74" w:name="_Toc327299378"/>
      <w:bookmarkStart w:id="75" w:name="_Toc327299691"/>
      <w:bookmarkStart w:id="76" w:name="_Toc327284448"/>
      <w:bookmarkStart w:id="77" w:name="_Toc327290336"/>
      <w:bookmarkStart w:id="78" w:name="_Toc327299379"/>
      <w:bookmarkStart w:id="79" w:name="_Toc327299692"/>
      <w:bookmarkStart w:id="80" w:name="_Toc327284450"/>
      <w:bookmarkStart w:id="81" w:name="_Toc327290338"/>
      <w:bookmarkStart w:id="82" w:name="_Toc327299381"/>
      <w:bookmarkStart w:id="83" w:name="_Toc327299694"/>
      <w:bookmarkStart w:id="84" w:name="_Toc327299384"/>
      <w:bookmarkStart w:id="85" w:name="_Toc327299697"/>
      <w:bookmarkStart w:id="86" w:name="_Toc330810870"/>
      <w:bookmarkStart w:id="87" w:name="_Toc330812665"/>
      <w:bookmarkStart w:id="88" w:name="_Toc23159757"/>
      <w:bookmarkStart w:id="89" w:name="_Toc328753017"/>
      <w:bookmarkStart w:id="90" w:name="_Toc328753018"/>
      <w:bookmarkStart w:id="91" w:name="_Toc282087387"/>
      <w:bookmarkStart w:id="92" w:name="_Toc324427951"/>
      <w:bookmarkStart w:id="93" w:name="_Toc324427952"/>
      <w:bookmarkStart w:id="94" w:name="_Toc331084363"/>
      <w:bookmarkStart w:id="95" w:name="_Toc331084365"/>
      <w:bookmarkStart w:id="96" w:name="_Toc331084367"/>
      <w:bookmarkStart w:id="97" w:name="_Toc331084368"/>
      <w:bookmarkStart w:id="98" w:name="_Toc331084369"/>
      <w:bookmarkStart w:id="99" w:name="_Toc317198810"/>
      <w:bookmarkStart w:id="100" w:name="_Toc328753037"/>
      <w:bookmarkStart w:id="101" w:name="_Toc328753041"/>
      <w:bookmarkStart w:id="102" w:name="_Toc328753043"/>
      <w:bookmarkStart w:id="103" w:name="_Toc328753044"/>
      <w:bookmarkStart w:id="104" w:name="_Toc328753045"/>
      <w:bookmarkStart w:id="105" w:name="_Toc328753049"/>
      <w:bookmarkStart w:id="106" w:name="_Toc328753051"/>
      <w:bookmarkStart w:id="107" w:name="_Toc328753054"/>
      <w:bookmarkStart w:id="108" w:name="_Toc328753057"/>
      <w:bookmarkStart w:id="109" w:name="_Toc328753059"/>
      <w:bookmarkStart w:id="110" w:name="_Toc335234596"/>
      <w:bookmarkStart w:id="111" w:name="_Toc335234597"/>
      <w:bookmarkStart w:id="112" w:name="_Toc335234600"/>
      <w:bookmarkStart w:id="113" w:name="_Toc335234602"/>
      <w:bookmarkStart w:id="114" w:name="_Toc282087407"/>
      <w:bookmarkStart w:id="115" w:name="_Toc335234780"/>
      <w:bookmarkStart w:id="116" w:name="_Toc327178233"/>
      <w:bookmarkStart w:id="117" w:name="_Toc317097546"/>
      <w:bookmarkStart w:id="118" w:name="_Toc317097989"/>
      <w:bookmarkStart w:id="119" w:name="_Toc317163823"/>
      <w:bookmarkStart w:id="120" w:name="_Toc317163905"/>
      <w:bookmarkStart w:id="121" w:name="_Toc317183550"/>
      <w:bookmarkStart w:id="122" w:name="_Toc317183994"/>
      <w:bookmarkStart w:id="123" w:name="_Toc317097655"/>
      <w:bookmarkStart w:id="124" w:name="_Toc317183659"/>
      <w:bookmarkStart w:id="125" w:name="_Toc330921582"/>
      <w:bookmarkStart w:id="126" w:name="_Toc330921583"/>
      <w:bookmarkStart w:id="127" w:name="_Toc330921584"/>
      <w:bookmarkStart w:id="128" w:name="_Toc330921586"/>
      <w:bookmarkStart w:id="129" w:name="_Toc330921588"/>
      <w:bookmarkStart w:id="130" w:name="_Toc330921619"/>
      <w:bookmarkStart w:id="131" w:name="_Toc330921620"/>
      <w:bookmarkStart w:id="132" w:name="_Toc330921625"/>
      <w:bookmarkStart w:id="133" w:name="_Toc330921628"/>
      <w:bookmarkStart w:id="134" w:name="_Toc330921641"/>
      <w:bookmarkStart w:id="135" w:name="_Toc330921684"/>
      <w:bookmarkStart w:id="136" w:name="_Toc330921685"/>
      <w:bookmarkStart w:id="137" w:name="_Toc330921791"/>
      <w:bookmarkStart w:id="138" w:name="_Toc330921799"/>
      <w:bookmarkStart w:id="139" w:name="_Toc330921800"/>
      <w:bookmarkStart w:id="140" w:name="_Toc330921803"/>
      <w:bookmarkStart w:id="141" w:name="_Toc330921805"/>
      <w:bookmarkStart w:id="142" w:name="_Toc330921811"/>
      <w:bookmarkStart w:id="143" w:name="_Toc330921813"/>
      <w:bookmarkStart w:id="144" w:name="_Toc330921818"/>
      <w:bookmarkStart w:id="145" w:name="_Toc330921821"/>
      <w:bookmarkStart w:id="146" w:name="_Toc328577761"/>
      <w:bookmarkStart w:id="147" w:name="_Toc328598564"/>
      <w:bookmarkStart w:id="148" w:name="_Toc328663209"/>
      <w:bookmarkStart w:id="149" w:name="_Toc328753078"/>
      <w:bookmarkStart w:id="150" w:name="_Toc328577763"/>
      <w:bookmarkStart w:id="151" w:name="_Toc328598566"/>
      <w:bookmarkStart w:id="152" w:name="_Toc328663211"/>
      <w:bookmarkStart w:id="153" w:name="_Toc328753080"/>
      <w:bookmarkStart w:id="154" w:name="_Toc328577768"/>
      <w:bookmarkStart w:id="155" w:name="_Toc328598571"/>
      <w:bookmarkStart w:id="156" w:name="_Toc328663216"/>
      <w:bookmarkStart w:id="157" w:name="_Toc328753085"/>
      <w:bookmarkStart w:id="158" w:name="_Toc328577779"/>
      <w:bookmarkStart w:id="159" w:name="_Toc328598582"/>
      <w:bookmarkStart w:id="160" w:name="_Toc328663227"/>
      <w:bookmarkStart w:id="161" w:name="_Toc328753096"/>
      <w:bookmarkStart w:id="162" w:name="_Toc328577780"/>
      <w:bookmarkStart w:id="163" w:name="_Toc328598583"/>
      <w:bookmarkStart w:id="164" w:name="_Toc328663228"/>
      <w:bookmarkStart w:id="165" w:name="_Toc328753097"/>
      <w:bookmarkStart w:id="166" w:name="_Toc328577781"/>
      <w:bookmarkStart w:id="167" w:name="_Toc328598584"/>
      <w:bookmarkStart w:id="168" w:name="_Toc328663229"/>
      <w:bookmarkStart w:id="169" w:name="_Toc328753098"/>
      <w:bookmarkStart w:id="170" w:name="_Toc328577784"/>
      <w:bookmarkStart w:id="171" w:name="_Toc328598587"/>
      <w:bookmarkStart w:id="172" w:name="_Toc328663232"/>
      <w:bookmarkStart w:id="173" w:name="_Toc328753101"/>
      <w:bookmarkStart w:id="174" w:name="_Toc328577787"/>
      <w:bookmarkStart w:id="175" w:name="_Toc328598590"/>
      <w:bookmarkStart w:id="176" w:name="_Toc328663235"/>
      <w:bookmarkStart w:id="177" w:name="_Toc328753104"/>
      <w:bookmarkStart w:id="178" w:name="_Toc328577788"/>
      <w:bookmarkStart w:id="179" w:name="_Toc328598591"/>
      <w:bookmarkStart w:id="180" w:name="_Toc328663236"/>
      <w:bookmarkStart w:id="181" w:name="_Toc328753105"/>
      <w:bookmarkStart w:id="182" w:name="_Toc328577790"/>
      <w:bookmarkStart w:id="183" w:name="_Toc328598593"/>
      <w:bookmarkStart w:id="184" w:name="_Toc328663238"/>
      <w:bookmarkStart w:id="185" w:name="_Toc328753107"/>
      <w:bookmarkStart w:id="186" w:name="_Toc328577792"/>
      <w:bookmarkStart w:id="187" w:name="_Toc328598595"/>
      <w:bookmarkStart w:id="188" w:name="_Toc328663240"/>
      <w:bookmarkStart w:id="189" w:name="_Toc328753109"/>
      <w:bookmarkStart w:id="190" w:name="_Toc328577793"/>
      <w:bookmarkStart w:id="191" w:name="_Toc328598596"/>
      <w:bookmarkStart w:id="192" w:name="_Toc328663241"/>
      <w:bookmarkStart w:id="193" w:name="_Toc328753110"/>
      <w:bookmarkStart w:id="194" w:name="_Toc328577799"/>
      <w:bookmarkStart w:id="195" w:name="_Toc328598602"/>
      <w:bookmarkStart w:id="196" w:name="_Toc328663247"/>
      <w:bookmarkStart w:id="197" w:name="_Toc328753116"/>
      <w:bookmarkStart w:id="198" w:name="_Toc328577802"/>
      <w:bookmarkStart w:id="199" w:name="_Toc328598605"/>
      <w:bookmarkStart w:id="200" w:name="_Toc328663250"/>
      <w:bookmarkStart w:id="201" w:name="_Toc328753119"/>
      <w:bookmarkStart w:id="202" w:name="_Toc328577803"/>
      <w:bookmarkStart w:id="203" w:name="_Toc328598606"/>
      <w:bookmarkStart w:id="204" w:name="_Toc328663251"/>
      <w:bookmarkStart w:id="205" w:name="_Toc328753120"/>
      <w:bookmarkStart w:id="206" w:name="_Toc328577805"/>
      <w:bookmarkStart w:id="207" w:name="_Toc328598608"/>
      <w:bookmarkStart w:id="208" w:name="_Toc328663253"/>
      <w:bookmarkStart w:id="209" w:name="_Toc328753122"/>
      <w:bookmarkStart w:id="210" w:name="_Toc328577806"/>
      <w:bookmarkStart w:id="211" w:name="_Toc328598609"/>
      <w:bookmarkStart w:id="212" w:name="_Toc328663254"/>
      <w:bookmarkStart w:id="213" w:name="_Toc328753123"/>
      <w:bookmarkStart w:id="214" w:name="_Toc328577808"/>
      <w:bookmarkStart w:id="215" w:name="_Toc328598611"/>
      <w:bookmarkStart w:id="216" w:name="_Toc328663256"/>
      <w:bookmarkStart w:id="217" w:name="_Toc328753125"/>
      <w:bookmarkStart w:id="218" w:name="_Toc328577809"/>
      <w:bookmarkStart w:id="219" w:name="_Toc328598612"/>
      <w:bookmarkStart w:id="220" w:name="_Toc328663257"/>
      <w:bookmarkStart w:id="221" w:name="_Toc328753126"/>
      <w:bookmarkStart w:id="222" w:name="_Toc328577810"/>
      <w:bookmarkStart w:id="223" w:name="_Toc328598613"/>
      <w:bookmarkStart w:id="224" w:name="_Toc328663258"/>
      <w:bookmarkStart w:id="225" w:name="_Toc328753127"/>
      <w:bookmarkStart w:id="226" w:name="_Toc328577811"/>
      <w:bookmarkStart w:id="227" w:name="_Toc328598614"/>
      <w:bookmarkStart w:id="228" w:name="_Toc328663259"/>
      <w:bookmarkStart w:id="229" w:name="_Toc328753128"/>
      <w:bookmarkStart w:id="230" w:name="_Toc328577812"/>
      <w:bookmarkStart w:id="231" w:name="_Toc328598615"/>
      <w:bookmarkStart w:id="232" w:name="_Toc328663260"/>
      <w:bookmarkStart w:id="233" w:name="_Toc328753129"/>
      <w:bookmarkStart w:id="234" w:name="_Toc328577813"/>
      <w:bookmarkStart w:id="235" w:name="_Toc328598616"/>
      <w:bookmarkStart w:id="236" w:name="_Toc328663261"/>
      <w:bookmarkStart w:id="237" w:name="_Toc328753130"/>
      <w:bookmarkStart w:id="238" w:name="_Toc328577817"/>
      <w:bookmarkStart w:id="239" w:name="_Toc328598620"/>
      <w:bookmarkStart w:id="240" w:name="_Toc328663265"/>
      <w:bookmarkStart w:id="241" w:name="_Toc328753134"/>
      <w:bookmarkStart w:id="242" w:name="_Toc328577820"/>
      <w:bookmarkStart w:id="243" w:name="_Toc328598623"/>
      <w:bookmarkStart w:id="244" w:name="_Toc328663268"/>
      <w:bookmarkStart w:id="245" w:name="_Toc328753137"/>
      <w:bookmarkStart w:id="246" w:name="_Toc328577821"/>
      <w:bookmarkStart w:id="247" w:name="_Toc328598624"/>
      <w:bookmarkStart w:id="248" w:name="_Toc328663269"/>
      <w:bookmarkStart w:id="249" w:name="_Toc328753138"/>
      <w:bookmarkStart w:id="250" w:name="_Toc328577822"/>
      <w:bookmarkStart w:id="251" w:name="_Toc328598625"/>
      <w:bookmarkStart w:id="252" w:name="_Toc328663270"/>
      <w:bookmarkStart w:id="253" w:name="_Toc328753139"/>
      <w:bookmarkStart w:id="254" w:name="_Toc328577825"/>
      <w:bookmarkStart w:id="255" w:name="_Toc328598628"/>
      <w:bookmarkStart w:id="256" w:name="_Toc328663273"/>
      <w:bookmarkStart w:id="257" w:name="_Toc328753142"/>
      <w:bookmarkStart w:id="258" w:name="_Toc328577828"/>
      <w:bookmarkStart w:id="259" w:name="_Toc328598631"/>
      <w:bookmarkStart w:id="260" w:name="_Toc328663276"/>
      <w:bookmarkStart w:id="261" w:name="_Toc328753145"/>
      <w:bookmarkStart w:id="262" w:name="_Toc328577829"/>
      <w:bookmarkStart w:id="263" w:name="_Toc328598632"/>
      <w:bookmarkStart w:id="264" w:name="_Toc328663277"/>
      <w:bookmarkStart w:id="265" w:name="_Toc328753146"/>
      <w:bookmarkStart w:id="266" w:name="_Toc328577830"/>
      <w:bookmarkStart w:id="267" w:name="_Toc328598633"/>
      <w:bookmarkStart w:id="268" w:name="_Toc328663278"/>
      <w:bookmarkStart w:id="269" w:name="_Toc328753147"/>
      <w:bookmarkStart w:id="270" w:name="_Toc328577833"/>
      <w:bookmarkStart w:id="271" w:name="_Toc328598636"/>
      <w:bookmarkStart w:id="272" w:name="_Toc328663281"/>
      <w:bookmarkStart w:id="273" w:name="_Toc328753150"/>
      <w:bookmarkStart w:id="274" w:name="_Toc328577836"/>
      <w:bookmarkStart w:id="275" w:name="_Toc328598639"/>
      <w:bookmarkStart w:id="276" w:name="_Toc328663284"/>
      <w:bookmarkStart w:id="277" w:name="_Toc328753153"/>
      <w:bookmarkStart w:id="278" w:name="_Toc328577837"/>
      <w:bookmarkStart w:id="279" w:name="_Toc328598640"/>
      <w:bookmarkStart w:id="280" w:name="_Toc328663285"/>
      <w:bookmarkStart w:id="281" w:name="_Toc328753154"/>
      <w:bookmarkStart w:id="282" w:name="_Toc328577841"/>
      <w:bookmarkStart w:id="283" w:name="_Toc328598644"/>
      <w:bookmarkStart w:id="284" w:name="_Toc328663289"/>
      <w:bookmarkStart w:id="285" w:name="_Toc328753158"/>
      <w:bookmarkStart w:id="286" w:name="_Toc328577844"/>
      <w:bookmarkStart w:id="287" w:name="_Toc328598647"/>
      <w:bookmarkStart w:id="288" w:name="_Toc328663292"/>
      <w:bookmarkStart w:id="289" w:name="_Toc328753161"/>
      <w:bookmarkStart w:id="290" w:name="_Toc328577845"/>
      <w:bookmarkStart w:id="291" w:name="_Toc328598648"/>
      <w:bookmarkStart w:id="292" w:name="_Toc328663293"/>
      <w:bookmarkStart w:id="293" w:name="_Toc328753162"/>
      <w:bookmarkStart w:id="294" w:name="_Toc328577846"/>
      <w:bookmarkStart w:id="295" w:name="_Toc328598649"/>
      <w:bookmarkStart w:id="296" w:name="_Toc328663294"/>
      <w:bookmarkStart w:id="297" w:name="_Toc328753163"/>
      <w:bookmarkStart w:id="298" w:name="_Toc328577848"/>
      <w:bookmarkStart w:id="299" w:name="_Toc328598651"/>
      <w:bookmarkStart w:id="300" w:name="_Toc328663296"/>
      <w:bookmarkStart w:id="301" w:name="_Toc328753165"/>
      <w:bookmarkStart w:id="302" w:name="_Toc328577851"/>
      <w:bookmarkStart w:id="303" w:name="_Toc328598654"/>
      <w:bookmarkStart w:id="304" w:name="_Toc328663299"/>
      <w:bookmarkStart w:id="305" w:name="_Toc328753168"/>
      <w:bookmarkStart w:id="306" w:name="_Toc328577855"/>
      <w:bookmarkStart w:id="307" w:name="_Toc328598658"/>
      <w:bookmarkStart w:id="308" w:name="_Toc328663303"/>
      <w:bookmarkStart w:id="309" w:name="_Toc328753172"/>
      <w:bookmarkStart w:id="310" w:name="_Toc328577856"/>
      <w:bookmarkStart w:id="311" w:name="_Toc328598659"/>
      <w:bookmarkStart w:id="312" w:name="_Toc328663304"/>
      <w:bookmarkStart w:id="313" w:name="_Toc328753173"/>
      <w:bookmarkStart w:id="314" w:name="_Toc328577858"/>
      <w:bookmarkStart w:id="315" w:name="_Toc328598661"/>
      <w:bookmarkStart w:id="316" w:name="_Toc328663306"/>
      <w:bookmarkStart w:id="317" w:name="_Toc328753175"/>
      <w:bookmarkStart w:id="318" w:name="_Toc328577861"/>
      <w:bookmarkStart w:id="319" w:name="_Toc328598664"/>
      <w:bookmarkStart w:id="320" w:name="_Toc328663309"/>
      <w:bookmarkStart w:id="321" w:name="_Toc328753178"/>
      <w:bookmarkStart w:id="322" w:name="_Toc328577862"/>
      <w:bookmarkStart w:id="323" w:name="_Toc328598665"/>
      <w:bookmarkStart w:id="324" w:name="_Toc328663310"/>
      <w:bookmarkStart w:id="325" w:name="_Toc328753179"/>
      <w:bookmarkStart w:id="326" w:name="_Toc328577865"/>
      <w:bookmarkStart w:id="327" w:name="_Toc328598668"/>
      <w:bookmarkStart w:id="328" w:name="_Toc328663313"/>
      <w:bookmarkStart w:id="329" w:name="_Toc328753182"/>
      <w:bookmarkStart w:id="330" w:name="_Toc317097659"/>
      <w:bookmarkStart w:id="331" w:name="_Toc317183663"/>
      <w:bookmarkStart w:id="332" w:name="_Toc317097660"/>
      <w:bookmarkStart w:id="333" w:name="_Toc317183664"/>
      <w:bookmarkStart w:id="334" w:name="_Toc317097661"/>
      <w:bookmarkStart w:id="335" w:name="_Toc317183665"/>
      <w:bookmarkStart w:id="336" w:name="_Toc317097662"/>
      <w:bookmarkStart w:id="337" w:name="_Toc317183666"/>
      <w:bookmarkStart w:id="338" w:name="_Toc317097663"/>
      <w:bookmarkStart w:id="339" w:name="_Toc317183667"/>
      <w:bookmarkStart w:id="340" w:name="_Toc317097664"/>
      <w:bookmarkStart w:id="341" w:name="_Toc317183668"/>
      <w:bookmarkStart w:id="342" w:name="_Toc317097665"/>
      <w:bookmarkStart w:id="343" w:name="_Toc317183669"/>
      <w:bookmarkStart w:id="344" w:name="_Toc317097678"/>
      <w:bookmarkStart w:id="345" w:name="_Toc317183682"/>
      <w:bookmarkStart w:id="346" w:name="_Toc317097686"/>
      <w:bookmarkStart w:id="347" w:name="_Toc317183690"/>
      <w:bookmarkStart w:id="348" w:name="_Toc317097691"/>
      <w:bookmarkStart w:id="349" w:name="_Toc317183695"/>
      <w:bookmarkStart w:id="350" w:name="_Toc317097700"/>
      <w:bookmarkStart w:id="351" w:name="_Toc317183704"/>
      <w:bookmarkStart w:id="352" w:name="_Toc317097708"/>
      <w:bookmarkStart w:id="353" w:name="_Toc317183712"/>
      <w:bookmarkStart w:id="354" w:name="_Toc317097716"/>
      <w:bookmarkStart w:id="355" w:name="_Toc317183720"/>
      <w:bookmarkStart w:id="356" w:name="_Toc317097721"/>
      <w:bookmarkStart w:id="357" w:name="_Toc317183725"/>
      <w:bookmarkStart w:id="358" w:name="_Toc317097730"/>
      <w:bookmarkStart w:id="359" w:name="_Toc317183734"/>
      <w:bookmarkStart w:id="360" w:name="_Toc317097738"/>
      <w:bookmarkStart w:id="361" w:name="_Toc317183742"/>
      <w:bookmarkStart w:id="362" w:name="_Toc317097743"/>
      <w:bookmarkStart w:id="363" w:name="_Toc317183747"/>
      <w:bookmarkStart w:id="364" w:name="_Toc317097749"/>
      <w:bookmarkStart w:id="365" w:name="_Toc317183753"/>
      <w:bookmarkStart w:id="366" w:name="_Toc317097759"/>
      <w:bookmarkStart w:id="367" w:name="_Toc317183763"/>
      <w:bookmarkStart w:id="368" w:name="_Toc317097764"/>
      <w:bookmarkStart w:id="369" w:name="_Toc317183768"/>
      <w:bookmarkStart w:id="370" w:name="_Toc317097770"/>
      <w:bookmarkStart w:id="371" w:name="_Toc317183774"/>
      <w:bookmarkStart w:id="372" w:name="_Toc317097780"/>
      <w:bookmarkStart w:id="373" w:name="_Toc317183784"/>
      <w:bookmarkStart w:id="374" w:name="_Toc317097785"/>
      <w:bookmarkStart w:id="375" w:name="_Toc317183789"/>
      <w:bookmarkStart w:id="376" w:name="_Toc317097791"/>
      <w:bookmarkStart w:id="377" w:name="_Toc317183795"/>
      <w:bookmarkStart w:id="378" w:name="_Toc317097801"/>
      <w:bookmarkStart w:id="379" w:name="_Toc317183805"/>
      <w:bookmarkStart w:id="380" w:name="_Toc317097806"/>
      <w:bookmarkStart w:id="381" w:name="_Toc317183810"/>
      <w:bookmarkStart w:id="382" w:name="_Toc317097812"/>
      <w:bookmarkStart w:id="383" w:name="_Toc317183816"/>
      <w:bookmarkStart w:id="384" w:name="_Toc317097818"/>
      <w:bookmarkStart w:id="385" w:name="_Toc317183822"/>
      <w:bookmarkStart w:id="386" w:name="_Toc328577870"/>
      <w:bookmarkStart w:id="387" w:name="_Toc328598673"/>
      <w:bookmarkStart w:id="388" w:name="_Toc328663318"/>
      <w:bookmarkStart w:id="389" w:name="_Toc328753187"/>
      <w:bookmarkStart w:id="390" w:name="_Toc328577873"/>
      <w:bookmarkStart w:id="391" w:name="_Toc328578354"/>
      <w:bookmarkStart w:id="392" w:name="_Toc328598676"/>
      <w:bookmarkStart w:id="393" w:name="_Toc328599178"/>
      <w:bookmarkStart w:id="394" w:name="_Toc328663321"/>
      <w:bookmarkStart w:id="395" w:name="_Toc328663825"/>
      <w:bookmarkStart w:id="396" w:name="_Toc328663911"/>
      <w:bookmarkStart w:id="397" w:name="_Toc328663997"/>
      <w:bookmarkStart w:id="398" w:name="_Toc328664083"/>
      <w:bookmarkStart w:id="399" w:name="_Toc328664169"/>
      <w:bookmarkStart w:id="400" w:name="_Toc328664256"/>
      <w:bookmarkStart w:id="401" w:name="_Toc328664344"/>
      <w:bookmarkStart w:id="402" w:name="_Toc328664430"/>
      <w:bookmarkStart w:id="403" w:name="_Toc328664791"/>
      <w:bookmarkStart w:id="404" w:name="_Toc328753190"/>
      <w:bookmarkStart w:id="405" w:name="_Toc328753694"/>
      <w:bookmarkStart w:id="406" w:name="_Toc328577886"/>
      <w:bookmarkStart w:id="407" w:name="_Toc328598689"/>
      <w:bookmarkStart w:id="408" w:name="_Toc328663334"/>
      <w:bookmarkStart w:id="409" w:name="_Toc328753203"/>
      <w:bookmarkStart w:id="410" w:name="_Toc328577890"/>
      <w:bookmarkStart w:id="411" w:name="_Toc328598693"/>
      <w:bookmarkStart w:id="412" w:name="_Toc328663338"/>
      <w:bookmarkStart w:id="413" w:name="_Toc328753207"/>
      <w:bookmarkStart w:id="414" w:name="_Toc328577896"/>
      <w:bookmarkStart w:id="415" w:name="_Toc328598699"/>
      <w:bookmarkStart w:id="416" w:name="_Toc328663344"/>
      <w:bookmarkStart w:id="417" w:name="_Toc328753213"/>
      <w:bookmarkStart w:id="418" w:name="_Toc328577897"/>
      <w:bookmarkStart w:id="419" w:name="_Toc328598700"/>
      <w:bookmarkStart w:id="420" w:name="_Toc328663345"/>
      <w:bookmarkStart w:id="421" w:name="_Toc328753214"/>
      <w:bookmarkStart w:id="422" w:name="_Toc328577907"/>
      <w:bookmarkStart w:id="423" w:name="_Toc328598710"/>
      <w:bookmarkStart w:id="424" w:name="_Toc328663355"/>
      <w:bookmarkStart w:id="425" w:name="_Toc328753224"/>
      <w:bookmarkStart w:id="426" w:name="_Toc328577909"/>
      <w:bookmarkStart w:id="427" w:name="_Toc328598712"/>
      <w:bookmarkStart w:id="428" w:name="_Toc328663357"/>
      <w:bookmarkStart w:id="429" w:name="_Toc328753226"/>
      <w:bookmarkStart w:id="430" w:name="_Toc328577912"/>
      <w:bookmarkStart w:id="431" w:name="_Toc328598715"/>
      <w:bookmarkStart w:id="432" w:name="_Toc328663360"/>
      <w:bookmarkStart w:id="433" w:name="_Toc328753229"/>
      <w:bookmarkStart w:id="434" w:name="_Toc328577915"/>
      <w:bookmarkStart w:id="435" w:name="_Toc328598718"/>
      <w:bookmarkStart w:id="436" w:name="_Toc328663363"/>
      <w:bookmarkStart w:id="437" w:name="_Toc328753232"/>
      <w:bookmarkStart w:id="438" w:name="_Toc328577921"/>
      <w:bookmarkStart w:id="439" w:name="_Toc328598724"/>
      <w:bookmarkStart w:id="440" w:name="_Toc328663369"/>
      <w:bookmarkStart w:id="441" w:name="_Toc328753238"/>
      <w:bookmarkStart w:id="442" w:name="_Toc328577932"/>
      <w:bookmarkStart w:id="443" w:name="_Toc328598735"/>
      <w:bookmarkStart w:id="444" w:name="_Toc328663380"/>
      <w:bookmarkStart w:id="445" w:name="_Toc328753249"/>
      <w:bookmarkStart w:id="446" w:name="_Toc328577934"/>
      <w:bookmarkStart w:id="447" w:name="_Toc328598737"/>
      <w:bookmarkStart w:id="448" w:name="_Toc328663382"/>
      <w:bookmarkStart w:id="449" w:name="_Toc328753251"/>
      <w:bookmarkStart w:id="450" w:name="_Toc328577938"/>
      <w:bookmarkStart w:id="451" w:name="_Toc328598741"/>
      <w:bookmarkStart w:id="452" w:name="_Toc328663386"/>
      <w:bookmarkStart w:id="453" w:name="_Toc328753255"/>
      <w:bookmarkStart w:id="454" w:name="_Toc328577940"/>
      <w:bookmarkStart w:id="455" w:name="_Toc328598743"/>
      <w:bookmarkStart w:id="456" w:name="_Toc328663388"/>
      <w:bookmarkStart w:id="457" w:name="_Toc328753257"/>
      <w:bookmarkStart w:id="458" w:name="_Toc328577941"/>
      <w:bookmarkStart w:id="459" w:name="_Toc328598744"/>
      <w:bookmarkStart w:id="460" w:name="_Toc328663389"/>
      <w:bookmarkStart w:id="461" w:name="_Toc328753258"/>
      <w:bookmarkStart w:id="462" w:name="_Toc328577946"/>
      <w:bookmarkStart w:id="463" w:name="_Toc328598749"/>
      <w:bookmarkStart w:id="464" w:name="_Toc328663394"/>
      <w:bookmarkStart w:id="465" w:name="_Toc328753263"/>
      <w:bookmarkStart w:id="466" w:name="_Toc328577957"/>
      <w:bookmarkStart w:id="467" w:name="_Toc328598760"/>
      <w:bookmarkStart w:id="468" w:name="_Toc328663405"/>
      <w:bookmarkStart w:id="469" w:name="_Toc328753274"/>
      <w:bookmarkStart w:id="470" w:name="_Toc328577958"/>
      <w:bookmarkStart w:id="471" w:name="_Toc328598761"/>
      <w:bookmarkStart w:id="472" w:name="_Toc328663406"/>
      <w:bookmarkStart w:id="473" w:name="_Toc328753275"/>
      <w:bookmarkStart w:id="474" w:name="_Toc288383137"/>
      <w:bookmarkStart w:id="475" w:name="_Toc328577995"/>
      <w:bookmarkStart w:id="476" w:name="_Toc328598798"/>
      <w:bookmarkStart w:id="477" w:name="_Toc328663443"/>
      <w:bookmarkStart w:id="478" w:name="_Toc328753312"/>
      <w:bookmarkStart w:id="479" w:name="_Toc328577999"/>
      <w:bookmarkStart w:id="480" w:name="_Toc328598802"/>
      <w:bookmarkStart w:id="481" w:name="_Toc328663447"/>
      <w:bookmarkStart w:id="482" w:name="_Toc328753316"/>
      <w:bookmarkStart w:id="483" w:name="_Toc328578001"/>
      <w:bookmarkStart w:id="484" w:name="_Toc328598804"/>
      <w:bookmarkStart w:id="485" w:name="_Toc328663449"/>
      <w:bookmarkStart w:id="486" w:name="_Toc328753318"/>
      <w:bookmarkStart w:id="487" w:name="_Toc328578003"/>
      <w:bookmarkStart w:id="488" w:name="_Toc328598806"/>
      <w:bookmarkStart w:id="489" w:name="_Toc328663451"/>
      <w:bookmarkStart w:id="490" w:name="_Toc328753320"/>
      <w:bookmarkStart w:id="491" w:name="_Toc328578011"/>
      <w:bookmarkStart w:id="492" w:name="_Toc328598814"/>
      <w:bookmarkStart w:id="493" w:name="_Toc328663459"/>
      <w:bookmarkStart w:id="494" w:name="_Toc328753328"/>
      <w:bookmarkStart w:id="495" w:name="_Toc328578012"/>
      <w:bookmarkStart w:id="496" w:name="_Toc328598815"/>
      <w:bookmarkStart w:id="497" w:name="_Toc328663460"/>
      <w:bookmarkStart w:id="498" w:name="_Toc328753329"/>
      <w:bookmarkStart w:id="499" w:name="_Toc328578055"/>
      <w:bookmarkStart w:id="500" w:name="_Toc328598858"/>
      <w:bookmarkStart w:id="501" w:name="_Toc328663503"/>
      <w:bookmarkStart w:id="502" w:name="_Toc328753372"/>
      <w:bookmarkStart w:id="503" w:name="_Toc328578056"/>
      <w:bookmarkStart w:id="504" w:name="_Toc328598859"/>
      <w:bookmarkStart w:id="505" w:name="_Toc328663504"/>
      <w:bookmarkStart w:id="506" w:name="_Toc328753373"/>
      <w:bookmarkStart w:id="507" w:name="_Toc328578162"/>
      <w:bookmarkStart w:id="508" w:name="_Toc328598965"/>
      <w:bookmarkStart w:id="509" w:name="_Toc328663610"/>
      <w:bookmarkStart w:id="510" w:name="_Toc328753479"/>
      <w:bookmarkStart w:id="511" w:name="_Toc328578170"/>
      <w:bookmarkStart w:id="512" w:name="_Toc328598973"/>
      <w:bookmarkStart w:id="513" w:name="_Toc328663618"/>
      <w:bookmarkStart w:id="514" w:name="_Toc328753487"/>
      <w:bookmarkStart w:id="515" w:name="_Toc328578171"/>
      <w:bookmarkStart w:id="516" w:name="_Toc328598974"/>
      <w:bookmarkStart w:id="517" w:name="_Toc328663619"/>
      <w:bookmarkStart w:id="518" w:name="_Toc328753488"/>
      <w:bookmarkStart w:id="519" w:name="_Toc328578172"/>
      <w:bookmarkStart w:id="520" w:name="_Toc328598975"/>
      <w:bookmarkStart w:id="521" w:name="_Toc328663620"/>
      <w:bookmarkStart w:id="522" w:name="_Toc328753489"/>
      <w:bookmarkStart w:id="523" w:name="_Toc328578174"/>
      <w:bookmarkStart w:id="524" w:name="_Toc328598977"/>
      <w:bookmarkStart w:id="525" w:name="_Toc328663622"/>
      <w:bookmarkStart w:id="526" w:name="_Toc328753491"/>
      <w:bookmarkStart w:id="527" w:name="_Toc328578182"/>
      <w:bookmarkStart w:id="528" w:name="_Toc328598985"/>
      <w:bookmarkStart w:id="529" w:name="_Toc328663630"/>
      <w:bookmarkStart w:id="530" w:name="_Toc328753499"/>
      <w:bookmarkStart w:id="531" w:name="_Toc278305710"/>
      <w:bookmarkStart w:id="532" w:name="_Toc278893662"/>
      <w:bookmarkStart w:id="533" w:name="_Toc278977647"/>
      <w:bookmarkStart w:id="534" w:name="_Toc20221200"/>
      <w:bookmarkStart w:id="535" w:name="_Toc330921832"/>
      <w:bookmarkStart w:id="536" w:name="_Toc330921842"/>
      <w:bookmarkStart w:id="537" w:name="_Toc330921843"/>
      <w:bookmarkStart w:id="538" w:name="_Toc330921844"/>
      <w:bookmarkStart w:id="539" w:name="_Toc330921845"/>
      <w:bookmarkStart w:id="540" w:name="_Toc330921850"/>
      <w:bookmarkStart w:id="541" w:name="_Toc330921851"/>
      <w:bookmarkStart w:id="542" w:name="_Toc330921852"/>
      <w:bookmarkStart w:id="543" w:name="_Toc330921853"/>
      <w:bookmarkStart w:id="544" w:name="_Toc330921854"/>
      <w:bookmarkStart w:id="545" w:name="_Toc330921855"/>
      <w:bookmarkStart w:id="546" w:name="_Toc330921856"/>
      <w:bookmarkStart w:id="547" w:name="_Toc330921858"/>
      <w:bookmarkStart w:id="548" w:name="_Toc330921859"/>
      <w:bookmarkStart w:id="549" w:name="_Toc330921860"/>
      <w:bookmarkStart w:id="550" w:name="_Toc330921861"/>
      <w:bookmarkStart w:id="551" w:name="_Toc330921862"/>
      <w:bookmarkStart w:id="552" w:name="_Toc330921867"/>
      <w:bookmarkStart w:id="553" w:name="_Toc330921868"/>
      <w:bookmarkStart w:id="554" w:name="_Toc330921870"/>
      <w:bookmarkStart w:id="555" w:name="_Toc330921871"/>
      <w:bookmarkStart w:id="556" w:name="_Toc330921872"/>
      <w:bookmarkStart w:id="557" w:name="_Toc330921873"/>
      <w:bookmarkStart w:id="558" w:name="_Toc330921874"/>
      <w:bookmarkStart w:id="559" w:name="_Toc330921879"/>
      <w:bookmarkStart w:id="560" w:name="_Toc330921880"/>
      <w:bookmarkStart w:id="561" w:name="_Toc330921882"/>
      <w:bookmarkStart w:id="562" w:name="_Toc330921883"/>
      <w:bookmarkStart w:id="563" w:name="_Toc330921884"/>
      <w:bookmarkStart w:id="564" w:name="_Toc330921885"/>
      <w:bookmarkStart w:id="565" w:name="_Toc330921890"/>
      <w:bookmarkStart w:id="566" w:name="_Toc330921891"/>
      <w:bookmarkStart w:id="567" w:name="_Toc330921893"/>
      <w:bookmarkStart w:id="568" w:name="_Toc330921894"/>
      <w:bookmarkStart w:id="569" w:name="_Toc330921895"/>
      <w:bookmarkStart w:id="570" w:name="_Toc330921901"/>
      <w:bookmarkStart w:id="571" w:name="_Toc330921902"/>
      <w:bookmarkStart w:id="572" w:name="_Toc330921904"/>
      <w:bookmarkStart w:id="573" w:name="_Toc330921905"/>
      <w:bookmarkStart w:id="574" w:name="_Toc330921907"/>
      <w:bookmarkStart w:id="575" w:name="_Toc330921908"/>
      <w:bookmarkStart w:id="576" w:name="_Toc330921909"/>
      <w:bookmarkStart w:id="577" w:name="_Toc330921913"/>
      <w:bookmarkStart w:id="578" w:name="_Toc330921914"/>
      <w:bookmarkStart w:id="579" w:name="_Toc330921916"/>
      <w:bookmarkStart w:id="580" w:name="_Toc330921917"/>
      <w:bookmarkStart w:id="581" w:name="_Toc330921919"/>
      <w:bookmarkStart w:id="582" w:name="_Toc330921923"/>
      <w:bookmarkStart w:id="583" w:name="_Toc330921924"/>
      <w:bookmarkStart w:id="584" w:name="_Toc330921926"/>
      <w:bookmarkStart w:id="585" w:name="_Toc330921927"/>
      <w:bookmarkStart w:id="586" w:name="_Toc330921929"/>
      <w:bookmarkStart w:id="587" w:name="_Toc330921931"/>
      <w:bookmarkStart w:id="588" w:name="_Toc330921933"/>
      <w:bookmarkStart w:id="589" w:name="_Toc330921936"/>
      <w:bookmarkStart w:id="590" w:name="_Toc330921937"/>
      <w:bookmarkStart w:id="591" w:name="_Toc330921939"/>
      <w:bookmarkStart w:id="592" w:name="_Toc330921940"/>
      <w:bookmarkStart w:id="593" w:name="_Toc330921943"/>
      <w:bookmarkStart w:id="594" w:name="_Toc338608772"/>
      <w:bookmarkStart w:id="595" w:name="_Toc338608774"/>
      <w:bookmarkStart w:id="596" w:name="_Toc24167875"/>
      <w:bookmarkStart w:id="597" w:name="_Toc24168931"/>
      <w:bookmarkStart w:id="598" w:name="_Toc328598990"/>
      <w:bookmarkStart w:id="599" w:name="_Toc328663636"/>
      <w:bookmarkStart w:id="600" w:name="_Toc328753505"/>
      <w:bookmarkStart w:id="601" w:name="_Toc328598993"/>
      <w:bookmarkStart w:id="602" w:name="_Toc328663639"/>
      <w:bookmarkStart w:id="603" w:name="_Toc328753508"/>
      <w:bookmarkStart w:id="604" w:name="_Toc328598996"/>
      <w:bookmarkStart w:id="605" w:name="_Toc328663642"/>
      <w:bookmarkStart w:id="606" w:name="_Toc328753511"/>
      <w:bookmarkStart w:id="607" w:name="_Toc328599001"/>
      <w:bookmarkStart w:id="608" w:name="_Toc328663647"/>
      <w:bookmarkStart w:id="609" w:name="_Toc328753516"/>
      <w:bookmarkStart w:id="610" w:name="_Toc328599003"/>
      <w:bookmarkStart w:id="611" w:name="_Toc328663649"/>
      <w:bookmarkStart w:id="612" w:name="_Toc328753518"/>
      <w:bookmarkStart w:id="613" w:name="_Toc328599006"/>
      <w:bookmarkStart w:id="614" w:name="_Toc328663652"/>
      <w:bookmarkStart w:id="615" w:name="_Toc328753521"/>
      <w:bookmarkStart w:id="616" w:name="_Toc328599008"/>
      <w:bookmarkStart w:id="617" w:name="_Toc328663654"/>
      <w:bookmarkStart w:id="618" w:name="_Toc328753523"/>
      <w:bookmarkStart w:id="619" w:name="_Toc22727479"/>
      <w:bookmarkStart w:id="620" w:name="_Toc22728252"/>
      <w:bookmarkStart w:id="621" w:name="_Toc22728986"/>
      <w:bookmarkStart w:id="622" w:name="_Toc22790490"/>
      <w:bookmarkStart w:id="623" w:name="_Toc22727483"/>
      <w:bookmarkStart w:id="624" w:name="_Toc22728256"/>
      <w:bookmarkStart w:id="625" w:name="_Toc22728990"/>
      <w:bookmarkStart w:id="626" w:name="_Toc22790494"/>
      <w:bookmarkStart w:id="627" w:name="_Toc22006965"/>
      <w:bookmarkStart w:id="628" w:name="_Toc22033244"/>
      <w:bookmarkStart w:id="629" w:name="_Toc330921949"/>
      <w:bookmarkStart w:id="630" w:name="_Toc330921956"/>
      <w:bookmarkStart w:id="631" w:name="_Toc330921957"/>
      <w:bookmarkStart w:id="632" w:name="_Toc330921958"/>
      <w:bookmarkStart w:id="633" w:name="_Toc330921959"/>
      <w:bookmarkStart w:id="634" w:name="_Toc330921960"/>
      <w:bookmarkStart w:id="635" w:name="_Toc311217284"/>
      <w:bookmarkStart w:id="636" w:name="_Toc311217287"/>
      <w:bookmarkStart w:id="637" w:name="_Toc311217291"/>
      <w:bookmarkStart w:id="638" w:name="_Toc311217298"/>
      <w:bookmarkStart w:id="639" w:name="_Toc311217303"/>
      <w:bookmarkStart w:id="640" w:name="_Toc311217312"/>
      <w:bookmarkStart w:id="641" w:name="_Toc311217316"/>
      <w:bookmarkStart w:id="642" w:name="_Toc311217318"/>
      <w:bookmarkStart w:id="643" w:name="_Toc311217320"/>
      <w:bookmarkStart w:id="644" w:name="_Toc311217331"/>
      <w:bookmarkStart w:id="645" w:name="_Toc311217332"/>
      <w:bookmarkStart w:id="646" w:name="_Toc311217333"/>
      <w:bookmarkStart w:id="647" w:name="_Toc311217334"/>
      <w:bookmarkStart w:id="648" w:name="_Toc311217363"/>
      <w:bookmarkStart w:id="649" w:name="_Toc311217416"/>
      <w:bookmarkStart w:id="650" w:name="_Toc311217520"/>
      <w:bookmarkStart w:id="651" w:name="_Toc311217530"/>
      <w:bookmarkStart w:id="652" w:name="_Toc311217535"/>
      <w:bookmarkStart w:id="653" w:name="_Toc311217610"/>
      <w:bookmarkStart w:id="654" w:name="_Toc311217611"/>
      <w:bookmarkStart w:id="655" w:name="_Toc311217686"/>
      <w:bookmarkStart w:id="656" w:name="_Toc311217689"/>
      <w:bookmarkStart w:id="657" w:name="_Toc311217690"/>
      <w:bookmarkStart w:id="658" w:name="_Toc311217691"/>
      <w:bookmarkStart w:id="659" w:name="_Toc311217759"/>
      <w:bookmarkStart w:id="660" w:name="_Toc311217765"/>
      <w:bookmarkStart w:id="661" w:name="_Toc311217825"/>
      <w:bookmarkStart w:id="662" w:name="_Toc311217826"/>
      <w:bookmarkStart w:id="663" w:name="_Toc311217867"/>
      <w:bookmarkStart w:id="664" w:name="_Toc311217872"/>
      <w:bookmarkStart w:id="665" w:name="_Toc311218100"/>
      <w:bookmarkStart w:id="666" w:name="_Toc311218101"/>
      <w:bookmarkStart w:id="667" w:name="_Toc311218106"/>
      <w:bookmarkStart w:id="668" w:name="_Toc311218112"/>
      <w:bookmarkStart w:id="669" w:name="_Toc311218117"/>
      <w:bookmarkStart w:id="670" w:name="_Toc311218125"/>
      <w:bookmarkStart w:id="671" w:name="_Toc311218127"/>
      <w:bookmarkStart w:id="672" w:name="_Toc311218133"/>
      <w:bookmarkStart w:id="673" w:name="_Toc311218135"/>
      <w:bookmarkStart w:id="674" w:name="_Toc311218141"/>
      <w:bookmarkStart w:id="675" w:name="_Toc311218143"/>
      <w:bookmarkStart w:id="676" w:name="_Toc311218146"/>
      <w:bookmarkStart w:id="677" w:name="_Toc311218147"/>
      <w:bookmarkStart w:id="678" w:name="_Toc311218149"/>
      <w:bookmarkStart w:id="679" w:name="_Toc311218323"/>
      <w:bookmarkStart w:id="680" w:name="_Toc311218329"/>
      <w:bookmarkStart w:id="681" w:name="_Toc311218332"/>
      <w:bookmarkStart w:id="682" w:name="_Toc311218341"/>
      <w:bookmarkStart w:id="683" w:name="_Toc311218342"/>
      <w:bookmarkStart w:id="684" w:name="_Toc311218345"/>
      <w:bookmarkStart w:id="685" w:name="_Toc311218349"/>
      <w:bookmarkStart w:id="686" w:name="_Toc311218352"/>
      <w:bookmarkStart w:id="687" w:name="_Toc311218353"/>
      <w:bookmarkStart w:id="688" w:name="_Toc311218354"/>
      <w:bookmarkStart w:id="689" w:name="_Toc311218356"/>
      <w:bookmarkStart w:id="690" w:name="_Toc311218358"/>
      <w:bookmarkStart w:id="691" w:name="_Toc311218446"/>
      <w:bookmarkStart w:id="692" w:name="_Toc311218447"/>
      <w:bookmarkStart w:id="693" w:name="_Toc311218535"/>
      <w:bookmarkStart w:id="694" w:name="_Toc311218537"/>
      <w:bookmarkStart w:id="695" w:name="_Toc311218642"/>
      <w:bookmarkStart w:id="696" w:name="_Toc311218644"/>
      <w:bookmarkStart w:id="697" w:name="_Toc311218749"/>
      <w:bookmarkStart w:id="698" w:name="_Toc311218750"/>
      <w:bookmarkStart w:id="699" w:name="_Toc311218849"/>
      <w:bookmarkStart w:id="700" w:name="_Toc311218851"/>
      <w:bookmarkStart w:id="701" w:name="_Toc311219347"/>
      <w:bookmarkStart w:id="702" w:name="_Toc311219348"/>
      <w:bookmarkStart w:id="703" w:name="_Toc311219815"/>
      <w:bookmarkStart w:id="704" w:name="_Toc311219817"/>
      <w:bookmarkStart w:id="705" w:name="_Toc311219824"/>
      <w:bookmarkStart w:id="706" w:name="_Toc311219841"/>
      <w:bookmarkStart w:id="707" w:name="_Toc311219842"/>
      <w:bookmarkStart w:id="708" w:name="_Toc311219843"/>
      <w:bookmarkStart w:id="709" w:name="_Toc311219844"/>
      <w:bookmarkStart w:id="710" w:name="_Toc311219850"/>
      <w:bookmarkStart w:id="711" w:name="_Toc311219852"/>
      <w:bookmarkStart w:id="712" w:name="_Toc311219853"/>
      <w:bookmarkStart w:id="713" w:name="_Toc311219854"/>
      <w:bookmarkStart w:id="714" w:name="_Toc311219855"/>
      <w:bookmarkStart w:id="715" w:name="_Toc311219856"/>
      <w:bookmarkStart w:id="716" w:name="_Toc311219857"/>
      <w:bookmarkStart w:id="717" w:name="_Toc311219861"/>
      <w:bookmarkStart w:id="718" w:name="_Toc311219867"/>
      <w:bookmarkStart w:id="719" w:name="_Toc311219870"/>
      <w:bookmarkStart w:id="720" w:name="_Toc311219871"/>
      <w:bookmarkStart w:id="721" w:name="_Toc311219872"/>
      <w:bookmarkStart w:id="722" w:name="_Toc311219873"/>
      <w:bookmarkStart w:id="723" w:name="_Toc311219874"/>
      <w:bookmarkStart w:id="724" w:name="_Toc311219875"/>
      <w:bookmarkStart w:id="725" w:name="_Toc311219877"/>
      <w:bookmarkStart w:id="726" w:name="_Toc311219883"/>
      <w:bookmarkStart w:id="727" w:name="_Toc311219886"/>
      <w:bookmarkStart w:id="728" w:name="_Toc311219889"/>
      <w:bookmarkStart w:id="729" w:name="_Toc311219890"/>
      <w:bookmarkStart w:id="730" w:name="_Toc311219891"/>
      <w:bookmarkStart w:id="731" w:name="_Toc311219892"/>
      <w:bookmarkStart w:id="732" w:name="_Toc311219893"/>
      <w:bookmarkStart w:id="733" w:name="_Toc311219895"/>
      <w:bookmarkStart w:id="734" w:name="_Toc311219896"/>
      <w:bookmarkStart w:id="735" w:name="_Toc311219897"/>
      <w:bookmarkStart w:id="736" w:name="_Toc311219898"/>
      <w:bookmarkStart w:id="737" w:name="_Toc311219899"/>
      <w:bookmarkStart w:id="738" w:name="_Toc311219900"/>
      <w:bookmarkStart w:id="739" w:name="_Toc311219901"/>
      <w:bookmarkStart w:id="740" w:name="_Toc311219902"/>
      <w:bookmarkStart w:id="741" w:name="_Toc311219938"/>
      <w:bookmarkStart w:id="742" w:name="_Toc311219940"/>
      <w:bookmarkStart w:id="743" w:name="_Toc311219961"/>
      <w:bookmarkStart w:id="744" w:name="_Toc311219989"/>
      <w:bookmarkStart w:id="745" w:name="_Toc29970785"/>
      <w:bookmarkStart w:id="746" w:name="_Toc29970797"/>
      <w:bookmarkStart w:id="747" w:name="_Toc29970909"/>
      <w:bookmarkStart w:id="748" w:name="_Toc29971021"/>
      <w:bookmarkStart w:id="749" w:name="_Toc29971133"/>
      <w:bookmarkStart w:id="750" w:name="_Toc29971188"/>
      <w:bookmarkStart w:id="751" w:name="_Toc29971192"/>
      <w:bookmarkStart w:id="752" w:name="_Toc29971235"/>
      <w:bookmarkStart w:id="753" w:name="_Toc29971238"/>
      <w:bookmarkStart w:id="754" w:name="_Toc29971240"/>
      <w:bookmarkStart w:id="755" w:name="_Toc29971249"/>
      <w:bookmarkStart w:id="756" w:name="_Toc29971260"/>
      <w:bookmarkStart w:id="757" w:name="_Toc29971279"/>
      <w:bookmarkStart w:id="758" w:name="_Toc29971281"/>
      <w:bookmarkStart w:id="759" w:name="_Toc29971300"/>
      <w:bookmarkStart w:id="760" w:name="_Toc29971302"/>
      <w:bookmarkStart w:id="761" w:name="_Toc29971321"/>
      <w:bookmarkStart w:id="762" w:name="_Toc29971323"/>
      <w:bookmarkStart w:id="763" w:name="_Toc29971342"/>
      <w:bookmarkStart w:id="764" w:name="_Toc29971344"/>
      <w:bookmarkStart w:id="765" w:name="_Toc29971363"/>
      <w:bookmarkStart w:id="766" w:name="_Toc29971365"/>
      <w:bookmarkStart w:id="767" w:name="_Toc29971384"/>
      <w:bookmarkStart w:id="768" w:name="_Toc29971771"/>
      <w:bookmarkStart w:id="769" w:name="_Toc330921963"/>
      <w:bookmarkStart w:id="770" w:name="_Toc330857423"/>
      <w:bookmarkStart w:id="771" w:name="_Toc33078898"/>
      <w:bookmarkStart w:id="772" w:name="_Toc33078899"/>
      <w:bookmarkStart w:id="773" w:name="_Toc24878143"/>
      <w:bookmarkStart w:id="774" w:name="_Toc24878171"/>
      <w:bookmarkStart w:id="775" w:name="_Toc24878199"/>
      <w:bookmarkStart w:id="776" w:name="_Toc24878227"/>
      <w:bookmarkStart w:id="777" w:name="_Toc24878251"/>
      <w:bookmarkStart w:id="778" w:name="_Toc24878277"/>
      <w:bookmarkStart w:id="779" w:name="_Toc24878303"/>
      <w:bookmarkStart w:id="780" w:name="_Toc24878329"/>
      <w:bookmarkStart w:id="781" w:name="_Toc24878352"/>
      <w:bookmarkStart w:id="782" w:name="_Toc24878384"/>
      <w:bookmarkStart w:id="783" w:name="_Toc24878416"/>
      <w:bookmarkStart w:id="784" w:name="_Toc24878448"/>
      <w:bookmarkStart w:id="785" w:name="_Toc24878473"/>
      <w:bookmarkStart w:id="786" w:name="_Toc24878507"/>
      <w:bookmarkStart w:id="787" w:name="_Toc24878541"/>
      <w:bookmarkStart w:id="788" w:name="_Toc24878575"/>
      <w:bookmarkStart w:id="789" w:name="_Toc24878592"/>
      <w:bookmarkStart w:id="790" w:name="_Toc24881337"/>
      <w:bookmarkStart w:id="791" w:name="_Toc24878601"/>
      <w:bookmarkStart w:id="792" w:name="_Toc24878625"/>
      <w:bookmarkStart w:id="793" w:name="_Toc24878649"/>
      <w:bookmarkStart w:id="794" w:name="_Toc24878673"/>
      <w:bookmarkStart w:id="795" w:name="_Toc24878693"/>
      <w:bookmarkStart w:id="796" w:name="_Toc24878742"/>
      <w:bookmarkStart w:id="797" w:name="_Toc24878749"/>
      <w:bookmarkStart w:id="798" w:name="_Toc24878756"/>
      <w:bookmarkStart w:id="799" w:name="_Toc24878778"/>
      <w:bookmarkStart w:id="800" w:name="_Toc24878789"/>
      <w:bookmarkStart w:id="801" w:name="_Toc24878800"/>
      <w:bookmarkStart w:id="802" w:name="_Toc24878822"/>
      <w:bookmarkStart w:id="803" w:name="_Toc24878833"/>
      <w:bookmarkStart w:id="804" w:name="_Toc24878844"/>
      <w:bookmarkStart w:id="805" w:name="_Toc24878855"/>
      <w:bookmarkStart w:id="806" w:name="_Toc24878866"/>
      <w:bookmarkStart w:id="807" w:name="_Toc24878877"/>
      <w:bookmarkStart w:id="808" w:name="_Toc24878888"/>
      <w:bookmarkStart w:id="809" w:name="_Toc24878899"/>
      <w:bookmarkStart w:id="810" w:name="_Toc24878906"/>
      <w:bookmarkStart w:id="811" w:name="_Toc24878913"/>
      <w:bookmarkStart w:id="812" w:name="_Toc24878935"/>
      <w:bookmarkStart w:id="813" w:name="_Toc24878946"/>
      <w:bookmarkStart w:id="814" w:name="_Toc24878957"/>
      <w:bookmarkStart w:id="815" w:name="_Toc24878979"/>
      <w:bookmarkStart w:id="816" w:name="_Toc24878990"/>
      <w:bookmarkStart w:id="817" w:name="_Toc24879001"/>
      <w:bookmarkStart w:id="818" w:name="_Toc24879023"/>
      <w:bookmarkStart w:id="819" w:name="_Toc24879034"/>
      <w:bookmarkStart w:id="820" w:name="_Toc24879045"/>
      <w:bookmarkStart w:id="821" w:name="_Toc24879067"/>
      <w:bookmarkStart w:id="822" w:name="_Toc24879078"/>
      <w:bookmarkStart w:id="823" w:name="_Toc24879089"/>
      <w:bookmarkStart w:id="824" w:name="_Toc24879111"/>
      <w:bookmarkStart w:id="825" w:name="_Toc24879122"/>
      <w:bookmarkStart w:id="826" w:name="_Toc24879133"/>
      <w:bookmarkStart w:id="827" w:name="_Toc24879144"/>
      <w:bookmarkStart w:id="828" w:name="_Toc24881341"/>
      <w:bookmarkStart w:id="829" w:name="_Toc24879150"/>
      <w:bookmarkStart w:id="830" w:name="_Toc24879157"/>
      <w:bookmarkStart w:id="831" w:name="_Toc24879179"/>
      <w:bookmarkStart w:id="832" w:name="_Toc24879190"/>
      <w:bookmarkStart w:id="833" w:name="_Toc24879201"/>
      <w:bookmarkStart w:id="834" w:name="_Toc24879212"/>
      <w:bookmarkStart w:id="835" w:name="_Toc24879223"/>
      <w:bookmarkStart w:id="836" w:name="_Toc24879234"/>
      <w:bookmarkStart w:id="837" w:name="_Toc24879245"/>
      <w:bookmarkStart w:id="838" w:name="_Toc24879256"/>
      <w:bookmarkStart w:id="839" w:name="_Toc24879267"/>
      <w:bookmarkStart w:id="840" w:name="_Toc24879278"/>
      <w:bookmarkStart w:id="841" w:name="_Toc24879289"/>
      <w:bookmarkStart w:id="842" w:name="_Toc24879300"/>
      <w:bookmarkStart w:id="843" w:name="_Toc24879311"/>
      <w:bookmarkStart w:id="844" w:name="_Toc24879322"/>
      <w:bookmarkStart w:id="845" w:name="_Toc24879344"/>
      <w:bookmarkStart w:id="846" w:name="_Toc24879355"/>
      <w:bookmarkStart w:id="847" w:name="_Toc24879366"/>
      <w:bookmarkStart w:id="848" w:name="_Toc24879377"/>
      <w:bookmarkStart w:id="849" w:name="_Toc24879388"/>
      <w:bookmarkStart w:id="850" w:name="_Toc24879399"/>
      <w:bookmarkStart w:id="851" w:name="_Toc24879410"/>
      <w:bookmarkStart w:id="852" w:name="_Toc24879421"/>
      <w:bookmarkStart w:id="853" w:name="_Toc24879432"/>
      <w:bookmarkStart w:id="854" w:name="_Toc24879443"/>
      <w:bookmarkStart w:id="855" w:name="_Toc24879454"/>
      <w:bookmarkStart w:id="856" w:name="_Toc24879465"/>
      <w:bookmarkStart w:id="857" w:name="_Toc24879476"/>
      <w:bookmarkStart w:id="858" w:name="_Toc24879498"/>
      <w:bookmarkStart w:id="859" w:name="_Toc24879509"/>
      <w:bookmarkStart w:id="860" w:name="_Toc24879520"/>
      <w:bookmarkStart w:id="861" w:name="_Toc24879531"/>
      <w:bookmarkStart w:id="862" w:name="_Toc24879542"/>
      <w:bookmarkStart w:id="863" w:name="_Toc24879553"/>
      <w:bookmarkStart w:id="864" w:name="_Toc24879564"/>
      <w:bookmarkStart w:id="865" w:name="_Toc24879575"/>
      <w:bookmarkStart w:id="866" w:name="_Toc24879586"/>
      <w:bookmarkStart w:id="867" w:name="_Toc24879597"/>
      <w:bookmarkStart w:id="868" w:name="_Toc24879608"/>
      <w:bookmarkStart w:id="869" w:name="_Toc24879619"/>
      <w:bookmarkStart w:id="870" w:name="_Toc24879630"/>
      <w:bookmarkStart w:id="871" w:name="_Toc24879641"/>
      <w:bookmarkStart w:id="872" w:name="_Toc24879663"/>
      <w:bookmarkStart w:id="873" w:name="_Toc24879674"/>
      <w:bookmarkStart w:id="874" w:name="_Toc24879696"/>
      <w:bookmarkStart w:id="875" w:name="_Toc24879707"/>
      <w:bookmarkStart w:id="876" w:name="_Toc24879718"/>
      <w:bookmarkStart w:id="877" w:name="_Toc24879729"/>
      <w:bookmarkStart w:id="878" w:name="_Toc24879740"/>
      <w:bookmarkStart w:id="879" w:name="_Toc24879751"/>
      <w:bookmarkStart w:id="880" w:name="_Toc24879762"/>
      <w:bookmarkStart w:id="881" w:name="_Toc24879773"/>
      <w:bookmarkStart w:id="882" w:name="_Toc24879784"/>
      <w:bookmarkStart w:id="883" w:name="_Toc24879795"/>
      <w:bookmarkStart w:id="884" w:name="_Toc24879806"/>
      <w:bookmarkStart w:id="885" w:name="_Toc24879817"/>
      <w:bookmarkStart w:id="886" w:name="_Toc24879828"/>
      <w:bookmarkStart w:id="887" w:name="_Toc24879839"/>
      <w:bookmarkStart w:id="888" w:name="_Toc24881342"/>
      <w:bookmarkStart w:id="889" w:name="_Toc24879845"/>
      <w:bookmarkStart w:id="890" w:name="_Toc24879852"/>
      <w:bookmarkStart w:id="891" w:name="_Toc24879874"/>
      <w:bookmarkStart w:id="892" w:name="_Toc24879885"/>
      <w:bookmarkStart w:id="893" w:name="_Toc24879896"/>
      <w:bookmarkStart w:id="894" w:name="_Toc24879907"/>
      <w:bookmarkStart w:id="895" w:name="_Toc24879918"/>
      <w:bookmarkStart w:id="896" w:name="_Toc24879929"/>
      <w:bookmarkStart w:id="897" w:name="_Toc24879940"/>
      <w:bookmarkStart w:id="898" w:name="_Toc24879951"/>
      <w:bookmarkStart w:id="899" w:name="_Toc24879962"/>
      <w:bookmarkStart w:id="900" w:name="_Toc24879973"/>
      <w:bookmarkStart w:id="901" w:name="_Toc24879984"/>
      <w:bookmarkStart w:id="902" w:name="_Toc24879995"/>
      <w:bookmarkStart w:id="903" w:name="_Toc24880006"/>
      <w:bookmarkStart w:id="904" w:name="_Toc24880017"/>
      <w:bookmarkStart w:id="905" w:name="_Toc24880039"/>
      <w:bookmarkStart w:id="906" w:name="_Toc24880050"/>
      <w:bookmarkStart w:id="907" w:name="_Toc24880061"/>
      <w:bookmarkStart w:id="908" w:name="_Toc24880072"/>
      <w:bookmarkStart w:id="909" w:name="_Toc24880083"/>
      <w:bookmarkStart w:id="910" w:name="_Toc24880094"/>
      <w:bookmarkStart w:id="911" w:name="_Toc24880105"/>
      <w:bookmarkStart w:id="912" w:name="_Toc24880116"/>
      <w:bookmarkStart w:id="913" w:name="_Toc24880127"/>
      <w:bookmarkStart w:id="914" w:name="_Toc24880138"/>
      <w:bookmarkStart w:id="915" w:name="_Toc24880149"/>
      <w:bookmarkStart w:id="916" w:name="_Toc24880160"/>
      <w:bookmarkStart w:id="917" w:name="_Toc24880171"/>
      <w:bookmarkStart w:id="918" w:name="_Toc24880193"/>
      <w:bookmarkStart w:id="919" w:name="_Toc24880204"/>
      <w:bookmarkStart w:id="920" w:name="_Toc24880215"/>
      <w:bookmarkStart w:id="921" w:name="_Toc24880226"/>
      <w:bookmarkStart w:id="922" w:name="_Toc24880237"/>
      <w:bookmarkStart w:id="923" w:name="_Toc24880248"/>
      <w:bookmarkStart w:id="924" w:name="_Toc24880259"/>
      <w:bookmarkStart w:id="925" w:name="_Toc24880270"/>
      <w:bookmarkStart w:id="926" w:name="_Toc24880281"/>
      <w:bookmarkStart w:id="927" w:name="_Toc24880292"/>
      <w:bookmarkStart w:id="928" w:name="_Toc24880303"/>
      <w:bookmarkStart w:id="929" w:name="_Toc24880314"/>
      <w:bookmarkStart w:id="930" w:name="_Toc24880325"/>
      <w:bookmarkStart w:id="931" w:name="_Toc24880336"/>
      <w:bookmarkStart w:id="932" w:name="_Toc24880358"/>
      <w:bookmarkStart w:id="933" w:name="_Toc24880369"/>
      <w:bookmarkStart w:id="934" w:name="_Toc24880391"/>
      <w:bookmarkStart w:id="935" w:name="_Toc24880402"/>
      <w:bookmarkStart w:id="936" w:name="_Toc24880413"/>
      <w:bookmarkStart w:id="937" w:name="_Toc24880424"/>
      <w:bookmarkStart w:id="938" w:name="_Toc24880435"/>
      <w:bookmarkStart w:id="939" w:name="_Toc24880446"/>
      <w:bookmarkStart w:id="940" w:name="_Toc24880457"/>
      <w:bookmarkStart w:id="941" w:name="_Toc24880468"/>
      <w:bookmarkStart w:id="942" w:name="_Toc24880479"/>
      <w:bookmarkStart w:id="943" w:name="_Toc24880490"/>
      <w:bookmarkStart w:id="944" w:name="_Toc24880501"/>
      <w:bookmarkStart w:id="945" w:name="_Toc24880512"/>
      <w:bookmarkStart w:id="946" w:name="_Toc24880523"/>
      <w:bookmarkStart w:id="947" w:name="_Toc24880534"/>
      <w:bookmarkStart w:id="948" w:name="_Toc24881343"/>
      <w:bookmarkStart w:id="949" w:name="_Toc24880540"/>
      <w:bookmarkStart w:id="950" w:name="_Toc24880547"/>
      <w:bookmarkStart w:id="951" w:name="_Toc24880569"/>
      <w:bookmarkStart w:id="952" w:name="_Toc24880580"/>
      <w:bookmarkStart w:id="953" w:name="_Toc24880591"/>
      <w:bookmarkStart w:id="954" w:name="_Toc24880602"/>
      <w:bookmarkStart w:id="955" w:name="_Toc24880613"/>
      <w:bookmarkStart w:id="956" w:name="_Toc24880624"/>
      <w:bookmarkStart w:id="957" w:name="_Toc24880635"/>
      <w:bookmarkStart w:id="958" w:name="_Toc24880646"/>
      <w:bookmarkStart w:id="959" w:name="_Toc24880657"/>
      <w:bookmarkStart w:id="960" w:name="_Toc24880679"/>
      <w:bookmarkStart w:id="961" w:name="_Toc24880690"/>
      <w:bookmarkStart w:id="962" w:name="_Toc24880701"/>
      <w:bookmarkStart w:id="963" w:name="_Toc24880712"/>
      <w:bookmarkStart w:id="964" w:name="_Toc24880723"/>
      <w:bookmarkStart w:id="965" w:name="_Toc24880734"/>
      <w:bookmarkStart w:id="966" w:name="_Toc24880745"/>
      <w:bookmarkStart w:id="967" w:name="_Toc24880756"/>
      <w:bookmarkStart w:id="968" w:name="_Toc24880767"/>
      <w:bookmarkStart w:id="969" w:name="_Toc24880789"/>
      <w:bookmarkStart w:id="970" w:name="_Toc24880800"/>
      <w:bookmarkStart w:id="971" w:name="_Toc24880811"/>
      <w:bookmarkStart w:id="972" w:name="_Toc24880822"/>
      <w:bookmarkStart w:id="973" w:name="_Toc24880833"/>
      <w:bookmarkStart w:id="974" w:name="_Toc24880844"/>
      <w:bookmarkStart w:id="975" w:name="_Toc24880855"/>
      <w:bookmarkStart w:id="976" w:name="_Toc24880866"/>
      <w:bookmarkStart w:id="977" w:name="_Toc24880877"/>
      <w:bookmarkStart w:id="978" w:name="_Toc24880899"/>
      <w:bookmarkStart w:id="979" w:name="_Toc24880910"/>
      <w:bookmarkStart w:id="980" w:name="_Toc24880921"/>
      <w:bookmarkStart w:id="981" w:name="_Toc24880932"/>
      <w:bookmarkStart w:id="982" w:name="_Toc24880943"/>
      <w:bookmarkStart w:id="983" w:name="_Toc24880954"/>
      <w:bookmarkStart w:id="984" w:name="_Toc24880965"/>
      <w:bookmarkStart w:id="985" w:name="_Toc24880976"/>
      <w:bookmarkStart w:id="986" w:name="_Toc24880998"/>
      <w:bookmarkStart w:id="987" w:name="_Toc24881009"/>
      <w:bookmarkStart w:id="988" w:name="_Toc24881020"/>
      <w:bookmarkStart w:id="989" w:name="_Toc24881031"/>
      <w:bookmarkStart w:id="990" w:name="_Toc24881042"/>
      <w:bookmarkStart w:id="991" w:name="_Toc24881053"/>
      <w:bookmarkStart w:id="992" w:name="_Toc24881064"/>
      <w:bookmarkStart w:id="993" w:name="_Toc24881075"/>
      <w:bookmarkStart w:id="994" w:name="_Toc24881086"/>
      <w:bookmarkStart w:id="995" w:name="_Toc33078907"/>
      <w:bookmarkStart w:id="996" w:name="_Toc24881104"/>
      <w:bookmarkStart w:id="997" w:name="_Toc33078912"/>
      <w:bookmarkStart w:id="998" w:name="_Toc33078919"/>
      <w:bookmarkStart w:id="999" w:name="_Toc24881112"/>
      <w:bookmarkStart w:id="1000" w:name="_Toc24881114"/>
      <w:bookmarkStart w:id="1001" w:name="_Toc24881115"/>
      <w:bookmarkStart w:id="1002" w:name="_Toc24881117"/>
      <w:bookmarkStart w:id="1003" w:name="_Toc33078928"/>
      <w:bookmarkStart w:id="1004" w:name="_Toc23248822"/>
      <w:bookmarkStart w:id="1005" w:name="_Toc23248830"/>
      <w:bookmarkStart w:id="1006" w:name="_Hlt168807772"/>
      <w:bookmarkStart w:id="1007" w:name="_Toc73966554"/>
      <w:bookmarkStart w:id="1008" w:name="_Toc330810998"/>
      <w:bookmarkStart w:id="1009" w:name="_Toc330812793"/>
      <w:bookmarkStart w:id="1010" w:name="_Toc327284572"/>
      <w:bookmarkStart w:id="1011" w:name="_Toc327290460"/>
      <w:bookmarkStart w:id="1012" w:name="_Toc327299505"/>
      <w:bookmarkStart w:id="1013" w:name="_Toc327299818"/>
      <w:bookmarkStart w:id="1014" w:name="_Toc29960185"/>
      <w:bookmarkStart w:id="1015" w:name="_Toc29972050"/>
      <w:bookmarkStart w:id="1016" w:name="_Toc29960222"/>
      <w:bookmarkStart w:id="1017" w:name="_Toc29972087"/>
      <w:bookmarkStart w:id="1018" w:name="_Toc331028443"/>
      <w:bookmarkStart w:id="1019" w:name="_Hlt22605870"/>
      <w:bookmarkStart w:id="1020" w:name="_Toc356148056"/>
      <w:bookmarkStart w:id="1021" w:name="_Toc339889442"/>
      <w:bookmarkStart w:id="1022" w:name="_Toc340052321"/>
      <w:bookmarkStart w:id="1023" w:name="_Toc332305078"/>
      <w:bookmarkStart w:id="1024" w:name="_Toc332305325"/>
      <w:bookmarkStart w:id="1025" w:name="_Toc332971307"/>
      <w:bookmarkStart w:id="1026" w:name="_Toc332979244"/>
      <w:bookmarkStart w:id="1027" w:name="_Toc332982075"/>
      <w:bookmarkStart w:id="1028" w:name="_Toc332982218"/>
      <w:bookmarkStart w:id="1029" w:name="_Toc333174121"/>
      <w:bookmarkStart w:id="1030" w:name="_Toc333174646"/>
      <w:bookmarkStart w:id="1031" w:name="_Toc332305079"/>
      <w:bookmarkStart w:id="1032" w:name="_Toc332305326"/>
      <w:bookmarkStart w:id="1033" w:name="_Toc332971308"/>
      <w:bookmarkStart w:id="1034" w:name="_Toc332979245"/>
      <w:bookmarkStart w:id="1035" w:name="_Toc332982076"/>
      <w:bookmarkStart w:id="1036" w:name="_Toc332982219"/>
      <w:bookmarkStart w:id="1037" w:name="_Toc333174122"/>
      <w:bookmarkStart w:id="1038" w:name="_Toc333174647"/>
      <w:bookmarkStart w:id="1039" w:name="_Toc332305107"/>
      <w:bookmarkStart w:id="1040" w:name="_Toc332305354"/>
      <w:bookmarkStart w:id="1041" w:name="_Toc332971336"/>
      <w:bookmarkStart w:id="1042" w:name="_Toc332979273"/>
      <w:bookmarkStart w:id="1043" w:name="_Toc332982104"/>
      <w:bookmarkStart w:id="1044" w:name="_Toc332982247"/>
      <w:bookmarkStart w:id="1045" w:name="_Toc333174150"/>
      <w:bookmarkStart w:id="1046" w:name="_Toc333174675"/>
      <w:bookmarkStart w:id="1047" w:name="_Toc348545556"/>
      <w:bookmarkStart w:id="1048" w:name="_Toc348629387"/>
      <w:bookmarkStart w:id="1049" w:name="_Toc356148080"/>
      <w:bookmarkStart w:id="1050" w:name="_Toc348545568"/>
      <w:bookmarkStart w:id="1051" w:name="_Toc348629399"/>
      <w:bookmarkStart w:id="1052" w:name="_Toc332305127"/>
      <w:bookmarkStart w:id="1053" w:name="_Toc332305374"/>
      <w:bookmarkStart w:id="1054" w:name="_Toc332971357"/>
      <w:bookmarkStart w:id="1055" w:name="_Toc332979294"/>
      <w:bookmarkStart w:id="1056" w:name="_Toc332982125"/>
      <w:bookmarkStart w:id="1057" w:name="_Toc332982268"/>
      <w:bookmarkStart w:id="1058" w:name="_Toc333174171"/>
      <w:bookmarkStart w:id="1059" w:name="_Toc333174696"/>
      <w:bookmarkStart w:id="1060" w:name="_Toc332305130"/>
      <w:bookmarkStart w:id="1061" w:name="_Toc332305377"/>
      <w:bookmarkStart w:id="1062" w:name="_Toc332971360"/>
      <w:bookmarkStart w:id="1063" w:name="_Toc332979297"/>
      <w:bookmarkStart w:id="1064" w:name="_Toc332982128"/>
      <w:bookmarkStart w:id="1065" w:name="_Toc332982271"/>
      <w:bookmarkStart w:id="1066" w:name="_Toc333174174"/>
      <w:bookmarkStart w:id="1067" w:name="_Toc333174699"/>
      <w:bookmarkStart w:id="1068" w:name="GoHere"/>
      <w:bookmarkStart w:id="1069" w:name="_Toc356148090"/>
      <w:bookmarkStart w:id="1070" w:name="_Toc348545581"/>
      <w:bookmarkStart w:id="1071" w:name="_Toc348629412"/>
      <w:bookmarkStart w:id="1072" w:name="_Toc339889494"/>
      <w:bookmarkStart w:id="1073" w:name="_Toc340052373"/>
      <w:bookmarkStart w:id="1074" w:name="_Toc356148110"/>
      <w:bookmarkStart w:id="1075" w:name="_Toc356148112"/>
      <w:bookmarkStart w:id="1076" w:name="_Toc358989205"/>
      <w:bookmarkStart w:id="1077" w:name="_Toc358990294"/>
      <w:bookmarkStart w:id="1078" w:name="_Toc358990517"/>
      <w:bookmarkStart w:id="1079" w:name="_Toc359074856"/>
      <w:bookmarkStart w:id="1080" w:name="_Toc359075007"/>
      <w:bookmarkStart w:id="1081" w:name="_Toc359083265"/>
      <w:bookmarkStart w:id="1082" w:name="_Toc363478540"/>
      <w:bookmarkStart w:id="1083" w:name="_Toc363478974"/>
      <w:bookmarkStart w:id="1084" w:name="_Toc363479110"/>
      <w:bookmarkStart w:id="1085" w:name="_Toc363586251"/>
      <w:bookmarkStart w:id="1086" w:name="_Toc363586394"/>
      <w:bookmarkStart w:id="1087" w:name="_Toc363586537"/>
      <w:bookmarkStart w:id="1088" w:name="_Toc363586680"/>
      <w:bookmarkStart w:id="1089" w:name="_Toc363646371"/>
      <w:bookmarkStart w:id="1090" w:name="_Toc363478542"/>
      <w:bookmarkStart w:id="1091" w:name="_Toc363478976"/>
      <w:bookmarkStart w:id="1092" w:name="_Toc363479112"/>
      <w:bookmarkStart w:id="1093" w:name="_Toc363586253"/>
      <w:bookmarkStart w:id="1094" w:name="_Toc363586396"/>
      <w:bookmarkStart w:id="1095" w:name="_Toc363586539"/>
      <w:bookmarkStart w:id="1096" w:name="_Toc363586682"/>
      <w:bookmarkStart w:id="1097" w:name="_Toc363646373"/>
      <w:bookmarkStart w:id="1098" w:name="_Toc363478543"/>
      <w:bookmarkStart w:id="1099" w:name="_Toc363478977"/>
      <w:bookmarkStart w:id="1100" w:name="_Toc363479113"/>
      <w:bookmarkStart w:id="1101" w:name="_Toc363586254"/>
      <w:bookmarkStart w:id="1102" w:name="_Toc363586397"/>
      <w:bookmarkStart w:id="1103" w:name="_Toc363586540"/>
      <w:bookmarkStart w:id="1104" w:name="_Toc363586683"/>
      <w:bookmarkStart w:id="1105" w:name="_Toc363646374"/>
      <w:bookmarkStart w:id="1106" w:name="_Toc363478545"/>
      <w:bookmarkStart w:id="1107" w:name="_Toc363478979"/>
      <w:bookmarkStart w:id="1108" w:name="_Toc363479115"/>
      <w:bookmarkStart w:id="1109" w:name="_Toc363586256"/>
      <w:bookmarkStart w:id="1110" w:name="_Toc363586399"/>
      <w:bookmarkStart w:id="1111" w:name="_Toc363586542"/>
      <w:bookmarkStart w:id="1112" w:name="_Toc363586685"/>
      <w:bookmarkStart w:id="1113" w:name="_Toc363646376"/>
      <w:bookmarkStart w:id="1114" w:name="_Toc363478547"/>
      <w:bookmarkStart w:id="1115" w:name="_Toc363478981"/>
      <w:bookmarkStart w:id="1116" w:name="_Toc363479117"/>
      <w:bookmarkStart w:id="1117" w:name="_Toc363586258"/>
      <w:bookmarkStart w:id="1118" w:name="_Toc363586401"/>
      <w:bookmarkStart w:id="1119" w:name="_Toc363586544"/>
      <w:bookmarkStart w:id="1120" w:name="_Toc363586687"/>
      <w:bookmarkStart w:id="1121" w:name="_Toc363646378"/>
      <w:bookmarkStart w:id="1122" w:name="_Toc363478990"/>
      <w:bookmarkStart w:id="1123" w:name="_Toc363479126"/>
      <w:bookmarkStart w:id="1124" w:name="_Toc363586267"/>
      <w:bookmarkStart w:id="1125" w:name="_Toc363586410"/>
      <w:bookmarkStart w:id="1126" w:name="_Toc363586553"/>
      <w:bookmarkStart w:id="1127" w:name="_Toc363586696"/>
      <w:bookmarkStart w:id="1128" w:name="_Toc363646387"/>
      <w:bookmarkStart w:id="1129" w:name="_Toc358989213"/>
      <w:bookmarkStart w:id="1130" w:name="_Toc358990302"/>
      <w:bookmarkStart w:id="1131" w:name="_Toc358990525"/>
      <w:bookmarkStart w:id="1132" w:name="_Toc359074864"/>
      <w:bookmarkStart w:id="1133" w:name="_Toc359075015"/>
      <w:bookmarkStart w:id="1134" w:name="_Toc359083273"/>
      <w:bookmarkStart w:id="1135" w:name="_Toc358989215"/>
      <w:bookmarkStart w:id="1136" w:name="_Toc358990304"/>
      <w:bookmarkStart w:id="1137" w:name="_Toc358990527"/>
      <w:bookmarkStart w:id="1138" w:name="_Toc359074866"/>
      <w:bookmarkStart w:id="1139" w:name="_Toc359075017"/>
      <w:bookmarkStart w:id="1140" w:name="_Toc359083275"/>
      <w:bookmarkStart w:id="1141" w:name="_Toc358989223"/>
      <w:bookmarkStart w:id="1142" w:name="_Toc358990312"/>
      <w:bookmarkStart w:id="1143" w:name="_Toc358990535"/>
      <w:bookmarkStart w:id="1144" w:name="_Toc359074874"/>
      <w:bookmarkStart w:id="1145" w:name="_Toc359075025"/>
      <w:bookmarkStart w:id="1146" w:name="_Toc359083283"/>
      <w:bookmarkStart w:id="1147" w:name="_Toc373499519"/>
      <w:bookmarkStart w:id="1148" w:name="_Toc347083759"/>
      <w:bookmarkStart w:id="1149" w:name="_Toc363646323"/>
      <w:bookmarkStart w:id="1150" w:name="_Toc35136766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D039DE" w:rsidRPr="00983CFA" w:rsidRDefault="00D039DE" w:rsidP="00D039DE">
      <w:pPr>
        <w:tabs>
          <w:tab w:val="clear" w:pos="794"/>
          <w:tab w:val="clear" w:pos="1191"/>
          <w:tab w:val="clear" w:pos="1588"/>
          <w:tab w:val="clear" w:pos="1985"/>
          <w:tab w:val="left" w:pos="360"/>
          <w:tab w:val="left" w:pos="720"/>
          <w:tab w:val="left" w:pos="1080"/>
          <w:tab w:val="left" w:pos="1440"/>
        </w:tabs>
        <w:rPr>
          <w:ins w:id="1151" w:author="Takeshi Tsukuba" w:date="2013-12-10T14:24:00Z"/>
          <w:rFonts w:eastAsia="Times New Roman"/>
          <w:b/>
          <w:lang w:val="en-US"/>
        </w:rPr>
      </w:pPr>
      <w:ins w:id="1152" w:author="Takeshi Tsukuba" w:date="2013-12-10T14:24:00Z">
        <w:r>
          <w:rPr>
            <w:bCs/>
            <w:lang w:val="en-US"/>
          </w:rPr>
          <w:lastRenderedPageBreak/>
          <w:t>…skipped…</w:t>
        </w:r>
      </w:ins>
    </w:p>
    <w:p w:rsidR="00D039DE" w:rsidRPr="00983CFA" w:rsidRDefault="00D039DE" w:rsidP="002F2067">
      <w:pPr>
        <w:jc w:val="center"/>
        <w:rPr>
          <w:lang w:val="en-US"/>
        </w:rPr>
      </w:pPr>
    </w:p>
    <w:p w:rsidR="000B06B6" w:rsidRPr="00983CFA" w:rsidRDefault="00D039DE" w:rsidP="00D039DE">
      <w:pPr>
        <w:pStyle w:val="3H4"/>
        <w:keepLines w:val="0"/>
        <w:numPr>
          <w:ilvl w:val="0"/>
          <w:numId w:val="0"/>
        </w:numPr>
        <w:rPr>
          <w:lang w:val="en-US"/>
        </w:rPr>
      </w:pPr>
      <w:r>
        <w:rPr>
          <w:lang w:val="en-US"/>
        </w:rPr>
        <w:t xml:space="preserve">F.7.4.3.1.1 </w:t>
      </w:r>
      <w:r w:rsidR="000B06B6" w:rsidRPr="00983CFA">
        <w:rPr>
          <w:lang w:val="en-US"/>
        </w:rPr>
        <w:t>Video parameter set extension semantics</w:t>
      </w:r>
    </w:p>
    <w:p w:rsidR="00D039DE" w:rsidRPr="00D039DE" w:rsidRDefault="00D039DE" w:rsidP="000B06B6">
      <w:pPr>
        <w:tabs>
          <w:tab w:val="clear" w:pos="794"/>
          <w:tab w:val="clear" w:pos="1191"/>
          <w:tab w:val="clear" w:pos="1588"/>
          <w:tab w:val="clear" w:pos="1985"/>
          <w:tab w:val="left" w:pos="360"/>
          <w:tab w:val="left" w:pos="720"/>
          <w:tab w:val="left" w:pos="1080"/>
          <w:tab w:val="left" w:pos="1440"/>
        </w:tabs>
        <w:rPr>
          <w:ins w:id="1153" w:author="Takeshi Tsukuba" w:date="2013-12-10T14:21:00Z"/>
          <w:rFonts w:eastAsia="ＭＳ 明朝"/>
          <w:b/>
          <w:bCs/>
          <w:lang w:val="en-US" w:eastAsia="ja-JP"/>
        </w:rPr>
      </w:pPr>
      <w:ins w:id="1154" w:author="Takeshi Tsukuba" w:date="2013-12-10T14:21:00Z">
        <w:r>
          <w:rPr>
            <w:rFonts w:eastAsia="ＭＳ 明朝"/>
            <w:b/>
            <w:bCs/>
            <w:lang w:val="en-US" w:eastAsia="ja-JP"/>
          </w:rPr>
          <w:t>…skipped…</w:t>
        </w:r>
      </w:ins>
    </w:p>
    <w:p w:rsidR="000B06B6" w:rsidRDefault="000B06B6" w:rsidP="000B06B6">
      <w:pPr>
        <w:tabs>
          <w:tab w:val="clear" w:pos="794"/>
          <w:tab w:val="clear" w:pos="1191"/>
          <w:tab w:val="clear" w:pos="1588"/>
          <w:tab w:val="clear" w:pos="1985"/>
          <w:tab w:val="left" w:pos="360"/>
          <w:tab w:val="left" w:pos="720"/>
          <w:tab w:val="left" w:pos="1080"/>
          <w:tab w:val="left" w:pos="1440"/>
        </w:tabs>
        <w:rPr>
          <w:ins w:id="1155" w:author="Takeshi Tsukuba" w:date="2013-12-10T14:23:00Z"/>
          <w:bCs/>
          <w:lang w:val="en-US"/>
        </w:rPr>
      </w:pPr>
      <w:r w:rsidRPr="00983CFA">
        <w:rPr>
          <w:b/>
          <w:bCs/>
          <w:lang w:val="en-US"/>
        </w:rPr>
        <w:t>profile_ref_minus1</w:t>
      </w:r>
      <w:r w:rsidRPr="00983CFA">
        <w:rPr>
          <w:bCs/>
          <w:lang w:val="en-US"/>
        </w:rPr>
        <w:t>[ </w:t>
      </w:r>
      <w:proofErr w:type="spellStart"/>
      <w:r w:rsidRPr="00983CFA">
        <w:rPr>
          <w:bCs/>
          <w:lang w:val="en-US"/>
        </w:rPr>
        <w:t>i</w:t>
      </w:r>
      <w:proofErr w:type="spellEnd"/>
      <w:r w:rsidRPr="00983CFA">
        <w:rPr>
          <w:bCs/>
          <w:lang w:val="en-US"/>
        </w:rPr>
        <w:t xml:space="preserve"> ] specifies that the profile and tier information for the </w:t>
      </w:r>
      <w:proofErr w:type="spellStart"/>
      <w:r w:rsidRPr="00983CFA">
        <w:rPr>
          <w:bCs/>
          <w:lang w:val="en-US"/>
        </w:rPr>
        <w:t>i-th</w:t>
      </w:r>
      <w:proofErr w:type="spellEnd"/>
      <w:r w:rsidRPr="00983CFA">
        <w:rPr>
          <w:bCs/>
          <w:lang w:val="en-US"/>
        </w:rPr>
        <w:t xml:space="preserve"> </w:t>
      </w:r>
      <w:proofErr w:type="spellStart"/>
      <w:r w:rsidRPr="00983CFA">
        <w:rPr>
          <w:bCs/>
          <w:lang w:val="en-US"/>
        </w:rPr>
        <w:t>profile_tier_level</w:t>
      </w:r>
      <w:proofErr w:type="spellEnd"/>
      <w:r w:rsidRPr="00983CFA">
        <w:rPr>
          <w:bCs/>
          <w:lang w:val="en-US"/>
        </w:rPr>
        <w:t>( ) syntax structure is inferred to be equal to the profile and tier information for the (</w:t>
      </w:r>
      <w:r>
        <w:rPr>
          <w:bCs/>
          <w:lang w:val="en-US"/>
        </w:rPr>
        <w:t> </w:t>
      </w:r>
      <w:r w:rsidRPr="00983CFA">
        <w:rPr>
          <w:bCs/>
          <w:lang w:val="en-US"/>
        </w:rPr>
        <w:t>profile</w:t>
      </w:r>
      <w:r w:rsidRPr="00983CFA" w:rsidDel="005951AD">
        <w:rPr>
          <w:bCs/>
          <w:lang w:val="en-US"/>
        </w:rPr>
        <w:t xml:space="preserve"> </w:t>
      </w:r>
      <w:r w:rsidRPr="00983CFA">
        <w:rPr>
          <w:bCs/>
          <w:lang w:val="en-US"/>
        </w:rPr>
        <w:t>_ref_minus1[ </w:t>
      </w:r>
      <w:proofErr w:type="spellStart"/>
      <w:r w:rsidRPr="00983CFA">
        <w:rPr>
          <w:bCs/>
          <w:lang w:val="en-US"/>
        </w:rPr>
        <w:t>i</w:t>
      </w:r>
      <w:proofErr w:type="spellEnd"/>
      <w:r w:rsidRPr="00983CFA">
        <w:rPr>
          <w:bCs/>
          <w:lang w:val="en-US"/>
        </w:rPr>
        <w:t> ] + 1</w:t>
      </w:r>
      <w:r>
        <w:rPr>
          <w:bCs/>
          <w:lang w:val="en-US"/>
        </w:rPr>
        <w:t> </w:t>
      </w:r>
      <w:r w:rsidRPr="00983CFA">
        <w:rPr>
          <w:bCs/>
          <w:lang w:val="en-US"/>
        </w:rPr>
        <w:t>)-</w:t>
      </w:r>
      <w:proofErr w:type="spellStart"/>
      <w:r w:rsidRPr="00983CFA">
        <w:rPr>
          <w:bCs/>
          <w:lang w:val="en-US"/>
        </w:rPr>
        <w:t>th</w:t>
      </w:r>
      <w:proofErr w:type="spellEnd"/>
      <w:ins w:id="1156" w:author="Takeshi Tsukuba" w:date="2013-12-10T14:17:00Z">
        <w:r w:rsidR="0034510D">
          <w:rPr>
            <w:bCs/>
            <w:lang w:val="en-US"/>
          </w:rPr>
          <w:t xml:space="preserve"> </w:t>
        </w:r>
        <w:proofErr w:type="spellStart"/>
        <w:r w:rsidR="0034510D" w:rsidRPr="0034510D">
          <w:rPr>
            <w:bCs/>
            <w:highlight w:val="yellow"/>
            <w:lang w:val="en-US"/>
          </w:rPr>
          <w:t>profile_tier_level</w:t>
        </w:r>
        <w:proofErr w:type="spellEnd"/>
        <w:r w:rsidR="0034510D" w:rsidRPr="0034510D">
          <w:rPr>
            <w:bCs/>
            <w:highlight w:val="yellow"/>
            <w:lang w:val="en-US"/>
          </w:rPr>
          <w:t>( )</w:t>
        </w:r>
      </w:ins>
      <w:ins w:id="1157" w:author="Takeshi Tsukuba" w:date="2013-12-10T14:18:00Z">
        <w:r w:rsidR="0034510D" w:rsidRPr="0034510D">
          <w:rPr>
            <w:bCs/>
            <w:highlight w:val="yellow"/>
            <w:lang w:val="en-US"/>
          </w:rPr>
          <w:t xml:space="preserve"> </w:t>
        </w:r>
      </w:ins>
      <w:ins w:id="1158" w:author="Takeshi Tsukuba" w:date="2013-12-10T14:17:00Z">
        <w:r w:rsidR="0034510D" w:rsidRPr="0034510D">
          <w:rPr>
            <w:bCs/>
            <w:highlight w:val="yellow"/>
            <w:lang w:val="en-US"/>
          </w:rPr>
          <w:t>sy</w:t>
        </w:r>
      </w:ins>
      <w:ins w:id="1159" w:author="Takeshi Tsukuba" w:date="2013-12-10T14:27:00Z">
        <w:r w:rsidR="009C5EE3">
          <w:rPr>
            <w:bCs/>
            <w:highlight w:val="yellow"/>
            <w:lang w:val="en-US"/>
          </w:rPr>
          <w:t>n</w:t>
        </w:r>
      </w:ins>
      <w:ins w:id="1160" w:author="Takeshi Tsukuba" w:date="2013-12-10T14:17:00Z">
        <w:r w:rsidR="0034510D" w:rsidRPr="0034510D">
          <w:rPr>
            <w:bCs/>
            <w:highlight w:val="yellow"/>
            <w:lang w:val="en-US"/>
          </w:rPr>
          <w:t>tax structure</w:t>
        </w:r>
      </w:ins>
      <w:del w:id="1161" w:author="Takeshi Tsukuba" w:date="2013-12-10T14:17:00Z">
        <w:r w:rsidRPr="00983CFA" w:rsidDel="0034510D">
          <w:rPr>
            <w:bCs/>
            <w:lang w:val="en-US"/>
          </w:rPr>
          <w:delText xml:space="preserve"> layer set</w:delText>
        </w:r>
      </w:del>
      <w:r w:rsidRPr="00983CFA">
        <w:rPr>
          <w:bCs/>
          <w:lang w:val="en-US"/>
        </w:rPr>
        <w:t>. The value of profile_ref_</w:t>
      </w:r>
      <w:proofErr w:type="gramStart"/>
      <w:r w:rsidRPr="00983CFA">
        <w:rPr>
          <w:bCs/>
          <w:lang w:val="en-US"/>
        </w:rPr>
        <w:t>minus1[</w:t>
      </w:r>
      <w:proofErr w:type="gramEnd"/>
      <w:r w:rsidRPr="00983CFA">
        <w:rPr>
          <w:bCs/>
          <w:lang w:val="en-US"/>
        </w:rPr>
        <w:t> </w:t>
      </w:r>
      <w:proofErr w:type="spellStart"/>
      <w:r w:rsidRPr="00983CFA">
        <w:rPr>
          <w:bCs/>
          <w:lang w:val="en-US"/>
        </w:rPr>
        <w:t>i</w:t>
      </w:r>
      <w:proofErr w:type="spellEnd"/>
      <w:r w:rsidRPr="00983CFA">
        <w:rPr>
          <w:bCs/>
          <w:lang w:val="en-US"/>
        </w:rPr>
        <w:t> ] + 1 shall be less than</w:t>
      </w:r>
      <w:r>
        <w:rPr>
          <w:bCs/>
          <w:lang w:val="en-US"/>
        </w:rPr>
        <w:t xml:space="preserve"> or equal to</w:t>
      </w:r>
      <w:r w:rsidRPr="00983CFA">
        <w:rPr>
          <w:bCs/>
          <w:lang w:val="en-US"/>
        </w:rPr>
        <w:t xml:space="preserve"> </w:t>
      </w:r>
      <w:proofErr w:type="spellStart"/>
      <w:r w:rsidRPr="00983CFA">
        <w:rPr>
          <w:bCs/>
          <w:lang w:val="en-US"/>
        </w:rPr>
        <w:t>i</w:t>
      </w:r>
      <w:proofErr w:type="spellEnd"/>
      <w:r w:rsidRPr="00983CFA">
        <w:rPr>
          <w:bCs/>
          <w:lang w:val="en-US"/>
        </w:rPr>
        <w:t>.</w:t>
      </w:r>
    </w:p>
    <w:p w:rsidR="00D039DE" w:rsidRPr="00983CFA" w:rsidRDefault="00D039DE" w:rsidP="000B06B6">
      <w:pPr>
        <w:tabs>
          <w:tab w:val="clear" w:pos="794"/>
          <w:tab w:val="clear" w:pos="1191"/>
          <w:tab w:val="clear" w:pos="1588"/>
          <w:tab w:val="clear" w:pos="1985"/>
          <w:tab w:val="left" w:pos="360"/>
          <w:tab w:val="left" w:pos="720"/>
          <w:tab w:val="left" w:pos="1080"/>
          <w:tab w:val="left" w:pos="1440"/>
        </w:tabs>
        <w:rPr>
          <w:rFonts w:eastAsia="Times New Roman"/>
          <w:b/>
          <w:lang w:val="en-US"/>
        </w:rPr>
      </w:pPr>
      <w:ins w:id="1162" w:author="Takeshi Tsukuba" w:date="2013-12-10T14:23:00Z">
        <w:r>
          <w:rPr>
            <w:bCs/>
            <w:lang w:val="en-US"/>
          </w:rPr>
          <w:t>…skipped…</w:t>
        </w:r>
      </w:ins>
    </w:p>
    <w:p w:rsidR="000B06B6" w:rsidRPr="00983CFA" w:rsidRDefault="00D039DE" w:rsidP="00D039DE">
      <w:pPr>
        <w:pStyle w:val="3H2"/>
        <w:keepLines w:val="0"/>
        <w:numPr>
          <w:ilvl w:val="0"/>
          <w:numId w:val="0"/>
        </w:numPr>
        <w:rPr>
          <w:lang w:val="en-US"/>
        </w:rPr>
      </w:pPr>
      <w:bookmarkStart w:id="1163" w:name="_Ref348090389"/>
      <w:bookmarkStart w:id="1164" w:name="_Toc373499552"/>
      <w:bookmarkStart w:id="1165" w:name="_Toc373832729"/>
      <w:r>
        <w:rPr>
          <w:lang w:val="en-US"/>
        </w:rPr>
        <w:t xml:space="preserve">F.7.4.4. </w:t>
      </w:r>
      <w:r w:rsidR="000B06B6" w:rsidRPr="00983CFA">
        <w:rPr>
          <w:lang w:val="en-US"/>
        </w:rPr>
        <w:t>Profile, tier and level semantics</w:t>
      </w:r>
      <w:bookmarkEnd w:id="1163"/>
      <w:bookmarkEnd w:id="1164"/>
      <w:bookmarkEnd w:id="1165"/>
    </w:p>
    <w:p w:rsidR="002513BC" w:rsidRPr="005353DD" w:rsidRDefault="002513BC" w:rsidP="002513BC">
      <w:pPr>
        <w:rPr>
          <w:bCs/>
          <w:szCs w:val="22"/>
          <w:lang w:val="en-US"/>
        </w:rPr>
      </w:pPr>
      <w:r w:rsidRPr="005353DD">
        <w:rPr>
          <w:lang w:val="en-US"/>
        </w:rPr>
        <w:t xml:space="preserve">The </w:t>
      </w:r>
      <w:proofErr w:type="spellStart"/>
      <w:r w:rsidRPr="005353DD">
        <w:rPr>
          <w:lang w:val="en-US"/>
        </w:rPr>
        <w:t>profile_tier_</w:t>
      </w:r>
      <w:proofErr w:type="gramStart"/>
      <w:r w:rsidRPr="005353DD">
        <w:rPr>
          <w:lang w:val="en-US"/>
        </w:rPr>
        <w:t>level</w:t>
      </w:r>
      <w:proofErr w:type="spellEnd"/>
      <w:r w:rsidRPr="005353DD">
        <w:rPr>
          <w:lang w:val="en-US"/>
        </w:rPr>
        <w:t>(</w:t>
      </w:r>
      <w:proofErr w:type="gramEnd"/>
      <w:r w:rsidRPr="005353DD">
        <w:rPr>
          <w:lang w:val="en-US"/>
        </w:rPr>
        <w:t xml:space="preserve"> ) syntax structure provides profile, tier and level information used for a layer set. When the </w:t>
      </w:r>
      <w:proofErr w:type="spellStart"/>
      <w:r w:rsidRPr="005353DD">
        <w:rPr>
          <w:lang w:val="en-US"/>
        </w:rPr>
        <w:t>profile_tier_</w:t>
      </w:r>
      <w:proofErr w:type="gramStart"/>
      <w:r w:rsidRPr="005353DD">
        <w:rPr>
          <w:lang w:val="en-US"/>
        </w:rPr>
        <w:t>level</w:t>
      </w:r>
      <w:proofErr w:type="spellEnd"/>
      <w:r w:rsidRPr="005353DD">
        <w:rPr>
          <w:lang w:val="en-US"/>
        </w:rPr>
        <w:t>(</w:t>
      </w:r>
      <w:proofErr w:type="gramEnd"/>
      <w:r w:rsidRPr="005353DD">
        <w:rPr>
          <w:lang w:val="en-US"/>
        </w:rPr>
        <w:t xml:space="preserve"> ) syntax structure is included in a </w:t>
      </w:r>
      <w:proofErr w:type="spellStart"/>
      <w:r w:rsidRPr="005353DD">
        <w:rPr>
          <w:rFonts w:eastAsia="ＭＳ 明朝"/>
          <w:lang w:val="en-US"/>
        </w:rPr>
        <w:t>vps_extension</w:t>
      </w:r>
      <w:proofErr w:type="spellEnd"/>
      <w:r w:rsidRPr="005353DD">
        <w:rPr>
          <w:rFonts w:eastAsia="ＭＳ 明朝"/>
          <w:lang w:val="en-US"/>
        </w:rPr>
        <w:t xml:space="preserve">( ) </w:t>
      </w:r>
      <w:r w:rsidRPr="005353DD">
        <w:rPr>
          <w:lang w:val="en-US"/>
        </w:rPr>
        <w:t xml:space="preserve">syntax structure, </w:t>
      </w:r>
      <w:r w:rsidRPr="005353DD">
        <w:rPr>
          <w:bCs/>
          <w:szCs w:val="22"/>
          <w:lang w:val="en-US"/>
        </w:rPr>
        <w:t xml:space="preserve">the applicable </w:t>
      </w:r>
      <w:r w:rsidRPr="005353DD">
        <w:rPr>
          <w:lang w:val="en-US"/>
        </w:rPr>
        <w:t xml:space="preserve">layer set to which the </w:t>
      </w:r>
      <w:proofErr w:type="spellStart"/>
      <w:r w:rsidRPr="005353DD">
        <w:rPr>
          <w:lang w:val="en-US"/>
        </w:rPr>
        <w:t>profile_tier_level</w:t>
      </w:r>
      <w:proofErr w:type="spellEnd"/>
      <w:r w:rsidRPr="005353DD">
        <w:rPr>
          <w:lang w:val="en-US"/>
        </w:rPr>
        <w:t xml:space="preserve">( ) syntax structure applies is specified by the corresponding </w:t>
      </w:r>
      <w:proofErr w:type="spellStart"/>
      <w:r w:rsidRPr="005353DD">
        <w:rPr>
          <w:lang w:val="en-US"/>
        </w:rPr>
        <w:t>lsIdx</w:t>
      </w:r>
      <w:proofErr w:type="spellEnd"/>
      <w:r w:rsidRPr="005353DD">
        <w:rPr>
          <w:lang w:val="en-US"/>
        </w:rPr>
        <w:t xml:space="preserve"> variable in the </w:t>
      </w:r>
      <w:proofErr w:type="spellStart"/>
      <w:r w:rsidRPr="005353DD">
        <w:rPr>
          <w:rFonts w:eastAsia="ＭＳ 明朝"/>
          <w:lang w:val="en-US"/>
        </w:rPr>
        <w:t>vps_extension</w:t>
      </w:r>
      <w:proofErr w:type="spellEnd"/>
      <w:r w:rsidRPr="005353DD">
        <w:rPr>
          <w:rFonts w:eastAsia="ＭＳ 明朝"/>
          <w:lang w:val="en-US"/>
        </w:rPr>
        <w:t xml:space="preserve">( ) </w:t>
      </w:r>
      <w:r w:rsidRPr="005353DD">
        <w:rPr>
          <w:lang w:val="en-US"/>
        </w:rPr>
        <w:t xml:space="preserve">syntax structure. When the </w:t>
      </w:r>
      <w:proofErr w:type="spellStart"/>
      <w:r w:rsidRPr="005353DD">
        <w:rPr>
          <w:lang w:val="en-US"/>
        </w:rPr>
        <w:t>profile_tier_</w:t>
      </w:r>
      <w:proofErr w:type="gramStart"/>
      <w:r w:rsidRPr="005353DD">
        <w:rPr>
          <w:lang w:val="en-US"/>
        </w:rPr>
        <w:t>level</w:t>
      </w:r>
      <w:proofErr w:type="spellEnd"/>
      <w:r w:rsidRPr="005353DD">
        <w:rPr>
          <w:lang w:val="en-US"/>
        </w:rPr>
        <w:t>(</w:t>
      </w:r>
      <w:proofErr w:type="gramEnd"/>
      <w:r w:rsidRPr="005353DD">
        <w:rPr>
          <w:lang w:val="en-US"/>
        </w:rPr>
        <w:t xml:space="preserve"> ) syntax structure is included in a </w:t>
      </w:r>
      <w:r w:rsidRPr="005353DD">
        <w:rPr>
          <w:rFonts w:eastAsia="ＭＳ 明朝"/>
          <w:lang w:val="en-US"/>
        </w:rPr>
        <w:t xml:space="preserve">VPS, but not in a </w:t>
      </w:r>
      <w:proofErr w:type="spellStart"/>
      <w:r w:rsidRPr="005353DD">
        <w:rPr>
          <w:rFonts w:eastAsia="ＭＳ 明朝"/>
          <w:lang w:val="en-US"/>
        </w:rPr>
        <w:t>vps_extension</w:t>
      </w:r>
      <w:proofErr w:type="spellEnd"/>
      <w:r w:rsidRPr="005353DD">
        <w:rPr>
          <w:rFonts w:eastAsia="ＭＳ 明朝"/>
          <w:lang w:val="en-US"/>
        </w:rPr>
        <w:t xml:space="preserve">( ) </w:t>
      </w:r>
      <w:r w:rsidRPr="005353DD">
        <w:rPr>
          <w:lang w:val="en-US"/>
        </w:rPr>
        <w:t xml:space="preserve">syntax structure, </w:t>
      </w:r>
      <w:r w:rsidRPr="005353DD">
        <w:rPr>
          <w:bCs/>
          <w:szCs w:val="22"/>
          <w:lang w:val="en-US"/>
        </w:rPr>
        <w:t xml:space="preserve">the applicable </w:t>
      </w:r>
      <w:r w:rsidRPr="005353DD">
        <w:rPr>
          <w:lang w:val="en-US"/>
        </w:rPr>
        <w:t xml:space="preserve">layer set to which the </w:t>
      </w:r>
      <w:proofErr w:type="spellStart"/>
      <w:r w:rsidRPr="005353DD">
        <w:rPr>
          <w:lang w:val="en-US"/>
        </w:rPr>
        <w:t>profile_tier_level</w:t>
      </w:r>
      <w:proofErr w:type="spellEnd"/>
      <w:r w:rsidRPr="005353DD">
        <w:rPr>
          <w:lang w:val="en-US"/>
        </w:rPr>
        <w:t xml:space="preserve">( ) syntax structure applies is the layer set specified by the index 0. </w:t>
      </w:r>
      <w:r w:rsidRPr="005353DD">
        <w:rPr>
          <w:bCs/>
          <w:szCs w:val="22"/>
          <w:lang w:val="en-US"/>
        </w:rPr>
        <w:t xml:space="preserve">When the </w:t>
      </w:r>
      <w:proofErr w:type="spellStart"/>
      <w:r w:rsidRPr="005353DD">
        <w:rPr>
          <w:lang w:val="en-US"/>
        </w:rPr>
        <w:t>profile_tier_</w:t>
      </w:r>
      <w:proofErr w:type="gramStart"/>
      <w:r w:rsidRPr="005353DD">
        <w:rPr>
          <w:lang w:val="en-US"/>
        </w:rPr>
        <w:t>level</w:t>
      </w:r>
      <w:proofErr w:type="spellEnd"/>
      <w:r w:rsidRPr="005353DD">
        <w:rPr>
          <w:lang w:val="en-US"/>
        </w:rPr>
        <w:t>(</w:t>
      </w:r>
      <w:proofErr w:type="gramEnd"/>
      <w:r w:rsidRPr="005353DD">
        <w:rPr>
          <w:lang w:val="en-US"/>
        </w:rPr>
        <w:t xml:space="preserve"> ) </w:t>
      </w:r>
      <w:r w:rsidRPr="005353DD">
        <w:rPr>
          <w:bCs/>
          <w:szCs w:val="22"/>
          <w:lang w:val="en-US"/>
        </w:rPr>
        <w:t xml:space="preserve">syntax structure is included in an SPS, the layer set to which the </w:t>
      </w:r>
      <w:proofErr w:type="spellStart"/>
      <w:r w:rsidRPr="005353DD">
        <w:rPr>
          <w:lang w:val="en-US"/>
        </w:rPr>
        <w:t>profile_tier_level</w:t>
      </w:r>
      <w:proofErr w:type="spellEnd"/>
      <w:r w:rsidRPr="005353DD">
        <w:rPr>
          <w:lang w:val="en-US"/>
        </w:rPr>
        <w:t xml:space="preserve">( ) </w:t>
      </w:r>
      <w:r w:rsidRPr="005353DD">
        <w:rPr>
          <w:bCs/>
          <w:szCs w:val="22"/>
          <w:lang w:val="en-US"/>
        </w:rPr>
        <w:t>syntax structure</w:t>
      </w:r>
      <w:r w:rsidRPr="005353DD">
        <w:rPr>
          <w:lang w:val="en-US"/>
        </w:rPr>
        <w:t xml:space="preserve"> applies is the </w:t>
      </w:r>
      <w:r w:rsidRPr="005353DD">
        <w:rPr>
          <w:bCs/>
          <w:szCs w:val="22"/>
          <w:lang w:val="en-US"/>
        </w:rPr>
        <w:t>layer set specified by the index 0.</w:t>
      </w:r>
    </w:p>
    <w:p w:rsidR="002513BC" w:rsidRPr="005353DD" w:rsidRDefault="002513BC" w:rsidP="002513BC">
      <w:pPr>
        <w:rPr>
          <w:lang w:val="en-US"/>
        </w:rPr>
      </w:pPr>
      <w:r w:rsidRPr="005353DD">
        <w:rPr>
          <w:lang w:val="en-US"/>
        </w:rPr>
        <w:t xml:space="preserve">For interpretation of the following semantics, CVS refers to the CVS subset associated with the layer set to which the </w:t>
      </w:r>
      <w:proofErr w:type="spellStart"/>
      <w:r w:rsidRPr="005353DD">
        <w:rPr>
          <w:lang w:val="en-US"/>
        </w:rPr>
        <w:t>profile_tier_</w:t>
      </w:r>
      <w:proofErr w:type="gramStart"/>
      <w:r w:rsidRPr="005353DD">
        <w:rPr>
          <w:lang w:val="en-US"/>
        </w:rPr>
        <w:t>level</w:t>
      </w:r>
      <w:proofErr w:type="spellEnd"/>
      <w:r w:rsidRPr="005353DD">
        <w:rPr>
          <w:lang w:val="en-US"/>
        </w:rPr>
        <w:t>(</w:t>
      </w:r>
      <w:proofErr w:type="gramEnd"/>
      <w:r w:rsidRPr="005353DD">
        <w:rPr>
          <w:lang w:val="en-US"/>
        </w:rPr>
        <w:t> ) syntax structure applies.</w:t>
      </w:r>
    </w:p>
    <w:p w:rsidR="002513BC" w:rsidRPr="005353DD" w:rsidRDefault="002513BC" w:rsidP="002513BC">
      <w:pPr>
        <w:pStyle w:val="3N"/>
        <w:rPr>
          <w:rFonts w:ascii="Arial Unicode MS" w:eastAsia="Arial Unicode MS" w:hAnsi="Arial Unicode MS" w:cs="Arial Unicode MS"/>
          <w:bCs/>
          <w:szCs w:val="22"/>
          <w:lang w:val="en-US"/>
        </w:rPr>
      </w:pPr>
      <w:r w:rsidRPr="005353DD">
        <w:rPr>
          <w:bCs/>
          <w:szCs w:val="22"/>
          <w:lang w:val="en-US"/>
        </w:rPr>
        <w:t>When</w:t>
      </w:r>
      <w:r w:rsidR="00C90ADE" w:rsidRPr="005353DD">
        <w:rPr>
          <w:bCs/>
          <w:szCs w:val="22"/>
          <w:lang w:val="en-US"/>
        </w:rPr>
        <w:t xml:space="preserve"> </w:t>
      </w:r>
      <w:r w:rsidRPr="005353DD">
        <w:rPr>
          <w:bCs/>
          <w:szCs w:val="22"/>
          <w:lang w:val="en-US"/>
        </w:rPr>
        <w:t xml:space="preserve">the syntax elements </w:t>
      </w:r>
      <w:proofErr w:type="spellStart"/>
      <w:r w:rsidRPr="005353DD">
        <w:rPr>
          <w:bCs/>
          <w:szCs w:val="22"/>
          <w:lang w:val="en-US"/>
        </w:rPr>
        <w:t>general_profile_space</w:t>
      </w:r>
      <w:proofErr w:type="spellEnd"/>
      <w:r w:rsidRPr="005353DD">
        <w:rPr>
          <w:bCs/>
          <w:szCs w:val="22"/>
          <w:lang w:val="en-US"/>
        </w:rPr>
        <w:t xml:space="preserve">, </w:t>
      </w:r>
      <w:proofErr w:type="spellStart"/>
      <w:r w:rsidRPr="005353DD">
        <w:rPr>
          <w:bCs/>
          <w:szCs w:val="22"/>
          <w:lang w:val="en-US"/>
        </w:rPr>
        <w:t>general_tier_flag</w:t>
      </w:r>
      <w:proofErr w:type="spellEnd"/>
      <w:r w:rsidRPr="005353DD">
        <w:rPr>
          <w:bCs/>
          <w:szCs w:val="22"/>
          <w:lang w:val="en-US"/>
        </w:rPr>
        <w:t xml:space="preserve">, </w:t>
      </w:r>
      <w:proofErr w:type="spellStart"/>
      <w:r w:rsidRPr="005353DD">
        <w:rPr>
          <w:bCs/>
          <w:szCs w:val="22"/>
          <w:lang w:val="en-US"/>
        </w:rPr>
        <w:t>general_profile_idc</w:t>
      </w:r>
      <w:proofErr w:type="spellEnd"/>
      <w:r w:rsidRPr="005353DD">
        <w:rPr>
          <w:bCs/>
          <w:szCs w:val="22"/>
          <w:lang w:val="en-US"/>
        </w:rPr>
        <w:t xml:space="preserve">, </w:t>
      </w:r>
      <w:proofErr w:type="spellStart"/>
      <w:r w:rsidRPr="005353DD">
        <w:rPr>
          <w:bCs/>
          <w:szCs w:val="22"/>
          <w:lang w:val="en-US"/>
        </w:rPr>
        <w:t>general_profile_compatibility_flag</w:t>
      </w:r>
      <w:proofErr w:type="spellEnd"/>
      <w:r w:rsidRPr="005353DD">
        <w:rPr>
          <w:bCs/>
          <w:szCs w:val="22"/>
          <w:lang w:val="en-US"/>
        </w:rPr>
        <w:t xml:space="preserve">[ j ], </w:t>
      </w:r>
      <w:proofErr w:type="spellStart"/>
      <w:r w:rsidRPr="005353DD">
        <w:rPr>
          <w:bCs/>
          <w:szCs w:val="22"/>
          <w:lang w:val="en-US"/>
        </w:rPr>
        <w:t>general_progressive_source_flag</w:t>
      </w:r>
      <w:proofErr w:type="spellEnd"/>
      <w:r w:rsidRPr="005353DD">
        <w:rPr>
          <w:bCs/>
          <w:szCs w:val="22"/>
          <w:lang w:val="en-US"/>
        </w:rPr>
        <w:t xml:space="preserve">, </w:t>
      </w:r>
      <w:proofErr w:type="spellStart"/>
      <w:r w:rsidRPr="005353DD">
        <w:rPr>
          <w:bCs/>
          <w:szCs w:val="22"/>
          <w:lang w:val="en-US"/>
        </w:rPr>
        <w:t>general_interlaced_source_flag</w:t>
      </w:r>
      <w:proofErr w:type="spellEnd"/>
      <w:r w:rsidRPr="005353DD">
        <w:rPr>
          <w:bCs/>
          <w:szCs w:val="22"/>
          <w:lang w:val="en-US"/>
        </w:rPr>
        <w:t xml:space="preserve">, </w:t>
      </w:r>
      <w:proofErr w:type="spellStart"/>
      <w:r w:rsidRPr="005353DD">
        <w:rPr>
          <w:bCs/>
          <w:lang w:val="en-US"/>
        </w:rPr>
        <w:t>general_non_packed_constraint_flag</w:t>
      </w:r>
      <w:proofErr w:type="spellEnd"/>
      <w:r w:rsidRPr="005353DD">
        <w:rPr>
          <w:bCs/>
          <w:lang w:val="en-US"/>
        </w:rPr>
        <w:t xml:space="preserve">, </w:t>
      </w:r>
      <w:proofErr w:type="spellStart"/>
      <w:r w:rsidRPr="005353DD">
        <w:rPr>
          <w:bCs/>
          <w:lang w:val="en-US"/>
        </w:rPr>
        <w:t>general_frame_only_constraint_flag</w:t>
      </w:r>
      <w:proofErr w:type="spellEnd"/>
      <w:r w:rsidRPr="005353DD">
        <w:rPr>
          <w:bCs/>
          <w:lang w:val="en-US"/>
        </w:rPr>
        <w:t xml:space="preserve">, </w:t>
      </w:r>
      <w:r w:rsidRPr="005353DD">
        <w:rPr>
          <w:bCs/>
          <w:szCs w:val="22"/>
          <w:lang w:val="en-US"/>
        </w:rPr>
        <w:t xml:space="preserve">general_reserved_zero_44bits are not present for the </w:t>
      </w:r>
      <w:proofErr w:type="spellStart"/>
      <w:ins w:id="1166" w:author="Takeshi Tsukuba" w:date="2013-12-10T13:13:00Z">
        <w:r w:rsidR="002F723B" w:rsidRPr="005353DD">
          <w:rPr>
            <w:bCs/>
            <w:szCs w:val="22"/>
            <w:highlight w:val="yellow"/>
            <w:lang w:val="en-US"/>
          </w:rPr>
          <w:t>profile_tier_level</w:t>
        </w:r>
        <w:proofErr w:type="spellEnd"/>
        <w:r w:rsidR="002F723B" w:rsidRPr="005353DD">
          <w:rPr>
            <w:bCs/>
            <w:szCs w:val="22"/>
            <w:highlight w:val="yellow"/>
            <w:lang w:val="en-US"/>
          </w:rPr>
          <w:t>(</w:t>
        </w:r>
      </w:ins>
      <w:ins w:id="1167" w:author="Takeshi Tsukuba" w:date="2013-12-10T13:14:00Z">
        <w:r w:rsidR="002F723B" w:rsidRPr="005353DD">
          <w:rPr>
            <w:bCs/>
            <w:szCs w:val="22"/>
            <w:highlight w:val="yellow"/>
            <w:lang w:val="en-US"/>
          </w:rPr>
          <w:t> ) sy</w:t>
        </w:r>
      </w:ins>
      <w:ins w:id="1168" w:author="Takeshi Tsukuba" w:date="2013-12-10T14:27:00Z">
        <w:r w:rsidR="009C5EE3">
          <w:rPr>
            <w:bCs/>
            <w:szCs w:val="22"/>
            <w:highlight w:val="yellow"/>
            <w:lang w:val="en-US"/>
          </w:rPr>
          <w:t>n</w:t>
        </w:r>
      </w:ins>
      <w:ins w:id="1169" w:author="Takeshi Tsukuba" w:date="2013-12-10T13:14:00Z">
        <w:r w:rsidR="002F723B" w:rsidRPr="005353DD">
          <w:rPr>
            <w:bCs/>
            <w:szCs w:val="22"/>
            <w:highlight w:val="yellow"/>
            <w:lang w:val="en-US"/>
          </w:rPr>
          <w:t>tax structure specified by the index k</w:t>
        </w:r>
      </w:ins>
      <w:ins w:id="1170" w:author="Takeshi Tsukuba" w:date="2013-12-10T13:15:00Z">
        <w:r w:rsidR="002F723B" w:rsidRPr="005353DD">
          <w:rPr>
            <w:bCs/>
            <w:szCs w:val="22"/>
            <w:lang w:val="en-US"/>
          </w:rPr>
          <w:t xml:space="preserve"> </w:t>
        </w:r>
      </w:ins>
      <w:del w:id="1171" w:author="Takeshi Tsukuba" w:date="2013-12-10T13:14:00Z">
        <w:r w:rsidRPr="005353DD" w:rsidDel="002F723B">
          <w:rPr>
            <w:bCs/>
            <w:szCs w:val="22"/>
            <w:lang w:val="en-US"/>
          </w:rPr>
          <w:delText>applicable layer set</w:delText>
        </w:r>
      </w:del>
      <w:r w:rsidRPr="005353DD">
        <w:rPr>
          <w:bCs/>
          <w:szCs w:val="22"/>
          <w:lang w:val="en-US"/>
        </w:rPr>
        <w:t xml:space="preserve">, they are inferred to be equal to the corresponding values of the </w:t>
      </w:r>
      <w:proofErr w:type="spellStart"/>
      <w:ins w:id="1172" w:author="Takeshi Tsukuba" w:date="2013-12-10T13:15:00Z">
        <w:r w:rsidR="002F723B" w:rsidRPr="005353DD">
          <w:rPr>
            <w:bCs/>
            <w:szCs w:val="22"/>
            <w:highlight w:val="yellow"/>
            <w:lang w:val="en-US"/>
          </w:rPr>
          <w:t>profile_tier_level</w:t>
        </w:r>
        <w:proofErr w:type="spellEnd"/>
        <w:r w:rsidR="002F723B" w:rsidRPr="005353DD">
          <w:rPr>
            <w:bCs/>
            <w:szCs w:val="22"/>
            <w:highlight w:val="yellow"/>
            <w:lang w:val="en-US"/>
          </w:rPr>
          <w:t>() syntax structure</w:t>
        </w:r>
        <w:r w:rsidR="002F723B" w:rsidRPr="005353DD">
          <w:rPr>
            <w:bCs/>
            <w:szCs w:val="22"/>
            <w:lang w:val="en-US"/>
          </w:rPr>
          <w:t xml:space="preserve"> </w:t>
        </w:r>
      </w:ins>
      <w:del w:id="1173" w:author="Takeshi Tsukuba" w:date="2013-12-10T13:15:00Z">
        <w:r w:rsidRPr="005353DD" w:rsidDel="002F723B">
          <w:rPr>
            <w:bCs/>
            <w:szCs w:val="22"/>
            <w:lang w:val="en-US"/>
          </w:rPr>
          <w:delText xml:space="preserve">layer set </w:delText>
        </w:r>
      </w:del>
      <w:r w:rsidRPr="005353DD">
        <w:rPr>
          <w:bCs/>
          <w:szCs w:val="22"/>
          <w:lang w:val="en-US"/>
        </w:rPr>
        <w:t>specified by the index</w:t>
      </w:r>
      <w:ins w:id="1174" w:author="Takeshi Tsukuba" w:date="2013-12-10T11:11:00Z">
        <w:r w:rsidR="00C90ADE" w:rsidRPr="005353DD">
          <w:rPr>
            <w:rFonts w:ascii="Microsoft JhengHei" w:eastAsia="Microsoft JhengHei" w:hAnsi="Microsoft JhengHei"/>
            <w:bCs/>
            <w:szCs w:val="22"/>
            <w:lang w:val="en-US"/>
          </w:rPr>
          <w:t xml:space="preserve"> </w:t>
        </w:r>
      </w:ins>
      <w:r w:rsidR="00C85A72" w:rsidRPr="005353DD">
        <w:rPr>
          <w:rFonts w:ascii="Microsoft JhengHei" w:eastAsia="Microsoft JhengHei" w:hAnsi="Microsoft JhengHei"/>
          <w:bCs/>
          <w:szCs w:val="22"/>
          <w:lang w:val="en-US"/>
        </w:rPr>
        <w:t>( </w:t>
      </w:r>
      <w:del w:id="1175" w:author="Takeshi Tsukuba" w:date="2013-12-10T13:11:00Z">
        <w:r w:rsidRPr="005353DD" w:rsidDel="00801AA9">
          <w:rPr>
            <w:bCs/>
            <w:szCs w:val="22"/>
            <w:lang w:val="en-US"/>
          </w:rPr>
          <w:delText>profile_layer_set_ref_minus1[ lsIdx ] </w:delText>
        </w:r>
      </w:del>
      <w:ins w:id="1176" w:author="Takeshi Tsukuba" w:date="2013-12-10T13:11:00Z">
        <w:r w:rsidR="00801AA9" w:rsidRPr="005353DD">
          <w:rPr>
            <w:bCs/>
            <w:szCs w:val="22"/>
            <w:lang w:val="en-US"/>
          </w:rPr>
          <w:t xml:space="preserve"> </w:t>
        </w:r>
        <w:r w:rsidR="00801AA9" w:rsidRPr="005353DD">
          <w:rPr>
            <w:bCs/>
            <w:szCs w:val="22"/>
            <w:highlight w:val="yellow"/>
            <w:lang w:val="en-US"/>
          </w:rPr>
          <w:t>profile_ref_min</w:t>
        </w:r>
      </w:ins>
      <w:ins w:id="1177" w:author="Takeshi Tsukuba" w:date="2013-12-10T14:28:00Z">
        <w:r w:rsidR="009C5EE3">
          <w:rPr>
            <w:bCs/>
            <w:szCs w:val="22"/>
            <w:highlight w:val="yellow"/>
            <w:lang w:val="en-US"/>
          </w:rPr>
          <w:t>us</w:t>
        </w:r>
      </w:ins>
      <w:ins w:id="1178" w:author="Takeshi Tsukuba" w:date="2013-12-10T13:11:00Z">
        <w:r w:rsidR="00801AA9" w:rsidRPr="005353DD">
          <w:rPr>
            <w:bCs/>
            <w:szCs w:val="22"/>
            <w:highlight w:val="yellow"/>
            <w:lang w:val="en-US"/>
          </w:rPr>
          <w:t>1</w:t>
        </w:r>
        <w:r w:rsidR="00801AA9" w:rsidRPr="005353DD">
          <w:rPr>
            <w:rFonts w:ascii="Arial Unicode MS" w:eastAsia="Arial Unicode MS" w:hAnsi="Arial Unicode MS" w:cs="Arial Unicode MS"/>
            <w:bCs/>
            <w:szCs w:val="22"/>
            <w:highlight w:val="yellow"/>
            <w:lang w:val="en-US"/>
          </w:rPr>
          <w:t>[</w:t>
        </w:r>
        <w:r w:rsidR="00801AA9" w:rsidRPr="005353DD">
          <w:rPr>
            <w:rFonts w:ascii="Arial Unicode MS" w:eastAsia="Arial Unicode MS" w:hAnsi="Arial Unicode MS" w:cs="Arial Unicode MS"/>
            <w:bCs/>
            <w:szCs w:val="22"/>
            <w:highlight w:val="yellow"/>
            <w:lang w:val="en-US" w:eastAsia="ja-JP"/>
          </w:rPr>
          <w:t> k ]</w:t>
        </w:r>
      </w:ins>
      <w:r w:rsidRPr="005353DD">
        <w:rPr>
          <w:bCs/>
          <w:szCs w:val="22"/>
          <w:lang w:val="en-US"/>
        </w:rPr>
        <w:t>+1 ).</w:t>
      </w:r>
    </w:p>
    <w:p w:rsidR="002513BC" w:rsidRPr="005353DD" w:rsidDel="006F364B" w:rsidRDefault="002513BC" w:rsidP="002513BC">
      <w:pPr>
        <w:pStyle w:val="3N"/>
        <w:rPr>
          <w:del w:id="1179" w:author="Takeshi Tsukuba" w:date="2013-12-10T11:14:00Z"/>
          <w:lang w:val="en-US"/>
        </w:rPr>
      </w:pPr>
      <w:r w:rsidRPr="005353DD">
        <w:rPr>
          <w:bCs/>
          <w:szCs w:val="22"/>
          <w:lang w:val="en-US"/>
        </w:rPr>
        <w:t xml:space="preserve">When the syntax elements </w:t>
      </w:r>
      <w:proofErr w:type="spellStart"/>
      <w:r w:rsidRPr="005353DD">
        <w:rPr>
          <w:bCs/>
          <w:szCs w:val="22"/>
          <w:lang w:val="en-US"/>
        </w:rPr>
        <w:t>sub_layer_profile_space</w:t>
      </w:r>
      <w:proofErr w:type="spellEnd"/>
      <w:r w:rsidRPr="005353DD">
        <w:rPr>
          <w:bCs/>
          <w:szCs w:val="22"/>
          <w:lang w:val="en-US"/>
        </w:rPr>
        <w:t>[ </w:t>
      </w:r>
      <w:proofErr w:type="spellStart"/>
      <w:r w:rsidRPr="005353DD">
        <w:rPr>
          <w:bCs/>
          <w:szCs w:val="22"/>
          <w:lang w:val="en-US"/>
        </w:rPr>
        <w:t>i</w:t>
      </w:r>
      <w:proofErr w:type="spellEnd"/>
      <w:r w:rsidRPr="005353DD">
        <w:rPr>
          <w:bCs/>
          <w:szCs w:val="22"/>
          <w:lang w:val="en-US"/>
        </w:rPr>
        <w:t xml:space="preserve"> ], </w:t>
      </w:r>
      <w:proofErr w:type="spellStart"/>
      <w:r w:rsidRPr="005353DD">
        <w:rPr>
          <w:bCs/>
          <w:szCs w:val="22"/>
          <w:lang w:val="en-US"/>
        </w:rPr>
        <w:t>sub_layer_tier_flag</w:t>
      </w:r>
      <w:proofErr w:type="spellEnd"/>
      <w:r w:rsidRPr="005353DD">
        <w:rPr>
          <w:bCs/>
          <w:szCs w:val="22"/>
          <w:lang w:val="en-US"/>
        </w:rPr>
        <w:t>[ </w:t>
      </w:r>
      <w:proofErr w:type="spellStart"/>
      <w:r w:rsidRPr="005353DD">
        <w:rPr>
          <w:bCs/>
          <w:szCs w:val="22"/>
          <w:lang w:val="en-US"/>
        </w:rPr>
        <w:t>i</w:t>
      </w:r>
      <w:proofErr w:type="spellEnd"/>
      <w:r w:rsidRPr="005353DD">
        <w:rPr>
          <w:bCs/>
          <w:szCs w:val="22"/>
          <w:lang w:val="en-US"/>
        </w:rPr>
        <w:t xml:space="preserve"> ], </w:t>
      </w:r>
      <w:proofErr w:type="spellStart"/>
      <w:r w:rsidRPr="005353DD">
        <w:rPr>
          <w:bCs/>
          <w:szCs w:val="22"/>
          <w:lang w:val="en-US"/>
        </w:rPr>
        <w:t>sub_layer_profile_idc</w:t>
      </w:r>
      <w:proofErr w:type="spellEnd"/>
      <w:r w:rsidRPr="005353DD">
        <w:rPr>
          <w:bCs/>
          <w:szCs w:val="22"/>
          <w:lang w:val="en-US"/>
        </w:rPr>
        <w:t>[ </w:t>
      </w:r>
      <w:proofErr w:type="spellStart"/>
      <w:r w:rsidRPr="005353DD">
        <w:rPr>
          <w:bCs/>
          <w:szCs w:val="22"/>
          <w:lang w:val="en-US"/>
        </w:rPr>
        <w:t>i</w:t>
      </w:r>
      <w:proofErr w:type="spellEnd"/>
      <w:r w:rsidRPr="005353DD">
        <w:rPr>
          <w:bCs/>
          <w:szCs w:val="22"/>
          <w:lang w:val="en-US"/>
        </w:rPr>
        <w:t xml:space="preserve"> ], </w:t>
      </w:r>
      <w:proofErr w:type="spellStart"/>
      <w:r w:rsidRPr="005353DD">
        <w:rPr>
          <w:bCs/>
          <w:szCs w:val="22"/>
          <w:lang w:val="en-US"/>
        </w:rPr>
        <w:t>sub_layer_profile_compatibility_flag</w:t>
      </w:r>
      <w:proofErr w:type="spellEnd"/>
      <w:r w:rsidRPr="005353DD">
        <w:rPr>
          <w:bCs/>
          <w:szCs w:val="22"/>
          <w:lang w:val="en-US"/>
        </w:rPr>
        <w:t>[ </w:t>
      </w:r>
      <w:proofErr w:type="spellStart"/>
      <w:r w:rsidRPr="005353DD">
        <w:rPr>
          <w:bCs/>
          <w:szCs w:val="22"/>
          <w:lang w:val="en-US"/>
        </w:rPr>
        <w:t>i</w:t>
      </w:r>
      <w:proofErr w:type="spellEnd"/>
      <w:r w:rsidRPr="005353DD">
        <w:rPr>
          <w:bCs/>
          <w:szCs w:val="22"/>
          <w:lang w:val="en-US"/>
        </w:rPr>
        <w:t xml:space="preserve"> ][ j ], </w:t>
      </w:r>
      <w:proofErr w:type="spellStart"/>
      <w:r w:rsidRPr="005353DD">
        <w:rPr>
          <w:bCs/>
          <w:szCs w:val="22"/>
          <w:lang w:val="en-US"/>
        </w:rPr>
        <w:t>sub_layer_progressive_source_flag</w:t>
      </w:r>
      <w:proofErr w:type="spellEnd"/>
      <w:r w:rsidRPr="005353DD">
        <w:rPr>
          <w:bCs/>
          <w:szCs w:val="22"/>
          <w:lang w:val="en-US"/>
        </w:rPr>
        <w:t>[ </w:t>
      </w:r>
      <w:proofErr w:type="spellStart"/>
      <w:r w:rsidRPr="005353DD">
        <w:rPr>
          <w:bCs/>
          <w:szCs w:val="22"/>
          <w:lang w:val="en-US"/>
        </w:rPr>
        <w:t>i</w:t>
      </w:r>
      <w:proofErr w:type="spellEnd"/>
      <w:r w:rsidRPr="005353DD">
        <w:rPr>
          <w:bCs/>
          <w:szCs w:val="22"/>
          <w:lang w:val="en-US"/>
        </w:rPr>
        <w:t xml:space="preserve"> ], </w:t>
      </w:r>
      <w:proofErr w:type="spellStart"/>
      <w:r w:rsidRPr="005353DD">
        <w:rPr>
          <w:bCs/>
          <w:szCs w:val="22"/>
          <w:lang w:val="en-US"/>
        </w:rPr>
        <w:t>sub_layer_interlaced_source_flag</w:t>
      </w:r>
      <w:proofErr w:type="spellEnd"/>
      <w:r w:rsidRPr="005353DD">
        <w:rPr>
          <w:bCs/>
          <w:szCs w:val="22"/>
          <w:lang w:val="en-US"/>
        </w:rPr>
        <w:t>[ </w:t>
      </w:r>
      <w:proofErr w:type="spellStart"/>
      <w:r w:rsidRPr="005353DD">
        <w:rPr>
          <w:bCs/>
          <w:szCs w:val="22"/>
          <w:lang w:val="en-US"/>
        </w:rPr>
        <w:t>i</w:t>
      </w:r>
      <w:proofErr w:type="spellEnd"/>
      <w:r w:rsidRPr="005353DD">
        <w:rPr>
          <w:bCs/>
          <w:szCs w:val="22"/>
          <w:lang w:val="en-US"/>
        </w:rPr>
        <w:t xml:space="preserve"> ], </w:t>
      </w:r>
      <w:proofErr w:type="spellStart"/>
      <w:r w:rsidRPr="005353DD">
        <w:rPr>
          <w:bCs/>
          <w:szCs w:val="22"/>
          <w:lang w:val="en-US"/>
        </w:rPr>
        <w:t>sub_layer_</w:t>
      </w:r>
      <w:r w:rsidRPr="005353DD">
        <w:rPr>
          <w:bCs/>
          <w:lang w:val="en-US"/>
        </w:rPr>
        <w:t>non_packed_constraint_flag</w:t>
      </w:r>
      <w:proofErr w:type="spellEnd"/>
      <w:r w:rsidRPr="005353DD">
        <w:rPr>
          <w:bCs/>
          <w:szCs w:val="22"/>
          <w:lang w:val="en-US"/>
        </w:rPr>
        <w:t>[ </w:t>
      </w:r>
      <w:proofErr w:type="spellStart"/>
      <w:r w:rsidRPr="005353DD">
        <w:rPr>
          <w:bCs/>
          <w:szCs w:val="22"/>
          <w:lang w:val="en-US"/>
        </w:rPr>
        <w:t>i</w:t>
      </w:r>
      <w:proofErr w:type="spellEnd"/>
      <w:r w:rsidRPr="005353DD">
        <w:rPr>
          <w:bCs/>
          <w:szCs w:val="22"/>
          <w:lang w:val="en-US"/>
        </w:rPr>
        <w:t> ]</w:t>
      </w:r>
      <w:r w:rsidRPr="005353DD">
        <w:rPr>
          <w:bCs/>
          <w:lang w:val="en-US"/>
        </w:rPr>
        <w:t xml:space="preserve">, </w:t>
      </w:r>
      <w:proofErr w:type="spellStart"/>
      <w:r w:rsidRPr="005353DD">
        <w:rPr>
          <w:bCs/>
          <w:szCs w:val="22"/>
          <w:lang w:val="en-US"/>
        </w:rPr>
        <w:t>sub_layer_</w:t>
      </w:r>
      <w:r w:rsidRPr="005353DD">
        <w:rPr>
          <w:bCs/>
          <w:lang w:val="en-US"/>
        </w:rPr>
        <w:t>frame_only_constraint_flag</w:t>
      </w:r>
      <w:proofErr w:type="spellEnd"/>
      <w:r w:rsidRPr="005353DD">
        <w:rPr>
          <w:bCs/>
          <w:szCs w:val="22"/>
          <w:lang w:val="en-US"/>
        </w:rPr>
        <w:t>[ </w:t>
      </w:r>
      <w:proofErr w:type="spellStart"/>
      <w:r w:rsidRPr="005353DD">
        <w:rPr>
          <w:bCs/>
          <w:szCs w:val="22"/>
          <w:lang w:val="en-US"/>
        </w:rPr>
        <w:t>i</w:t>
      </w:r>
      <w:proofErr w:type="spellEnd"/>
      <w:r w:rsidRPr="005353DD">
        <w:rPr>
          <w:bCs/>
          <w:szCs w:val="22"/>
          <w:lang w:val="en-US"/>
        </w:rPr>
        <w:t> ]</w:t>
      </w:r>
      <w:r w:rsidRPr="005353DD">
        <w:rPr>
          <w:bCs/>
          <w:lang w:val="en-US"/>
        </w:rPr>
        <w:t xml:space="preserve">, </w:t>
      </w:r>
      <w:r w:rsidRPr="005353DD">
        <w:rPr>
          <w:bCs/>
          <w:szCs w:val="22"/>
          <w:lang w:val="en-US"/>
        </w:rPr>
        <w:t>sub_layer_reserved_zero_44bits[ </w:t>
      </w:r>
      <w:proofErr w:type="spellStart"/>
      <w:r w:rsidRPr="005353DD">
        <w:rPr>
          <w:bCs/>
          <w:szCs w:val="22"/>
          <w:lang w:val="en-US"/>
        </w:rPr>
        <w:t>i</w:t>
      </w:r>
      <w:proofErr w:type="spellEnd"/>
      <w:r w:rsidRPr="005353DD">
        <w:rPr>
          <w:bCs/>
          <w:szCs w:val="22"/>
          <w:lang w:val="en-US"/>
        </w:rPr>
        <w:t xml:space="preserve"> ] are not present for the </w:t>
      </w:r>
      <w:proofErr w:type="spellStart"/>
      <w:ins w:id="1180" w:author="Takeshi Tsukuba" w:date="2013-12-10T13:17:00Z">
        <w:r w:rsidR="007E5DD0" w:rsidRPr="005353DD">
          <w:rPr>
            <w:bCs/>
            <w:szCs w:val="22"/>
            <w:highlight w:val="yellow"/>
            <w:lang w:val="en-US"/>
          </w:rPr>
          <w:t>profile_tier_level</w:t>
        </w:r>
        <w:proofErr w:type="spellEnd"/>
        <w:r w:rsidR="007E5DD0" w:rsidRPr="005353DD">
          <w:rPr>
            <w:bCs/>
            <w:szCs w:val="22"/>
            <w:highlight w:val="yellow"/>
            <w:lang w:val="en-US"/>
          </w:rPr>
          <w:t>(</w:t>
        </w:r>
        <w:r w:rsidR="007E5DD0" w:rsidRPr="005353DD">
          <w:rPr>
            <w:rFonts w:ascii="Tunga" w:hAnsi="Tunga" w:cs="Tunga"/>
            <w:bCs/>
            <w:szCs w:val="22"/>
            <w:highlight w:val="yellow"/>
            <w:lang w:val="en-US"/>
          </w:rPr>
          <w:t> </w:t>
        </w:r>
        <w:r w:rsidR="007E5DD0" w:rsidRPr="005353DD">
          <w:rPr>
            <w:bCs/>
            <w:szCs w:val="22"/>
            <w:highlight w:val="yellow"/>
            <w:lang w:val="en-US"/>
          </w:rPr>
          <w:t>) syntax structure specified by the index k</w:t>
        </w:r>
      </w:ins>
      <w:ins w:id="1181" w:author="Takeshi Tsukuba" w:date="2013-12-10T13:18:00Z">
        <w:r w:rsidR="007E5DD0" w:rsidRPr="005353DD">
          <w:rPr>
            <w:bCs/>
            <w:szCs w:val="22"/>
            <w:highlight w:val="yellow"/>
            <w:lang w:val="en-US"/>
          </w:rPr>
          <w:t>,</w:t>
        </w:r>
      </w:ins>
      <w:ins w:id="1182" w:author="Takeshi Tsukuba" w:date="2013-12-10T13:17:00Z">
        <w:r w:rsidR="007E5DD0" w:rsidRPr="005353DD">
          <w:rPr>
            <w:bCs/>
            <w:szCs w:val="22"/>
            <w:lang w:val="en-US"/>
          </w:rPr>
          <w:t xml:space="preserve"> </w:t>
        </w:r>
      </w:ins>
      <w:del w:id="1183" w:author="Takeshi Tsukuba" w:date="2013-12-10T13:17:00Z">
        <w:r w:rsidRPr="005353DD" w:rsidDel="007E5DD0">
          <w:rPr>
            <w:bCs/>
            <w:szCs w:val="22"/>
            <w:lang w:val="en-US"/>
          </w:rPr>
          <w:delText>applicable layer set</w:delText>
        </w:r>
      </w:del>
      <w:del w:id="1184" w:author="Takeshi Tsukuba" w:date="2013-12-10T13:18:00Z">
        <w:r w:rsidRPr="005353DD" w:rsidDel="007E5DD0">
          <w:rPr>
            <w:bCs/>
            <w:szCs w:val="22"/>
            <w:lang w:val="en-US"/>
          </w:rPr>
          <w:delText>, and they are present in or inferred for the layer set specified by the index (</w:delText>
        </w:r>
        <w:r w:rsidRPr="005353DD" w:rsidDel="007E5DD0">
          <w:rPr>
            <w:b/>
            <w:bCs/>
            <w:szCs w:val="22"/>
            <w:lang w:val="en-US"/>
          </w:rPr>
          <w:delText> </w:delText>
        </w:r>
        <w:r w:rsidRPr="005353DD" w:rsidDel="007E5DD0">
          <w:rPr>
            <w:bCs/>
            <w:szCs w:val="22"/>
            <w:lang w:val="en-US"/>
          </w:rPr>
          <w:delText>profile_layer_set_</w:delText>
        </w:r>
        <w:bookmarkStart w:id="1185" w:name="_GoBack"/>
        <w:bookmarkEnd w:id="1185"/>
        <w:r w:rsidRPr="005353DD" w:rsidDel="007E5DD0">
          <w:rPr>
            <w:bCs/>
            <w:szCs w:val="22"/>
            <w:lang w:val="en-US"/>
          </w:rPr>
          <w:delText>ref_minus1[ lsIdx ] +1 )</w:delText>
        </w:r>
      </w:del>
      <w:r w:rsidRPr="005353DD">
        <w:rPr>
          <w:bCs/>
          <w:szCs w:val="22"/>
          <w:lang w:val="en-US"/>
        </w:rPr>
        <w:t xml:space="preserve"> they are inferred to be equal to the corresponding values of the </w:t>
      </w:r>
      <w:proofErr w:type="spellStart"/>
      <w:ins w:id="1186" w:author="Takeshi Tsukuba" w:date="2013-12-10T11:12:00Z">
        <w:r w:rsidR="00C85A72" w:rsidRPr="005353DD">
          <w:rPr>
            <w:bCs/>
            <w:szCs w:val="22"/>
            <w:highlight w:val="yellow"/>
            <w:lang w:val="en-US"/>
          </w:rPr>
          <w:t>profile_tier_level</w:t>
        </w:r>
        <w:proofErr w:type="spellEnd"/>
        <w:r w:rsidR="00C85A72" w:rsidRPr="005353DD">
          <w:rPr>
            <w:bCs/>
            <w:szCs w:val="22"/>
            <w:highlight w:val="yellow"/>
            <w:lang w:val="en-US"/>
          </w:rPr>
          <w:t>( ) syntax structure</w:t>
        </w:r>
        <w:r w:rsidR="00C85A72" w:rsidRPr="005353DD">
          <w:rPr>
            <w:bCs/>
            <w:strike/>
            <w:color w:val="FF0000"/>
            <w:szCs w:val="22"/>
            <w:lang w:val="en-US"/>
          </w:rPr>
          <w:t xml:space="preserve">  </w:t>
        </w:r>
      </w:ins>
      <w:r w:rsidRPr="005353DD">
        <w:rPr>
          <w:bCs/>
          <w:strike/>
          <w:color w:val="FF0000"/>
          <w:szCs w:val="22"/>
          <w:lang w:val="en-US"/>
        </w:rPr>
        <w:t>layer set</w:t>
      </w:r>
      <w:r w:rsidRPr="005353DD">
        <w:rPr>
          <w:bCs/>
          <w:szCs w:val="22"/>
          <w:lang w:val="en-US"/>
        </w:rPr>
        <w:t xml:space="preserve"> specified by the index (</w:t>
      </w:r>
      <w:r w:rsidRPr="005353DD">
        <w:rPr>
          <w:b/>
          <w:bCs/>
          <w:szCs w:val="22"/>
          <w:lang w:val="en-US"/>
        </w:rPr>
        <w:t> </w:t>
      </w:r>
      <w:del w:id="1187" w:author="Takeshi Tsukuba" w:date="2013-12-10T13:19:00Z">
        <w:r w:rsidRPr="005353DD" w:rsidDel="007E5DD0">
          <w:rPr>
            <w:bCs/>
            <w:szCs w:val="22"/>
            <w:lang w:val="en-US"/>
          </w:rPr>
          <w:delText>profile_layer_set_ref_minus1[ lsIdx ] </w:delText>
        </w:r>
      </w:del>
      <w:ins w:id="1188" w:author="Takeshi Tsukuba" w:date="2013-12-10T13:19:00Z">
        <w:r w:rsidR="007E5DD0" w:rsidRPr="005353DD">
          <w:rPr>
            <w:bCs/>
            <w:szCs w:val="22"/>
            <w:lang w:val="en-US"/>
          </w:rPr>
          <w:t xml:space="preserve"> </w:t>
        </w:r>
        <w:r w:rsidR="007E5DD0" w:rsidRPr="005353DD">
          <w:rPr>
            <w:bCs/>
            <w:szCs w:val="22"/>
            <w:highlight w:val="yellow"/>
            <w:lang w:val="en-US"/>
          </w:rPr>
          <w:t>profile_ref_minus1[</w:t>
        </w:r>
        <w:r w:rsidR="007E5DD0" w:rsidRPr="005353DD">
          <w:rPr>
            <w:highlight w:val="yellow"/>
          </w:rPr>
          <w:t> k ]</w:t>
        </w:r>
      </w:ins>
      <w:r w:rsidRPr="005353DD">
        <w:rPr>
          <w:bCs/>
          <w:szCs w:val="22"/>
          <w:lang w:val="en-US"/>
        </w:rPr>
        <w:t>+1 ).</w:t>
      </w:r>
    </w:p>
    <w:p w:rsidR="002513BC" w:rsidRPr="002513BC" w:rsidDel="007E02E2" w:rsidRDefault="002513BC" w:rsidP="000B06B6">
      <w:pPr>
        <w:pStyle w:val="3N"/>
        <w:rPr>
          <w:del w:id="1189" w:author="Takeshi Tsukuba" w:date="2013-12-10T13:30:00Z"/>
          <w:rFonts w:eastAsia="ＭＳ 明朝"/>
          <w:bCs/>
          <w:szCs w:val="22"/>
          <w:lang w:val="en-US" w:eastAsia="ja-JP"/>
        </w:rPr>
      </w:pPr>
    </w:p>
    <w:p w:rsidR="002513BC" w:rsidRPr="00983CFA" w:rsidRDefault="002513BC" w:rsidP="000B06B6">
      <w:pPr>
        <w:pStyle w:val="3N"/>
        <w:rPr>
          <w:lang w:val="en-US"/>
        </w:rPr>
      </w:pPr>
    </w:p>
    <w:p w:rsidR="000B06B6" w:rsidRPr="00983CFA" w:rsidRDefault="000B06B6" w:rsidP="000B06B6">
      <w:pPr>
        <w:pStyle w:val="3N"/>
        <w:rPr>
          <w:lang w:val="en-US"/>
        </w:rPr>
      </w:pPr>
      <w:r w:rsidRPr="00983CFA">
        <w:rPr>
          <w:lang w:val="en-US"/>
        </w:rPr>
        <w:t xml:space="preserve">The specifications in </w:t>
      </w:r>
      <w:proofErr w:type="spellStart"/>
      <w:r w:rsidRPr="00983CFA">
        <w:rPr>
          <w:lang w:val="en-US"/>
        </w:rPr>
        <w:t>subclause</w:t>
      </w:r>
      <w:proofErr w:type="spellEnd"/>
      <w:r w:rsidRPr="00983CFA">
        <w:rPr>
          <w:lang w:val="en-US"/>
        </w:rPr>
        <w:t xml:space="preserve"> 7.4.4 apply, with following modifications.</w:t>
      </w:r>
    </w:p>
    <w:p w:rsidR="000B06B6" w:rsidRPr="00983CFA" w:rsidRDefault="000B06B6" w:rsidP="000B06B6">
      <w:pPr>
        <w:rPr>
          <w:bCs/>
          <w:szCs w:val="22"/>
          <w:lang w:val="en-US"/>
        </w:rPr>
      </w:pPr>
      <w:proofErr w:type="spellStart"/>
      <w:proofErr w:type="gramStart"/>
      <w:r w:rsidRPr="00983CFA">
        <w:rPr>
          <w:b/>
          <w:bCs/>
          <w:szCs w:val="22"/>
          <w:lang w:val="en-US"/>
        </w:rPr>
        <w:t>general_tier_flag</w:t>
      </w:r>
      <w:proofErr w:type="spellEnd"/>
      <w:proofErr w:type="gramEnd"/>
      <w:r w:rsidRPr="00983CFA">
        <w:rPr>
          <w:bCs/>
          <w:szCs w:val="22"/>
          <w:lang w:val="en-US"/>
        </w:rPr>
        <w:t xml:space="preserve"> specifies the tier context for the interpretation of </w:t>
      </w:r>
      <w:proofErr w:type="spellStart"/>
      <w:r w:rsidRPr="00983CFA">
        <w:rPr>
          <w:bCs/>
          <w:szCs w:val="22"/>
          <w:lang w:val="en-US"/>
        </w:rPr>
        <w:t>general_level_idc</w:t>
      </w:r>
      <w:proofErr w:type="spellEnd"/>
      <w:r w:rsidRPr="00983CFA">
        <w:rPr>
          <w:bCs/>
          <w:szCs w:val="22"/>
          <w:lang w:val="en-US"/>
        </w:rPr>
        <w:t xml:space="preserve"> as specified in Annex A</w:t>
      </w:r>
      <w:r w:rsidRPr="00983CFA">
        <w:rPr>
          <w:bCs/>
          <w:szCs w:val="22"/>
          <w:highlight w:val="cyan"/>
          <w:lang w:val="en-US"/>
        </w:rPr>
        <w:t xml:space="preserve"> or </w:t>
      </w:r>
      <w:proofErr w:type="spellStart"/>
      <w:r w:rsidRPr="00983CFA">
        <w:rPr>
          <w:bCs/>
          <w:szCs w:val="22"/>
          <w:highlight w:val="cyan"/>
          <w:lang w:val="en-US"/>
        </w:rPr>
        <w:t>subclause</w:t>
      </w:r>
      <w:proofErr w:type="spellEnd"/>
      <w:r w:rsidRPr="00983CFA">
        <w:rPr>
          <w:bCs/>
          <w:szCs w:val="22"/>
          <w:highlight w:val="cyan"/>
          <w:lang w:val="en-US"/>
        </w:rPr>
        <w:t xml:space="preserv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proofErr w:type="spellStart"/>
      <w:r w:rsidR="00EC1B04" w:rsidRPr="00EC1B04">
        <w:rPr>
          <w:bCs/>
          <w:szCs w:val="22"/>
          <w:highlight w:val="green"/>
          <w:lang w:val="en-US"/>
        </w:rPr>
        <w:t>subclause</w:t>
      </w:r>
      <w:proofErr w:type="spellEnd"/>
      <w:r w:rsidR="00EC1B04" w:rsidRPr="00EC1B04">
        <w:rPr>
          <w:bCs/>
          <w:szCs w:val="22"/>
          <w:highlight w:val="green"/>
          <w:lang w:val="en-US"/>
        </w:rPr>
        <w:t xml:space="preserve"> </w:t>
      </w:r>
      <w:r w:rsidR="00EC1B04" w:rsidRPr="00EC1B04">
        <w:rPr>
          <w:bCs/>
          <w:szCs w:val="22"/>
          <w:highlight w:val="green"/>
          <w:lang w:val="en-US"/>
        </w:rPr>
        <w:fldChar w:fldCharType="begin" w:fldLock="1"/>
      </w:r>
      <w:r w:rsidR="00EC1B04" w:rsidRPr="00EC1B04">
        <w:rPr>
          <w:bCs/>
          <w:szCs w:val="22"/>
          <w:highlight w:val="green"/>
          <w:lang w:val="en-US"/>
        </w:rPr>
        <w:instrText xml:space="preserve"> REF _Ref348007252 \r \h </w:instrText>
      </w:r>
      <w:r w:rsidR="00EC1B04">
        <w:rPr>
          <w:bCs/>
          <w:szCs w:val="22"/>
          <w:highlight w:val="green"/>
          <w:lang w:val="en-US"/>
        </w:rPr>
        <w:instrText xml:space="preserve"> \* MERGEFORMAT </w:instrText>
      </w:r>
      <w:r w:rsidR="00EC1B04" w:rsidRPr="00EC1B04">
        <w:rPr>
          <w:bCs/>
          <w:szCs w:val="22"/>
          <w:highlight w:val="green"/>
          <w:lang w:val="en-US"/>
        </w:rPr>
      </w:r>
      <w:r w:rsidR="00EC1B04" w:rsidRPr="00EC1B04">
        <w:rPr>
          <w:bCs/>
          <w:szCs w:val="22"/>
          <w:highlight w:val="green"/>
          <w:lang w:val="en-US"/>
        </w:rPr>
        <w:fldChar w:fldCharType="separate"/>
      </w:r>
      <w:r w:rsidR="00EC1B04" w:rsidRPr="00EC1B04">
        <w:rPr>
          <w:bCs/>
          <w:szCs w:val="22"/>
          <w:highlight w:val="green"/>
          <w:lang w:val="en-US"/>
        </w:rPr>
        <w:t>H.11</w:t>
      </w:r>
      <w:r w:rsidR="00EC1B04" w:rsidRP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spellStart"/>
      <w:r w:rsidRPr="00983CFA">
        <w:rPr>
          <w:b/>
          <w:bCs/>
          <w:szCs w:val="22"/>
          <w:lang w:val="en-US"/>
        </w:rPr>
        <w:t>general_profile_idc</w:t>
      </w:r>
      <w:proofErr w:type="spellEnd"/>
      <w:r w:rsidRPr="00983CFA">
        <w:rPr>
          <w:bCs/>
          <w:szCs w:val="22"/>
          <w:lang w:val="en-US"/>
        </w:rPr>
        <w:t xml:space="preserve">, when </w:t>
      </w:r>
      <w:proofErr w:type="spellStart"/>
      <w:r w:rsidRPr="00983CFA">
        <w:rPr>
          <w:bCs/>
          <w:szCs w:val="22"/>
          <w:lang w:val="en-US"/>
        </w:rPr>
        <w:t>general_profile_space</w:t>
      </w:r>
      <w:proofErr w:type="spellEnd"/>
      <w:r w:rsidRPr="00983CFA">
        <w:rPr>
          <w:bCs/>
          <w:szCs w:val="22"/>
          <w:lang w:val="en-US"/>
        </w:rPr>
        <w:t xml:space="preserve"> is equal to 0, indicates a profile to which the CVS conforms as specified in Annex A</w:t>
      </w:r>
      <w:r w:rsidRPr="00983CFA">
        <w:rPr>
          <w:bCs/>
          <w:szCs w:val="22"/>
          <w:highlight w:val="cyan"/>
          <w:lang w:val="en-US"/>
        </w:rPr>
        <w:t xml:space="preserve"> or in </w:t>
      </w:r>
      <w:proofErr w:type="spellStart"/>
      <w:r w:rsidRPr="00983CFA">
        <w:rPr>
          <w:bCs/>
          <w:szCs w:val="22"/>
          <w:highlight w:val="cyan"/>
          <w:lang w:val="en-US"/>
        </w:rPr>
        <w:t>subclause</w:t>
      </w:r>
      <w:proofErr w:type="spellEnd"/>
      <w:r w:rsidRPr="00983CFA">
        <w:rPr>
          <w:bCs/>
          <w:szCs w:val="22"/>
          <w:highlight w:val="cyan"/>
          <w:lang w:val="en-US"/>
        </w:rPr>
        <w:t xml:space="preserv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862B29">
        <w:rPr>
          <w:bCs/>
          <w:szCs w:val="22"/>
          <w:highlight w:val="green"/>
          <w:lang w:val="en-US"/>
        </w:rPr>
        <w:t xml:space="preserve">in </w:t>
      </w:r>
      <w:proofErr w:type="spellStart"/>
      <w:r w:rsidR="00EC1B04" w:rsidRPr="009C5DB8">
        <w:rPr>
          <w:bCs/>
          <w:szCs w:val="22"/>
          <w:highlight w:val="green"/>
          <w:lang w:val="en-US"/>
        </w:rPr>
        <w:t>subclause</w:t>
      </w:r>
      <w:proofErr w:type="spellEnd"/>
      <w:r w:rsidR="00EC1B04" w:rsidRPr="009C5DB8">
        <w:rPr>
          <w:bCs/>
          <w:szCs w:val="22"/>
          <w:highlight w:val="green"/>
          <w:lang w:val="en-US"/>
        </w:rPr>
        <w:t xml:space="preserv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xml:space="preserve">. </w:t>
      </w:r>
      <w:proofErr w:type="spellStart"/>
      <w:r w:rsidRPr="00983CFA">
        <w:rPr>
          <w:bCs/>
          <w:szCs w:val="22"/>
          <w:lang w:val="en-US"/>
        </w:rPr>
        <w:t>Bitstreams</w:t>
      </w:r>
      <w:proofErr w:type="spellEnd"/>
      <w:r w:rsidRPr="00983CFA">
        <w:rPr>
          <w:bCs/>
          <w:szCs w:val="22"/>
          <w:lang w:val="en-US"/>
        </w:rPr>
        <w:t xml:space="preserve"> shall not contain values of </w:t>
      </w:r>
      <w:proofErr w:type="spellStart"/>
      <w:r w:rsidRPr="00983CFA">
        <w:rPr>
          <w:bCs/>
          <w:szCs w:val="22"/>
          <w:lang w:val="en-US"/>
        </w:rPr>
        <w:t>general_profile_idc</w:t>
      </w:r>
      <w:proofErr w:type="spellEnd"/>
      <w:r w:rsidRPr="00983CFA">
        <w:rPr>
          <w:bCs/>
          <w:szCs w:val="22"/>
          <w:lang w:val="en-US"/>
        </w:rPr>
        <w:t xml:space="preserve"> other than those specified in Annex A</w:t>
      </w:r>
      <w:r w:rsidRPr="00983CFA">
        <w:rPr>
          <w:bCs/>
          <w:szCs w:val="22"/>
          <w:highlight w:val="cyan"/>
          <w:lang w:val="en-US"/>
        </w:rPr>
        <w:t xml:space="preserve"> or </w:t>
      </w:r>
      <w:proofErr w:type="spellStart"/>
      <w:r w:rsidRPr="00983CFA">
        <w:rPr>
          <w:bCs/>
          <w:szCs w:val="22"/>
          <w:highlight w:val="cyan"/>
          <w:lang w:val="en-US"/>
        </w:rPr>
        <w:t>subclause</w:t>
      </w:r>
      <w:proofErr w:type="spellEnd"/>
      <w:r w:rsidRPr="00983CFA">
        <w:rPr>
          <w:bCs/>
          <w:szCs w:val="22"/>
          <w:highlight w:val="cyan"/>
          <w:lang w:val="en-US"/>
        </w:rPr>
        <w:t xml:space="preserv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proofErr w:type="spellStart"/>
      <w:r w:rsidR="00EC1B04" w:rsidRPr="009C5DB8">
        <w:rPr>
          <w:bCs/>
          <w:szCs w:val="22"/>
          <w:highlight w:val="green"/>
          <w:lang w:val="en-US"/>
        </w:rPr>
        <w:t>subclause</w:t>
      </w:r>
      <w:proofErr w:type="spellEnd"/>
      <w:r w:rsidR="00EC1B04" w:rsidRPr="009C5DB8">
        <w:rPr>
          <w:bCs/>
          <w:szCs w:val="22"/>
          <w:highlight w:val="green"/>
          <w:lang w:val="en-US"/>
        </w:rPr>
        <w:t xml:space="preserv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xml:space="preserve">. Other values of </w:t>
      </w:r>
      <w:proofErr w:type="spellStart"/>
      <w:r w:rsidRPr="00983CFA">
        <w:rPr>
          <w:bCs/>
          <w:szCs w:val="22"/>
          <w:lang w:val="en-US"/>
        </w:rPr>
        <w:t>general_profile_idc</w:t>
      </w:r>
      <w:proofErr w:type="spellEnd"/>
      <w:r w:rsidRPr="00983CFA">
        <w:rPr>
          <w:bCs/>
          <w:szCs w:val="22"/>
          <w:lang w:val="en-US"/>
        </w:rPr>
        <w:t xml:space="preserve"> are reserved for future use by ITU-T | ISO/IEC.</w:t>
      </w:r>
    </w:p>
    <w:p w:rsidR="000B06B6" w:rsidRPr="00983CFA" w:rsidRDefault="000B06B6" w:rsidP="000B06B6">
      <w:pPr>
        <w:rPr>
          <w:bCs/>
          <w:szCs w:val="22"/>
          <w:lang w:val="en-US"/>
        </w:rPr>
      </w:pPr>
      <w:proofErr w:type="spellStart"/>
      <w:r w:rsidRPr="00983CFA">
        <w:rPr>
          <w:b/>
          <w:bCs/>
          <w:szCs w:val="22"/>
          <w:lang w:val="en-US"/>
        </w:rPr>
        <w:t>general_profile_compatibility_flag</w:t>
      </w:r>
      <w:proofErr w:type="spellEnd"/>
      <w:r w:rsidRPr="00983CFA">
        <w:rPr>
          <w:bCs/>
          <w:szCs w:val="22"/>
          <w:lang w:val="en-US"/>
        </w:rPr>
        <w:t xml:space="preserve">[ j ] equal to 1, when </w:t>
      </w:r>
      <w:proofErr w:type="spellStart"/>
      <w:r w:rsidRPr="00983CFA">
        <w:rPr>
          <w:bCs/>
          <w:szCs w:val="22"/>
          <w:lang w:val="en-US"/>
        </w:rPr>
        <w:t>general_profile_space</w:t>
      </w:r>
      <w:proofErr w:type="spellEnd"/>
      <w:r w:rsidRPr="00983CFA">
        <w:rPr>
          <w:bCs/>
          <w:szCs w:val="22"/>
          <w:lang w:val="en-US"/>
        </w:rPr>
        <w:t xml:space="preserve"> is equal to 0, indicates that the CVS conforms to the profile indicated by </w:t>
      </w:r>
      <w:proofErr w:type="spellStart"/>
      <w:r w:rsidRPr="00983CFA">
        <w:rPr>
          <w:bCs/>
          <w:szCs w:val="22"/>
          <w:lang w:val="en-US"/>
        </w:rPr>
        <w:t>general_profile_idc</w:t>
      </w:r>
      <w:proofErr w:type="spellEnd"/>
      <w:r w:rsidRPr="00983CFA">
        <w:rPr>
          <w:bCs/>
          <w:szCs w:val="22"/>
          <w:lang w:val="en-US"/>
        </w:rPr>
        <w:t xml:space="preserve"> equal to </w:t>
      </w:r>
      <w:proofErr w:type="spellStart"/>
      <w:r w:rsidRPr="00983CFA">
        <w:rPr>
          <w:bCs/>
          <w:szCs w:val="22"/>
          <w:lang w:val="en-US"/>
        </w:rPr>
        <w:t>i</w:t>
      </w:r>
      <w:proofErr w:type="spellEnd"/>
      <w:r w:rsidRPr="00983CFA">
        <w:rPr>
          <w:bCs/>
          <w:szCs w:val="22"/>
          <w:lang w:val="en-US"/>
        </w:rPr>
        <w:t xml:space="preserve"> as specified in Annex A</w:t>
      </w:r>
      <w:r w:rsidRPr="00983CFA">
        <w:rPr>
          <w:bCs/>
          <w:szCs w:val="22"/>
          <w:highlight w:val="cyan"/>
          <w:lang w:val="en-US"/>
        </w:rPr>
        <w:t xml:space="preserve"> or in </w:t>
      </w:r>
      <w:proofErr w:type="spellStart"/>
      <w:r w:rsidRPr="00983CFA">
        <w:rPr>
          <w:bCs/>
          <w:szCs w:val="22"/>
          <w:highlight w:val="cyan"/>
          <w:lang w:val="en-US"/>
        </w:rPr>
        <w:t>subclause</w:t>
      </w:r>
      <w:proofErr w:type="spellEnd"/>
      <w:r w:rsidRPr="00983CFA">
        <w:rPr>
          <w:bCs/>
          <w:szCs w:val="22"/>
          <w:highlight w:val="cyan"/>
          <w:lang w:val="en-US"/>
        </w:rPr>
        <w:t>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proofErr w:type="spellStart"/>
      <w:r w:rsidR="00EC1B04" w:rsidRPr="009C5DB8">
        <w:rPr>
          <w:bCs/>
          <w:szCs w:val="22"/>
          <w:highlight w:val="green"/>
          <w:lang w:val="en-US"/>
        </w:rPr>
        <w:t>subclause</w:t>
      </w:r>
      <w:proofErr w:type="spellEnd"/>
      <w:r w:rsidR="00EC1B04" w:rsidRPr="009C5DB8">
        <w:rPr>
          <w:bCs/>
          <w:szCs w:val="22"/>
          <w:highlight w:val="green"/>
          <w:lang w:val="en-US"/>
        </w:rPr>
        <w:t xml:space="preserv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xml:space="preserve">. When </w:t>
      </w:r>
      <w:proofErr w:type="spellStart"/>
      <w:r w:rsidRPr="00983CFA">
        <w:rPr>
          <w:bCs/>
          <w:szCs w:val="22"/>
          <w:lang w:val="en-US"/>
        </w:rPr>
        <w:t>general_profile_space</w:t>
      </w:r>
      <w:proofErr w:type="spellEnd"/>
      <w:r w:rsidRPr="00983CFA">
        <w:rPr>
          <w:bCs/>
          <w:szCs w:val="22"/>
          <w:lang w:val="en-US"/>
        </w:rPr>
        <w:t xml:space="preserve"> is equal to 0, </w:t>
      </w:r>
      <w:proofErr w:type="spellStart"/>
      <w:r w:rsidRPr="00983CFA">
        <w:rPr>
          <w:bCs/>
          <w:szCs w:val="22"/>
          <w:lang w:val="en-US"/>
        </w:rPr>
        <w:t>general_profile_compatibility_</w:t>
      </w:r>
      <w:proofErr w:type="gramStart"/>
      <w:r w:rsidRPr="00983CFA">
        <w:rPr>
          <w:bCs/>
          <w:szCs w:val="22"/>
          <w:lang w:val="en-US"/>
        </w:rPr>
        <w:t>flag</w:t>
      </w:r>
      <w:proofErr w:type="spellEnd"/>
      <w:r w:rsidRPr="00983CFA">
        <w:rPr>
          <w:bCs/>
          <w:szCs w:val="22"/>
          <w:lang w:val="en-US"/>
        </w:rPr>
        <w:t>[</w:t>
      </w:r>
      <w:proofErr w:type="gramEnd"/>
      <w:r w:rsidRPr="00983CFA">
        <w:rPr>
          <w:bCs/>
          <w:szCs w:val="22"/>
          <w:lang w:val="en-US"/>
        </w:rPr>
        <w:t> </w:t>
      </w:r>
      <w:proofErr w:type="spellStart"/>
      <w:r w:rsidRPr="00983CFA">
        <w:rPr>
          <w:bCs/>
          <w:szCs w:val="22"/>
          <w:lang w:val="en-US"/>
        </w:rPr>
        <w:t>general_profile_idc</w:t>
      </w:r>
      <w:proofErr w:type="spellEnd"/>
      <w:r w:rsidRPr="00983CFA">
        <w:rPr>
          <w:bCs/>
          <w:szCs w:val="22"/>
          <w:lang w:val="en-US"/>
        </w:rPr>
        <w:t xml:space="preserve"> ] shall be equal to 1. The value of </w:t>
      </w:r>
      <w:proofErr w:type="spellStart"/>
      <w:r w:rsidRPr="00983CFA">
        <w:rPr>
          <w:bCs/>
          <w:szCs w:val="22"/>
          <w:lang w:val="en-US"/>
        </w:rPr>
        <w:t>general_profile_compatibility_flag</w:t>
      </w:r>
      <w:proofErr w:type="spellEnd"/>
      <w:proofErr w:type="gramStart"/>
      <w:r w:rsidRPr="00983CFA">
        <w:rPr>
          <w:bCs/>
          <w:szCs w:val="22"/>
          <w:lang w:val="en-US"/>
        </w:rPr>
        <w:t>[ j</w:t>
      </w:r>
      <w:proofErr w:type="gramEnd"/>
      <w:r w:rsidRPr="00983CFA">
        <w:rPr>
          <w:bCs/>
          <w:szCs w:val="22"/>
          <w:lang w:val="en-US"/>
        </w:rPr>
        <w:t xml:space="preserve"> ] shall be equal to 0 for any value of j that is not specified as an allowed value of </w:t>
      </w:r>
      <w:proofErr w:type="spellStart"/>
      <w:r w:rsidRPr="00983CFA">
        <w:rPr>
          <w:bCs/>
          <w:szCs w:val="22"/>
          <w:lang w:val="en-US"/>
        </w:rPr>
        <w:t>general_profile_idc</w:t>
      </w:r>
      <w:proofErr w:type="spellEnd"/>
      <w:r w:rsidRPr="00983CFA">
        <w:rPr>
          <w:bCs/>
          <w:szCs w:val="22"/>
          <w:lang w:val="en-US"/>
        </w:rPr>
        <w:t xml:space="preserve"> in Annex A</w:t>
      </w:r>
      <w:r w:rsidRPr="00983CFA">
        <w:rPr>
          <w:bCs/>
          <w:szCs w:val="22"/>
          <w:highlight w:val="cyan"/>
          <w:lang w:val="en-US"/>
        </w:rPr>
        <w:t xml:space="preserve"> or in </w:t>
      </w:r>
      <w:proofErr w:type="spellStart"/>
      <w:r w:rsidRPr="00983CFA">
        <w:rPr>
          <w:bCs/>
          <w:szCs w:val="22"/>
          <w:highlight w:val="cyan"/>
          <w:lang w:val="en-US"/>
        </w:rPr>
        <w:t>subclause</w:t>
      </w:r>
      <w:proofErr w:type="spellEnd"/>
      <w:r w:rsidRPr="00983CFA">
        <w:rPr>
          <w:bCs/>
          <w:szCs w:val="22"/>
          <w:highlight w:val="cyan"/>
          <w:lang w:val="en-US"/>
        </w:rPr>
        <w:t>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r w:rsidR="00EC1B04">
        <w:rPr>
          <w:bCs/>
          <w:szCs w:val="22"/>
          <w:highlight w:val="green"/>
          <w:lang w:val="en-US"/>
        </w:rPr>
        <w:t xml:space="preserve">in </w:t>
      </w:r>
      <w:proofErr w:type="spellStart"/>
      <w:r w:rsidR="00EC1B04" w:rsidRPr="009C5DB8">
        <w:rPr>
          <w:bCs/>
          <w:szCs w:val="22"/>
          <w:highlight w:val="green"/>
          <w:lang w:val="en-US"/>
        </w:rPr>
        <w:t>subclause</w:t>
      </w:r>
      <w:proofErr w:type="spellEnd"/>
      <w:r w:rsidR="00EC1B04" w:rsidRPr="009C5DB8">
        <w:rPr>
          <w:bCs/>
          <w:szCs w:val="22"/>
          <w:highlight w:val="green"/>
          <w:lang w:val="en-US"/>
        </w:rPr>
        <w:t xml:space="preserv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w:t>
      </w:r>
    </w:p>
    <w:p w:rsidR="000B06B6" w:rsidRPr="00983CFA" w:rsidRDefault="000B06B6" w:rsidP="000B06B6">
      <w:pPr>
        <w:rPr>
          <w:bCs/>
          <w:szCs w:val="22"/>
          <w:lang w:val="en-US"/>
        </w:rPr>
      </w:pPr>
      <w:proofErr w:type="spellStart"/>
      <w:proofErr w:type="gramStart"/>
      <w:r w:rsidRPr="00983CFA">
        <w:rPr>
          <w:b/>
          <w:bCs/>
          <w:szCs w:val="22"/>
          <w:lang w:val="en-US"/>
        </w:rPr>
        <w:t>general_level_idc</w:t>
      </w:r>
      <w:proofErr w:type="spellEnd"/>
      <w:proofErr w:type="gramEnd"/>
      <w:r w:rsidRPr="00983CFA">
        <w:rPr>
          <w:b/>
          <w:bCs/>
          <w:szCs w:val="22"/>
          <w:lang w:val="en-US"/>
        </w:rPr>
        <w:t xml:space="preserve"> </w:t>
      </w:r>
      <w:r w:rsidRPr="00983CFA">
        <w:rPr>
          <w:bCs/>
          <w:szCs w:val="22"/>
          <w:lang w:val="en-US"/>
        </w:rPr>
        <w:t>indicates a level to which the CVS conforms as specified in Annex A</w:t>
      </w:r>
      <w:r w:rsidRPr="00983CFA">
        <w:rPr>
          <w:bCs/>
          <w:szCs w:val="22"/>
          <w:highlight w:val="cyan"/>
          <w:lang w:val="en-US"/>
        </w:rPr>
        <w:t xml:space="preserve"> or </w:t>
      </w:r>
      <w:proofErr w:type="spellStart"/>
      <w:r w:rsidRPr="00983CFA">
        <w:rPr>
          <w:bCs/>
          <w:szCs w:val="22"/>
          <w:highlight w:val="cyan"/>
          <w:lang w:val="en-US"/>
        </w:rPr>
        <w:t>subclause</w:t>
      </w:r>
      <w:proofErr w:type="spellEnd"/>
      <w:r w:rsidRPr="00983CFA">
        <w:rPr>
          <w:bCs/>
          <w:szCs w:val="22"/>
          <w:highlight w:val="cyan"/>
          <w:lang w:val="en-US"/>
        </w:rPr>
        <w:t xml:space="preserv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proofErr w:type="spellStart"/>
      <w:r w:rsidR="00EC1B04" w:rsidRPr="009C5DB8">
        <w:rPr>
          <w:bCs/>
          <w:szCs w:val="22"/>
          <w:highlight w:val="green"/>
          <w:lang w:val="en-US"/>
        </w:rPr>
        <w:t>subclause</w:t>
      </w:r>
      <w:proofErr w:type="spellEnd"/>
      <w:r w:rsidR="00EC1B04" w:rsidRPr="009C5DB8">
        <w:rPr>
          <w:bCs/>
          <w:szCs w:val="22"/>
          <w:highlight w:val="green"/>
          <w:lang w:val="en-US"/>
        </w:rPr>
        <w:t xml:space="preserv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xml:space="preserve">. </w:t>
      </w:r>
      <w:proofErr w:type="spellStart"/>
      <w:r w:rsidRPr="00983CFA">
        <w:rPr>
          <w:bCs/>
          <w:szCs w:val="22"/>
          <w:lang w:val="en-US"/>
        </w:rPr>
        <w:t>Bitstreams</w:t>
      </w:r>
      <w:proofErr w:type="spellEnd"/>
      <w:r w:rsidRPr="00983CFA">
        <w:rPr>
          <w:bCs/>
          <w:szCs w:val="22"/>
          <w:lang w:val="en-US"/>
        </w:rPr>
        <w:t xml:space="preserve"> shall not contain values of </w:t>
      </w:r>
      <w:proofErr w:type="spellStart"/>
      <w:r w:rsidRPr="00983CFA">
        <w:rPr>
          <w:bCs/>
          <w:szCs w:val="22"/>
          <w:lang w:val="en-US"/>
        </w:rPr>
        <w:t>general_level_idc</w:t>
      </w:r>
      <w:proofErr w:type="spellEnd"/>
      <w:r w:rsidRPr="00983CFA">
        <w:rPr>
          <w:bCs/>
          <w:szCs w:val="22"/>
          <w:lang w:val="en-US"/>
        </w:rPr>
        <w:t xml:space="preserve"> other than those specified in Annex A</w:t>
      </w:r>
      <w:r w:rsidRPr="00983CFA">
        <w:rPr>
          <w:bCs/>
          <w:szCs w:val="22"/>
          <w:highlight w:val="cyan"/>
          <w:lang w:val="en-US"/>
        </w:rPr>
        <w:t xml:space="preserve"> or </w:t>
      </w:r>
      <w:proofErr w:type="spellStart"/>
      <w:r w:rsidRPr="00983CFA">
        <w:rPr>
          <w:bCs/>
          <w:szCs w:val="22"/>
          <w:highlight w:val="cyan"/>
          <w:lang w:val="en-US"/>
        </w:rPr>
        <w:t>subclause</w:t>
      </w:r>
      <w:proofErr w:type="spellEnd"/>
      <w:r w:rsidRPr="00983CFA">
        <w:rPr>
          <w:bCs/>
          <w:szCs w:val="22"/>
          <w:highlight w:val="cyan"/>
          <w:lang w:val="en-US"/>
        </w:rPr>
        <w:t xml:space="preserve"> </w:t>
      </w:r>
      <w:r w:rsidRPr="00983CFA">
        <w:rPr>
          <w:bCs/>
          <w:szCs w:val="22"/>
          <w:highlight w:val="cyan"/>
          <w:lang w:val="en-US"/>
        </w:rPr>
        <w:fldChar w:fldCharType="begin" w:fldLock="1"/>
      </w:r>
      <w:r w:rsidRPr="00983CFA">
        <w:rPr>
          <w:bCs/>
          <w:szCs w:val="22"/>
          <w:highlight w:val="cyan"/>
          <w:lang w:val="en-US"/>
        </w:rPr>
        <w:instrText xml:space="preserve"> REF _Ref348007252 \r \h </w:instrText>
      </w:r>
      <w:r w:rsidRPr="00983CFA">
        <w:rPr>
          <w:bCs/>
          <w:szCs w:val="22"/>
          <w:highlight w:val="cyan"/>
          <w:lang w:val="en-US"/>
        </w:rPr>
      </w:r>
      <w:r w:rsidRPr="00983CFA">
        <w:rPr>
          <w:bCs/>
          <w:szCs w:val="22"/>
          <w:highlight w:val="cyan"/>
          <w:lang w:val="en-US"/>
        </w:rPr>
        <w:fldChar w:fldCharType="separate"/>
      </w:r>
      <w:r>
        <w:rPr>
          <w:bCs/>
          <w:szCs w:val="22"/>
          <w:highlight w:val="cyan"/>
          <w:lang w:val="en-US"/>
        </w:rPr>
        <w:t>G.11</w:t>
      </w:r>
      <w:r w:rsidRPr="00983CFA">
        <w:rPr>
          <w:bCs/>
          <w:szCs w:val="22"/>
          <w:highlight w:val="cyan"/>
          <w:lang w:val="en-US"/>
        </w:rPr>
        <w:fldChar w:fldCharType="end"/>
      </w:r>
      <w:r w:rsidR="00EC1B04" w:rsidRPr="00EC1B04">
        <w:rPr>
          <w:bCs/>
          <w:szCs w:val="22"/>
          <w:highlight w:val="green"/>
          <w:lang w:val="en-US"/>
        </w:rPr>
        <w:t xml:space="preserve"> </w:t>
      </w:r>
      <w:r w:rsidR="00EC1B04" w:rsidRPr="009C5DB8">
        <w:rPr>
          <w:bCs/>
          <w:szCs w:val="22"/>
          <w:highlight w:val="green"/>
          <w:lang w:val="en-US"/>
        </w:rPr>
        <w:t xml:space="preserve">or </w:t>
      </w:r>
      <w:proofErr w:type="spellStart"/>
      <w:r w:rsidR="00EC1B04" w:rsidRPr="009C5DB8">
        <w:rPr>
          <w:bCs/>
          <w:szCs w:val="22"/>
          <w:highlight w:val="green"/>
          <w:lang w:val="en-US"/>
        </w:rPr>
        <w:t>subclause</w:t>
      </w:r>
      <w:proofErr w:type="spellEnd"/>
      <w:r w:rsidR="00EC1B04" w:rsidRPr="009C5DB8">
        <w:rPr>
          <w:bCs/>
          <w:szCs w:val="22"/>
          <w:highlight w:val="green"/>
          <w:lang w:val="en-US"/>
        </w:rPr>
        <w:t xml:space="preserve"> </w:t>
      </w:r>
      <w:r w:rsidR="00EC1B04">
        <w:rPr>
          <w:bCs/>
          <w:szCs w:val="22"/>
          <w:highlight w:val="green"/>
          <w:lang w:val="en-US"/>
        </w:rPr>
        <w:fldChar w:fldCharType="begin" w:fldLock="1"/>
      </w:r>
      <w:r w:rsidR="00EC1B04">
        <w:rPr>
          <w:bCs/>
          <w:szCs w:val="22"/>
          <w:highlight w:val="green"/>
          <w:lang w:val="en-US"/>
        </w:rPr>
        <w:instrText xml:space="preserve"> REF _Ref348007252 \r \h </w:instrText>
      </w:r>
      <w:r w:rsidR="00EC1B04">
        <w:rPr>
          <w:bCs/>
          <w:szCs w:val="22"/>
          <w:highlight w:val="green"/>
          <w:lang w:val="en-US"/>
        </w:rPr>
      </w:r>
      <w:r w:rsidR="00EC1B04">
        <w:rPr>
          <w:bCs/>
          <w:szCs w:val="22"/>
          <w:highlight w:val="green"/>
          <w:lang w:val="en-US"/>
        </w:rPr>
        <w:fldChar w:fldCharType="separate"/>
      </w:r>
      <w:r w:rsidR="00EC1B04">
        <w:rPr>
          <w:bCs/>
          <w:szCs w:val="22"/>
          <w:highlight w:val="green"/>
          <w:lang w:val="en-US"/>
        </w:rPr>
        <w:t>H.11</w:t>
      </w:r>
      <w:r w:rsidR="00EC1B04">
        <w:rPr>
          <w:bCs/>
          <w:szCs w:val="22"/>
          <w:highlight w:val="green"/>
          <w:lang w:val="en-US"/>
        </w:rPr>
        <w:fldChar w:fldCharType="end"/>
      </w:r>
      <w:r w:rsidRPr="00983CFA">
        <w:rPr>
          <w:bCs/>
          <w:szCs w:val="22"/>
          <w:lang w:val="en-US"/>
        </w:rPr>
        <w:t xml:space="preserve">. Other values of </w:t>
      </w:r>
      <w:proofErr w:type="spellStart"/>
      <w:r w:rsidRPr="00983CFA">
        <w:rPr>
          <w:bCs/>
          <w:szCs w:val="22"/>
          <w:lang w:val="en-US"/>
        </w:rPr>
        <w:t>general_level_idc</w:t>
      </w:r>
      <w:proofErr w:type="spellEnd"/>
      <w:r w:rsidRPr="00983CFA">
        <w:rPr>
          <w:bCs/>
          <w:szCs w:val="22"/>
          <w:lang w:val="en-US"/>
        </w:rPr>
        <w:t xml:space="preserve"> are reserved for future use by ITU-T</w:t>
      </w:r>
      <w:r>
        <w:rPr>
          <w:bCs/>
          <w:szCs w:val="22"/>
          <w:lang w:val="en-US"/>
        </w:rPr>
        <w:t> </w:t>
      </w:r>
      <w:r w:rsidRPr="00983CFA">
        <w:rPr>
          <w:bCs/>
          <w:szCs w:val="22"/>
          <w:lang w:val="en-US"/>
        </w:rPr>
        <w:t>|</w:t>
      </w:r>
      <w:r>
        <w:rPr>
          <w:bCs/>
          <w:szCs w:val="22"/>
          <w:lang w:val="en-US"/>
        </w:rPr>
        <w:t> </w:t>
      </w:r>
      <w:r w:rsidRPr="00983CFA">
        <w:rPr>
          <w:bCs/>
          <w:szCs w:val="22"/>
          <w:lang w:val="en-US"/>
        </w:rPr>
        <w:t>ISO/IEC.</w:t>
      </w:r>
    </w:p>
    <w:p w:rsidR="000B06B6" w:rsidRPr="00983CFA" w:rsidDel="00D039DE" w:rsidRDefault="000B06B6" w:rsidP="000B06B6">
      <w:pPr>
        <w:rPr>
          <w:del w:id="1190" w:author="Takeshi Tsukuba" w:date="2013-12-10T14:23:00Z"/>
          <w:bCs/>
          <w:szCs w:val="22"/>
          <w:highlight w:val="cyan"/>
          <w:lang w:val="en-US"/>
        </w:rPr>
      </w:pPr>
      <w:proofErr w:type="spellStart"/>
      <w:r w:rsidRPr="00983CFA">
        <w:rPr>
          <w:b/>
          <w:bCs/>
          <w:szCs w:val="22"/>
          <w:lang w:val="en-US"/>
        </w:rPr>
        <w:t>sub_layer_profile_present_flag</w:t>
      </w:r>
      <w:proofErr w:type="spellEnd"/>
      <w:proofErr w:type="gramStart"/>
      <w:r w:rsidRPr="00983CFA">
        <w:rPr>
          <w:bCs/>
          <w:szCs w:val="22"/>
          <w:lang w:val="en-US"/>
        </w:rPr>
        <w:t>[ </w:t>
      </w:r>
      <w:proofErr w:type="spellStart"/>
      <w:r w:rsidRPr="00983CFA">
        <w:rPr>
          <w:bCs/>
          <w:szCs w:val="22"/>
          <w:lang w:val="en-US"/>
        </w:rPr>
        <w:t>i</w:t>
      </w:r>
      <w:proofErr w:type="spellEnd"/>
      <w:proofErr w:type="gramEnd"/>
      <w:r w:rsidRPr="00983CFA">
        <w:rPr>
          <w:bCs/>
          <w:szCs w:val="22"/>
          <w:lang w:val="en-US"/>
        </w:rPr>
        <w:t xml:space="preserve"> ] equal to 1, specifies that profile information is present in the </w:t>
      </w:r>
      <w:proofErr w:type="spellStart"/>
      <w:r w:rsidRPr="00983CFA">
        <w:rPr>
          <w:bCs/>
          <w:szCs w:val="22"/>
          <w:lang w:val="en-US"/>
        </w:rPr>
        <w:t>profile_tier_level</w:t>
      </w:r>
      <w:proofErr w:type="spellEnd"/>
      <w:r w:rsidRPr="00983CFA">
        <w:rPr>
          <w:bCs/>
          <w:szCs w:val="22"/>
          <w:lang w:val="en-US"/>
        </w:rPr>
        <w:t xml:space="preserve">( ) syntax structure for the representation of the sub-layer with </w:t>
      </w:r>
      <w:proofErr w:type="spellStart"/>
      <w:r w:rsidRPr="00983CFA">
        <w:rPr>
          <w:bCs/>
          <w:szCs w:val="22"/>
          <w:lang w:val="en-US"/>
        </w:rPr>
        <w:t>TemporalId</w:t>
      </w:r>
      <w:proofErr w:type="spellEnd"/>
      <w:r w:rsidRPr="00983CFA">
        <w:rPr>
          <w:bCs/>
          <w:szCs w:val="22"/>
          <w:lang w:val="en-US"/>
        </w:rPr>
        <w:t xml:space="preserve"> equal to </w:t>
      </w:r>
      <w:proofErr w:type="spellStart"/>
      <w:r w:rsidRPr="00983CFA">
        <w:rPr>
          <w:bCs/>
          <w:szCs w:val="22"/>
          <w:lang w:val="en-US"/>
        </w:rPr>
        <w:t>i</w:t>
      </w:r>
      <w:proofErr w:type="spellEnd"/>
      <w:r w:rsidRPr="00983CFA">
        <w:rPr>
          <w:bCs/>
          <w:szCs w:val="22"/>
          <w:lang w:val="en-US"/>
        </w:rPr>
        <w:t xml:space="preserve">. </w:t>
      </w:r>
      <w:proofErr w:type="spellStart"/>
      <w:r w:rsidRPr="00983CFA">
        <w:rPr>
          <w:bCs/>
          <w:szCs w:val="22"/>
          <w:lang w:val="en-US"/>
        </w:rPr>
        <w:t>sub_layer_profile_present_flag</w:t>
      </w:r>
      <w:proofErr w:type="spellEnd"/>
      <w:r w:rsidRPr="00983CFA">
        <w:rPr>
          <w:bCs/>
          <w:szCs w:val="22"/>
          <w:lang w:val="en-US"/>
        </w:rPr>
        <w:t>[ </w:t>
      </w:r>
      <w:proofErr w:type="spellStart"/>
      <w:r w:rsidRPr="00983CFA">
        <w:rPr>
          <w:bCs/>
          <w:szCs w:val="22"/>
          <w:lang w:val="en-US"/>
        </w:rPr>
        <w:t>i</w:t>
      </w:r>
      <w:proofErr w:type="spellEnd"/>
      <w:r w:rsidRPr="00983CFA">
        <w:rPr>
          <w:bCs/>
          <w:szCs w:val="22"/>
          <w:lang w:val="en-US"/>
        </w:rPr>
        <w:t xml:space="preserve"> ] </w:t>
      </w:r>
      <w:r w:rsidRPr="00983CFA">
        <w:rPr>
          <w:bCs/>
          <w:szCs w:val="22"/>
          <w:lang w:val="en-US"/>
        </w:rPr>
        <w:lastRenderedPageBreak/>
        <w:t xml:space="preserve">equal to 0 specifies that profile information is not present in the </w:t>
      </w:r>
      <w:proofErr w:type="spellStart"/>
      <w:r w:rsidRPr="00983CFA">
        <w:rPr>
          <w:bCs/>
          <w:szCs w:val="22"/>
          <w:lang w:val="en-US"/>
        </w:rPr>
        <w:t>profile_tier_level</w:t>
      </w:r>
      <w:proofErr w:type="spellEnd"/>
      <w:r w:rsidRPr="00983CFA">
        <w:rPr>
          <w:bCs/>
          <w:szCs w:val="22"/>
          <w:lang w:val="en-US"/>
        </w:rPr>
        <w:t xml:space="preserve">( ) syntax structure for the representations of the sub-layer with </w:t>
      </w:r>
      <w:proofErr w:type="spellStart"/>
      <w:r w:rsidRPr="00983CFA">
        <w:rPr>
          <w:bCs/>
          <w:szCs w:val="22"/>
          <w:lang w:val="en-US"/>
        </w:rPr>
        <w:t>TemporalId</w:t>
      </w:r>
      <w:proofErr w:type="spellEnd"/>
      <w:r w:rsidRPr="00983CFA">
        <w:rPr>
          <w:bCs/>
          <w:szCs w:val="22"/>
          <w:lang w:val="en-US"/>
        </w:rPr>
        <w:t xml:space="preserve"> equal to </w:t>
      </w:r>
      <w:proofErr w:type="spellStart"/>
      <w:r w:rsidRPr="00983CFA">
        <w:rPr>
          <w:bCs/>
          <w:szCs w:val="22"/>
          <w:lang w:val="en-US"/>
        </w:rPr>
        <w:t>i</w:t>
      </w:r>
      <w:proofErr w:type="spellEnd"/>
      <w:r w:rsidRPr="00983CFA">
        <w:rPr>
          <w:bCs/>
          <w:szCs w:val="22"/>
          <w:lang w:val="en-US"/>
        </w:rPr>
        <w:t xml:space="preserve">. </w:t>
      </w:r>
      <w:r w:rsidRPr="00983CFA">
        <w:rPr>
          <w:bCs/>
          <w:szCs w:val="22"/>
          <w:highlight w:val="cyan"/>
          <w:lang w:val="en-US"/>
        </w:rPr>
        <w:t xml:space="preserve">When </w:t>
      </w:r>
      <w:proofErr w:type="spellStart"/>
      <w:r w:rsidRPr="00983CFA">
        <w:rPr>
          <w:bCs/>
          <w:szCs w:val="22"/>
          <w:highlight w:val="cyan"/>
          <w:lang w:val="en-US"/>
        </w:rPr>
        <w:t>profilePresentFlag</w:t>
      </w:r>
      <w:proofErr w:type="spellEnd"/>
      <w:r w:rsidRPr="00983CFA">
        <w:rPr>
          <w:bCs/>
          <w:szCs w:val="22"/>
          <w:highlight w:val="cyan"/>
          <w:lang w:val="en-US"/>
        </w:rPr>
        <w:t xml:space="preserve"> is equal to 0, </w:t>
      </w:r>
      <w:proofErr w:type="spellStart"/>
      <w:r w:rsidRPr="00983CFA">
        <w:rPr>
          <w:bCs/>
          <w:szCs w:val="22"/>
          <w:highlight w:val="cyan"/>
          <w:lang w:val="en-US"/>
        </w:rPr>
        <w:t>sub_layer_profile_present_flag</w:t>
      </w:r>
      <w:proofErr w:type="spellEnd"/>
      <w:proofErr w:type="gramStart"/>
      <w:r w:rsidRPr="00983CFA">
        <w:rPr>
          <w:bCs/>
          <w:szCs w:val="22"/>
          <w:highlight w:val="cyan"/>
          <w:lang w:val="en-US"/>
        </w:rPr>
        <w:t>[ </w:t>
      </w:r>
      <w:proofErr w:type="spellStart"/>
      <w:r w:rsidRPr="00983CFA">
        <w:rPr>
          <w:bCs/>
          <w:szCs w:val="22"/>
          <w:highlight w:val="cyan"/>
          <w:lang w:val="en-US"/>
        </w:rPr>
        <w:t>i</w:t>
      </w:r>
      <w:proofErr w:type="spellEnd"/>
      <w:proofErr w:type="gramEnd"/>
      <w:r w:rsidRPr="00983CFA">
        <w:rPr>
          <w:bCs/>
          <w:szCs w:val="22"/>
          <w:highlight w:val="cyan"/>
          <w:lang w:val="en-US"/>
        </w:rPr>
        <w:t> ] shall be equal to 0.</w:t>
      </w:r>
    </w:p>
    <w:p w:rsidR="00D039DE" w:rsidRPr="00983CFA" w:rsidRDefault="00D039DE" w:rsidP="00D039DE">
      <w:pPr>
        <w:tabs>
          <w:tab w:val="clear" w:pos="794"/>
          <w:tab w:val="clear" w:pos="1191"/>
          <w:tab w:val="clear" w:pos="1588"/>
          <w:tab w:val="clear" w:pos="1985"/>
          <w:tab w:val="left" w:pos="360"/>
          <w:tab w:val="left" w:pos="720"/>
          <w:tab w:val="left" w:pos="1080"/>
          <w:tab w:val="left" w:pos="1440"/>
        </w:tabs>
        <w:rPr>
          <w:ins w:id="1191" w:author="Takeshi Tsukuba" w:date="2013-12-10T14:24:00Z"/>
          <w:rFonts w:eastAsia="Times New Roman"/>
          <w:b/>
          <w:lang w:val="en-US"/>
        </w:rPr>
      </w:pPr>
      <w:bookmarkStart w:id="1192" w:name="_Toc373499569"/>
      <w:bookmarkStart w:id="1193" w:name="_Toc373499604"/>
      <w:bookmarkStart w:id="1194" w:name="_Toc373499614"/>
      <w:bookmarkStart w:id="1195" w:name="_Toc373499616"/>
      <w:bookmarkStart w:id="1196" w:name="_Toc373499629"/>
      <w:bookmarkStart w:id="1197" w:name="_Toc373499633"/>
      <w:bookmarkStart w:id="1198" w:name="_Toc373499637"/>
      <w:bookmarkStart w:id="1199" w:name="_Toc351057968"/>
      <w:bookmarkStart w:id="1200" w:name="_Toc351335564"/>
      <w:bookmarkStart w:id="1201" w:name="_Toc351057980"/>
      <w:bookmarkStart w:id="1202" w:name="_Toc351335576"/>
      <w:bookmarkStart w:id="1203" w:name="_Toc351335582"/>
      <w:bookmarkStart w:id="1204" w:name="_Toc360899811"/>
      <w:bookmarkStart w:id="1205" w:name="_Toc360900055"/>
      <w:bookmarkStart w:id="1206" w:name="_Toc361055005"/>
      <w:bookmarkStart w:id="1207" w:name="_Toc361058682"/>
      <w:bookmarkStart w:id="1208" w:name="_Toc361058839"/>
      <w:bookmarkStart w:id="1209" w:name="_Toc361058985"/>
      <w:bookmarkStart w:id="1210" w:name="_Toc361059130"/>
      <w:bookmarkStart w:id="1211" w:name="_Toc361059340"/>
      <w:bookmarkStart w:id="1212" w:name="_Toc361059486"/>
      <w:bookmarkStart w:id="1213" w:name="_Toc361059632"/>
      <w:bookmarkStart w:id="1214" w:name="_Toc361059778"/>
      <w:bookmarkStart w:id="1215" w:name="_Toc361063269"/>
      <w:bookmarkStart w:id="1216" w:name="_Toc361063417"/>
      <w:bookmarkStart w:id="1217" w:name="_Toc361063563"/>
      <w:bookmarkStart w:id="1218" w:name="_Toc361063713"/>
      <w:bookmarkStart w:id="1219" w:name="_Toc361063859"/>
      <w:bookmarkStart w:id="1220" w:name="_Toc361064005"/>
      <w:bookmarkStart w:id="1221" w:name="_Toc361064152"/>
      <w:bookmarkStart w:id="1222" w:name="_Toc361066251"/>
      <w:bookmarkStart w:id="1223" w:name="_Toc361066397"/>
      <w:bookmarkStart w:id="1224" w:name="_Toc361066544"/>
      <w:bookmarkStart w:id="1225" w:name="_Toc361066690"/>
      <w:bookmarkStart w:id="1226" w:name="_Toc361066835"/>
      <w:bookmarkStart w:id="1227" w:name="_Toc361154682"/>
      <w:bookmarkStart w:id="1228" w:name="_Toc360899817"/>
      <w:bookmarkStart w:id="1229" w:name="_Toc360900061"/>
      <w:bookmarkStart w:id="1230" w:name="_Toc361055011"/>
      <w:bookmarkStart w:id="1231" w:name="_Toc361058688"/>
      <w:bookmarkStart w:id="1232" w:name="_Toc361058845"/>
      <w:bookmarkStart w:id="1233" w:name="_Toc361058991"/>
      <w:bookmarkStart w:id="1234" w:name="_Toc361059136"/>
      <w:bookmarkStart w:id="1235" w:name="_Toc361059346"/>
      <w:bookmarkStart w:id="1236" w:name="_Toc361059492"/>
      <w:bookmarkStart w:id="1237" w:name="_Toc361059638"/>
      <w:bookmarkStart w:id="1238" w:name="_Toc361059784"/>
      <w:bookmarkStart w:id="1239" w:name="_Toc361063275"/>
      <w:bookmarkStart w:id="1240" w:name="_Toc361063423"/>
      <w:bookmarkStart w:id="1241" w:name="_Toc361063569"/>
      <w:bookmarkStart w:id="1242" w:name="_Toc361063719"/>
      <w:bookmarkStart w:id="1243" w:name="_Toc361063865"/>
      <w:bookmarkStart w:id="1244" w:name="_Toc361064011"/>
      <w:bookmarkStart w:id="1245" w:name="_Toc361064158"/>
      <w:bookmarkStart w:id="1246" w:name="_Toc361066257"/>
      <w:bookmarkStart w:id="1247" w:name="_Toc361066403"/>
      <w:bookmarkStart w:id="1248" w:name="_Toc361066550"/>
      <w:bookmarkStart w:id="1249" w:name="_Toc361066696"/>
      <w:bookmarkStart w:id="1250" w:name="_Toc361066841"/>
      <w:bookmarkStart w:id="1251" w:name="_Toc361154688"/>
      <w:bookmarkStart w:id="1252" w:name="_Toc360899818"/>
      <w:bookmarkStart w:id="1253" w:name="_Toc360900062"/>
      <w:bookmarkStart w:id="1254" w:name="_Toc361055012"/>
      <w:bookmarkStart w:id="1255" w:name="_Toc361058689"/>
      <w:bookmarkStart w:id="1256" w:name="_Toc361058846"/>
      <w:bookmarkStart w:id="1257" w:name="_Toc361058992"/>
      <w:bookmarkStart w:id="1258" w:name="_Toc361059137"/>
      <w:bookmarkStart w:id="1259" w:name="_Toc361059347"/>
      <w:bookmarkStart w:id="1260" w:name="_Toc361059493"/>
      <w:bookmarkStart w:id="1261" w:name="_Toc361059639"/>
      <w:bookmarkStart w:id="1262" w:name="_Toc361059785"/>
      <w:bookmarkStart w:id="1263" w:name="_Toc361063276"/>
      <w:bookmarkStart w:id="1264" w:name="_Toc361063424"/>
      <w:bookmarkStart w:id="1265" w:name="_Toc361063570"/>
      <w:bookmarkStart w:id="1266" w:name="_Toc361063720"/>
      <w:bookmarkStart w:id="1267" w:name="_Toc361063866"/>
      <w:bookmarkStart w:id="1268" w:name="_Toc361064012"/>
      <w:bookmarkStart w:id="1269" w:name="_Toc361064159"/>
      <w:bookmarkStart w:id="1270" w:name="_Toc361066258"/>
      <w:bookmarkStart w:id="1271" w:name="_Toc361066404"/>
      <w:bookmarkStart w:id="1272" w:name="_Toc361066551"/>
      <w:bookmarkStart w:id="1273" w:name="_Toc361066697"/>
      <w:bookmarkStart w:id="1274" w:name="_Toc361066842"/>
      <w:bookmarkStart w:id="1275" w:name="_Toc361154689"/>
      <w:bookmarkStart w:id="1276" w:name="_Toc360899821"/>
      <w:bookmarkStart w:id="1277" w:name="_Toc360900065"/>
      <w:bookmarkStart w:id="1278" w:name="_Toc361055015"/>
      <w:bookmarkStart w:id="1279" w:name="_Toc361058692"/>
      <w:bookmarkStart w:id="1280" w:name="_Toc361058849"/>
      <w:bookmarkStart w:id="1281" w:name="_Toc361058995"/>
      <w:bookmarkStart w:id="1282" w:name="_Toc361059140"/>
      <w:bookmarkStart w:id="1283" w:name="_Toc361059350"/>
      <w:bookmarkStart w:id="1284" w:name="_Toc361059496"/>
      <w:bookmarkStart w:id="1285" w:name="_Toc361059642"/>
      <w:bookmarkStart w:id="1286" w:name="_Toc361059788"/>
      <w:bookmarkStart w:id="1287" w:name="_Toc361063279"/>
      <w:bookmarkStart w:id="1288" w:name="_Toc361063427"/>
      <w:bookmarkStart w:id="1289" w:name="_Toc361063573"/>
      <w:bookmarkStart w:id="1290" w:name="_Toc361063723"/>
      <w:bookmarkStart w:id="1291" w:name="_Toc361063869"/>
      <w:bookmarkStart w:id="1292" w:name="_Toc361064015"/>
      <w:bookmarkStart w:id="1293" w:name="_Toc361064162"/>
      <w:bookmarkStart w:id="1294" w:name="_Toc361066261"/>
      <w:bookmarkStart w:id="1295" w:name="_Toc361066407"/>
      <w:bookmarkStart w:id="1296" w:name="_Toc361066554"/>
      <w:bookmarkStart w:id="1297" w:name="_Toc361066700"/>
      <w:bookmarkStart w:id="1298" w:name="_Toc361066845"/>
      <w:bookmarkStart w:id="1299" w:name="_Toc361154692"/>
      <w:bookmarkStart w:id="1300" w:name="_Toc360899823"/>
      <w:bookmarkStart w:id="1301" w:name="_Toc360900067"/>
      <w:bookmarkStart w:id="1302" w:name="_Toc361055017"/>
      <w:bookmarkStart w:id="1303" w:name="_Toc361058694"/>
      <w:bookmarkStart w:id="1304" w:name="_Toc361058851"/>
      <w:bookmarkStart w:id="1305" w:name="_Toc361058997"/>
      <w:bookmarkStart w:id="1306" w:name="_Toc361059142"/>
      <w:bookmarkStart w:id="1307" w:name="_Toc361059352"/>
      <w:bookmarkStart w:id="1308" w:name="_Toc361059498"/>
      <w:bookmarkStart w:id="1309" w:name="_Toc361059644"/>
      <w:bookmarkStart w:id="1310" w:name="_Toc361059790"/>
      <w:bookmarkStart w:id="1311" w:name="_Toc361063281"/>
      <w:bookmarkStart w:id="1312" w:name="_Toc361063429"/>
      <w:bookmarkStart w:id="1313" w:name="_Toc361063575"/>
      <w:bookmarkStart w:id="1314" w:name="_Toc361063725"/>
      <w:bookmarkStart w:id="1315" w:name="_Toc361063871"/>
      <w:bookmarkStart w:id="1316" w:name="_Toc361064017"/>
      <w:bookmarkStart w:id="1317" w:name="_Toc361064164"/>
      <w:bookmarkStart w:id="1318" w:name="_Toc361066263"/>
      <w:bookmarkStart w:id="1319" w:name="_Toc361066409"/>
      <w:bookmarkStart w:id="1320" w:name="_Toc361066556"/>
      <w:bookmarkStart w:id="1321" w:name="_Toc361066702"/>
      <w:bookmarkStart w:id="1322" w:name="_Toc361066847"/>
      <w:bookmarkStart w:id="1323" w:name="_Toc361154694"/>
      <w:bookmarkStart w:id="1324" w:name="_Toc360899825"/>
      <w:bookmarkStart w:id="1325" w:name="_Toc360900069"/>
      <w:bookmarkStart w:id="1326" w:name="_Toc361055019"/>
      <w:bookmarkStart w:id="1327" w:name="_Toc361058696"/>
      <w:bookmarkStart w:id="1328" w:name="_Toc361058853"/>
      <w:bookmarkStart w:id="1329" w:name="_Toc361058999"/>
      <w:bookmarkStart w:id="1330" w:name="_Toc361059144"/>
      <w:bookmarkStart w:id="1331" w:name="_Toc361059354"/>
      <w:bookmarkStart w:id="1332" w:name="_Toc361059500"/>
      <w:bookmarkStart w:id="1333" w:name="_Toc361059646"/>
      <w:bookmarkStart w:id="1334" w:name="_Toc361059792"/>
      <w:bookmarkStart w:id="1335" w:name="_Toc361063283"/>
      <w:bookmarkStart w:id="1336" w:name="_Toc361063431"/>
      <w:bookmarkStart w:id="1337" w:name="_Toc361063577"/>
      <w:bookmarkStart w:id="1338" w:name="_Toc361063727"/>
      <w:bookmarkStart w:id="1339" w:name="_Toc361063873"/>
      <w:bookmarkStart w:id="1340" w:name="_Toc361064019"/>
      <w:bookmarkStart w:id="1341" w:name="_Toc361064166"/>
      <w:bookmarkStart w:id="1342" w:name="_Toc361066265"/>
      <w:bookmarkStart w:id="1343" w:name="_Toc361066411"/>
      <w:bookmarkStart w:id="1344" w:name="_Toc361066558"/>
      <w:bookmarkStart w:id="1345" w:name="_Toc361066704"/>
      <w:bookmarkStart w:id="1346" w:name="_Toc361066849"/>
      <w:bookmarkStart w:id="1347" w:name="_Toc361154696"/>
      <w:bookmarkStart w:id="1348" w:name="_Toc356148169"/>
      <w:bookmarkEnd w:id="1150"/>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ins w:id="1349" w:author="Takeshi Tsukuba" w:date="2013-12-10T14:24:00Z">
        <w:r>
          <w:rPr>
            <w:bCs/>
            <w:lang w:val="en-US"/>
          </w:rPr>
          <w:t>…skipped…</w:t>
        </w:r>
      </w:ins>
    </w:p>
    <w:p w:rsidR="008D66D2" w:rsidRPr="00D039DE" w:rsidRDefault="008D66D2" w:rsidP="00074F68">
      <w:pPr>
        <w:rPr>
          <w:lang w:val="en-US"/>
        </w:rPr>
      </w:pPr>
    </w:p>
    <w:sectPr w:rsidR="008D66D2" w:rsidRPr="00D039DE" w:rsidSect="001533A7">
      <w:headerReference w:type="even" r:id="rId18"/>
      <w:headerReference w:type="default" r:id="rId19"/>
      <w:footerReference w:type="even" r:id="rId20"/>
      <w:footerReference w:type="default" r:id="rId21"/>
      <w:pgSz w:w="11907" w:h="16834" w:code="9"/>
      <w:pgMar w:top="1089" w:right="1089" w:bottom="1089" w:left="1089" w:header="482" w:footer="482" w:gutter="0"/>
      <w:paperSrc w:first="15" w:other="15"/>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038E" w:rsidRDefault="008E038E">
      <w:r>
        <w:separator/>
      </w:r>
    </w:p>
  </w:endnote>
  <w:endnote w:type="continuationSeparator" w:id="0">
    <w:p w:rsidR="008E038E" w:rsidRDefault="008E038E">
      <w:r>
        <w:continuationSeparator/>
      </w:r>
    </w:p>
  </w:endnote>
  <w:endnote w:type="continuationNotice" w:id="1">
    <w:p w:rsidR="008E038E" w:rsidRDefault="008E038E">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auto"/>
    <w:pitch w:val="variable"/>
    <w:sig w:usb0="00000000"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modern"/>
    <w:pitch w:val="variable"/>
    <w:sig w:usb0="F7FFAFFF" w:usb1="E9DFFFFF" w:usb2="0000003F" w:usb3="00000000" w:csb0="003F01FF" w:csb1="00000000"/>
  </w:font>
  <w:font w:name="Microsoft JhengHei">
    <w:panose1 w:val="020B0604030504040204"/>
    <w:charset w:val="88"/>
    <w:family w:val="swiss"/>
    <w:pitch w:val="variable"/>
    <w:sig w:usb0="00000087" w:usb1="288F4000" w:usb2="00000016" w:usb3="00000000" w:csb0="00100009" w:csb1="00000000"/>
  </w:font>
  <w:font w:name="Tunga">
    <w:panose1 w:val="00000400000000000000"/>
    <w:charset w:val="00"/>
    <w:family w:val="swiss"/>
    <w:pitch w:val="variable"/>
    <w:sig w:usb0="004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38E" w:rsidRPr="00CB04EC" w:rsidRDefault="008E038E" w:rsidP="003512F1">
    <w:pPr>
      <w:tabs>
        <w:tab w:val="clear" w:pos="794"/>
        <w:tab w:val="clear" w:pos="1191"/>
        <w:tab w:val="clear" w:pos="1588"/>
        <w:tab w:val="clear" w:pos="1985"/>
        <w:tab w:val="right" w:pos="7938"/>
        <w:tab w:val="right" w:pos="9639"/>
      </w:tabs>
    </w:pPr>
    <w:r w:rsidRPr="00C37EDE">
      <w:tab/>
    </w:r>
    <w:r w:rsidRPr="00E73084">
      <w:rPr>
        <w:b/>
      </w:rPr>
      <w:t>Draft Rec. ITU-T H.265 (201x E)</w:t>
    </w:r>
    <w:r w:rsidRPr="00C37EDE">
      <w:tab/>
    </w:r>
    <w:r w:rsidRPr="00C37EDE">
      <w:rPr>
        <w:b/>
        <w:bCs/>
      </w:rPr>
      <w:fldChar w:fldCharType="begin"/>
    </w:r>
    <w:r w:rsidRPr="00C37EDE">
      <w:rPr>
        <w:b/>
        <w:bCs/>
      </w:rPr>
      <w:instrText xml:space="preserve"> PAGE   \* MERGEFORMAT </w:instrText>
    </w:r>
    <w:r w:rsidRPr="00C37EDE">
      <w:rPr>
        <w:b/>
        <w:bCs/>
      </w:rPr>
      <w:fldChar w:fldCharType="separate"/>
    </w:r>
    <w:r w:rsidR="009C5EE3">
      <w:rPr>
        <w:b/>
        <w:bCs/>
        <w:noProof/>
      </w:rPr>
      <w:t>2</w:t>
    </w:r>
    <w:r w:rsidRPr="00C37EDE">
      <w:rPr>
        <w:b/>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38E" w:rsidRPr="00CB04EC" w:rsidRDefault="008E038E" w:rsidP="00CB04EC">
    <w:pPr>
      <w:pStyle w:val="af2"/>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D00FC6">
      <w:rPr>
        <w:bCs/>
        <w:noProof/>
        <w:lang w:val="fr-CH"/>
      </w:rPr>
      <w:t>3</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w:t>
    </w:r>
    <w:r>
      <w:rPr>
        <w:b/>
      </w:rPr>
      <w:t>265 (201x 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038E" w:rsidRDefault="008E038E">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rsidR="008E038E" w:rsidRDefault="008E038E"/>
  </w:footnote>
  <w:footnote w:type="continuationSeparator" w:id="0">
    <w:p w:rsidR="008E038E" w:rsidRDefault="008E038E">
      <w:r>
        <w:continuationSeparator/>
      </w:r>
    </w:p>
  </w:footnote>
  <w:footnote w:type="continuationNotice" w:id="1">
    <w:p w:rsidR="008E038E" w:rsidRDefault="008E038E">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38E" w:rsidRPr="00256CBF" w:rsidRDefault="008E038E"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38E" w:rsidRPr="00563383" w:rsidRDefault="008E038E"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3E14FFAE"/>
    <w:lvl w:ilvl="0">
      <w:start w:val="1"/>
      <w:numFmt w:val="decimal"/>
      <w:pStyle w:val="5"/>
      <w:lvlText w:val="%1."/>
      <w:lvlJc w:val="left"/>
      <w:pPr>
        <w:tabs>
          <w:tab w:val="num" w:pos="1440"/>
        </w:tabs>
        <w:ind w:left="1440" w:hanging="360"/>
      </w:pPr>
      <w:rPr>
        <w:rFonts w:cs="Times New Roman"/>
      </w:rPr>
    </w:lvl>
  </w:abstractNum>
  <w:abstractNum w:abstractNumId="1">
    <w:nsid w:val="FFFFFF88"/>
    <w:multiLevelType w:val="singleLevel"/>
    <w:tmpl w:val="E50809C4"/>
    <w:lvl w:ilvl="0">
      <w:start w:val="1"/>
      <w:numFmt w:val="decimal"/>
      <w:pStyle w:val="a"/>
      <w:lvlText w:val="%1."/>
      <w:lvlJc w:val="left"/>
      <w:pPr>
        <w:tabs>
          <w:tab w:val="num" w:pos="360"/>
        </w:tabs>
        <w:ind w:left="360" w:hanging="360"/>
      </w:pPr>
    </w:lvl>
  </w:abstractNum>
  <w:abstractNum w:abstractNumId="2">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3">
    <w:nsid w:val="012F1145"/>
    <w:multiLevelType w:val="hybridMultilevel"/>
    <w:tmpl w:val="B64884F4"/>
    <w:lvl w:ilvl="0" w:tplc="33604F1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6">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nsid w:val="083B763F"/>
    <w:multiLevelType w:val="multilevel"/>
    <w:tmpl w:val="932214E2"/>
    <w:lvl w:ilvl="0">
      <w:start w:val="7"/>
      <w:numFmt w:val="decimal"/>
      <w:lvlText w:val="%1"/>
      <w:lvlJc w:val="left"/>
      <w:pPr>
        <w:ind w:left="705" w:hanging="705"/>
      </w:pPr>
      <w:rPr>
        <w:rFonts w:hint="default"/>
      </w:rPr>
    </w:lvl>
    <w:lvl w:ilvl="1">
      <w:start w:val="4"/>
      <w:numFmt w:val="decimal"/>
      <w:lvlText w:val="%1.%2"/>
      <w:lvlJc w:val="left"/>
      <w:pPr>
        <w:ind w:left="1263" w:hanging="705"/>
      </w:pPr>
      <w:rPr>
        <w:rFonts w:hint="default"/>
      </w:rPr>
    </w:lvl>
    <w:lvl w:ilvl="2">
      <w:start w:val="2"/>
      <w:numFmt w:val="decimal"/>
      <w:lvlText w:val="%1.%2.%3"/>
      <w:lvlJc w:val="left"/>
      <w:pPr>
        <w:ind w:left="1836" w:hanging="720"/>
      </w:pPr>
      <w:rPr>
        <w:rFonts w:hint="default"/>
      </w:rPr>
    </w:lvl>
    <w:lvl w:ilvl="3">
      <w:start w:val="4"/>
      <w:numFmt w:val="decimal"/>
      <w:lvlText w:val="%1.%2.%3.%4"/>
      <w:lvlJc w:val="left"/>
      <w:pPr>
        <w:ind w:left="2394" w:hanging="720"/>
      </w:pPr>
      <w:rPr>
        <w:rFonts w:hint="default"/>
      </w:rPr>
    </w:lvl>
    <w:lvl w:ilvl="4">
      <w:start w:val="2"/>
      <w:numFmt w:val="decimal"/>
      <w:lvlText w:val="%1.%2.%3.%4.%5"/>
      <w:lvlJc w:val="left"/>
      <w:pPr>
        <w:ind w:left="2952" w:hanging="720"/>
      </w:pPr>
      <w:rPr>
        <w:rFonts w:hint="default"/>
        <w:i w:val="0"/>
        <w:sz w:val="20"/>
        <w:szCs w:val="20"/>
      </w:rPr>
    </w:lvl>
    <w:lvl w:ilvl="5">
      <w:start w:val="1"/>
      <w:numFmt w:val="decimal"/>
      <w:lvlText w:val="%1.%2.%3.%4.%5.%6"/>
      <w:lvlJc w:val="left"/>
      <w:pPr>
        <w:ind w:left="3870" w:hanging="1080"/>
      </w:pPr>
      <w:rPr>
        <w:rFonts w:hint="default"/>
      </w:rPr>
    </w:lvl>
    <w:lvl w:ilvl="6">
      <w:start w:val="1"/>
      <w:numFmt w:val="decimal"/>
      <w:lvlText w:val="%1.%2.%3.%4.%5.%6.%7"/>
      <w:lvlJc w:val="left"/>
      <w:pPr>
        <w:ind w:left="4428" w:hanging="1080"/>
      </w:pPr>
      <w:rPr>
        <w:rFonts w:hint="default"/>
      </w:rPr>
    </w:lvl>
    <w:lvl w:ilvl="7">
      <w:start w:val="1"/>
      <w:numFmt w:val="decimal"/>
      <w:lvlText w:val="%1.%2.%3.%4.%5.%6.%7.%8"/>
      <w:lvlJc w:val="left"/>
      <w:pPr>
        <w:ind w:left="5346" w:hanging="1440"/>
      </w:pPr>
      <w:rPr>
        <w:rFonts w:hint="default"/>
      </w:rPr>
    </w:lvl>
    <w:lvl w:ilvl="8">
      <w:start w:val="1"/>
      <w:numFmt w:val="decimal"/>
      <w:lvlText w:val="%1.%2.%3.%4.%5.%6.%7.%8.%9"/>
      <w:lvlJc w:val="left"/>
      <w:pPr>
        <w:ind w:left="5904" w:hanging="1440"/>
      </w:pPr>
      <w:rPr>
        <w:rFonts w:hint="default"/>
      </w:rPr>
    </w:lvl>
  </w:abstractNum>
  <w:abstractNum w:abstractNumId="8">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9">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9F536DE"/>
    <w:multiLevelType w:val="multilevel"/>
    <w:tmpl w:val="79785820"/>
    <w:lvl w:ilvl="0">
      <w:start w:val="8"/>
      <w:numFmt w:val="decimal"/>
      <w:pStyle w:val="1"/>
      <w:lvlText w:val="%1"/>
      <w:lvlJc w:val="left"/>
      <w:pPr>
        <w:tabs>
          <w:tab w:val="num" w:pos="720"/>
        </w:tabs>
        <w:ind w:left="360" w:hanging="360"/>
      </w:pPr>
      <w:rPr>
        <w:rFonts w:cs="Times New Roman" w:hint="default"/>
        <w:vanish w:val="0"/>
      </w:rPr>
    </w:lvl>
    <w:lvl w:ilvl="1">
      <w:start w:val="1"/>
      <w:numFmt w:val="decimal"/>
      <w:pStyle w:val="2"/>
      <w:lvlText w:val="%1.%2"/>
      <w:lvlJc w:val="left"/>
      <w:pPr>
        <w:tabs>
          <w:tab w:val="num" w:pos="720"/>
        </w:tabs>
        <w:ind w:left="0" w:firstLine="0"/>
      </w:pPr>
      <w:rPr>
        <w:rFonts w:cs="Times New Roman" w:hint="default"/>
      </w:rPr>
    </w:lvl>
    <w:lvl w:ilvl="2">
      <w:start w:val="1"/>
      <w:numFmt w:val="decimal"/>
      <w:pStyle w:val="3"/>
      <w:lvlText w:val="%1.%2.%3"/>
      <w:lvlJc w:val="left"/>
      <w:pPr>
        <w:tabs>
          <w:tab w:val="num" w:pos="720"/>
        </w:tabs>
        <w:ind w:left="1224" w:hanging="1224"/>
      </w:pPr>
      <w:rPr>
        <w:rFonts w:cs="Times New Roman" w:hint="default"/>
      </w:rPr>
    </w:lvl>
    <w:lvl w:ilvl="3">
      <w:start w:val="1"/>
      <w:numFmt w:val="decimal"/>
      <w:pStyle w:val="4"/>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pStyle w:val="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1">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2">
    <w:nsid w:val="1AFE392B"/>
    <w:multiLevelType w:val="hybridMultilevel"/>
    <w:tmpl w:val="70841000"/>
    <w:lvl w:ilvl="0" w:tplc="5400019E">
      <w:start w:val="1"/>
      <w:numFmt w:val="bullet"/>
      <w:pStyle w:val="3EdNotes"/>
      <w:lvlText w:val=""/>
      <w:lvlJc w:val="left"/>
      <w:pPr>
        <w:ind w:left="360" w:hanging="360"/>
      </w:pPr>
      <w:rPr>
        <w:rFonts w:ascii="Symbol" w:hAnsi="Symbol" w:hint="default"/>
        <w:lang w:val="en-CA"/>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4">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8">
    <w:nsid w:val="2D137E0B"/>
    <w:multiLevelType w:val="hybridMultilevel"/>
    <w:tmpl w:val="FCBECEE0"/>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FFFFFFFF">
      <w:start w:val="5"/>
      <w:numFmt w:val="bullet"/>
      <w:lvlText w:val="–"/>
      <w:lvlJc w:val="left"/>
      <w:pPr>
        <w:tabs>
          <w:tab w:val="num" w:pos="2000"/>
        </w:tabs>
        <w:ind w:left="2000" w:hanging="400"/>
      </w:pPr>
      <w:rPr>
        <w:rFonts w:ascii="Times New Roman" w:eastAsia="Times New Roman" w:hAnsi="Times New Roman"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2">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87D4433"/>
    <w:multiLevelType w:val="multilevel"/>
    <w:tmpl w:val="EF029DE6"/>
    <w:lvl w:ilvl="0">
      <w:start w:val="1"/>
      <w:numFmt w:val="bullet"/>
      <w:pStyle w:val="a0"/>
      <w:lvlText w:val=""/>
      <w:lvlJc w:val="left"/>
      <w:pPr>
        <w:ind w:left="400" w:hanging="400"/>
      </w:pPr>
      <w:rPr>
        <w:rFonts w:ascii="Symbol" w:hAnsi="Symbol"/>
      </w:rPr>
    </w:lvl>
    <w:lvl w:ilvl="1">
      <w:start w:val="1"/>
      <w:numFmt w:val="bullet"/>
      <w:pStyle w:val="20"/>
      <w:lvlText w:val=""/>
      <w:lvlJc w:val="left"/>
      <w:pPr>
        <w:ind w:left="800" w:hanging="400"/>
      </w:pPr>
      <w:rPr>
        <w:rFonts w:ascii="Symbol" w:hAnsi="Symbol"/>
      </w:rPr>
    </w:lvl>
    <w:lvl w:ilvl="2">
      <w:start w:val="1"/>
      <w:numFmt w:val="bullet"/>
      <w:pStyle w:val="30"/>
      <w:lvlText w:val=""/>
      <w:lvlJc w:val="left"/>
      <w:pPr>
        <w:ind w:left="1200" w:hanging="400"/>
      </w:pPr>
      <w:rPr>
        <w:rFonts w:ascii="Symbol" w:hAnsi="Symbol"/>
      </w:rPr>
    </w:lvl>
    <w:lvl w:ilvl="3">
      <w:start w:val="1"/>
      <w:numFmt w:val="bullet"/>
      <w:pStyle w:val="40"/>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4">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6">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nsid w:val="45C30679"/>
    <w:multiLevelType w:val="hybridMultilevel"/>
    <w:tmpl w:val="8A28B542"/>
    <w:lvl w:ilvl="0" w:tplc="BC5A7DB8">
      <w:start w:val="6"/>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30">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31">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2">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34">
    <w:nsid w:val="576A43C1"/>
    <w:multiLevelType w:val="hybridMultilevel"/>
    <w:tmpl w:val="E26E4A2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5">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6">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9">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41">
    <w:nsid w:val="6E4C1C3B"/>
    <w:multiLevelType w:val="multilevel"/>
    <w:tmpl w:val="D66EE324"/>
    <w:lvl w:ilvl="0">
      <w:start w:val="3"/>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b/>
      </w:rPr>
    </w:lvl>
    <w:lvl w:ilvl="2">
      <w:start w:val="1"/>
      <w:numFmt w:val="decimal"/>
      <w:lvlText w:val="%1.%2.%3"/>
      <w:lvlJc w:val="left"/>
      <w:pPr>
        <w:tabs>
          <w:tab w:val="num" w:pos="720"/>
        </w:tabs>
        <w:ind w:left="1224" w:hanging="1224"/>
      </w:pPr>
      <w:rPr>
        <w:rFonts w:cs="Times New Roman" w:hint="default"/>
        <w:b/>
        <w:i w:val="0"/>
        <w:lang w:val="en-GB"/>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lang w:val="en-GB"/>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2">
    <w:nsid w:val="72880A28"/>
    <w:multiLevelType w:val="multilevel"/>
    <w:tmpl w:val="9F5AB1AE"/>
    <w:lvl w:ilvl="0">
      <w:start w:val="1"/>
      <w:numFmt w:val="lowerLetter"/>
      <w:pStyle w:val="a1"/>
      <w:lvlText w:val="%1)"/>
      <w:lvlJc w:val="left"/>
      <w:pPr>
        <w:tabs>
          <w:tab w:val="num" w:pos="360"/>
        </w:tabs>
        <w:ind w:left="400" w:hanging="400"/>
      </w:pPr>
      <w:rPr>
        <w:rFonts w:cs="Times New Roman"/>
      </w:rPr>
    </w:lvl>
    <w:lvl w:ilvl="1">
      <w:start w:val="1"/>
      <w:numFmt w:val="decimal"/>
      <w:pStyle w:val="21"/>
      <w:lvlText w:val="%2)"/>
      <w:lvlJc w:val="left"/>
      <w:pPr>
        <w:tabs>
          <w:tab w:val="num" w:pos="1080"/>
        </w:tabs>
        <w:ind w:left="800" w:hanging="400"/>
      </w:pPr>
      <w:rPr>
        <w:rFonts w:cs="Times New Roman"/>
      </w:rPr>
    </w:lvl>
    <w:lvl w:ilvl="2">
      <w:start w:val="1"/>
      <w:numFmt w:val="lowerRoman"/>
      <w:pStyle w:val="31"/>
      <w:lvlText w:val="%3)"/>
      <w:lvlJc w:val="left"/>
      <w:pPr>
        <w:tabs>
          <w:tab w:val="num" w:pos="1800"/>
        </w:tabs>
        <w:ind w:left="1200" w:hanging="400"/>
      </w:pPr>
      <w:rPr>
        <w:rFonts w:cs="Times New Roman"/>
      </w:rPr>
    </w:lvl>
    <w:lvl w:ilvl="3">
      <w:start w:val="1"/>
      <w:numFmt w:val="upperRoman"/>
      <w:pStyle w:val="41"/>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43">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44">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5">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6">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7">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10"/>
  </w:num>
  <w:num w:numId="4">
    <w:abstractNumId w:val="30"/>
  </w:num>
  <w:num w:numId="5">
    <w:abstractNumId w:val="23"/>
  </w:num>
  <w:num w:numId="6">
    <w:abstractNumId w:val="42"/>
  </w:num>
  <w:num w:numId="7">
    <w:abstractNumId w:val="38"/>
  </w:num>
  <w:num w:numId="8">
    <w:abstractNumId w:val="12"/>
  </w:num>
  <w:num w:numId="9">
    <w:abstractNumId w:val="33"/>
  </w:num>
  <w:num w:numId="10">
    <w:abstractNumId w:val="14"/>
  </w:num>
  <w:num w:numId="11">
    <w:abstractNumId w:val="4"/>
  </w:num>
  <w:num w:numId="12">
    <w:abstractNumId w:val="34"/>
  </w:num>
  <w:num w:numId="13">
    <w:abstractNumId w:val="18"/>
  </w:num>
  <w:num w:numId="14">
    <w:abstractNumId w:val="22"/>
  </w:num>
  <w:num w:numId="15">
    <w:abstractNumId w:val="15"/>
  </w:num>
  <w:num w:numId="16">
    <w:abstractNumId w:val="44"/>
  </w:num>
  <w:num w:numId="17">
    <w:abstractNumId w:val="46"/>
  </w:num>
  <w:num w:numId="18">
    <w:abstractNumId w:val="43"/>
  </w:num>
  <w:num w:numId="19">
    <w:abstractNumId w:val="26"/>
  </w:num>
  <w:num w:numId="20">
    <w:abstractNumId w:val="31"/>
  </w:num>
  <w:num w:numId="21">
    <w:abstractNumId w:val="32"/>
  </w:num>
  <w:num w:numId="22">
    <w:abstractNumId w:val="9"/>
  </w:num>
  <w:num w:numId="23">
    <w:abstractNumId w:val="13"/>
  </w:num>
  <w:num w:numId="24">
    <w:abstractNumId w:val="27"/>
  </w:num>
  <w:num w:numId="25">
    <w:abstractNumId w:val="16"/>
  </w:num>
  <w:num w:numId="26">
    <w:abstractNumId w:val="17"/>
  </w:num>
  <w:num w:numId="27">
    <w:abstractNumId w:val="6"/>
  </w:num>
  <w:num w:numId="28">
    <w:abstractNumId w:val="45"/>
  </w:num>
  <w:num w:numId="29">
    <w:abstractNumId w:val="47"/>
  </w:num>
  <w:num w:numId="30">
    <w:abstractNumId w:val="24"/>
  </w:num>
  <w:num w:numId="31">
    <w:abstractNumId w:val="5"/>
  </w:num>
  <w:num w:numId="32">
    <w:abstractNumId w:val="8"/>
  </w:num>
  <w:num w:numId="33">
    <w:abstractNumId w:val="25"/>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34">
    <w:abstractNumId w:val="21"/>
  </w:num>
  <w:num w:numId="35">
    <w:abstractNumId w:val="11"/>
  </w:num>
  <w:num w:numId="36">
    <w:abstractNumId w:val="39"/>
  </w:num>
  <w:num w:numId="37">
    <w:abstractNumId w:val="41"/>
  </w:num>
  <w:num w:numId="38">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num>
  <w:num w:numId="40">
    <w:abstractNumId w:val="29"/>
  </w:num>
  <w:num w:numId="41">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36"/>
  </w:num>
  <w:num w:numId="45">
    <w:abstractNumId w:val="38"/>
  </w:num>
  <w:num w:numId="46">
    <w:abstractNumId w:val="4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8"/>
    </w:lvlOverride>
    <w:lvlOverride w:ilvl="1">
      <w:startOverride w:val="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num>
  <w:num w:numId="50">
    <w:abstractNumId w:val="35"/>
  </w:num>
  <w:num w:numId="51">
    <w:abstractNumId w:val="7"/>
  </w:num>
  <w:num w:numId="52">
    <w:abstractNumId w:val="3"/>
  </w:num>
  <w:num w:numId="53">
    <w:abstractNumId w:val="28"/>
  </w:num>
  <w:numIdMacAtCleanup w:val="5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akeshi Tsukuba">
    <w15:presenceInfo w15:providerId="Windows Live" w15:userId="58235d0f0308fc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bordersDoNotSurroundHeader/>
  <w:bordersDoNotSurroundFooter/>
  <w:hideSpelling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trackRevisions/>
  <w:doNotTrackFormatting/>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8193">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327"/>
    <w:rsid w:val="00000AFF"/>
    <w:rsid w:val="00000BCC"/>
    <w:rsid w:val="00000C20"/>
    <w:rsid w:val="00000E34"/>
    <w:rsid w:val="0000115B"/>
    <w:rsid w:val="00001CA3"/>
    <w:rsid w:val="00001CCB"/>
    <w:rsid w:val="00002719"/>
    <w:rsid w:val="00002B96"/>
    <w:rsid w:val="00002CCC"/>
    <w:rsid w:val="00002E83"/>
    <w:rsid w:val="00003144"/>
    <w:rsid w:val="0000324E"/>
    <w:rsid w:val="00003413"/>
    <w:rsid w:val="00003532"/>
    <w:rsid w:val="000039DF"/>
    <w:rsid w:val="00004176"/>
    <w:rsid w:val="00004387"/>
    <w:rsid w:val="000043EB"/>
    <w:rsid w:val="0000440D"/>
    <w:rsid w:val="000044E1"/>
    <w:rsid w:val="00004579"/>
    <w:rsid w:val="00004882"/>
    <w:rsid w:val="0000499B"/>
    <w:rsid w:val="00004A1B"/>
    <w:rsid w:val="00004CB5"/>
    <w:rsid w:val="000050C8"/>
    <w:rsid w:val="000056CF"/>
    <w:rsid w:val="00005991"/>
    <w:rsid w:val="00005CF4"/>
    <w:rsid w:val="00006689"/>
    <w:rsid w:val="00006DD2"/>
    <w:rsid w:val="00006E6B"/>
    <w:rsid w:val="00006EA1"/>
    <w:rsid w:val="00007117"/>
    <w:rsid w:val="00007257"/>
    <w:rsid w:val="0000730A"/>
    <w:rsid w:val="0000730D"/>
    <w:rsid w:val="000077F6"/>
    <w:rsid w:val="0000799A"/>
    <w:rsid w:val="00007AA7"/>
    <w:rsid w:val="00007B90"/>
    <w:rsid w:val="00007D76"/>
    <w:rsid w:val="00007E24"/>
    <w:rsid w:val="00007E5B"/>
    <w:rsid w:val="0001007A"/>
    <w:rsid w:val="0001025C"/>
    <w:rsid w:val="0001072C"/>
    <w:rsid w:val="00010769"/>
    <w:rsid w:val="00010AE1"/>
    <w:rsid w:val="00010B7B"/>
    <w:rsid w:val="00010C51"/>
    <w:rsid w:val="00010E29"/>
    <w:rsid w:val="0001137E"/>
    <w:rsid w:val="00011459"/>
    <w:rsid w:val="000114B4"/>
    <w:rsid w:val="00011619"/>
    <w:rsid w:val="00011642"/>
    <w:rsid w:val="00011967"/>
    <w:rsid w:val="00011DF0"/>
    <w:rsid w:val="00011EA7"/>
    <w:rsid w:val="0001204F"/>
    <w:rsid w:val="000120A5"/>
    <w:rsid w:val="00012112"/>
    <w:rsid w:val="0001229E"/>
    <w:rsid w:val="0001231A"/>
    <w:rsid w:val="00012582"/>
    <w:rsid w:val="000127CC"/>
    <w:rsid w:val="0001287F"/>
    <w:rsid w:val="0001294D"/>
    <w:rsid w:val="00012952"/>
    <w:rsid w:val="00012DC3"/>
    <w:rsid w:val="00012DEA"/>
    <w:rsid w:val="00012E38"/>
    <w:rsid w:val="00012E8D"/>
    <w:rsid w:val="00012F4E"/>
    <w:rsid w:val="0001305F"/>
    <w:rsid w:val="00013064"/>
    <w:rsid w:val="0001308C"/>
    <w:rsid w:val="0001314F"/>
    <w:rsid w:val="000131C2"/>
    <w:rsid w:val="00013417"/>
    <w:rsid w:val="00013425"/>
    <w:rsid w:val="00013482"/>
    <w:rsid w:val="00013558"/>
    <w:rsid w:val="0001382C"/>
    <w:rsid w:val="000138BB"/>
    <w:rsid w:val="000138CF"/>
    <w:rsid w:val="0001398A"/>
    <w:rsid w:val="00013A5E"/>
    <w:rsid w:val="00013DE6"/>
    <w:rsid w:val="00013EFB"/>
    <w:rsid w:val="00013F8C"/>
    <w:rsid w:val="000144A0"/>
    <w:rsid w:val="000144F7"/>
    <w:rsid w:val="000147A9"/>
    <w:rsid w:val="00014B98"/>
    <w:rsid w:val="00014D2A"/>
    <w:rsid w:val="00014FAD"/>
    <w:rsid w:val="000150A9"/>
    <w:rsid w:val="0001540D"/>
    <w:rsid w:val="00015803"/>
    <w:rsid w:val="0001581D"/>
    <w:rsid w:val="0001591A"/>
    <w:rsid w:val="00015AC5"/>
    <w:rsid w:val="00015B55"/>
    <w:rsid w:val="00015CCA"/>
    <w:rsid w:val="00015DFE"/>
    <w:rsid w:val="00015F34"/>
    <w:rsid w:val="000160AF"/>
    <w:rsid w:val="000162D2"/>
    <w:rsid w:val="00016543"/>
    <w:rsid w:val="0001656F"/>
    <w:rsid w:val="0001663F"/>
    <w:rsid w:val="00016A32"/>
    <w:rsid w:val="00016B09"/>
    <w:rsid w:val="00016B9D"/>
    <w:rsid w:val="00016E7D"/>
    <w:rsid w:val="000170D1"/>
    <w:rsid w:val="00017702"/>
    <w:rsid w:val="00017912"/>
    <w:rsid w:val="000179DC"/>
    <w:rsid w:val="00017BCA"/>
    <w:rsid w:val="00020670"/>
    <w:rsid w:val="000207BB"/>
    <w:rsid w:val="00020E1A"/>
    <w:rsid w:val="000210AC"/>
    <w:rsid w:val="0002173F"/>
    <w:rsid w:val="00021769"/>
    <w:rsid w:val="00021B77"/>
    <w:rsid w:val="00022084"/>
    <w:rsid w:val="00022160"/>
    <w:rsid w:val="00022293"/>
    <w:rsid w:val="000222E2"/>
    <w:rsid w:val="0002251F"/>
    <w:rsid w:val="000226FE"/>
    <w:rsid w:val="00022B57"/>
    <w:rsid w:val="00022B73"/>
    <w:rsid w:val="00022B88"/>
    <w:rsid w:val="00022C55"/>
    <w:rsid w:val="00023196"/>
    <w:rsid w:val="00023684"/>
    <w:rsid w:val="0002377F"/>
    <w:rsid w:val="00023928"/>
    <w:rsid w:val="00023B9E"/>
    <w:rsid w:val="00023DEC"/>
    <w:rsid w:val="00023EA8"/>
    <w:rsid w:val="0002466F"/>
    <w:rsid w:val="00024EF0"/>
    <w:rsid w:val="00025005"/>
    <w:rsid w:val="00025556"/>
    <w:rsid w:val="00025BA3"/>
    <w:rsid w:val="00026B73"/>
    <w:rsid w:val="00026CF1"/>
    <w:rsid w:val="00026EE9"/>
    <w:rsid w:val="00026FC3"/>
    <w:rsid w:val="00027058"/>
    <w:rsid w:val="00027196"/>
    <w:rsid w:val="000272B9"/>
    <w:rsid w:val="0002749D"/>
    <w:rsid w:val="00027582"/>
    <w:rsid w:val="00027A9B"/>
    <w:rsid w:val="00027EF5"/>
    <w:rsid w:val="00027F5C"/>
    <w:rsid w:val="000302EB"/>
    <w:rsid w:val="000305DF"/>
    <w:rsid w:val="00030740"/>
    <w:rsid w:val="00030BF9"/>
    <w:rsid w:val="00030C2C"/>
    <w:rsid w:val="00030E5C"/>
    <w:rsid w:val="00030FD4"/>
    <w:rsid w:val="00031324"/>
    <w:rsid w:val="0003155E"/>
    <w:rsid w:val="000315CE"/>
    <w:rsid w:val="00031844"/>
    <w:rsid w:val="00031969"/>
    <w:rsid w:val="00031AF8"/>
    <w:rsid w:val="00031F72"/>
    <w:rsid w:val="000322D9"/>
    <w:rsid w:val="0003249B"/>
    <w:rsid w:val="00032915"/>
    <w:rsid w:val="000329C0"/>
    <w:rsid w:val="00032A82"/>
    <w:rsid w:val="00032EB0"/>
    <w:rsid w:val="00033012"/>
    <w:rsid w:val="00033063"/>
    <w:rsid w:val="000330B7"/>
    <w:rsid w:val="0003323C"/>
    <w:rsid w:val="00033A2E"/>
    <w:rsid w:val="00034090"/>
    <w:rsid w:val="00034192"/>
    <w:rsid w:val="000345C3"/>
    <w:rsid w:val="00034AA4"/>
    <w:rsid w:val="00034DA0"/>
    <w:rsid w:val="00035422"/>
    <w:rsid w:val="000358CB"/>
    <w:rsid w:val="00035E0C"/>
    <w:rsid w:val="00035F10"/>
    <w:rsid w:val="000368EF"/>
    <w:rsid w:val="00036ABA"/>
    <w:rsid w:val="00036CA5"/>
    <w:rsid w:val="00036CE1"/>
    <w:rsid w:val="000370D1"/>
    <w:rsid w:val="00037236"/>
    <w:rsid w:val="00037319"/>
    <w:rsid w:val="0003752F"/>
    <w:rsid w:val="00037796"/>
    <w:rsid w:val="00040039"/>
    <w:rsid w:val="000400C4"/>
    <w:rsid w:val="00040449"/>
    <w:rsid w:val="00040528"/>
    <w:rsid w:val="00040568"/>
    <w:rsid w:val="0004057F"/>
    <w:rsid w:val="000409A1"/>
    <w:rsid w:val="00040B8B"/>
    <w:rsid w:val="00040B94"/>
    <w:rsid w:val="00040CB9"/>
    <w:rsid w:val="00040D38"/>
    <w:rsid w:val="00041138"/>
    <w:rsid w:val="000414E9"/>
    <w:rsid w:val="0004152C"/>
    <w:rsid w:val="00041AAE"/>
    <w:rsid w:val="00041D85"/>
    <w:rsid w:val="00042073"/>
    <w:rsid w:val="000420D4"/>
    <w:rsid w:val="00042666"/>
    <w:rsid w:val="00042732"/>
    <w:rsid w:val="00042793"/>
    <w:rsid w:val="0004282E"/>
    <w:rsid w:val="00042B2A"/>
    <w:rsid w:val="00042D74"/>
    <w:rsid w:val="00043003"/>
    <w:rsid w:val="00043998"/>
    <w:rsid w:val="00043A6F"/>
    <w:rsid w:val="00043BB0"/>
    <w:rsid w:val="00043BCA"/>
    <w:rsid w:val="00043D2C"/>
    <w:rsid w:val="000445A4"/>
    <w:rsid w:val="00044B31"/>
    <w:rsid w:val="000453DC"/>
    <w:rsid w:val="000454CB"/>
    <w:rsid w:val="00045547"/>
    <w:rsid w:val="00045645"/>
    <w:rsid w:val="00045AC7"/>
    <w:rsid w:val="00045CBD"/>
    <w:rsid w:val="000460DC"/>
    <w:rsid w:val="00046443"/>
    <w:rsid w:val="0004646C"/>
    <w:rsid w:val="00046A52"/>
    <w:rsid w:val="00046CA4"/>
    <w:rsid w:val="00046CE0"/>
    <w:rsid w:val="00046E5A"/>
    <w:rsid w:val="00047028"/>
    <w:rsid w:val="0004716E"/>
    <w:rsid w:val="000471A3"/>
    <w:rsid w:val="00047480"/>
    <w:rsid w:val="000503EA"/>
    <w:rsid w:val="00050655"/>
    <w:rsid w:val="00050CE9"/>
    <w:rsid w:val="00050D2D"/>
    <w:rsid w:val="00050F43"/>
    <w:rsid w:val="000512E0"/>
    <w:rsid w:val="0005135A"/>
    <w:rsid w:val="00051A2C"/>
    <w:rsid w:val="0005225D"/>
    <w:rsid w:val="0005239C"/>
    <w:rsid w:val="00052E20"/>
    <w:rsid w:val="00053041"/>
    <w:rsid w:val="0005342C"/>
    <w:rsid w:val="00053531"/>
    <w:rsid w:val="00053603"/>
    <w:rsid w:val="00053BCC"/>
    <w:rsid w:val="00053E72"/>
    <w:rsid w:val="00053F1B"/>
    <w:rsid w:val="000541E5"/>
    <w:rsid w:val="0005421C"/>
    <w:rsid w:val="00054312"/>
    <w:rsid w:val="0005458B"/>
    <w:rsid w:val="0005489A"/>
    <w:rsid w:val="00055056"/>
    <w:rsid w:val="00055435"/>
    <w:rsid w:val="000554B9"/>
    <w:rsid w:val="000555FE"/>
    <w:rsid w:val="00056107"/>
    <w:rsid w:val="0005615E"/>
    <w:rsid w:val="000561D8"/>
    <w:rsid w:val="000563B7"/>
    <w:rsid w:val="000563B9"/>
    <w:rsid w:val="000564EE"/>
    <w:rsid w:val="0005691B"/>
    <w:rsid w:val="00056D4F"/>
    <w:rsid w:val="00056EAF"/>
    <w:rsid w:val="000570B3"/>
    <w:rsid w:val="000572CD"/>
    <w:rsid w:val="000575DA"/>
    <w:rsid w:val="000576E6"/>
    <w:rsid w:val="000578BD"/>
    <w:rsid w:val="0005790F"/>
    <w:rsid w:val="00057E08"/>
    <w:rsid w:val="000601E5"/>
    <w:rsid w:val="00060289"/>
    <w:rsid w:val="0006035D"/>
    <w:rsid w:val="00060523"/>
    <w:rsid w:val="00060705"/>
    <w:rsid w:val="0006081E"/>
    <w:rsid w:val="00060DB2"/>
    <w:rsid w:val="00060E85"/>
    <w:rsid w:val="00060FA3"/>
    <w:rsid w:val="00061205"/>
    <w:rsid w:val="0006128E"/>
    <w:rsid w:val="00061684"/>
    <w:rsid w:val="000616B2"/>
    <w:rsid w:val="000617C6"/>
    <w:rsid w:val="00061A5F"/>
    <w:rsid w:val="00061B3B"/>
    <w:rsid w:val="00061BA4"/>
    <w:rsid w:val="00061DA3"/>
    <w:rsid w:val="00061DD3"/>
    <w:rsid w:val="00061E1D"/>
    <w:rsid w:val="0006217D"/>
    <w:rsid w:val="00062A40"/>
    <w:rsid w:val="00062A64"/>
    <w:rsid w:val="00062A68"/>
    <w:rsid w:val="00062AB8"/>
    <w:rsid w:val="00062C48"/>
    <w:rsid w:val="00063161"/>
    <w:rsid w:val="000634E8"/>
    <w:rsid w:val="0006365F"/>
    <w:rsid w:val="00063B97"/>
    <w:rsid w:val="00063BEA"/>
    <w:rsid w:val="00063D2F"/>
    <w:rsid w:val="00063E67"/>
    <w:rsid w:val="00063FBC"/>
    <w:rsid w:val="000641E6"/>
    <w:rsid w:val="000642A8"/>
    <w:rsid w:val="00064C58"/>
    <w:rsid w:val="00065007"/>
    <w:rsid w:val="00065091"/>
    <w:rsid w:val="000652EE"/>
    <w:rsid w:val="0006536D"/>
    <w:rsid w:val="000653C7"/>
    <w:rsid w:val="0006547B"/>
    <w:rsid w:val="00065714"/>
    <w:rsid w:val="0006574E"/>
    <w:rsid w:val="00065B1E"/>
    <w:rsid w:val="00065D88"/>
    <w:rsid w:val="000666EC"/>
    <w:rsid w:val="000667E9"/>
    <w:rsid w:val="000668ED"/>
    <w:rsid w:val="00066987"/>
    <w:rsid w:val="00066DEE"/>
    <w:rsid w:val="00066F9C"/>
    <w:rsid w:val="0006738A"/>
    <w:rsid w:val="0006791E"/>
    <w:rsid w:val="00067D81"/>
    <w:rsid w:val="00067F59"/>
    <w:rsid w:val="000700BE"/>
    <w:rsid w:val="000702E1"/>
    <w:rsid w:val="00070406"/>
    <w:rsid w:val="000705AF"/>
    <w:rsid w:val="000706C5"/>
    <w:rsid w:val="00070785"/>
    <w:rsid w:val="000708DB"/>
    <w:rsid w:val="00070908"/>
    <w:rsid w:val="00070A9A"/>
    <w:rsid w:val="00070D27"/>
    <w:rsid w:val="00070FDB"/>
    <w:rsid w:val="000712E9"/>
    <w:rsid w:val="0007154D"/>
    <w:rsid w:val="00071AA6"/>
    <w:rsid w:val="00071C48"/>
    <w:rsid w:val="00071D15"/>
    <w:rsid w:val="0007212D"/>
    <w:rsid w:val="000721CD"/>
    <w:rsid w:val="0007230D"/>
    <w:rsid w:val="000723ED"/>
    <w:rsid w:val="0007254F"/>
    <w:rsid w:val="00072667"/>
    <w:rsid w:val="0007268D"/>
    <w:rsid w:val="000727A4"/>
    <w:rsid w:val="0007285E"/>
    <w:rsid w:val="00072A44"/>
    <w:rsid w:val="00072A86"/>
    <w:rsid w:val="00072C38"/>
    <w:rsid w:val="00072CFF"/>
    <w:rsid w:val="00073321"/>
    <w:rsid w:val="0007349F"/>
    <w:rsid w:val="000739EB"/>
    <w:rsid w:val="00073A0E"/>
    <w:rsid w:val="00073A47"/>
    <w:rsid w:val="00073E99"/>
    <w:rsid w:val="00074008"/>
    <w:rsid w:val="00074120"/>
    <w:rsid w:val="000742CA"/>
    <w:rsid w:val="000747A1"/>
    <w:rsid w:val="00074817"/>
    <w:rsid w:val="00074D08"/>
    <w:rsid w:val="00074E83"/>
    <w:rsid w:val="00074EFE"/>
    <w:rsid w:val="00074F68"/>
    <w:rsid w:val="00075524"/>
    <w:rsid w:val="00075563"/>
    <w:rsid w:val="00075765"/>
    <w:rsid w:val="00075A4D"/>
    <w:rsid w:val="00075EFB"/>
    <w:rsid w:val="00075F73"/>
    <w:rsid w:val="00075FAA"/>
    <w:rsid w:val="0007613B"/>
    <w:rsid w:val="0007615F"/>
    <w:rsid w:val="00076277"/>
    <w:rsid w:val="000763E5"/>
    <w:rsid w:val="000764A1"/>
    <w:rsid w:val="0007655A"/>
    <w:rsid w:val="00076561"/>
    <w:rsid w:val="00076757"/>
    <w:rsid w:val="00076771"/>
    <w:rsid w:val="00076CBA"/>
    <w:rsid w:val="000772A2"/>
    <w:rsid w:val="0007754D"/>
    <w:rsid w:val="00077799"/>
    <w:rsid w:val="000778E0"/>
    <w:rsid w:val="0007792B"/>
    <w:rsid w:val="0007793A"/>
    <w:rsid w:val="00077A28"/>
    <w:rsid w:val="00077BC1"/>
    <w:rsid w:val="00077CAD"/>
    <w:rsid w:val="00077E13"/>
    <w:rsid w:val="000802E3"/>
    <w:rsid w:val="0008052A"/>
    <w:rsid w:val="00080C0C"/>
    <w:rsid w:val="00080DF1"/>
    <w:rsid w:val="00080F25"/>
    <w:rsid w:val="00080F99"/>
    <w:rsid w:val="00081019"/>
    <w:rsid w:val="00081042"/>
    <w:rsid w:val="00081094"/>
    <w:rsid w:val="0008118A"/>
    <w:rsid w:val="0008146B"/>
    <w:rsid w:val="000816FB"/>
    <w:rsid w:val="000818B7"/>
    <w:rsid w:val="00081B43"/>
    <w:rsid w:val="00081FAD"/>
    <w:rsid w:val="0008257A"/>
    <w:rsid w:val="0008271D"/>
    <w:rsid w:val="00082EEC"/>
    <w:rsid w:val="00082FCE"/>
    <w:rsid w:val="00083455"/>
    <w:rsid w:val="00083948"/>
    <w:rsid w:val="00083BED"/>
    <w:rsid w:val="00083DC9"/>
    <w:rsid w:val="00083E4B"/>
    <w:rsid w:val="00083FF4"/>
    <w:rsid w:val="00084014"/>
    <w:rsid w:val="00084211"/>
    <w:rsid w:val="00084404"/>
    <w:rsid w:val="0008440A"/>
    <w:rsid w:val="00084F7C"/>
    <w:rsid w:val="00085022"/>
    <w:rsid w:val="000850C3"/>
    <w:rsid w:val="0008533B"/>
    <w:rsid w:val="00085517"/>
    <w:rsid w:val="0008562E"/>
    <w:rsid w:val="00085819"/>
    <w:rsid w:val="00085849"/>
    <w:rsid w:val="00085CBC"/>
    <w:rsid w:val="00086106"/>
    <w:rsid w:val="0008680A"/>
    <w:rsid w:val="000869E2"/>
    <w:rsid w:val="00086B20"/>
    <w:rsid w:val="00086BC7"/>
    <w:rsid w:val="00086EAD"/>
    <w:rsid w:val="0008716E"/>
    <w:rsid w:val="000871AD"/>
    <w:rsid w:val="00087221"/>
    <w:rsid w:val="000873BA"/>
    <w:rsid w:val="000875F3"/>
    <w:rsid w:val="0008765E"/>
    <w:rsid w:val="00087A0A"/>
    <w:rsid w:val="00087BD5"/>
    <w:rsid w:val="00087CEE"/>
    <w:rsid w:val="00090024"/>
    <w:rsid w:val="0009025A"/>
    <w:rsid w:val="0009028D"/>
    <w:rsid w:val="0009046E"/>
    <w:rsid w:val="000904B8"/>
    <w:rsid w:val="00090599"/>
    <w:rsid w:val="00090DA7"/>
    <w:rsid w:val="00090F3B"/>
    <w:rsid w:val="00090F72"/>
    <w:rsid w:val="000911ED"/>
    <w:rsid w:val="000912DA"/>
    <w:rsid w:val="0009157A"/>
    <w:rsid w:val="00091C37"/>
    <w:rsid w:val="00091F09"/>
    <w:rsid w:val="00091F7A"/>
    <w:rsid w:val="00092290"/>
    <w:rsid w:val="0009231A"/>
    <w:rsid w:val="00092471"/>
    <w:rsid w:val="000925EF"/>
    <w:rsid w:val="000929A7"/>
    <w:rsid w:val="00092D7F"/>
    <w:rsid w:val="000931AB"/>
    <w:rsid w:val="00093201"/>
    <w:rsid w:val="00093206"/>
    <w:rsid w:val="00093381"/>
    <w:rsid w:val="00093D7F"/>
    <w:rsid w:val="00094A6E"/>
    <w:rsid w:val="00094B98"/>
    <w:rsid w:val="00094DA3"/>
    <w:rsid w:val="00094E42"/>
    <w:rsid w:val="00095202"/>
    <w:rsid w:val="00095342"/>
    <w:rsid w:val="00095472"/>
    <w:rsid w:val="00095492"/>
    <w:rsid w:val="000957AD"/>
    <w:rsid w:val="000958DB"/>
    <w:rsid w:val="00095A5D"/>
    <w:rsid w:val="00095C7F"/>
    <w:rsid w:val="00095DAE"/>
    <w:rsid w:val="00095E8E"/>
    <w:rsid w:val="00095E9E"/>
    <w:rsid w:val="00096293"/>
    <w:rsid w:val="000962AC"/>
    <w:rsid w:val="00096928"/>
    <w:rsid w:val="00096BA2"/>
    <w:rsid w:val="00096D3A"/>
    <w:rsid w:val="00096E53"/>
    <w:rsid w:val="000970E2"/>
    <w:rsid w:val="000973F9"/>
    <w:rsid w:val="00097467"/>
    <w:rsid w:val="000974A4"/>
    <w:rsid w:val="000974CB"/>
    <w:rsid w:val="0009762F"/>
    <w:rsid w:val="00097788"/>
    <w:rsid w:val="00097EFA"/>
    <w:rsid w:val="000A0002"/>
    <w:rsid w:val="000A01FC"/>
    <w:rsid w:val="000A03B7"/>
    <w:rsid w:val="000A04C5"/>
    <w:rsid w:val="000A08C7"/>
    <w:rsid w:val="000A09D0"/>
    <w:rsid w:val="000A0C55"/>
    <w:rsid w:val="000A0D56"/>
    <w:rsid w:val="000A15B3"/>
    <w:rsid w:val="000A172E"/>
    <w:rsid w:val="000A1C19"/>
    <w:rsid w:val="000A2394"/>
    <w:rsid w:val="000A29C2"/>
    <w:rsid w:val="000A29F0"/>
    <w:rsid w:val="000A2DD9"/>
    <w:rsid w:val="000A3F20"/>
    <w:rsid w:val="000A3F2A"/>
    <w:rsid w:val="000A43B2"/>
    <w:rsid w:val="000A446D"/>
    <w:rsid w:val="000A4560"/>
    <w:rsid w:val="000A460E"/>
    <w:rsid w:val="000A4760"/>
    <w:rsid w:val="000A4849"/>
    <w:rsid w:val="000A4AE5"/>
    <w:rsid w:val="000A5103"/>
    <w:rsid w:val="000A527C"/>
    <w:rsid w:val="000A5F54"/>
    <w:rsid w:val="000A610F"/>
    <w:rsid w:val="000A64AC"/>
    <w:rsid w:val="000A6675"/>
    <w:rsid w:val="000A6997"/>
    <w:rsid w:val="000A69F1"/>
    <w:rsid w:val="000A6A3F"/>
    <w:rsid w:val="000A6C2B"/>
    <w:rsid w:val="000A6C84"/>
    <w:rsid w:val="000A6D38"/>
    <w:rsid w:val="000A6DFA"/>
    <w:rsid w:val="000A7012"/>
    <w:rsid w:val="000A7159"/>
    <w:rsid w:val="000A74BF"/>
    <w:rsid w:val="000A779C"/>
    <w:rsid w:val="000A7874"/>
    <w:rsid w:val="000A78F7"/>
    <w:rsid w:val="000A7D7E"/>
    <w:rsid w:val="000B0160"/>
    <w:rsid w:val="000B01CF"/>
    <w:rsid w:val="000B026C"/>
    <w:rsid w:val="000B0296"/>
    <w:rsid w:val="000B02F2"/>
    <w:rsid w:val="000B032A"/>
    <w:rsid w:val="000B04BB"/>
    <w:rsid w:val="000B061E"/>
    <w:rsid w:val="000B06B6"/>
    <w:rsid w:val="000B0AD9"/>
    <w:rsid w:val="000B0B97"/>
    <w:rsid w:val="000B0C56"/>
    <w:rsid w:val="000B0E5F"/>
    <w:rsid w:val="000B0EF8"/>
    <w:rsid w:val="000B10DE"/>
    <w:rsid w:val="000B120E"/>
    <w:rsid w:val="000B1388"/>
    <w:rsid w:val="000B1B24"/>
    <w:rsid w:val="000B1CE1"/>
    <w:rsid w:val="000B1D53"/>
    <w:rsid w:val="000B1DEF"/>
    <w:rsid w:val="000B223E"/>
    <w:rsid w:val="000B2465"/>
    <w:rsid w:val="000B2A2B"/>
    <w:rsid w:val="000B2D6A"/>
    <w:rsid w:val="000B307E"/>
    <w:rsid w:val="000B30ED"/>
    <w:rsid w:val="000B3570"/>
    <w:rsid w:val="000B3AC9"/>
    <w:rsid w:val="000B3E3F"/>
    <w:rsid w:val="000B3EC8"/>
    <w:rsid w:val="000B4005"/>
    <w:rsid w:val="000B443D"/>
    <w:rsid w:val="000B45C1"/>
    <w:rsid w:val="000B46F6"/>
    <w:rsid w:val="000B49CA"/>
    <w:rsid w:val="000B5191"/>
    <w:rsid w:val="000B55F2"/>
    <w:rsid w:val="000B5660"/>
    <w:rsid w:val="000B595B"/>
    <w:rsid w:val="000B596D"/>
    <w:rsid w:val="000B59DF"/>
    <w:rsid w:val="000B5A36"/>
    <w:rsid w:val="000B5BDE"/>
    <w:rsid w:val="000B5D09"/>
    <w:rsid w:val="000B5DCA"/>
    <w:rsid w:val="000B60AB"/>
    <w:rsid w:val="000B6882"/>
    <w:rsid w:val="000B6900"/>
    <w:rsid w:val="000B6B08"/>
    <w:rsid w:val="000B6BB5"/>
    <w:rsid w:val="000B6CC1"/>
    <w:rsid w:val="000B6D6D"/>
    <w:rsid w:val="000B7188"/>
    <w:rsid w:val="000B741A"/>
    <w:rsid w:val="000B74CB"/>
    <w:rsid w:val="000B768F"/>
    <w:rsid w:val="000B7807"/>
    <w:rsid w:val="000B78AD"/>
    <w:rsid w:val="000B7A4B"/>
    <w:rsid w:val="000B7AF3"/>
    <w:rsid w:val="000B7CF7"/>
    <w:rsid w:val="000B7E9E"/>
    <w:rsid w:val="000C01F4"/>
    <w:rsid w:val="000C0202"/>
    <w:rsid w:val="000C024E"/>
    <w:rsid w:val="000C025A"/>
    <w:rsid w:val="000C0333"/>
    <w:rsid w:val="000C060C"/>
    <w:rsid w:val="000C087A"/>
    <w:rsid w:val="000C08D7"/>
    <w:rsid w:val="000C0A2B"/>
    <w:rsid w:val="000C0B90"/>
    <w:rsid w:val="000C0CBC"/>
    <w:rsid w:val="000C1568"/>
    <w:rsid w:val="000C18E4"/>
    <w:rsid w:val="000C1DF9"/>
    <w:rsid w:val="000C1F8E"/>
    <w:rsid w:val="000C2532"/>
    <w:rsid w:val="000C2B5D"/>
    <w:rsid w:val="000C2B9E"/>
    <w:rsid w:val="000C2D0A"/>
    <w:rsid w:val="000C317B"/>
    <w:rsid w:val="000C321F"/>
    <w:rsid w:val="000C326C"/>
    <w:rsid w:val="000C337B"/>
    <w:rsid w:val="000C369B"/>
    <w:rsid w:val="000C37FB"/>
    <w:rsid w:val="000C40CA"/>
    <w:rsid w:val="000C445A"/>
    <w:rsid w:val="000C4B2A"/>
    <w:rsid w:val="000C4DDD"/>
    <w:rsid w:val="000C5231"/>
    <w:rsid w:val="000C52B4"/>
    <w:rsid w:val="000C5437"/>
    <w:rsid w:val="000C5555"/>
    <w:rsid w:val="000C5610"/>
    <w:rsid w:val="000C5957"/>
    <w:rsid w:val="000C59F2"/>
    <w:rsid w:val="000C5D81"/>
    <w:rsid w:val="000C62AD"/>
    <w:rsid w:val="000C6450"/>
    <w:rsid w:val="000C646C"/>
    <w:rsid w:val="000C66B0"/>
    <w:rsid w:val="000C6857"/>
    <w:rsid w:val="000C6B5B"/>
    <w:rsid w:val="000C6CFD"/>
    <w:rsid w:val="000C73EB"/>
    <w:rsid w:val="000C7F26"/>
    <w:rsid w:val="000C7F33"/>
    <w:rsid w:val="000D05CE"/>
    <w:rsid w:val="000D063C"/>
    <w:rsid w:val="000D0790"/>
    <w:rsid w:val="000D098D"/>
    <w:rsid w:val="000D0BF2"/>
    <w:rsid w:val="000D0C2C"/>
    <w:rsid w:val="000D0D3F"/>
    <w:rsid w:val="000D0F2D"/>
    <w:rsid w:val="000D0FD2"/>
    <w:rsid w:val="000D1A3D"/>
    <w:rsid w:val="000D1BD9"/>
    <w:rsid w:val="000D1D44"/>
    <w:rsid w:val="000D1E2E"/>
    <w:rsid w:val="000D2018"/>
    <w:rsid w:val="000D2165"/>
    <w:rsid w:val="000D24E3"/>
    <w:rsid w:val="000D26A2"/>
    <w:rsid w:val="000D2A6F"/>
    <w:rsid w:val="000D2D3F"/>
    <w:rsid w:val="000D30D3"/>
    <w:rsid w:val="000D311B"/>
    <w:rsid w:val="000D3501"/>
    <w:rsid w:val="000D35F8"/>
    <w:rsid w:val="000D3729"/>
    <w:rsid w:val="000D3776"/>
    <w:rsid w:val="000D382B"/>
    <w:rsid w:val="000D3C8D"/>
    <w:rsid w:val="000D3DCD"/>
    <w:rsid w:val="000D40B0"/>
    <w:rsid w:val="000D411D"/>
    <w:rsid w:val="000D444D"/>
    <w:rsid w:val="000D4511"/>
    <w:rsid w:val="000D453D"/>
    <w:rsid w:val="000D45F2"/>
    <w:rsid w:val="000D460C"/>
    <w:rsid w:val="000D4679"/>
    <w:rsid w:val="000D4750"/>
    <w:rsid w:val="000D4AEF"/>
    <w:rsid w:val="000D4AFF"/>
    <w:rsid w:val="000D4B60"/>
    <w:rsid w:val="000D4E77"/>
    <w:rsid w:val="000D4F33"/>
    <w:rsid w:val="000D5040"/>
    <w:rsid w:val="000D5063"/>
    <w:rsid w:val="000D52E1"/>
    <w:rsid w:val="000D57C5"/>
    <w:rsid w:val="000D5914"/>
    <w:rsid w:val="000D5A80"/>
    <w:rsid w:val="000D5DA7"/>
    <w:rsid w:val="000D5E3A"/>
    <w:rsid w:val="000D5EAB"/>
    <w:rsid w:val="000D6126"/>
    <w:rsid w:val="000D63FA"/>
    <w:rsid w:val="000D6805"/>
    <w:rsid w:val="000D69B2"/>
    <w:rsid w:val="000D6A81"/>
    <w:rsid w:val="000D6D1C"/>
    <w:rsid w:val="000D74AC"/>
    <w:rsid w:val="000D74F2"/>
    <w:rsid w:val="000D7C64"/>
    <w:rsid w:val="000D7D07"/>
    <w:rsid w:val="000D7E61"/>
    <w:rsid w:val="000D7F63"/>
    <w:rsid w:val="000E004C"/>
    <w:rsid w:val="000E02B9"/>
    <w:rsid w:val="000E0332"/>
    <w:rsid w:val="000E0399"/>
    <w:rsid w:val="000E040E"/>
    <w:rsid w:val="000E0B3F"/>
    <w:rsid w:val="000E0F58"/>
    <w:rsid w:val="000E108E"/>
    <w:rsid w:val="000E1621"/>
    <w:rsid w:val="000E16D1"/>
    <w:rsid w:val="000E1953"/>
    <w:rsid w:val="000E1E27"/>
    <w:rsid w:val="000E21CE"/>
    <w:rsid w:val="000E2893"/>
    <w:rsid w:val="000E30CA"/>
    <w:rsid w:val="000E3205"/>
    <w:rsid w:val="000E3217"/>
    <w:rsid w:val="000E341B"/>
    <w:rsid w:val="000E39D8"/>
    <w:rsid w:val="000E3B2E"/>
    <w:rsid w:val="000E3DD3"/>
    <w:rsid w:val="000E3E8A"/>
    <w:rsid w:val="000E3FD9"/>
    <w:rsid w:val="000E4701"/>
    <w:rsid w:val="000E4BC5"/>
    <w:rsid w:val="000E4C7E"/>
    <w:rsid w:val="000E4CFA"/>
    <w:rsid w:val="000E51D2"/>
    <w:rsid w:val="000E5753"/>
    <w:rsid w:val="000E5C16"/>
    <w:rsid w:val="000E5D73"/>
    <w:rsid w:val="000E5E32"/>
    <w:rsid w:val="000E640F"/>
    <w:rsid w:val="000E68D8"/>
    <w:rsid w:val="000E6A92"/>
    <w:rsid w:val="000E6C2B"/>
    <w:rsid w:val="000E6F1E"/>
    <w:rsid w:val="000E718E"/>
    <w:rsid w:val="000E75FF"/>
    <w:rsid w:val="000E7703"/>
    <w:rsid w:val="000E77AB"/>
    <w:rsid w:val="000E78AB"/>
    <w:rsid w:val="000E79AE"/>
    <w:rsid w:val="000F0015"/>
    <w:rsid w:val="000F0016"/>
    <w:rsid w:val="000F00C0"/>
    <w:rsid w:val="000F00CA"/>
    <w:rsid w:val="000F0200"/>
    <w:rsid w:val="000F0369"/>
    <w:rsid w:val="000F04BB"/>
    <w:rsid w:val="000F068C"/>
    <w:rsid w:val="000F06F5"/>
    <w:rsid w:val="000F072D"/>
    <w:rsid w:val="000F074A"/>
    <w:rsid w:val="000F07B4"/>
    <w:rsid w:val="000F089F"/>
    <w:rsid w:val="000F0A6C"/>
    <w:rsid w:val="000F0C3E"/>
    <w:rsid w:val="000F0CD2"/>
    <w:rsid w:val="000F1122"/>
    <w:rsid w:val="000F126C"/>
    <w:rsid w:val="000F177E"/>
    <w:rsid w:val="000F19F7"/>
    <w:rsid w:val="000F1FA6"/>
    <w:rsid w:val="000F247E"/>
    <w:rsid w:val="000F28B4"/>
    <w:rsid w:val="000F2C57"/>
    <w:rsid w:val="000F2DCA"/>
    <w:rsid w:val="000F2E77"/>
    <w:rsid w:val="000F3284"/>
    <w:rsid w:val="000F3496"/>
    <w:rsid w:val="000F3802"/>
    <w:rsid w:val="000F3966"/>
    <w:rsid w:val="000F3AAE"/>
    <w:rsid w:val="000F3C86"/>
    <w:rsid w:val="000F4090"/>
    <w:rsid w:val="000F42B9"/>
    <w:rsid w:val="000F42CA"/>
    <w:rsid w:val="000F4535"/>
    <w:rsid w:val="000F4712"/>
    <w:rsid w:val="000F4820"/>
    <w:rsid w:val="000F4A35"/>
    <w:rsid w:val="000F4A3D"/>
    <w:rsid w:val="000F4A62"/>
    <w:rsid w:val="000F4C16"/>
    <w:rsid w:val="000F4C6A"/>
    <w:rsid w:val="000F557C"/>
    <w:rsid w:val="000F5709"/>
    <w:rsid w:val="000F58FF"/>
    <w:rsid w:val="000F596B"/>
    <w:rsid w:val="000F5C09"/>
    <w:rsid w:val="000F6188"/>
    <w:rsid w:val="000F67DB"/>
    <w:rsid w:val="000F6843"/>
    <w:rsid w:val="000F68F1"/>
    <w:rsid w:val="000F6932"/>
    <w:rsid w:val="000F6B05"/>
    <w:rsid w:val="000F6E6E"/>
    <w:rsid w:val="000F6FC8"/>
    <w:rsid w:val="000F7386"/>
    <w:rsid w:val="000F743A"/>
    <w:rsid w:val="000F77A1"/>
    <w:rsid w:val="000F7936"/>
    <w:rsid w:val="00100292"/>
    <w:rsid w:val="00100610"/>
    <w:rsid w:val="0010084C"/>
    <w:rsid w:val="00100C4D"/>
    <w:rsid w:val="00100FFB"/>
    <w:rsid w:val="00101550"/>
    <w:rsid w:val="001017EB"/>
    <w:rsid w:val="00101B4A"/>
    <w:rsid w:val="00101C0F"/>
    <w:rsid w:val="00101F7B"/>
    <w:rsid w:val="001022EF"/>
    <w:rsid w:val="00102651"/>
    <w:rsid w:val="00102740"/>
    <w:rsid w:val="0010282C"/>
    <w:rsid w:val="00102A16"/>
    <w:rsid w:val="00102AFE"/>
    <w:rsid w:val="00102D8A"/>
    <w:rsid w:val="00102D9B"/>
    <w:rsid w:val="00102EE4"/>
    <w:rsid w:val="00102F3C"/>
    <w:rsid w:val="00103078"/>
    <w:rsid w:val="0010316B"/>
    <w:rsid w:val="00103373"/>
    <w:rsid w:val="00103380"/>
    <w:rsid w:val="001033A3"/>
    <w:rsid w:val="00103434"/>
    <w:rsid w:val="00103540"/>
    <w:rsid w:val="0010364C"/>
    <w:rsid w:val="00103B43"/>
    <w:rsid w:val="00103C87"/>
    <w:rsid w:val="00103E66"/>
    <w:rsid w:val="00103EF2"/>
    <w:rsid w:val="0010428B"/>
    <w:rsid w:val="00104427"/>
    <w:rsid w:val="00104434"/>
    <w:rsid w:val="001044E5"/>
    <w:rsid w:val="001048C8"/>
    <w:rsid w:val="00104BF3"/>
    <w:rsid w:val="001050D0"/>
    <w:rsid w:val="00105221"/>
    <w:rsid w:val="001054AC"/>
    <w:rsid w:val="00105C2B"/>
    <w:rsid w:val="00105ED9"/>
    <w:rsid w:val="00106367"/>
    <w:rsid w:val="00106AA6"/>
    <w:rsid w:val="00106AAD"/>
    <w:rsid w:val="00106D30"/>
    <w:rsid w:val="00106D8D"/>
    <w:rsid w:val="0010716E"/>
    <w:rsid w:val="001071A5"/>
    <w:rsid w:val="00107676"/>
    <w:rsid w:val="00107927"/>
    <w:rsid w:val="00107B54"/>
    <w:rsid w:val="00110026"/>
    <w:rsid w:val="001105A7"/>
    <w:rsid w:val="00110673"/>
    <w:rsid w:val="00110C0F"/>
    <w:rsid w:val="00110CEC"/>
    <w:rsid w:val="00110FFF"/>
    <w:rsid w:val="00111534"/>
    <w:rsid w:val="001115F8"/>
    <w:rsid w:val="00111B0E"/>
    <w:rsid w:val="00111B24"/>
    <w:rsid w:val="00111DFA"/>
    <w:rsid w:val="001124A5"/>
    <w:rsid w:val="00112626"/>
    <w:rsid w:val="00112628"/>
    <w:rsid w:val="00112714"/>
    <w:rsid w:val="001127E8"/>
    <w:rsid w:val="00112BA5"/>
    <w:rsid w:val="00112C77"/>
    <w:rsid w:val="00112F74"/>
    <w:rsid w:val="001131E8"/>
    <w:rsid w:val="0011336F"/>
    <w:rsid w:val="001133F8"/>
    <w:rsid w:val="0011341F"/>
    <w:rsid w:val="00113559"/>
    <w:rsid w:val="0011363B"/>
    <w:rsid w:val="001136A7"/>
    <w:rsid w:val="0011374E"/>
    <w:rsid w:val="00113783"/>
    <w:rsid w:val="00113812"/>
    <w:rsid w:val="00113899"/>
    <w:rsid w:val="0011391D"/>
    <w:rsid w:val="00113A0B"/>
    <w:rsid w:val="00114156"/>
    <w:rsid w:val="001141C0"/>
    <w:rsid w:val="001141FC"/>
    <w:rsid w:val="00114583"/>
    <w:rsid w:val="0011467A"/>
    <w:rsid w:val="00114F88"/>
    <w:rsid w:val="00114F95"/>
    <w:rsid w:val="00115381"/>
    <w:rsid w:val="0011548C"/>
    <w:rsid w:val="001155AC"/>
    <w:rsid w:val="00115712"/>
    <w:rsid w:val="001157C4"/>
    <w:rsid w:val="00115956"/>
    <w:rsid w:val="00115BC7"/>
    <w:rsid w:val="00115C84"/>
    <w:rsid w:val="00115DD1"/>
    <w:rsid w:val="00115E68"/>
    <w:rsid w:val="0011624C"/>
    <w:rsid w:val="0011673A"/>
    <w:rsid w:val="001167FD"/>
    <w:rsid w:val="00116CF0"/>
    <w:rsid w:val="00116D55"/>
    <w:rsid w:val="0011738D"/>
    <w:rsid w:val="0011790F"/>
    <w:rsid w:val="00117B3D"/>
    <w:rsid w:val="00117DE6"/>
    <w:rsid w:val="00117FDB"/>
    <w:rsid w:val="001204EC"/>
    <w:rsid w:val="00120537"/>
    <w:rsid w:val="00120611"/>
    <w:rsid w:val="0012073F"/>
    <w:rsid w:val="00120CEF"/>
    <w:rsid w:val="00120D42"/>
    <w:rsid w:val="00120ED5"/>
    <w:rsid w:val="0012126A"/>
    <w:rsid w:val="001212CB"/>
    <w:rsid w:val="001218F5"/>
    <w:rsid w:val="00121BAB"/>
    <w:rsid w:val="00121FA5"/>
    <w:rsid w:val="00122412"/>
    <w:rsid w:val="0012271C"/>
    <w:rsid w:val="00122A07"/>
    <w:rsid w:val="00122BDD"/>
    <w:rsid w:val="001239BE"/>
    <w:rsid w:val="00123A95"/>
    <w:rsid w:val="00123BFB"/>
    <w:rsid w:val="00123C6A"/>
    <w:rsid w:val="00124C14"/>
    <w:rsid w:val="00124DFB"/>
    <w:rsid w:val="00125171"/>
    <w:rsid w:val="001253FE"/>
    <w:rsid w:val="00125690"/>
    <w:rsid w:val="001257A7"/>
    <w:rsid w:val="001258FB"/>
    <w:rsid w:val="001259B7"/>
    <w:rsid w:val="00125CB5"/>
    <w:rsid w:val="001261FD"/>
    <w:rsid w:val="00126279"/>
    <w:rsid w:val="0012642B"/>
    <w:rsid w:val="0012642F"/>
    <w:rsid w:val="00126687"/>
    <w:rsid w:val="001267CC"/>
    <w:rsid w:val="001268BE"/>
    <w:rsid w:val="00126F64"/>
    <w:rsid w:val="0012720C"/>
    <w:rsid w:val="001274C0"/>
    <w:rsid w:val="001276CF"/>
    <w:rsid w:val="001276F3"/>
    <w:rsid w:val="00127774"/>
    <w:rsid w:val="0012783B"/>
    <w:rsid w:val="00127DAA"/>
    <w:rsid w:val="0013010D"/>
    <w:rsid w:val="00130116"/>
    <w:rsid w:val="001301AC"/>
    <w:rsid w:val="0013041E"/>
    <w:rsid w:val="001304AF"/>
    <w:rsid w:val="0013091F"/>
    <w:rsid w:val="00130986"/>
    <w:rsid w:val="00130A97"/>
    <w:rsid w:val="00130AAC"/>
    <w:rsid w:val="00130B54"/>
    <w:rsid w:val="00130DE9"/>
    <w:rsid w:val="00130E52"/>
    <w:rsid w:val="00130ED9"/>
    <w:rsid w:val="00131011"/>
    <w:rsid w:val="0013122F"/>
    <w:rsid w:val="00131405"/>
    <w:rsid w:val="001320DF"/>
    <w:rsid w:val="001323E9"/>
    <w:rsid w:val="0013244D"/>
    <w:rsid w:val="00132903"/>
    <w:rsid w:val="00132C2D"/>
    <w:rsid w:val="0013349E"/>
    <w:rsid w:val="001335D0"/>
    <w:rsid w:val="001336F7"/>
    <w:rsid w:val="00133DD9"/>
    <w:rsid w:val="0013418E"/>
    <w:rsid w:val="00134206"/>
    <w:rsid w:val="001343C0"/>
    <w:rsid w:val="001347F9"/>
    <w:rsid w:val="0013498B"/>
    <w:rsid w:val="00134B8F"/>
    <w:rsid w:val="00134CBC"/>
    <w:rsid w:val="00134D95"/>
    <w:rsid w:val="00135099"/>
    <w:rsid w:val="0013590A"/>
    <w:rsid w:val="00135DCC"/>
    <w:rsid w:val="00135E85"/>
    <w:rsid w:val="001364B2"/>
    <w:rsid w:val="0013651B"/>
    <w:rsid w:val="001365BB"/>
    <w:rsid w:val="00136942"/>
    <w:rsid w:val="001369F1"/>
    <w:rsid w:val="00136A41"/>
    <w:rsid w:val="00136E1E"/>
    <w:rsid w:val="00136EE5"/>
    <w:rsid w:val="00136EF9"/>
    <w:rsid w:val="00137148"/>
    <w:rsid w:val="001372EE"/>
    <w:rsid w:val="001375C7"/>
    <w:rsid w:val="0013768F"/>
    <w:rsid w:val="001401C2"/>
    <w:rsid w:val="001401E6"/>
    <w:rsid w:val="001401FF"/>
    <w:rsid w:val="0014043C"/>
    <w:rsid w:val="00140671"/>
    <w:rsid w:val="0014097E"/>
    <w:rsid w:val="00140A3B"/>
    <w:rsid w:val="00140B80"/>
    <w:rsid w:val="00140F2D"/>
    <w:rsid w:val="001412C0"/>
    <w:rsid w:val="00141934"/>
    <w:rsid w:val="0014215B"/>
    <w:rsid w:val="00142827"/>
    <w:rsid w:val="00142A31"/>
    <w:rsid w:val="00142A85"/>
    <w:rsid w:val="00142BA7"/>
    <w:rsid w:val="00142DCC"/>
    <w:rsid w:val="00142EC6"/>
    <w:rsid w:val="0014321C"/>
    <w:rsid w:val="0014344C"/>
    <w:rsid w:val="0014345B"/>
    <w:rsid w:val="0014382E"/>
    <w:rsid w:val="00143AEA"/>
    <w:rsid w:val="00143B04"/>
    <w:rsid w:val="00143C95"/>
    <w:rsid w:val="00143C9C"/>
    <w:rsid w:val="00143FBF"/>
    <w:rsid w:val="001441A8"/>
    <w:rsid w:val="00144252"/>
    <w:rsid w:val="00144415"/>
    <w:rsid w:val="00144489"/>
    <w:rsid w:val="00144D64"/>
    <w:rsid w:val="00144D74"/>
    <w:rsid w:val="00144EA5"/>
    <w:rsid w:val="00145234"/>
    <w:rsid w:val="0014567D"/>
    <w:rsid w:val="0014587C"/>
    <w:rsid w:val="0014590B"/>
    <w:rsid w:val="001459C6"/>
    <w:rsid w:val="00145A97"/>
    <w:rsid w:val="00145FE9"/>
    <w:rsid w:val="0014612B"/>
    <w:rsid w:val="001463E1"/>
    <w:rsid w:val="001464CF"/>
    <w:rsid w:val="001465C5"/>
    <w:rsid w:val="001465FB"/>
    <w:rsid w:val="001468CE"/>
    <w:rsid w:val="001469AA"/>
    <w:rsid w:val="00146A6E"/>
    <w:rsid w:val="00146B39"/>
    <w:rsid w:val="00146B7C"/>
    <w:rsid w:val="00146C7C"/>
    <w:rsid w:val="00146DD0"/>
    <w:rsid w:val="00146FB9"/>
    <w:rsid w:val="001472BB"/>
    <w:rsid w:val="00147388"/>
    <w:rsid w:val="001475B8"/>
    <w:rsid w:val="001475CC"/>
    <w:rsid w:val="00147885"/>
    <w:rsid w:val="00147FE6"/>
    <w:rsid w:val="001500A8"/>
    <w:rsid w:val="001502C2"/>
    <w:rsid w:val="00150486"/>
    <w:rsid w:val="001506CC"/>
    <w:rsid w:val="0015088D"/>
    <w:rsid w:val="001508F3"/>
    <w:rsid w:val="00150911"/>
    <w:rsid w:val="00150E3A"/>
    <w:rsid w:val="00150EE6"/>
    <w:rsid w:val="00150FE8"/>
    <w:rsid w:val="00151099"/>
    <w:rsid w:val="00151864"/>
    <w:rsid w:val="00151871"/>
    <w:rsid w:val="001519C9"/>
    <w:rsid w:val="00151A31"/>
    <w:rsid w:val="00151AF6"/>
    <w:rsid w:val="00151FD6"/>
    <w:rsid w:val="0015224A"/>
    <w:rsid w:val="001526A2"/>
    <w:rsid w:val="00152838"/>
    <w:rsid w:val="00152914"/>
    <w:rsid w:val="00152C6B"/>
    <w:rsid w:val="00152CBF"/>
    <w:rsid w:val="00152F8C"/>
    <w:rsid w:val="0015314E"/>
    <w:rsid w:val="0015326E"/>
    <w:rsid w:val="001533A7"/>
    <w:rsid w:val="00153819"/>
    <w:rsid w:val="00153974"/>
    <w:rsid w:val="00153FA9"/>
    <w:rsid w:val="00153FC4"/>
    <w:rsid w:val="001540E2"/>
    <w:rsid w:val="001542E4"/>
    <w:rsid w:val="00154325"/>
    <w:rsid w:val="001543B7"/>
    <w:rsid w:val="001546E3"/>
    <w:rsid w:val="00154B7A"/>
    <w:rsid w:val="00154C7F"/>
    <w:rsid w:val="00154DD0"/>
    <w:rsid w:val="00154EF1"/>
    <w:rsid w:val="001553A1"/>
    <w:rsid w:val="00155AA7"/>
    <w:rsid w:val="00155B1D"/>
    <w:rsid w:val="001563D3"/>
    <w:rsid w:val="001563EB"/>
    <w:rsid w:val="0015649F"/>
    <w:rsid w:val="0015679E"/>
    <w:rsid w:val="00156E4F"/>
    <w:rsid w:val="001570F1"/>
    <w:rsid w:val="0015711C"/>
    <w:rsid w:val="00157195"/>
    <w:rsid w:val="00157366"/>
    <w:rsid w:val="00157378"/>
    <w:rsid w:val="001575E7"/>
    <w:rsid w:val="001577FA"/>
    <w:rsid w:val="00157909"/>
    <w:rsid w:val="001579DC"/>
    <w:rsid w:val="00157FE5"/>
    <w:rsid w:val="001601CB"/>
    <w:rsid w:val="0016027C"/>
    <w:rsid w:val="001603F7"/>
    <w:rsid w:val="00160403"/>
    <w:rsid w:val="00160409"/>
    <w:rsid w:val="00160528"/>
    <w:rsid w:val="001608B3"/>
    <w:rsid w:val="00160DAF"/>
    <w:rsid w:val="00161085"/>
    <w:rsid w:val="00161AA6"/>
    <w:rsid w:val="00161B88"/>
    <w:rsid w:val="00162093"/>
    <w:rsid w:val="001622ED"/>
    <w:rsid w:val="0016233E"/>
    <w:rsid w:val="00162365"/>
    <w:rsid w:val="00162772"/>
    <w:rsid w:val="001627F1"/>
    <w:rsid w:val="00162938"/>
    <w:rsid w:val="00162A6B"/>
    <w:rsid w:val="00162C9A"/>
    <w:rsid w:val="00162DC3"/>
    <w:rsid w:val="00162DE4"/>
    <w:rsid w:val="0016356C"/>
    <w:rsid w:val="00163676"/>
    <w:rsid w:val="0016367E"/>
    <w:rsid w:val="00163818"/>
    <w:rsid w:val="00163CAD"/>
    <w:rsid w:val="00163D19"/>
    <w:rsid w:val="00163FB4"/>
    <w:rsid w:val="001640CD"/>
    <w:rsid w:val="001646CB"/>
    <w:rsid w:val="00164795"/>
    <w:rsid w:val="001649C2"/>
    <w:rsid w:val="00164E7D"/>
    <w:rsid w:val="0016527E"/>
    <w:rsid w:val="001652FC"/>
    <w:rsid w:val="001652FD"/>
    <w:rsid w:val="001653B3"/>
    <w:rsid w:val="001655A1"/>
    <w:rsid w:val="00165B7C"/>
    <w:rsid w:val="001663C0"/>
    <w:rsid w:val="00166506"/>
    <w:rsid w:val="0016656F"/>
    <w:rsid w:val="001665F6"/>
    <w:rsid w:val="00166983"/>
    <w:rsid w:val="00166A94"/>
    <w:rsid w:val="00167164"/>
    <w:rsid w:val="0016744C"/>
    <w:rsid w:val="001675BE"/>
    <w:rsid w:val="0016764C"/>
    <w:rsid w:val="00167665"/>
    <w:rsid w:val="00167731"/>
    <w:rsid w:val="00167933"/>
    <w:rsid w:val="00167947"/>
    <w:rsid w:val="00167950"/>
    <w:rsid w:val="00167B86"/>
    <w:rsid w:val="00167DAC"/>
    <w:rsid w:val="0017017D"/>
    <w:rsid w:val="00170330"/>
    <w:rsid w:val="001704BC"/>
    <w:rsid w:val="0017098D"/>
    <w:rsid w:val="00170A35"/>
    <w:rsid w:val="00170D47"/>
    <w:rsid w:val="00170EFA"/>
    <w:rsid w:val="001716BE"/>
    <w:rsid w:val="001717E5"/>
    <w:rsid w:val="00171800"/>
    <w:rsid w:val="001718AD"/>
    <w:rsid w:val="00171922"/>
    <w:rsid w:val="0017193F"/>
    <w:rsid w:val="00171973"/>
    <w:rsid w:val="00171C9C"/>
    <w:rsid w:val="00172354"/>
    <w:rsid w:val="0017270D"/>
    <w:rsid w:val="001728E8"/>
    <w:rsid w:val="00172A65"/>
    <w:rsid w:val="00172A69"/>
    <w:rsid w:val="00173586"/>
    <w:rsid w:val="001738BF"/>
    <w:rsid w:val="00173CEC"/>
    <w:rsid w:val="001741D9"/>
    <w:rsid w:val="00174B35"/>
    <w:rsid w:val="00174D4A"/>
    <w:rsid w:val="00175403"/>
    <w:rsid w:val="00175590"/>
    <w:rsid w:val="0017576C"/>
    <w:rsid w:val="00175844"/>
    <w:rsid w:val="00175A63"/>
    <w:rsid w:val="00175BE4"/>
    <w:rsid w:val="00175D2D"/>
    <w:rsid w:val="00175D71"/>
    <w:rsid w:val="00176023"/>
    <w:rsid w:val="001760CC"/>
    <w:rsid w:val="00176330"/>
    <w:rsid w:val="00176886"/>
    <w:rsid w:val="00176C05"/>
    <w:rsid w:val="00176C5E"/>
    <w:rsid w:val="00176E04"/>
    <w:rsid w:val="001773CC"/>
    <w:rsid w:val="00177453"/>
    <w:rsid w:val="001774FD"/>
    <w:rsid w:val="0017766D"/>
    <w:rsid w:val="001778AE"/>
    <w:rsid w:val="00177A01"/>
    <w:rsid w:val="00177C70"/>
    <w:rsid w:val="00177D7D"/>
    <w:rsid w:val="00177DCB"/>
    <w:rsid w:val="00177FD3"/>
    <w:rsid w:val="0018009F"/>
    <w:rsid w:val="001801DA"/>
    <w:rsid w:val="0018064C"/>
    <w:rsid w:val="001809CD"/>
    <w:rsid w:val="00180A21"/>
    <w:rsid w:val="00180A26"/>
    <w:rsid w:val="00180DB3"/>
    <w:rsid w:val="00181072"/>
    <w:rsid w:val="0018159B"/>
    <w:rsid w:val="00181C3F"/>
    <w:rsid w:val="001821AC"/>
    <w:rsid w:val="00182816"/>
    <w:rsid w:val="001828C4"/>
    <w:rsid w:val="00182A27"/>
    <w:rsid w:val="00182D39"/>
    <w:rsid w:val="00183023"/>
    <w:rsid w:val="001830F0"/>
    <w:rsid w:val="0018340B"/>
    <w:rsid w:val="00183434"/>
    <w:rsid w:val="0018351A"/>
    <w:rsid w:val="001836BE"/>
    <w:rsid w:val="00183E46"/>
    <w:rsid w:val="00184153"/>
    <w:rsid w:val="001841D3"/>
    <w:rsid w:val="00184257"/>
    <w:rsid w:val="001846BC"/>
    <w:rsid w:val="0018476C"/>
    <w:rsid w:val="001847A1"/>
    <w:rsid w:val="00184DA3"/>
    <w:rsid w:val="00184F90"/>
    <w:rsid w:val="00185553"/>
    <w:rsid w:val="001857E8"/>
    <w:rsid w:val="001858C4"/>
    <w:rsid w:val="00185AA1"/>
    <w:rsid w:val="00185B30"/>
    <w:rsid w:val="00185B59"/>
    <w:rsid w:val="00185BB6"/>
    <w:rsid w:val="00185D22"/>
    <w:rsid w:val="00185E2A"/>
    <w:rsid w:val="001863B0"/>
    <w:rsid w:val="0018667E"/>
    <w:rsid w:val="001866A6"/>
    <w:rsid w:val="00186C9E"/>
    <w:rsid w:val="00186ECA"/>
    <w:rsid w:val="00187091"/>
    <w:rsid w:val="001873BB"/>
    <w:rsid w:val="001873CC"/>
    <w:rsid w:val="001878F4"/>
    <w:rsid w:val="00187974"/>
    <w:rsid w:val="00187AB7"/>
    <w:rsid w:val="00187C0D"/>
    <w:rsid w:val="00187D2B"/>
    <w:rsid w:val="00190024"/>
    <w:rsid w:val="001900A7"/>
    <w:rsid w:val="00190177"/>
    <w:rsid w:val="0019055E"/>
    <w:rsid w:val="0019068B"/>
    <w:rsid w:val="00190697"/>
    <w:rsid w:val="0019085B"/>
    <w:rsid w:val="00190C0B"/>
    <w:rsid w:val="00190E71"/>
    <w:rsid w:val="00190EBB"/>
    <w:rsid w:val="00191058"/>
    <w:rsid w:val="00191232"/>
    <w:rsid w:val="0019144C"/>
    <w:rsid w:val="00191713"/>
    <w:rsid w:val="001917C9"/>
    <w:rsid w:val="001918D4"/>
    <w:rsid w:val="00191D94"/>
    <w:rsid w:val="00191F1E"/>
    <w:rsid w:val="00191FDD"/>
    <w:rsid w:val="0019207F"/>
    <w:rsid w:val="00192A6E"/>
    <w:rsid w:val="00192D4B"/>
    <w:rsid w:val="00192F2B"/>
    <w:rsid w:val="00192FEA"/>
    <w:rsid w:val="00193003"/>
    <w:rsid w:val="0019304F"/>
    <w:rsid w:val="00193161"/>
    <w:rsid w:val="001932FB"/>
    <w:rsid w:val="001934E2"/>
    <w:rsid w:val="00193672"/>
    <w:rsid w:val="00193933"/>
    <w:rsid w:val="00193AB4"/>
    <w:rsid w:val="00193D6D"/>
    <w:rsid w:val="00193E57"/>
    <w:rsid w:val="001942E2"/>
    <w:rsid w:val="0019471A"/>
    <w:rsid w:val="00194998"/>
    <w:rsid w:val="00194C1E"/>
    <w:rsid w:val="00194D48"/>
    <w:rsid w:val="00195081"/>
    <w:rsid w:val="001950F3"/>
    <w:rsid w:val="001953B9"/>
    <w:rsid w:val="001953DB"/>
    <w:rsid w:val="00195775"/>
    <w:rsid w:val="00195B2D"/>
    <w:rsid w:val="00195BE7"/>
    <w:rsid w:val="00195DB1"/>
    <w:rsid w:val="00195E9D"/>
    <w:rsid w:val="00196071"/>
    <w:rsid w:val="001962C1"/>
    <w:rsid w:val="001963FE"/>
    <w:rsid w:val="00196447"/>
    <w:rsid w:val="0019661D"/>
    <w:rsid w:val="00196CF5"/>
    <w:rsid w:val="00196E61"/>
    <w:rsid w:val="001971A1"/>
    <w:rsid w:val="001975BE"/>
    <w:rsid w:val="00197807"/>
    <w:rsid w:val="00197AD3"/>
    <w:rsid w:val="00197AF5"/>
    <w:rsid w:val="00197BC6"/>
    <w:rsid w:val="00197C7D"/>
    <w:rsid w:val="00197E99"/>
    <w:rsid w:val="00197FCD"/>
    <w:rsid w:val="001A00E3"/>
    <w:rsid w:val="001A0212"/>
    <w:rsid w:val="001A0864"/>
    <w:rsid w:val="001A089F"/>
    <w:rsid w:val="001A0AD0"/>
    <w:rsid w:val="001A0D93"/>
    <w:rsid w:val="001A119F"/>
    <w:rsid w:val="001A12EF"/>
    <w:rsid w:val="001A196E"/>
    <w:rsid w:val="001A1A23"/>
    <w:rsid w:val="001A1F9F"/>
    <w:rsid w:val="001A284F"/>
    <w:rsid w:val="001A2CE0"/>
    <w:rsid w:val="001A305B"/>
    <w:rsid w:val="001A3137"/>
    <w:rsid w:val="001A3233"/>
    <w:rsid w:val="001A332F"/>
    <w:rsid w:val="001A3639"/>
    <w:rsid w:val="001A38A2"/>
    <w:rsid w:val="001A3B56"/>
    <w:rsid w:val="001A3BE6"/>
    <w:rsid w:val="001A3F28"/>
    <w:rsid w:val="001A4281"/>
    <w:rsid w:val="001A4724"/>
    <w:rsid w:val="001A48BC"/>
    <w:rsid w:val="001A4921"/>
    <w:rsid w:val="001A4C70"/>
    <w:rsid w:val="001A4C7B"/>
    <w:rsid w:val="001A4D43"/>
    <w:rsid w:val="001A4EEC"/>
    <w:rsid w:val="001A519F"/>
    <w:rsid w:val="001A5881"/>
    <w:rsid w:val="001A5891"/>
    <w:rsid w:val="001A5A80"/>
    <w:rsid w:val="001A5AE2"/>
    <w:rsid w:val="001A5CE9"/>
    <w:rsid w:val="001A5F32"/>
    <w:rsid w:val="001A6164"/>
    <w:rsid w:val="001A62E4"/>
    <w:rsid w:val="001A640C"/>
    <w:rsid w:val="001A6529"/>
    <w:rsid w:val="001A6565"/>
    <w:rsid w:val="001A66FF"/>
    <w:rsid w:val="001A67F9"/>
    <w:rsid w:val="001A6A02"/>
    <w:rsid w:val="001A6A38"/>
    <w:rsid w:val="001A6C39"/>
    <w:rsid w:val="001A6DE3"/>
    <w:rsid w:val="001A6E93"/>
    <w:rsid w:val="001A6FEB"/>
    <w:rsid w:val="001A730B"/>
    <w:rsid w:val="001A74B9"/>
    <w:rsid w:val="001A757F"/>
    <w:rsid w:val="001A75E9"/>
    <w:rsid w:val="001A7859"/>
    <w:rsid w:val="001A7889"/>
    <w:rsid w:val="001A7D28"/>
    <w:rsid w:val="001B0103"/>
    <w:rsid w:val="001B0F1D"/>
    <w:rsid w:val="001B107C"/>
    <w:rsid w:val="001B11C3"/>
    <w:rsid w:val="001B157F"/>
    <w:rsid w:val="001B15B8"/>
    <w:rsid w:val="001B16AE"/>
    <w:rsid w:val="001B18B5"/>
    <w:rsid w:val="001B1D25"/>
    <w:rsid w:val="001B20E4"/>
    <w:rsid w:val="001B2473"/>
    <w:rsid w:val="001B2BE9"/>
    <w:rsid w:val="001B2CEF"/>
    <w:rsid w:val="001B2E0E"/>
    <w:rsid w:val="001B2F2A"/>
    <w:rsid w:val="001B3002"/>
    <w:rsid w:val="001B3091"/>
    <w:rsid w:val="001B3194"/>
    <w:rsid w:val="001B329F"/>
    <w:rsid w:val="001B34B8"/>
    <w:rsid w:val="001B353A"/>
    <w:rsid w:val="001B35C6"/>
    <w:rsid w:val="001B386E"/>
    <w:rsid w:val="001B38D2"/>
    <w:rsid w:val="001B395A"/>
    <w:rsid w:val="001B3CE3"/>
    <w:rsid w:val="001B3F61"/>
    <w:rsid w:val="001B4175"/>
    <w:rsid w:val="001B47B9"/>
    <w:rsid w:val="001B47F7"/>
    <w:rsid w:val="001B48D0"/>
    <w:rsid w:val="001B493C"/>
    <w:rsid w:val="001B4A5B"/>
    <w:rsid w:val="001B4BB3"/>
    <w:rsid w:val="001B4DC6"/>
    <w:rsid w:val="001B589B"/>
    <w:rsid w:val="001B5A01"/>
    <w:rsid w:val="001B5BE2"/>
    <w:rsid w:val="001B5C84"/>
    <w:rsid w:val="001B5F6D"/>
    <w:rsid w:val="001B60EC"/>
    <w:rsid w:val="001B6131"/>
    <w:rsid w:val="001B61D9"/>
    <w:rsid w:val="001B6314"/>
    <w:rsid w:val="001B637D"/>
    <w:rsid w:val="001B6425"/>
    <w:rsid w:val="001B6689"/>
    <w:rsid w:val="001B6752"/>
    <w:rsid w:val="001B6918"/>
    <w:rsid w:val="001B6948"/>
    <w:rsid w:val="001B6BD1"/>
    <w:rsid w:val="001B6EB3"/>
    <w:rsid w:val="001B6EC3"/>
    <w:rsid w:val="001B6F3C"/>
    <w:rsid w:val="001B7178"/>
    <w:rsid w:val="001B71F6"/>
    <w:rsid w:val="001B7292"/>
    <w:rsid w:val="001B72FE"/>
    <w:rsid w:val="001B7590"/>
    <w:rsid w:val="001B75A8"/>
    <w:rsid w:val="001B75C5"/>
    <w:rsid w:val="001B761A"/>
    <w:rsid w:val="001B7798"/>
    <w:rsid w:val="001B7D9F"/>
    <w:rsid w:val="001C02E0"/>
    <w:rsid w:val="001C02EC"/>
    <w:rsid w:val="001C039A"/>
    <w:rsid w:val="001C046D"/>
    <w:rsid w:val="001C056B"/>
    <w:rsid w:val="001C05EA"/>
    <w:rsid w:val="001C075F"/>
    <w:rsid w:val="001C0A25"/>
    <w:rsid w:val="001C0CAD"/>
    <w:rsid w:val="001C0F0B"/>
    <w:rsid w:val="001C1025"/>
    <w:rsid w:val="001C11E5"/>
    <w:rsid w:val="001C1361"/>
    <w:rsid w:val="001C15A0"/>
    <w:rsid w:val="001C1D3C"/>
    <w:rsid w:val="001C1E84"/>
    <w:rsid w:val="001C1EA4"/>
    <w:rsid w:val="001C1F70"/>
    <w:rsid w:val="001C22C0"/>
    <w:rsid w:val="001C2433"/>
    <w:rsid w:val="001C27A5"/>
    <w:rsid w:val="001C2DC2"/>
    <w:rsid w:val="001C2E52"/>
    <w:rsid w:val="001C2FC3"/>
    <w:rsid w:val="001C3023"/>
    <w:rsid w:val="001C3159"/>
    <w:rsid w:val="001C32B2"/>
    <w:rsid w:val="001C3319"/>
    <w:rsid w:val="001C37F2"/>
    <w:rsid w:val="001C39EE"/>
    <w:rsid w:val="001C4396"/>
    <w:rsid w:val="001C4402"/>
    <w:rsid w:val="001C444C"/>
    <w:rsid w:val="001C44A6"/>
    <w:rsid w:val="001C48D2"/>
    <w:rsid w:val="001C49F6"/>
    <w:rsid w:val="001C4CC1"/>
    <w:rsid w:val="001C4FFC"/>
    <w:rsid w:val="001C51A8"/>
    <w:rsid w:val="001C57C8"/>
    <w:rsid w:val="001C5AF0"/>
    <w:rsid w:val="001C5B6A"/>
    <w:rsid w:val="001C5B92"/>
    <w:rsid w:val="001C5BD0"/>
    <w:rsid w:val="001C5CB5"/>
    <w:rsid w:val="001C5E3A"/>
    <w:rsid w:val="001C5E58"/>
    <w:rsid w:val="001C6582"/>
    <w:rsid w:val="001C68AB"/>
    <w:rsid w:val="001C6B10"/>
    <w:rsid w:val="001C6C10"/>
    <w:rsid w:val="001C6DF6"/>
    <w:rsid w:val="001C6E8A"/>
    <w:rsid w:val="001C6FE0"/>
    <w:rsid w:val="001C702D"/>
    <w:rsid w:val="001C7452"/>
    <w:rsid w:val="001C7A2C"/>
    <w:rsid w:val="001C7DD9"/>
    <w:rsid w:val="001D00BC"/>
    <w:rsid w:val="001D056A"/>
    <w:rsid w:val="001D05C2"/>
    <w:rsid w:val="001D06A7"/>
    <w:rsid w:val="001D091B"/>
    <w:rsid w:val="001D0B9E"/>
    <w:rsid w:val="001D0E05"/>
    <w:rsid w:val="001D113F"/>
    <w:rsid w:val="001D1887"/>
    <w:rsid w:val="001D190C"/>
    <w:rsid w:val="001D1A4C"/>
    <w:rsid w:val="001D1B71"/>
    <w:rsid w:val="001D1BCF"/>
    <w:rsid w:val="001D2354"/>
    <w:rsid w:val="001D255A"/>
    <w:rsid w:val="001D29B5"/>
    <w:rsid w:val="001D2A3F"/>
    <w:rsid w:val="001D2B6C"/>
    <w:rsid w:val="001D2C45"/>
    <w:rsid w:val="001D30AF"/>
    <w:rsid w:val="001D3271"/>
    <w:rsid w:val="001D3369"/>
    <w:rsid w:val="001D351E"/>
    <w:rsid w:val="001D358D"/>
    <w:rsid w:val="001D375C"/>
    <w:rsid w:val="001D386E"/>
    <w:rsid w:val="001D3DC8"/>
    <w:rsid w:val="001D3E8D"/>
    <w:rsid w:val="001D3F15"/>
    <w:rsid w:val="001D41F7"/>
    <w:rsid w:val="001D45C7"/>
    <w:rsid w:val="001D45D9"/>
    <w:rsid w:val="001D4B6C"/>
    <w:rsid w:val="001D4B9A"/>
    <w:rsid w:val="001D4BD7"/>
    <w:rsid w:val="001D4C80"/>
    <w:rsid w:val="001D4DE0"/>
    <w:rsid w:val="001D4E13"/>
    <w:rsid w:val="001D4F9B"/>
    <w:rsid w:val="001D5225"/>
    <w:rsid w:val="001D5359"/>
    <w:rsid w:val="001D55A3"/>
    <w:rsid w:val="001D56FE"/>
    <w:rsid w:val="001D5806"/>
    <w:rsid w:val="001D5954"/>
    <w:rsid w:val="001D5A13"/>
    <w:rsid w:val="001D5ADE"/>
    <w:rsid w:val="001D5C69"/>
    <w:rsid w:val="001D5D38"/>
    <w:rsid w:val="001D60E6"/>
    <w:rsid w:val="001D6111"/>
    <w:rsid w:val="001D6146"/>
    <w:rsid w:val="001D614D"/>
    <w:rsid w:val="001D6369"/>
    <w:rsid w:val="001D6422"/>
    <w:rsid w:val="001D6966"/>
    <w:rsid w:val="001D6A84"/>
    <w:rsid w:val="001D6C3A"/>
    <w:rsid w:val="001D6DE3"/>
    <w:rsid w:val="001D70C9"/>
    <w:rsid w:val="001D715C"/>
    <w:rsid w:val="001D7183"/>
    <w:rsid w:val="001D71DC"/>
    <w:rsid w:val="001D73B8"/>
    <w:rsid w:val="001D76A6"/>
    <w:rsid w:val="001D7843"/>
    <w:rsid w:val="001D7B2E"/>
    <w:rsid w:val="001D7D11"/>
    <w:rsid w:val="001D7EAE"/>
    <w:rsid w:val="001E0314"/>
    <w:rsid w:val="001E0414"/>
    <w:rsid w:val="001E04D5"/>
    <w:rsid w:val="001E0564"/>
    <w:rsid w:val="001E0C39"/>
    <w:rsid w:val="001E0C54"/>
    <w:rsid w:val="001E0D60"/>
    <w:rsid w:val="001E11F3"/>
    <w:rsid w:val="001E1593"/>
    <w:rsid w:val="001E17E4"/>
    <w:rsid w:val="001E1AF1"/>
    <w:rsid w:val="001E1B50"/>
    <w:rsid w:val="001E1CC2"/>
    <w:rsid w:val="001E200D"/>
    <w:rsid w:val="001E214F"/>
    <w:rsid w:val="001E2430"/>
    <w:rsid w:val="001E25D5"/>
    <w:rsid w:val="001E2902"/>
    <w:rsid w:val="001E2BEA"/>
    <w:rsid w:val="001E2CAA"/>
    <w:rsid w:val="001E2CAD"/>
    <w:rsid w:val="001E2DCD"/>
    <w:rsid w:val="001E2DD7"/>
    <w:rsid w:val="001E2F4E"/>
    <w:rsid w:val="001E30CC"/>
    <w:rsid w:val="001E3728"/>
    <w:rsid w:val="001E4053"/>
    <w:rsid w:val="001E43D5"/>
    <w:rsid w:val="001E4499"/>
    <w:rsid w:val="001E4B33"/>
    <w:rsid w:val="001E4CA7"/>
    <w:rsid w:val="001E4F68"/>
    <w:rsid w:val="001E51B6"/>
    <w:rsid w:val="001E51EA"/>
    <w:rsid w:val="001E5449"/>
    <w:rsid w:val="001E55D4"/>
    <w:rsid w:val="001E56C4"/>
    <w:rsid w:val="001E5718"/>
    <w:rsid w:val="001E5D9A"/>
    <w:rsid w:val="001E5F8B"/>
    <w:rsid w:val="001E602B"/>
    <w:rsid w:val="001E62E3"/>
    <w:rsid w:val="001E67C1"/>
    <w:rsid w:val="001E67FE"/>
    <w:rsid w:val="001E6923"/>
    <w:rsid w:val="001E6A4D"/>
    <w:rsid w:val="001E6A87"/>
    <w:rsid w:val="001E6A9B"/>
    <w:rsid w:val="001E70CA"/>
    <w:rsid w:val="001E73F5"/>
    <w:rsid w:val="001E7490"/>
    <w:rsid w:val="001E7534"/>
    <w:rsid w:val="001E757F"/>
    <w:rsid w:val="001E75BB"/>
    <w:rsid w:val="001E775B"/>
    <w:rsid w:val="001E7AC8"/>
    <w:rsid w:val="001E7BC9"/>
    <w:rsid w:val="001E7E6D"/>
    <w:rsid w:val="001F0136"/>
    <w:rsid w:val="001F0AA5"/>
    <w:rsid w:val="001F0CF8"/>
    <w:rsid w:val="001F0DDE"/>
    <w:rsid w:val="001F0F7C"/>
    <w:rsid w:val="001F0FC6"/>
    <w:rsid w:val="001F10C1"/>
    <w:rsid w:val="001F1343"/>
    <w:rsid w:val="001F178A"/>
    <w:rsid w:val="001F1CB3"/>
    <w:rsid w:val="001F1D3D"/>
    <w:rsid w:val="001F1E85"/>
    <w:rsid w:val="001F1EE4"/>
    <w:rsid w:val="001F2218"/>
    <w:rsid w:val="001F2496"/>
    <w:rsid w:val="001F2DAD"/>
    <w:rsid w:val="001F2E2D"/>
    <w:rsid w:val="001F3155"/>
    <w:rsid w:val="001F3280"/>
    <w:rsid w:val="001F3607"/>
    <w:rsid w:val="001F3896"/>
    <w:rsid w:val="001F3967"/>
    <w:rsid w:val="001F3BD2"/>
    <w:rsid w:val="001F4201"/>
    <w:rsid w:val="001F43DA"/>
    <w:rsid w:val="001F43F9"/>
    <w:rsid w:val="001F4676"/>
    <w:rsid w:val="001F4873"/>
    <w:rsid w:val="001F4FA6"/>
    <w:rsid w:val="001F5365"/>
    <w:rsid w:val="001F5673"/>
    <w:rsid w:val="001F57B5"/>
    <w:rsid w:val="001F5958"/>
    <w:rsid w:val="001F59EA"/>
    <w:rsid w:val="001F5A3B"/>
    <w:rsid w:val="001F5CAE"/>
    <w:rsid w:val="001F5F6A"/>
    <w:rsid w:val="001F5F75"/>
    <w:rsid w:val="001F6499"/>
    <w:rsid w:val="001F6931"/>
    <w:rsid w:val="001F6D4F"/>
    <w:rsid w:val="001F6DE4"/>
    <w:rsid w:val="001F6FFB"/>
    <w:rsid w:val="001F7043"/>
    <w:rsid w:val="001F708B"/>
    <w:rsid w:val="001F71AB"/>
    <w:rsid w:val="001F7503"/>
    <w:rsid w:val="001F768B"/>
    <w:rsid w:val="001F77BD"/>
    <w:rsid w:val="001F7BC8"/>
    <w:rsid w:val="001F7CC3"/>
    <w:rsid w:val="001F7EBE"/>
    <w:rsid w:val="001F7F9C"/>
    <w:rsid w:val="002003BD"/>
    <w:rsid w:val="00200417"/>
    <w:rsid w:val="00200760"/>
    <w:rsid w:val="0020085C"/>
    <w:rsid w:val="00200C1B"/>
    <w:rsid w:val="00200C24"/>
    <w:rsid w:val="00200CC8"/>
    <w:rsid w:val="00200D1D"/>
    <w:rsid w:val="00201023"/>
    <w:rsid w:val="0020169A"/>
    <w:rsid w:val="0020181B"/>
    <w:rsid w:val="00201DB3"/>
    <w:rsid w:val="002020D8"/>
    <w:rsid w:val="00202268"/>
    <w:rsid w:val="0020228B"/>
    <w:rsid w:val="002022F9"/>
    <w:rsid w:val="002024F2"/>
    <w:rsid w:val="0020250D"/>
    <w:rsid w:val="002026C8"/>
    <w:rsid w:val="002026D5"/>
    <w:rsid w:val="00202A95"/>
    <w:rsid w:val="00202D15"/>
    <w:rsid w:val="00202E25"/>
    <w:rsid w:val="00202E6E"/>
    <w:rsid w:val="002035EE"/>
    <w:rsid w:val="002037EA"/>
    <w:rsid w:val="00204132"/>
    <w:rsid w:val="00204340"/>
    <w:rsid w:val="00204B3C"/>
    <w:rsid w:val="00204C4D"/>
    <w:rsid w:val="00204EEF"/>
    <w:rsid w:val="0020519A"/>
    <w:rsid w:val="0020580D"/>
    <w:rsid w:val="00205B89"/>
    <w:rsid w:val="00205CBE"/>
    <w:rsid w:val="00205D76"/>
    <w:rsid w:val="00205EDC"/>
    <w:rsid w:val="00205F79"/>
    <w:rsid w:val="00205FBC"/>
    <w:rsid w:val="0020600A"/>
    <w:rsid w:val="002062D9"/>
    <w:rsid w:val="0020658B"/>
    <w:rsid w:val="0020675D"/>
    <w:rsid w:val="0020691A"/>
    <w:rsid w:val="00206A72"/>
    <w:rsid w:val="00206D0A"/>
    <w:rsid w:val="00206DBC"/>
    <w:rsid w:val="00206ECB"/>
    <w:rsid w:val="00206F1C"/>
    <w:rsid w:val="00206F4F"/>
    <w:rsid w:val="00207078"/>
    <w:rsid w:val="002070EB"/>
    <w:rsid w:val="00207BEE"/>
    <w:rsid w:val="00207D0D"/>
    <w:rsid w:val="00207E1A"/>
    <w:rsid w:val="00210515"/>
    <w:rsid w:val="00210652"/>
    <w:rsid w:val="002106CB"/>
    <w:rsid w:val="00210719"/>
    <w:rsid w:val="0021072E"/>
    <w:rsid w:val="00210743"/>
    <w:rsid w:val="002108FF"/>
    <w:rsid w:val="00210A56"/>
    <w:rsid w:val="00210A8F"/>
    <w:rsid w:val="00210AB8"/>
    <w:rsid w:val="00210CDF"/>
    <w:rsid w:val="0021126E"/>
    <w:rsid w:val="002114B8"/>
    <w:rsid w:val="0021176B"/>
    <w:rsid w:val="00211B6A"/>
    <w:rsid w:val="00211C9A"/>
    <w:rsid w:val="00211D90"/>
    <w:rsid w:val="00212203"/>
    <w:rsid w:val="00212270"/>
    <w:rsid w:val="002124EA"/>
    <w:rsid w:val="00212689"/>
    <w:rsid w:val="00212948"/>
    <w:rsid w:val="00212D12"/>
    <w:rsid w:val="00212DBD"/>
    <w:rsid w:val="00213080"/>
    <w:rsid w:val="002130DD"/>
    <w:rsid w:val="0021310C"/>
    <w:rsid w:val="0021324B"/>
    <w:rsid w:val="00213288"/>
    <w:rsid w:val="00213599"/>
    <w:rsid w:val="0021362A"/>
    <w:rsid w:val="00213A0A"/>
    <w:rsid w:val="00213BE8"/>
    <w:rsid w:val="00214164"/>
    <w:rsid w:val="002141B6"/>
    <w:rsid w:val="0021471F"/>
    <w:rsid w:val="00214882"/>
    <w:rsid w:val="00214A1B"/>
    <w:rsid w:val="00214E5E"/>
    <w:rsid w:val="0021507B"/>
    <w:rsid w:val="002153D9"/>
    <w:rsid w:val="0021548C"/>
    <w:rsid w:val="00215AD8"/>
    <w:rsid w:val="00215CF7"/>
    <w:rsid w:val="00216263"/>
    <w:rsid w:val="00216276"/>
    <w:rsid w:val="002166F0"/>
    <w:rsid w:val="0021677B"/>
    <w:rsid w:val="00216890"/>
    <w:rsid w:val="0021694E"/>
    <w:rsid w:val="002169FC"/>
    <w:rsid w:val="00216A16"/>
    <w:rsid w:val="00216AB6"/>
    <w:rsid w:val="00216BB6"/>
    <w:rsid w:val="00216C91"/>
    <w:rsid w:val="00216FC3"/>
    <w:rsid w:val="00217025"/>
    <w:rsid w:val="00217274"/>
    <w:rsid w:val="0021743D"/>
    <w:rsid w:val="0021759E"/>
    <w:rsid w:val="002176A9"/>
    <w:rsid w:val="0021789A"/>
    <w:rsid w:val="00217AA0"/>
    <w:rsid w:val="00217B24"/>
    <w:rsid w:val="00217E78"/>
    <w:rsid w:val="002200ED"/>
    <w:rsid w:val="00220186"/>
    <w:rsid w:val="00220324"/>
    <w:rsid w:val="002204C6"/>
    <w:rsid w:val="00220734"/>
    <w:rsid w:val="0022086B"/>
    <w:rsid w:val="002208CF"/>
    <w:rsid w:val="002208F7"/>
    <w:rsid w:val="0022096A"/>
    <w:rsid w:val="00220C83"/>
    <w:rsid w:val="00220CE4"/>
    <w:rsid w:val="00220D16"/>
    <w:rsid w:val="00220EAD"/>
    <w:rsid w:val="0022109A"/>
    <w:rsid w:val="00221113"/>
    <w:rsid w:val="0022154A"/>
    <w:rsid w:val="00221962"/>
    <w:rsid w:val="00221D40"/>
    <w:rsid w:val="00221EA2"/>
    <w:rsid w:val="002221C1"/>
    <w:rsid w:val="00222552"/>
    <w:rsid w:val="0022260E"/>
    <w:rsid w:val="00222970"/>
    <w:rsid w:val="00222C21"/>
    <w:rsid w:val="00222F82"/>
    <w:rsid w:val="0022324F"/>
    <w:rsid w:val="0022327C"/>
    <w:rsid w:val="002233DC"/>
    <w:rsid w:val="002234C3"/>
    <w:rsid w:val="002234CC"/>
    <w:rsid w:val="00223927"/>
    <w:rsid w:val="00223C39"/>
    <w:rsid w:val="00223EF3"/>
    <w:rsid w:val="00224B90"/>
    <w:rsid w:val="0022511A"/>
    <w:rsid w:val="00225374"/>
    <w:rsid w:val="002257CE"/>
    <w:rsid w:val="002258BD"/>
    <w:rsid w:val="002258E8"/>
    <w:rsid w:val="00225BA3"/>
    <w:rsid w:val="00225C5C"/>
    <w:rsid w:val="00225D35"/>
    <w:rsid w:val="00225D50"/>
    <w:rsid w:val="002260F3"/>
    <w:rsid w:val="00226231"/>
    <w:rsid w:val="00226366"/>
    <w:rsid w:val="00226472"/>
    <w:rsid w:val="0022649F"/>
    <w:rsid w:val="002265C3"/>
    <w:rsid w:val="002267B1"/>
    <w:rsid w:val="00226A23"/>
    <w:rsid w:val="00226C17"/>
    <w:rsid w:val="002270F8"/>
    <w:rsid w:val="00227114"/>
    <w:rsid w:val="0022716C"/>
    <w:rsid w:val="00227666"/>
    <w:rsid w:val="0022779A"/>
    <w:rsid w:val="00227947"/>
    <w:rsid w:val="00227C0C"/>
    <w:rsid w:val="00227D3F"/>
    <w:rsid w:val="00227F7C"/>
    <w:rsid w:val="00230108"/>
    <w:rsid w:val="002302B6"/>
    <w:rsid w:val="002302F9"/>
    <w:rsid w:val="002306DC"/>
    <w:rsid w:val="00230B06"/>
    <w:rsid w:val="00230D57"/>
    <w:rsid w:val="00231026"/>
    <w:rsid w:val="00231170"/>
    <w:rsid w:val="002313EA"/>
    <w:rsid w:val="002314C5"/>
    <w:rsid w:val="00231701"/>
    <w:rsid w:val="00231C6F"/>
    <w:rsid w:val="00231CB3"/>
    <w:rsid w:val="00231DC8"/>
    <w:rsid w:val="00231F94"/>
    <w:rsid w:val="002320FB"/>
    <w:rsid w:val="00232147"/>
    <w:rsid w:val="00232296"/>
    <w:rsid w:val="00232353"/>
    <w:rsid w:val="002327E3"/>
    <w:rsid w:val="0023283A"/>
    <w:rsid w:val="002329D5"/>
    <w:rsid w:val="00232A7E"/>
    <w:rsid w:val="00232C89"/>
    <w:rsid w:val="00232F5C"/>
    <w:rsid w:val="00233463"/>
    <w:rsid w:val="002335AD"/>
    <w:rsid w:val="00233605"/>
    <w:rsid w:val="002337DF"/>
    <w:rsid w:val="00233817"/>
    <w:rsid w:val="00233907"/>
    <w:rsid w:val="00233AC3"/>
    <w:rsid w:val="00233BED"/>
    <w:rsid w:val="00234071"/>
    <w:rsid w:val="002342B5"/>
    <w:rsid w:val="00234641"/>
    <w:rsid w:val="002347B9"/>
    <w:rsid w:val="00234C6D"/>
    <w:rsid w:val="0023516D"/>
    <w:rsid w:val="00235536"/>
    <w:rsid w:val="002355A9"/>
    <w:rsid w:val="0023562D"/>
    <w:rsid w:val="002360D3"/>
    <w:rsid w:val="0023613A"/>
    <w:rsid w:val="00236511"/>
    <w:rsid w:val="002365B9"/>
    <w:rsid w:val="002365D6"/>
    <w:rsid w:val="0023694C"/>
    <w:rsid w:val="00236A5F"/>
    <w:rsid w:val="00236BE5"/>
    <w:rsid w:val="002373BB"/>
    <w:rsid w:val="002373F3"/>
    <w:rsid w:val="0023752C"/>
    <w:rsid w:val="00237665"/>
    <w:rsid w:val="0023781D"/>
    <w:rsid w:val="00237866"/>
    <w:rsid w:val="00237AC9"/>
    <w:rsid w:val="00237DF6"/>
    <w:rsid w:val="00237F7F"/>
    <w:rsid w:val="00237FAE"/>
    <w:rsid w:val="002401A8"/>
    <w:rsid w:val="002401FF"/>
    <w:rsid w:val="0024094E"/>
    <w:rsid w:val="00240AFF"/>
    <w:rsid w:val="00240F54"/>
    <w:rsid w:val="00240F9C"/>
    <w:rsid w:val="00241B4A"/>
    <w:rsid w:val="00241FBF"/>
    <w:rsid w:val="0024223C"/>
    <w:rsid w:val="0024248C"/>
    <w:rsid w:val="00242ACD"/>
    <w:rsid w:val="00242BAC"/>
    <w:rsid w:val="00242D2B"/>
    <w:rsid w:val="0024319E"/>
    <w:rsid w:val="0024324D"/>
    <w:rsid w:val="0024335B"/>
    <w:rsid w:val="0024383A"/>
    <w:rsid w:val="00243DE7"/>
    <w:rsid w:val="00243EAE"/>
    <w:rsid w:val="00244098"/>
    <w:rsid w:val="0024441D"/>
    <w:rsid w:val="00244509"/>
    <w:rsid w:val="002445C8"/>
    <w:rsid w:val="00244756"/>
    <w:rsid w:val="002447E6"/>
    <w:rsid w:val="0024519C"/>
    <w:rsid w:val="00245358"/>
    <w:rsid w:val="002453E5"/>
    <w:rsid w:val="002456DE"/>
    <w:rsid w:val="002457C0"/>
    <w:rsid w:val="002457CF"/>
    <w:rsid w:val="0024598D"/>
    <w:rsid w:val="00245AB4"/>
    <w:rsid w:val="00245BE3"/>
    <w:rsid w:val="00245DF7"/>
    <w:rsid w:val="00245E23"/>
    <w:rsid w:val="00245EA1"/>
    <w:rsid w:val="002463F4"/>
    <w:rsid w:val="00246A46"/>
    <w:rsid w:val="00246CD1"/>
    <w:rsid w:val="0024701B"/>
    <w:rsid w:val="002472B1"/>
    <w:rsid w:val="002474D0"/>
    <w:rsid w:val="002477A0"/>
    <w:rsid w:val="00247860"/>
    <w:rsid w:val="00247984"/>
    <w:rsid w:val="00247E3A"/>
    <w:rsid w:val="002502F4"/>
    <w:rsid w:val="00250372"/>
    <w:rsid w:val="0025044D"/>
    <w:rsid w:val="00250491"/>
    <w:rsid w:val="002505C1"/>
    <w:rsid w:val="00250615"/>
    <w:rsid w:val="0025067A"/>
    <w:rsid w:val="002506BB"/>
    <w:rsid w:val="0025099E"/>
    <w:rsid w:val="00250B7D"/>
    <w:rsid w:val="00250D5F"/>
    <w:rsid w:val="00250DF3"/>
    <w:rsid w:val="00250EA6"/>
    <w:rsid w:val="0025113C"/>
    <w:rsid w:val="002513BC"/>
    <w:rsid w:val="0025148D"/>
    <w:rsid w:val="002514D0"/>
    <w:rsid w:val="00251673"/>
    <w:rsid w:val="00251987"/>
    <w:rsid w:val="002519D3"/>
    <w:rsid w:val="00251B3A"/>
    <w:rsid w:val="00251CE8"/>
    <w:rsid w:val="00251D14"/>
    <w:rsid w:val="00251F2F"/>
    <w:rsid w:val="002524D9"/>
    <w:rsid w:val="00252778"/>
    <w:rsid w:val="002528D3"/>
    <w:rsid w:val="00252B7D"/>
    <w:rsid w:val="00252C2F"/>
    <w:rsid w:val="00252DD9"/>
    <w:rsid w:val="0025312D"/>
    <w:rsid w:val="0025330D"/>
    <w:rsid w:val="0025333B"/>
    <w:rsid w:val="00253379"/>
    <w:rsid w:val="0025347C"/>
    <w:rsid w:val="002538B9"/>
    <w:rsid w:val="00253957"/>
    <w:rsid w:val="00253959"/>
    <w:rsid w:val="00253E50"/>
    <w:rsid w:val="002541AA"/>
    <w:rsid w:val="00254406"/>
    <w:rsid w:val="00254546"/>
    <w:rsid w:val="00254934"/>
    <w:rsid w:val="00254DE4"/>
    <w:rsid w:val="002554A1"/>
    <w:rsid w:val="002554A8"/>
    <w:rsid w:val="0025558B"/>
    <w:rsid w:val="0025560C"/>
    <w:rsid w:val="00255CD8"/>
    <w:rsid w:val="00255E77"/>
    <w:rsid w:val="0025601B"/>
    <w:rsid w:val="002564DB"/>
    <w:rsid w:val="00256711"/>
    <w:rsid w:val="002567D9"/>
    <w:rsid w:val="00256A43"/>
    <w:rsid w:val="00256B92"/>
    <w:rsid w:val="00256CBF"/>
    <w:rsid w:val="00256D2A"/>
    <w:rsid w:val="00256E02"/>
    <w:rsid w:val="00256F60"/>
    <w:rsid w:val="00256FE4"/>
    <w:rsid w:val="00257121"/>
    <w:rsid w:val="0025745C"/>
    <w:rsid w:val="002575FB"/>
    <w:rsid w:val="0025798A"/>
    <w:rsid w:val="00257AB3"/>
    <w:rsid w:val="00257FD4"/>
    <w:rsid w:val="0026010A"/>
    <w:rsid w:val="0026022A"/>
    <w:rsid w:val="00260646"/>
    <w:rsid w:val="00260789"/>
    <w:rsid w:val="002607D5"/>
    <w:rsid w:val="002609E2"/>
    <w:rsid w:val="00260F16"/>
    <w:rsid w:val="00260F40"/>
    <w:rsid w:val="0026102E"/>
    <w:rsid w:val="00261084"/>
    <w:rsid w:val="00261199"/>
    <w:rsid w:val="002613B0"/>
    <w:rsid w:val="00261995"/>
    <w:rsid w:val="00261A3B"/>
    <w:rsid w:val="00261A3E"/>
    <w:rsid w:val="00261EAA"/>
    <w:rsid w:val="002621F8"/>
    <w:rsid w:val="002622CE"/>
    <w:rsid w:val="00262339"/>
    <w:rsid w:val="0026233E"/>
    <w:rsid w:val="00262781"/>
    <w:rsid w:val="00262796"/>
    <w:rsid w:val="00262BD9"/>
    <w:rsid w:val="00262DEA"/>
    <w:rsid w:val="00262E0C"/>
    <w:rsid w:val="0026316E"/>
    <w:rsid w:val="00263204"/>
    <w:rsid w:val="002633E2"/>
    <w:rsid w:val="0026394B"/>
    <w:rsid w:val="002639A2"/>
    <w:rsid w:val="00263B39"/>
    <w:rsid w:val="00263D58"/>
    <w:rsid w:val="0026425E"/>
    <w:rsid w:val="002642B8"/>
    <w:rsid w:val="00264516"/>
    <w:rsid w:val="00264585"/>
    <w:rsid w:val="002646BF"/>
    <w:rsid w:val="002648FE"/>
    <w:rsid w:val="00264B4C"/>
    <w:rsid w:val="00264CC3"/>
    <w:rsid w:val="00264E45"/>
    <w:rsid w:val="00265247"/>
    <w:rsid w:val="00265544"/>
    <w:rsid w:val="00265FD0"/>
    <w:rsid w:val="0026631F"/>
    <w:rsid w:val="002664A6"/>
    <w:rsid w:val="0026669A"/>
    <w:rsid w:val="002668F1"/>
    <w:rsid w:val="00266C3E"/>
    <w:rsid w:val="0026706E"/>
    <w:rsid w:val="00267250"/>
    <w:rsid w:val="00267460"/>
    <w:rsid w:val="00267480"/>
    <w:rsid w:val="002675D5"/>
    <w:rsid w:val="002676C6"/>
    <w:rsid w:val="00267D2D"/>
    <w:rsid w:val="00267F17"/>
    <w:rsid w:val="0027000B"/>
    <w:rsid w:val="0027016C"/>
    <w:rsid w:val="0027018F"/>
    <w:rsid w:val="0027037C"/>
    <w:rsid w:val="00270727"/>
    <w:rsid w:val="002709FC"/>
    <w:rsid w:val="00270A07"/>
    <w:rsid w:val="00270C4C"/>
    <w:rsid w:val="00270D0C"/>
    <w:rsid w:val="002710D2"/>
    <w:rsid w:val="002710E6"/>
    <w:rsid w:val="0027111D"/>
    <w:rsid w:val="0027112B"/>
    <w:rsid w:val="00271267"/>
    <w:rsid w:val="002714F7"/>
    <w:rsid w:val="002719BD"/>
    <w:rsid w:val="00271A26"/>
    <w:rsid w:val="002724E3"/>
    <w:rsid w:val="0027277F"/>
    <w:rsid w:val="002727C3"/>
    <w:rsid w:val="00272D61"/>
    <w:rsid w:val="00272EE3"/>
    <w:rsid w:val="002737C3"/>
    <w:rsid w:val="002737CF"/>
    <w:rsid w:val="00273C40"/>
    <w:rsid w:val="00273C5C"/>
    <w:rsid w:val="00273E84"/>
    <w:rsid w:val="00274048"/>
    <w:rsid w:val="002743C0"/>
    <w:rsid w:val="00274415"/>
    <w:rsid w:val="00274A51"/>
    <w:rsid w:val="002750EB"/>
    <w:rsid w:val="00275129"/>
    <w:rsid w:val="0027528A"/>
    <w:rsid w:val="002753D0"/>
    <w:rsid w:val="002758DA"/>
    <w:rsid w:val="0027591A"/>
    <w:rsid w:val="002759A5"/>
    <w:rsid w:val="00275A47"/>
    <w:rsid w:val="00275E76"/>
    <w:rsid w:val="00275F3E"/>
    <w:rsid w:val="002763F0"/>
    <w:rsid w:val="002766B8"/>
    <w:rsid w:val="0027690E"/>
    <w:rsid w:val="00276973"/>
    <w:rsid w:val="00276FD1"/>
    <w:rsid w:val="002770E7"/>
    <w:rsid w:val="00277109"/>
    <w:rsid w:val="00277794"/>
    <w:rsid w:val="00277A4B"/>
    <w:rsid w:val="00277B75"/>
    <w:rsid w:val="00277BC2"/>
    <w:rsid w:val="00277C21"/>
    <w:rsid w:val="00277E0C"/>
    <w:rsid w:val="00277FDA"/>
    <w:rsid w:val="0028010F"/>
    <w:rsid w:val="00280251"/>
    <w:rsid w:val="00280263"/>
    <w:rsid w:val="0028028F"/>
    <w:rsid w:val="00280792"/>
    <w:rsid w:val="00280980"/>
    <w:rsid w:val="002809CC"/>
    <w:rsid w:val="00280B90"/>
    <w:rsid w:val="00280D90"/>
    <w:rsid w:val="00280E41"/>
    <w:rsid w:val="00280FD8"/>
    <w:rsid w:val="00280FDB"/>
    <w:rsid w:val="002813D1"/>
    <w:rsid w:val="0028144D"/>
    <w:rsid w:val="00281953"/>
    <w:rsid w:val="00281B69"/>
    <w:rsid w:val="00281E2D"/>
    <w:rsid w:val="00281F58"/>
    <w:rsid w:val="0028200C"/>
    <w:rsid w:val="00282029"/>
    <w:rsid w:val="00282179"/>
    <w:rsid w:val="002823B7"/>
    <w:rsid w:val="0028254B"/>
    <w:rsid w:val="0028266B"/>
    <w:rsid w:val="00282727"/>
    <w:rsid w:val="00282B32"/>
    <w:rsid w:val="00282B9F"/>
    <w:rsid w:val="00282F3B"/>
    <w:rsid w:val="00282FF7"/>
    <w:rsid w:val="0028337A"/>
    <w:rsid w:val="0028351B"/>
    <w:rsid w:val="002836D2"/>
    <w:rsid w:val="00283860"/>
    <w:rsid w:val="00283982"/>
    <w:rsid w:val="00283C9A"/>
    <w:rsid w:val="00283E45"/>
    <w:rsid w:val="00284122"/>
    <w:rsid w:val="00284257"/>
    <w:rsid w:val="002847B7"/>
    <w:rsid w:val="00284806"/>
    <w:rsid w:val="00284ADF"/>
    <w:rsid w:val="0028508A"/>
    <w:rsid w:val="00285397"/>
    <w:rsid w:val="002854AC"/>
    <w:rsid w:val="00285676"/>
    <w:rsid w:val="0028583D"/>
    <w:rsid w:val="00285C82"/>
    <w:rsid w:val="0028603B"/>
    <w:rsid w:val="0028637E"/>
    <w:rsid w:val="002864F6"/>
    <w:rsid w:val="00286597"/>
    <w:rsid w:val="002866A8"/>
    <w:rsid w:val="0028677F"/>
    <w:rsid w:val="00286A2E"/>
    <w:rsid w:val="00286AAA"/>
    <w:rsid w:val="00286FCF"/>
    <w:rsid w:val="002876C3"/>
    <w:rsid w:val="00287898"/>
    <w:rsid w:val="0028790B"/>
    <w:rsid w:val="002879B8"/>
    <w:rsid w:val="00287AE4"/>
    <w:rsid w:val="00287B8D"/>
    <w:rsid w:val="002901F1"/>
    <w:rsid w:val="002902A4"/>
    <w:rsid w:val="00290629"/>
    <w:rsid w:val="00290638"/>
    <w:rsid w:val="00290AB7"/>
    <w:rsid w:val="00290B1D"/>
    <w:rsid w:val="00290C8D"/>
    <w:rsid w:val="00290D8C"/>
    <w:rsid w:val="00290DFE"/>
    <w:rsid w:val="00290E80"/>
    <w:rsid w:val="002911F5"/>
    <w:rsid w:val="002911F6"/>
    <w:rsid w:val="00291269"/>
    <w:rsid w:val="002914AB"/>
    <w:rsid w:val="002915F5"/>
    <w:rsid w:val="00291696"/>
    <w:rsid w:val="00291AF7"/>
    <w:rsid w:val="00291BA2"/>
    <w:rsid w:val="002923F9"/>
    <w:rsid w:val="002929E1"/>
    <w:rsid w:val="00292A97"/>
    <w:rsid w:val="00292B45"/>
    <w:rsid w:val="00292DEA"/>
    <w:rsid w:val="00292E21"/>
    <w:rsid w:val="00292E3B"/>
    <w:rsid w:val="0029340F"/>
    <w:rsid w:val="002935A5"/>
    <w:rsid w:val="0029361F"/>
    <w:rsid w:val="00293699"/>
    <w:rsid w:val="0029375B"/>
    <w:rsid w:val="00293925"/>
    <w:rsid w:val="00293D42"/>
    <w:rsid w:val="00293F68"/>
    <w:rsid w:val="00293FE4"/>
    <w:rsid w:val="0029424C"/>
    <w:rsid w:val="00294496"/>
    <w:rsid w:val="002947EA"/>
    <w:rsid w:val="002949EF"/>
    <w:rsid w:val="00294D04"/>
    <w:rsid w:val="00294EF8"/>
    <w:rsid w:val="0029510B"/>
    <w:rsid w:val="0029512F"/>
    <w:rsid w:val="00295218"/>
    <w:rsid w:val="00295588"/>
    <w:rsid w:val="00295AC7"/>
    <w:rsid w:val="00295BA2"/>
    <w:rsid w:val="00295E61"/>
    <w:rsid w:val="00296054"/>
    <w:rsid w:val="002960EB"/>
    <w:rsid w:val="002964F6"/>
    <w:rsid w:val="00296913"/>
    <w:rsid w:val="00296BF2"/>
    <w:rsid w:val="00296EA0"/>
    <w:rsid w:val="00296FB5"/>
    <w:rsid w:val="00296FC3"/>
    <w:rsid w:val="0029703E"/>
    <w:rsid w:val="0029746B"/>
    <w:rsid w:val="0029752F"/>
    <w:rsid w:val="00297786"/>
    <w:rsid w:val="00297AC2"/>
    <w:rsid w:val="00297AE6"/>
    <w:rsid w:val="00297BE0"/>
    <w:rsid w:val="00297CFC"/>
    <w:rsid w:val="00297DFE"/>
    <w:rsid w:val="00297F3E"/>
    <w:rsid w:val="002A00EC"/>
    <w:rsid w:val="002A04BF"/>
    <w:rsid w:val="002A05A7"/>
    <w:rsid w:val="002A077D"/>
    <w:rsid w:val="002A08B4"/>
    <w:rsid w:val="002A08D3"/>
    <w:rsid w:val="002A0907"/>
    <w:rsid w:val="002A0A59"/>
    <w:rsid w:val="002A0B14"/>
    <w:rsid w:val="002A0CCF"/>
    <w:rsid w:val="002A0FBF"/>
    <w:rsid w:val="002A1023"/>
    <w:rsid w:val="002A10DF"/>
    <w:rsid w:val="002A111C"/>
    <w:rsid w:val="002A1200"/>
    <w:rsid w:val="002A13FD"/>
    <w:rsid w:val="002A1439"/>
    <w:rsid w:val="002A1638"/>
    <w:rsid w:val="002A1B17"/>
    <w:rsid w:val="002A1BC3"/>
    <w:rsid w:val="002A1D97"/>
    <w:rsid w:val="002A221C"/>
    <w:rsid w:val="002A2808"/>
    <w:rsid w:val="002A2B3D"/>
    <w:rsid w:val="002A2E2E"/>
    <w:rsid w:val="002A3084"/>
    <w:rsid w:val="002A31E6"/>
    <w:rsid w:val="002A335C"/>
    <w:rsid w:val="002A336B"/>
    <w:rsid w:val="002A36D4"/>
    <w:rsid w:val="002A3944"/>
    <w:rsid w:val="002A3ACF"/>
    <w:rsid w:val="002A3B88"/>
    <w:rsid w:val="002A3C27"/>
    <w:rsid w:val="002A3C5E"/>
    <w:rsid w:val="002A3EA8"/>
    <w:rsid w:val="002A42B3"/>
    <w:rsid w:val="002A4BAA"/>
    <w:rsid w:val="002A4BF6"/>
    <w:rsid w:val="002A4E2A"/>
    <w:rsid w:val="002A51D2"/>
    <w:rsid w:val="002A55A6"/>
    <w:rsid w:val="002A57CA"/>
    <w:rsid w:val="002A5F96"/>
    <w:rsid w:val="002A61BF"/>
    <w:rsid w:val="002A64CF"/>
    <w:rsid w:val="002A6B1E"/>
    <w:rsid w:val="002A6BB2"/>
    <w:rsid w:val="002A6D6E"/>
    <w:rsid w:val="002A6F71"/>
    <w:rsid w:val="002A7047"/>
    <w:rsid w:val="002A709C"/>
    <w:rsid w:val="002A7634"/>
    <w:rsid w:val="002A78F3"/>
    <w:rsid w:val="002A790A"/>
    <w:rsid w:val="002A7A01"/>
    <w:rsid w:val="002A7F13"/>
    <w:rsid w:val="002B00D7"/>
    <w:rsid w:val="002B048B"/>
    <w:rsid w:val="002B0643"/>
    <w:rsid w:val="002B0A46"/>
    <w:rsid w:val="002B0D28"/>
    <w:rsid w:val="002B0EBC"/>
    <w:rsid w:val="002B1006"/>
    <w:rsid w:val="002B12E8"/>
    <w:rsid w:val="002B1457"/>
    <w:rsid w:val="002B1683"/>
    <w:rsid w:val="002B1706"/>
    <w:rsid w:val="002B1913"/>
    <w:rsid w:val="002B191D"/>
    <w:rsid w:val="002B19D7"/>
    <w:rsid w:val="002B1C82"/>
    <w:rsid w:val="002B1D02"/>
    <w:rsid w:val="002B1E0F"/>
    <w:rsid w:val="002B23BC"/>
    <w:rsid w:val="002B23FF"/>
    <w:rsid w:val="002B2565"/>
    <w:rsid w:val="002B28A5"/>
    <w:rsid w:val="002B28F2"/>
    <w:rsid w:val="002B2919"/>
    <w:rsid w:val="002B299F"/>
    <w:rsid w:val="002B2A80"/>
    <w:rsid w:val="002B2D13"/>
    <w:rsid w:val="002B324E"/>
    <w:rsid w:val="002B338E"/>
    <w:rsid w:val="002B35DC"/>
    <w:rsid w:val="002B382D"/>
    <w:rsid w:val="002B382E"/>
    <w:rsid w:val="002B3BF6"/>
    <w:rsid w:val="002B4108"/>
    <w:rsid w:val="002B4E97"/>
    <w:rsid w:val="002B5123"/>
    <w:rsid w:val="002B5364"/>
    <w:rsid w:val="002B53C5"/>
    <w:rsid w:val="002B55D0"/>
    <w:rsid w:val="002B57A4"/>
    <w:rsid w:val="002B57D5"/>
    <w:rsid w:val="002B5AE3"/>
    <w:rsid w:val="002B5F07"/>
    <w:rsid w:val="002B6068"/>
    <w:rsid w:val="002B6123"/>
    <w:rsid w:val="002B65B9"/>
    <w:rsid w:val="002B66B3"/>
    <w:rsid w:val="002B6C9C"/>
    <w:rsid w:val="002B6DAA"/>
    <w:rsid w:val="002B7157"/>
    <w:rsid w:val="002B716D"/>
    <w:rsid w:val="002B7448"/>
    <w:rsid w:val="002B7613"/>
    <w:rsid w:val="002B7870"/>
    <w:rsid w:val="002B795B"/>
    <w:rsid w:val="002B7EDD"/>
    <w:rsid w:val="002B7F45"/>
    <w:rsid w:val="002C0088"/>
    <w:rsid w:val="002C01AE"/>
    <w:rsid w:val="002C042C"/>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3F20"/>
    <w:rsid w:val="002C3FFC"/>
    <w:rsid w:val="002C4078"/>
    <w:rsid w:val="002C419D"/>
    <w:rsid w:val="002C41F6"/>
    <w:rsid w:val="002C43F9"/>
    <w:rsid w:val="002C443B"/>
    <w:rsid w:val="002C445E"/>
    <w:rsid w:val="002C44D6"/>
    <w:rsid w:val="002C46F3"/>
    <w:rsid w:val="002C4988"/>
    <w:rsid w:val="002C4C6A"/>
    <w:rsid w:val="002C50E2"/>
    <w:rsid w:val="002C544C"/>
    <w:rsid w:val="002C54A7"/>
    <w:rsid w:val="002C5796"/>
    <w:rsid w:val="002C5821"/>
    <w:rsid w:val="002C586B"/>
    <w:rsid w:val="002C591F"/>
    <w:rsid w:val="002C5B4F"/>
    <w:rsid w:val="002C5EA6"/>
    <w:rsid w:val="002C5ED7"/>
    <w:rsid w:val="002C6567"/>
    <w:rsid w:val="002C65F6"/>
    <w:rsid w:val="002C6D6F"/>
    <w:rsid w:val="002C6E1C"/>
    <w:rsid w:val="002C7873"/>
    <w:rsid w:val="002C798C"/>
    <w:rsid w:val="002C7B34"/>
    <w:rsid w:val="002C7BFA"/>
    <w:rsid w:val="002C7C3A"/>
    <w:rsid w:val="002D03F7"/>
    <w:rsid w:val="002D0588"/>
    <w:rsid w:val="002D0744"/>
    <w:rsid w:val="002D07F0"/>
    <w:rsid w:val="002D08DA"/>
    <w:rsid w:val="002D0A84"/>
    <w:rsid w:val="002D0B44"/>
    <w:rsid w:val="002D0D10"/>
    <w:rsid w:val="002D1043"/>
    <w:rsid w:val="002D105D"/>
    <w:rsid w:val="002D1510"/>
    <w:rsid w:val="002D179B"/>
    <w:rsid w:val="002D17EE"/>
    <w:rsid w:val="002D18DF"/>
    <w:rsid w:val="002D1A70"/>
    <w:rsid w:val="002D1C54"/>
    <w:rsid w:val="002D1EB0"/>
    <w:rsid w:val="002D2102"/>
    <w:rsid w:val="002D2385"/>
    <w:rsid w:val="002D2397"/>
    <w:rsid w:val="002D25DC"/>
    <w:rsid w:val="002D26EA"/>
    <w:rsid w:val="002D2BD9"/>
    <w:rsid w:val="002D2E93"/>
    <w:rsid w:val="002D2EC4"/>
    <w:rsid w:val="002D2F39"/>
    <w:rsid w:val="002D3063"/>
    <w:rsid w:val="002D3286"/>
    <w:rsid w:val="002D32B7"/>
    <w:rsid w:val="002D34EB"/>
    <w:rsid w:val="002D368C"/>
    <w:rsid w:val="002D3745"/>
    <w:rsid w:val="002D39A5"/>
    <w:rsid w:val="002D3A15"/>
    <w:rsid w:val="002D3BBE"/>
    <w:rsid w:val="002D4098"/>
    <w:rsid w:val="002D4181"/>
    <w:rsid w:val="002D45A0"/>
    <w:rsid w:val="002D463A"/>
    <w:rsid w:val="002D46B9"/>
    <w:rsid w:val="002D498B"/>
    <w:rsid w:val="002D4B3B"/>
    <w:rsid w:val="002D514A"/>
    <w:rsid w:val="002D517C"/>
    <w:rsid w:val="002D5653"/>
    <w:rsid w:val="002D5969"/>
    <w:rsid w:val="002D5A90"/>
    <w:rsid w:val="002D5D48"/>
    <w:rsid w:val="002D609B"/>
    <w:rsid w:val="002D6172"/>
    <w:rsid w:val="002D6217"/>
    <w:rsid w:val="002D64D9"/>
    <w:rsid w:val="002D66B7"/>
    <w:rsid w:val="002D67D9"/>
    <w:rsid w:val="002D69EC"/>
    <w:rsid w:val="002D6DD2"/>
    <w:rsid w:val="002D6DFC"/>
    <w:rsid w:val="002D70EC"/>
    <w:rsid w:val="002D74AB"/>
    <w:rsid w:val="002D75A2"/>
    <w:rsid w:val="002D76B4"/>
    <w:rsid w:val="002D7843"/>
    <w:rsid w:val="002D7C51"/>
    <w:rsid w:val="002E0108"/>
    <w:rsid w:val="002E01B9"/>
    <w:rsid w:val="002E0228"/>
    <w:rsid w:val="002E075B"/>
    <w:rsid w:val="002E084B"/>
    <w:rsid w:val="002E0880"/>
    <w:rsid w:val="002E0B46"/>
    <w:rsid w:val="002E0D6E"/>
    <w:rsid w:val="002E1071"/>
    <w:rsid w:val="002E11B2"/>
    <w:rsid w:val="002E153E"/>
    <w:rsid w:val="002E1D7F"/>
    <w:rsid w:val="002E219C"/>
    <w:rsid w:val="002E2356"/>
    <w:rsid w:val="002E2363"/>
    <w:rsid w:val="002E25A1"/>
    <w:rsid w:val="002E2894"/>
    <w:rsid w:val="002E2A00"/>
    <w:rsid w:val="002E2A3D"/>
    <w:rsid w:val="002E2CB0"/>
    <w:rsid w:val="002E2D95"/>
    <w:rsid w:val="002E2DFD"/>
    <w:rsid w:val="002E307E"/>
    <w:rsid w:val="002E30A7"/>
    <w:rsid w:val="002E3217"/>
    <w:rsid w:val="002E34E2"/>
    <w:rsid w:val="002E3755"/>
    <w:rsid w:val="002E37E4"/>
    <w:rsid w:val="002E3A81"/>
    <w:rsid w:val="002E3FF4"/>
    <w:rsid w:val="002E4073"/>
    <w:rsid w:val="002E41A8"/>
    <w:rsid w:val="002E4257"/>
    <w:rsid w:val="002E42BB"/>
    <w:rsid w:val="002E4686"/>
    <w:rsid w:val="002E476A"/>
    <w:rsid w:val="002E47DC"/>
    <w:rsid w:val="002E49C8"/>
    <w:rsid w:val="002E50C9"/>
    <w:rsid w:val="002E530E"/>
    <w:rsid w:val="002E5598"/>
    <w:rsid w:val="002E5672"/>
    <w:rsid w:val="002E56AD"/>
    <w:rsid w:val="002E5815"/>
    <w:rsid w:val="002E588F"/>
    <w:rsid w:val="002E58BD"/>
    <w:rsid w:val="002E58D8"/>
    <w:rsid w:val="002E5B9C"/>
    <w:rsid w:val="002E5E11"/>
    <w:rsid w:val="002E60D5"/>
    <w:rsid w:val="002E611E"/>
    <w:rsid w:val="002E63E3"/>
    <w:rsid w:val="002E668A"/>
    <w:rsid w:val="002E723E"/>
    <w:rsid w:val="002E7950"/>
    <w:rsid w:val="002E7FC1"/>
    <w:rsid w:val="002F01C3"/>
    <w:rsid w:val="002F03E2"/>
    <w:rsid w:val="002F040B"/>
    <w:rsid w:val="002F05C6"/>
    <w:rsid w:val="002F0B74"/>
    <w:rsid w:val="002F0F7B"/>
    <w:rsid w:val="002F1136"/>
    <w:rsid w:val="002F122F"/>
    <w:rsid w:val="002F138B"/>
    <w:rsid w:val="002F1C73"/>
    <w:rsid w:val="002F1C7C"/>
    <w:rsid w:val="002F1CE5"/>
    <w:rsid w:val="002F2067"/>
    <w:rsid w:val="002F2097"/>
    <w:rsid w:val="002F2174"/>
    <w:rsid w:val="002F22DD"/>
    <w:rsid w:val="002F24B0"/>
    <w:rsid w:val="002F25B2"/>
    <w:rsid w:val="002F2A9D"/>
    <w:rsid w:val="002F2B36"/>
    <w:rsid w:val="002F2BE9"/>
    <w:rsid w:val="002F2C66"/>
    <w:rsid w:val="002F2F8E"/>
    <w:rsid w:val="002F30F8"/>
    <w:rsid w:val="002F31E6"/>
    <w:rsid w:val="002F345C"/>
    <w:rsid w:val="002F3522"/>
    <w:rsid w:val="002F35FC"/>
    <w:rsid w:val="002F3A86"/>
    <w:rsid w:val="002F3C9A"/>
    <w:rsid w:val="002F3DB2"/>
    <w:rsid w:val="002F4089"/>
    <w:rsid w:val="002F4276"/>
    <w:rsid w:val="002F4336"/>
    <w:rsid w:val="002F4404"/>
    <w:rsid w:val="002F4551"/>
    <w:rsid w:val="002F4801"/>
    <w:rsid w:val="002F4A57"/>
    <w:rsid w:val="002F4AB3"/>
    <w:rsid w:val="002F5121"/>
    <w:rsid w:val="002F513C"/>
    <w:rsid w:val="002F5241"/>
    <w:rsid w:val="002F53E4"/>
    <w:rsid w:val="002F54F7"/>
    <w:rsid w:val="002F5926"/>
    <w:rsid w:val="002F5A87"/>
    <w:rsid w:val="002F5AAF"/>
    <w:rsid w:val="002F61F3"/>
    <w:rsid w:val="002F62B1"/>
    <w:rsid w:val="002F6AC0"/>
    <w:rsid w:val="002F6BF9"/>
    <w:rsid w:val="002F6EBD"/>
    <w:rsid w:val="002F716B"/>
    <w:rsid w:val="002F722D"/>
    <w:rsid w:val="002F723B"/>
    <w:rsid w:val="002F72BE"/>
    <w:rsid w:val="002F73A7"/>
    <w:rsid w:val="002F76B2"/>
    <w:rsid w:val="002F76D8"/>
    <w:rsid w:val="002F78C3"/>
    <w:rsid w:val="002F7A10"/>
    <w:rsid w:val="002F7C9E"/>
    <w:rsid w:val="002F7F22"/>
    <w:rsid w:val="00300360"/>
    <w:rsid w:val="00300933"/>
    <w:rsid w:val="00300968"/>
    <w:rsid w:val="00301032"/>
    <w:rsid w:val="00301117"/>
    <w:rsid w:val="0030116B"/>
    <w:rsid w:val="003012E0"/>
    <w:rsid w:val="003012EC"/>
    <w:rsid w:val="003015DB"/>
    <w:rsid w:val="003019A6"/>
    <w:rsid w:val="00301BBF"/>
    <w:rsid w:val="00301E45"/>
    <w:rsid w:val="00301F37"/>
    <w:rsid w:val="0030254F"/>
    <w:rsid w:val="0030278F"/>
    <w:rsid w:val="00302AB6"/>
    <w:rsid w:val="00302C15"/>
    <w:rsid w:val="00303071"/>
    <w:rsid w:val="00303302"/>
    <w:rsid w:val="003034D2"/>
    <w:rsid w:val="003035E7"/>
    <w:rsid w:val="0030360D"/>
    <w:rsid w:val="003037BF"/>
    <w:rsid w:val="00303C4D"/>
    <w:rsid w:val="00303D07"/>
    <w:rsid w:val="00303F45"/>
    <w:rsid w:val="0030406E"/>
    <w:rsid w:val="003040B8"/>
    <w:rsid w:val="00304388"/>
    <w:rsid w:val="0030439D"/>
    <w:rsid w:val="003043FC"/>
    <w:rsid w:val="00304409"/>
    <w:rsid w:val="003044DB"/>
    <w:rsid w:val="003047BD"/>
    <w:rsid w:val="00304A3F"/>
    <w:rsid w:val="00304B85"/>
    <w:rsid w:val="00304C74"/>
    <w:rsid w:val="0030541B"/>
    <w:rsid w:val="003054C5"/>
    <w:rsid w:val="0030589F"/>
    <w:rsid w:val="003058C3"/>
    <w:rsid w:val="00305938"/>
    <w:rsid w:val="003059C6"/>
    <w:rsid w:val="003059D6"/>
    <w:rsid w:val="00305B2A"/>
    <w:rsid w:val="00305B7B"/>
    <w:rsid w:val="00305D09"/>
    <w:rsid w:val="00305E48"/>
    <w:rsid w:val="003065EA"/>
    <w:rsid w:val="003066ED"/>
    <w:rsid w:val="0030675C"/>
    <w:rsid w:val="003067CD"/>
    <w:rsid w:val="00306874"/>
    <w:rsid w:val="00306876"/>
    <w:rsid w:val="00306B7E"/>
    <w:rsid w:val="00306D25"/>
    <w:rsid w:val="00306DA8"/>
    <w:rsid w:val="00306DEA"/>
    <w:rsid w:val="003070D4"/>
    <w:rsid w:val="00307214"/>
    <w:rsid w:val="003076FD"/>
    <w:rsid w:val="0030773C"/>
    <w:rsid w:val="00307995"/>
    <w:rsid w:val="003079B4"/>
    <w:rsid w:val="00307E10"/>
    <w:rsid w:val="00307F92"/>
    <w:rsid w:val="00310854"/>
    <w:rsid w:val="003109C3"/>
    <w:rsid w:val="00310AF2"/>
    <w:rsid w:val="00310C56"/>
    <w:rsid w:val="00310ED2"/>
    <w:rsid w:val="003114E8"/>
    <w:rsid w:val="003114ED"/>
    <w:rsid w:val="003115AA"/>
    <w:rsid w:val="003116C8"/>
    <w:rsid w:val="00311807"/>
    <w:rsid w:val="00311838"/>
    <w:rsid w:val="003119C5"/>
    <w:rsid w:val="00311AC9"/>
    <w:rsid w:val="00311BE9"/>
    <w:rsid w:val="00312404"/>
    <w:rsid w:val="00312471"/>
    <w:rsid w:val="003132D1"/>
    <w:rsid w:val="0031335F"/>
    <w:rsid w:val="00313635"/>
    <w:rsid w:val="003136D2"/>
    <w:rsid w:val="00313C9F"/>
    <w:rsid w:val="00313E65"/>
    <w:rsid w:val="0031417B"/>
    <w:rsid w:val="003142CB"/>
    <w:rsid w:val="00314387"/>
    <w:rsid w:val="0031442B"/>
    <w:rsid w:val="00314480"/>
    <w:rsid w:val="0031492F"/>
    <w:rsid w:val="00314B2E"/>
    <w:rsid w:val="00314B4E"/>
    <w:rsid w:val="0031516D"/>
    <w:rsid w:val="00315372"/>
    <w:rsid w:val="00315677"/>
    <w:rsid w:val="00315972"/>
    <w:rsid w:val="00315E12"/>
    <w:rsid w:val="00315E45"/>
    <w:rsid w:val="003163C0"/>
    <w:rsid w:val="0031663D"/>
    <w:rsid w:val="00316C99"/>
    <w:rsid w:val="00316E97"/>
    <w:rsid w:val="003170CA"/>
    <w:rsid w:val="00317297"/>
    <w:rsid w:val="003178F0"/>
    <w:rsid w:val="00317A24"/>
    <w:rsid w:val="00317CCE"/>
    <w:rsid w:val="00317F01"/>
    <w:rsid w:val="003204AC"/>
    <w:rsid w:val="003204FF"/>
    <w:rsid w:val="003207CD"/>
    <w:rsid w:val="00320CEC"/>
    <w:rsid w:val="00320D9B"/>
    <w:rsid w:val="00320DBC"/>
    <w:rsid w:val="00320E50"/>
    <w:rsid w:val="0032138B"/>
    <w:rsid w:val="00321575"/>
    <w:rsid w:val="003215C8"/>
    <w:rsid w:val="00321711"/>
    <w:rsid w:val="00321A14"/>
    <w:rsid w:val="00321F02"/>
    <w:rsid w:val="00321F34"/>
    <w:rsid w:val="003220CF"/>
    <w:rsid w:val="003221E3"/>
    <w:rsid w:val="003222EF"/>
    <w:rsid w:val="0032255E"/>
    <w:rsid w:val="0032257E"/>
    <w:rsid w:val="0032265B"/>
    <w:rsid w:val="00322854"/>
    <w:rsid w:val="003228CA"/>
    <w:rsid w:val="003229E8"/>
    <w:rsid w:val="003234EC"/>
    <w:rsid w:val="00323D1B"/>
    <w:rsid w:val="0032404A"/>
    <w:rsid w:val="003243B0"/>
    <w:rsid w:val="003243F4"/>
    <w:rsid w:val="00324439"/>
    <w:rsid w:val="003244BB"/>
    <w:rsid w:val="003245BD"/>
    <w:rsid w:val="003246E2"/>
    <w:rsid w:val="003246FC"/>
    <w:rsid w:val="00324B11"/>
    <w:rsid w:val="00324E77"/>
    <w:rsid w:val="00325C2A"/>
    <w:rsid w:val="00325D86"/>
    <w:rsid w:val="0032612B"/>
    <w:rsid w:val="003263A3"/>
    <w:rsid w:val="00326593"/>
    <w:rsid w:val="003269B5"/>
    <w:rsid w:val="00326A19"/>
    <w:rsid w:val="00326B51"/>
    <w:rsid w:val="00326F93"/>
    <w:rsid w:val="00327072"/>
    <w:rsid w:val="003272C1"/>
    <w:rsid w:val="003274CF"/>
    <w:rsid w:val="00327589"/>
    <w:rsid w:val="00327686"/>
    <w:rsid w:val="00327704"/>
    <w:rsid w:val="00327B72"/>
    <w:rsid w:val="00327B9A"/>
    <w:rsid w:val="00327BAF"/>
    <w:rsid w:val="00327D9F"/>
    <w:rsid w:val="00327EB3"/>
    <w:rsid w:val="0033023A"/>
    <w:rsid w:val="00330690"/>
    <w:rsid w:val="00330742"/>
    <w:rsid w:val="00330849"/>
    <w:rsid w:val="003309A6"/>
    <w:rsid w:val="00330F45"/>
    <w:rsid w:val="00331136"/>
    <w:rsid w:val="003314B0"/>
    <w:rsid w:val="003314D0"/>
    <w:rsid w:val="003315A2"/>
    <w:rsid w:val="003317E2"/>
    <w:rsid w:val="00331A45"/>
    <w:rsid w:val="00331CB0"/>
    <w:rsid w:val="00332038"/>
    <w:rsid w:val="0033224B"/>
    <w:rsid w:val="0033249C"/>
    <w:rsid w:val="0033296A"/>
    <w:rsid w:val="0033297B"/>
    <w:rsid w:val="003329F8"/>
    <w:rsid w:val="00332ABF"/>
    <w:rsid w:val="00332B59"/>
    <w:rsid w:val="00333084"/>
    <w:rsid w:val="0033367F"/>
    <w:rsid w:val="00333D26"/>
    <w:rsid w:val="00333EED"/>
    <w:rsid w:val="00334188"/>
    <w:rsid w:val="003341FA"/>
    <w:rsid w:val="00334406"/>
    <w:rsid w:val="00334476"/>
    <w:rsid w:val="00334877"/>
    <w:rsid w:val="00334A58"/>
    <w:rsid w:val="00335036"/>
    <w:rsid w:val="00335079"/>
    <w:rsid w:val="00335225"/>
    <w:rsid w:val="00335277"/>
    <w:rsid w:val="003352E4"/>
    <w:rsid w:val="00335471"/>
    <w:rsid w:val="00335524"/>
    <w:rsid w:val="00335DF8"/>
    <w:rsid w:val="003363C8"/>
    <w:rsid w:val="00336490"/>
    <w:rsid w:val="0033656E"/>
    <w:rsid w:val="003368F8"/>
    <w:rsid w:val="003368FB"/>
    <w:rsid w:val="00336931"/>
    <w:rsid w:val="00336C9A"/>
    <w:rsid w:val="00336FB6"/>
    <w:rsid w:val="00337234"/>
    <w:rsid w:val="0033763F"/>
    <w:rsid w:val="003379A7"/>
    <w:rsid w:val="00337F35"/>
    <w:rsid w:val="0034004A"/>
    <w:rsid w:val="003402C3"/>
    <w:rsid w:val="003409B3"/>
    <w:rsid w:val="00340A38"/>
    <w:rsid w:val="00340AA0"/>
    <w:rsid w:val="00340AAA"/>
    <w:rsid w:val="00340BDC"/>
    <w:rsid w:val="00340D0C"/>
    <w:rsid w:val="00340E81"/>
    <w:rsid w:val="0034104A"/>
    <w:rsid w:val="00341172"/>
    <w:rsid w:val="00341345"/>
    <w:rsid w:val="00341AD2"/>
    <w:rsid w:val="00341BB2"/>
    <w:rsid w:val="00341BC9"/>
    <w:rsid w:val="00341D04"/>
    <w:rsid w:val="00341DDB"/>
    <w:rsid w:val="00342121"/>
    <w:rsid w:val="003422F5"/>
    <w:rsid w:val="0034259D"/>
    <w:rsid w:val="00342CB3"/>
    <w:rsid w:val="003434E7"/>
    <w:rsid w:val="00343603"/>
    <w:rsid w:val="00343A03"/>
    <w:rsid w:val="00343AD8"/>
    <w:rsid w:val="00343D1B"/>
    <w:rsid w:val="00343E79"/>
    <w:rsid w:val="00343F33"/>
    <w:rsid w:val="0034404F"/>
    <w:rsid w:val="00344176"/>
    <w:rsid w:val="003445E2"/>
    <w:rsid w:val="003446C9"/>
    <w:rsid w:val="003447CB"/>
    <w:rsid w:val="0034484D"/>
    <w:rsid w:val="00344BCB"/>
    <w:rsid w:val="00344DEF"/>
    <w:rsid w:val="0034502F"/>
    <w:rsid w:val="0034510D"/>
    <w:rsid w:val="003451E0"/>
    <w:rsid w:val="0034555B"/>
    <w:rsid w:val="00345648"/>
    <w:rsid w:val="00345891"/>
    <w:rsid w:val="003459C7"/>
    <w:rsid w:val="003460CE"/>
    <w:rsid w:val="003461FB"/>
    <w:rsid w:val="00346582"/>
    <w:rsid w:val="0034663B"/>
    <w:rsid w:val="003467DF"/>
    <w:rsid w:val="00346CED"/>
    <w:rsid w:val="00347138"/>
    <w:rsid w:val="003471B2"/>
    <w:rsid w:val="003475AB"/>
    <w:rsid w:val="00347940"/>
    <w:rsid w:val="00347B3B"/>
    <w:rsid w:val="00347C00"/>
    <w:rsid w:val="00347C28"/>
    <w:rsid w:val="00347C5B"/>
    <w:rsid w:val="00347F45"/>
    <w:rsid w:val="00347FD2"/>
    <w:rsid w:val="003501D3"/>
    <w:rsid w:val="00350211"/>
    <w:rsid w:val="00350444"/>
    <w:rsid w:val="0035059C"/>
    <w:rsid w:val="003508D8"/>
    <w:rsid w:val="00350C95"/>
    <w:rsid w:val="0035127B"/>
    <w:rsid w:val="003512F1"/>
    <w:rsid w:val="00351343"/>
    <w:rsid w:val="003513AA"/>
    <w:rsid w:val="003517EB"/>
    <w:rsid w:val="00351C9F"/>
    <w:rsid w:val="00351DB1"/>
    <w:rsid w:val="00351E4E"/>
    <w:rsid w:val="003522A0"/>
    <w:rsid w:val="00352583"/>
    <w:rsid w:val="003526E9"/>
    <w:rsid w:val="00352877"/>
    <w:rsid w:val="003529C9"/>
    <w:rsid w:val="00352A34"/>
    <w:rsid w:val="00352B34"/>
    <w:rsid w:val="00352D36"/>
    <w:rsid w:val="00352E31"/>
    <w:rsid w:val="00352F9C"/>
    <w:rsid w:val="003533A1"/>
    <w:rsid w:val="003533E9"/>
    <w:rsid w:val="00353561"/>
    <w:rsid w:val="0035366A"/>
    <w:rsid w:val="003536E3"/>
    <w:rsid w:val="00353A13"/>
    <w:rsid w:val="00353BCB"/>
    <w:rsid w:val="00353C59"/>
    <w:rsid w:val="00353CB2"/>
    <w:rsid w:val="00353CE9"/>
    <w:rsid w:val="0035404A"/>
    <w:rsid w:val="00354455"/>
    <w:rsid w:val="003545ED"/>
    <w:rsid w:val="00354A82"/>
    <w:rsid w:val="00354F8C"/>
    <w:rsid w:val="003550EA"/>
    <w:rsid w:val="00355274"/>
    <w:rsid w:val="003552E8"/>
    <w:rsid w:val="003554BB"/>
    <w:rsid w:val="003555A3"/>
    <w:rsid w:val="003555C5"/>
    <w:rsid w:val="00355764"/>
    <w:rsid w:val="003559C1"/>
    <w:rsid w:val="00355CDF"/>
    <w:rsid w:val="00356787"/>
    <w:rsid w:val="003568C0"/>
    <w:rsid w:val="00356936"/>
    <w:rsid w:val="00356A30"/>
    <w:rsid w:val="00356D43"/>
    <w:rsid w:val="00357225"/>
    <w:rsid w:val="0035751E"/>
    <w:rsid w:val="003575E6"/>
    <w:rsid w:val="00357604"/>
    <w:rsid w:val="00357997"/>
    <w:rsid w:val="003579CF"/>
    <w:rsid w:val="003579D8"/>
    <w:rsid w:val="00357A2F"/>
    <w:rsid w:val="00357F57"/>
    <w:rsid w:val="00357F70"/>
    <w:rsid w:val="00357F87"/>
    <w:rsid w:val="003600F2"/>
    <w:rsid w:val="00360202"/>
    <w:rsid w:val="003605E3"/>
    <w:rsid w:val="00360687"/>
    <w:rsid w:val="00360A84"/>
    <w:rsid w:val="00360B48"/>
    <w:rsid w:val="00360CBB"/>
    <w:rsid w:val="00360E2C"/>
    <w:rsid w:val="0036109A"/>
    <w:rsid w:val="003619B9"/>
    <w:rsid w:val="003619E0"/>
    <w:rsid w:val="003619FD"/>
    <w:rsid w:val="003623F3"/>
    <w:rsid w:val="00362763"/>
    <w:rsid w:val="00362C03"/>
    <w:rsid w:val="00362ED3"/>
    <w:rsid w:val="00362F41"/>
    <w:rsid w:val="003630C8"/>
    <w:rsid w:val="0036339D"/>
    <w:rsid w:val="003633E0"/>
    <w:rsid w:val="00363434"/>
    <w:rsid w:val="0036357E"/>
    <w:rsid w:val="00363B85"/>
    <w:rsid w:val="00363C70"/>
    <w:rsid w:val="00363EFA"/>
    <w:rsid w:val="00364936"/>
    <w:rsid w:val="00364975"/>
    <w:rsid w:val="003649EA"/>
    <w:rsid w:val="00364A49"/>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6BFF"/>
    <w:rsid w:val="003673C3"/>
    <w:rsid w:val="00367529"/>
    <w:rsid w:val="0036755C"/>
    <w:rsid w:val="00367755"/>
    <w:rsid w:val="00367853"/>
    <w:rsid w:val="00367A3A"/>
    <w:rsid w:val="00367CDC"/>
    <w:rsid w:val="00370501"/>
    <w:rsid w:val="0037089C"/>
    <w:rsid w:val="0037092E"/>
    <w:rsid w:val="00370B57"/>
    <w:rsid w:val="00370C0F"/>
    <w:rsid w:val="00370D9E"/>
    <w:rsid w:val="00370DBB"/>
    <w:rsid w:val="00370FEE"/>
    <w:rsid w:val="00371055"/>
    <w:rsid w:val="00371366"/>
    <w:rsid w:val="003718E1"/>
    <w:rsid w:val="00371AA0"/>
    <w:rsid w:val="00371B66"/>
    <w:rsid w:val="00371B9C"/>
    <w:rsid w:val="00372343"/>
    <w:rsid w:val="00372551"/>
    <w:rsid w:val="00372A2C"/>
    <w:rsid w:val="00372B95"/>
    <w:rsid w:val="00372D9F"/>
    <w:rsid w:val="00372F7D"/>
    <w:rsid w:val="00373098"/>
    <w:rsid w:val="003730C3"/>
    <w:rsid w:val="00373291"/>
    <w:rsid w:val="00373492"/>
    <w:rsid w:val="00373562"/>
    <w:rsid w:val="0037365B"/>
    <w:rsid w:val="003736B3"/>
    <w:rsid w:val="003738B5"/>
    <w:rsid w:val="00373C5D"/>
    <w:rsid w:val="00374092"/>
    <w:rsid w:val="003741F6"/>
    <w:rsid w:val="00374579"/>
    <w:rsid w:val="003746EE"/>
    <w:rsid w:val="003747AC"/>
    <w:rsid w:val="00374931"/>
    <w:rsid w:val="003749F8"/>
    <w:rsid w:val="00374A17"/>
    <w:rsid w:val="00374B6B"/>
    <w:rsid w:val="003752A2"/>
    <w:rsid w:val="003754D5"/>
    <w:rsid w:val="00375628"/>
    <w:rsid w:val="003756BE"/>
    <w:rsid w:val="00375808"/>
    <w:rsid w:val="003758F7"/>
    <w:rsid w:val="00375A9C"/>
    <w:rsid w:val="003764C5"/>
    <w:rsid w:val="00376646"/>
    <w:rsid w:val="00376730"/>
    <w:rsid w:val="0037687D"/>
    <w:rsid w:val="00376DE2"/>
    <w:rsid w:val="0037729D"/>
    <w:rsid w:val="003772FB"/>
    <w:rsid w:val="0037752F"/>
    <w:rsid w:val="00377749"/>
    <w:rsid w:val="00377ABA"/>
    <w:rsid w:val="00377B5E"/>
    <w:rsid w:val="00377C31"/>
    <w:rsid w:val="00377C67"/>
    <w:rsid w:val="00377CAA"/>
    <w:rsid w:val="00377FF1"/>
    <w:rsid w:val="003801DD"/>
    <w:rsid w:val="003802C1"/>
    <w:rsid w:val="003804BF"/>
    <w:rsid w:val="00380824"/>
    <w:rsid w:val="003809DC"/>
    <w:rsid w:val="00380D11"/>
    <w:rsid w:val="00380E2B"/>
    <w:rsid w:val="003812E6"/>
    <w:rsid w:val="00381870"/>
    <w:rsid w:val="00381898"/>
    <w:rsid w:val="003819C9"/>
    <w:rsid w:val="00381CC2"/>
    <w:rsid w:val="00381E42"/>
    <w:rsid w:val="00382179"/>
    <w:rsid w:val="003823F8"/>
    <w:rsid w:val="00382404"/>
    <w:rsid w:val="003824F2"/>
    <w:rsid w:val="003827FB"/>
    <w:rsid w:val="00382918"/>
    <w:rsid w:val="00383241"/>
    <w:rsid w:val="003833E5"/>
    <w:rsid w:val="0038348A"/>
    <w:rsid w:val="003836A9"/>
    <w:rsid w:val="003836C5"/>
    <w:rsid w:val="003837EE"/>
    <w:rsid w:val="00383AB7"/>
    <w:rsid w:val="00383ABA"/>
    <w:rsid w:val="00383C4B"/>
    <w:rsid w:val="003846B3"/>
    <w:rsid w:val="00384700"/>
    <w:rsid w:val="0038472B"/>
    <w:rsid w:val="00384788"/>
    <w:rsid w:val="003848BB"/>
    <w:rsid w:val="00385003"/>
    <w:rsid w:val="0038507D"/>
    <w:rsid w:val="0038535B"/>
    <w:rsid w:val="003859C4"/>
    <w:rsid w:val="00385C5D"/>
    <w:rsid w:val="00385D37"/>
    <w:rsid w:val="003861E4"/>
    <w:rsid w:val="0038623E"/>
    <w:rsid w:val="003864FE"/>
    <w:rsid w:val="003867AF"/>
    <w:rsid w:val="0038685C"/>
    <w:rsid w:val="00386A88"/>
    <w:rsid w:val="00386FF3"/>
    <w:rsid w:val="00387404"/>
    <w:rsid w:val="00387610"/>
    <w:rsid w:val="003877E0"/>
    <w:rsid w:val="00387990"/>
    <w:rsid w:val="00387A7D"/>
    <w:rsid w:val="00387BE0"/>
    <w:rsid w:val="00387C46"/>
    <w:rsid w:val="00387F69"/>
    <w:rsid w:val="00390056"/>
    <w:rsid w:val="0039008E"/>
    <w:rsid w:val="00390236"/>
    <w:rsid w:val="0039083B"/>
    <w:rsid w:val="003909BE"/>
    <w:rsid w:val="00390A98"/>
    <w:rsid w:val="00390F5F"/>
    <w:rsid w:val="00390F96"/>
    <w:rsid w:val="00390FA5"/>
    <w:rsid w:val="003911DD"/>
    <w:rsid w:val="003913B2"/>
    <w:rsid w:val="0039154A"/>
    <w:rsid w:val="0039195E"/>
    <w:rsid w:val="00391CDD"/>
    <w:rsid w:val="003921FA"/>
    <w:rsid w:val="00392329"/>
    <w:rsid w:val="0039252A"/>
    <w:rsid w:val="0039252E"/>
    <w:rsid w:val="003925B5"/>
    <w:rsid w:val="00392A7D"/>
    <w:rsid w:val="00392BBB"/>
    <w:rsid w:val="00392D00"/>
    <w:rsid w:val="00393082"/>
    <w:rsid w:val="003931C6"/>
    <w:rsid w:val="0039326D"/>
    <w:rsid w:val="0039375B"/>
    <w:rsid w:val="003937A2"/>
    <w:rsid w:val="00393B38"/>
    <w:rsid w:val="00393C0A"/>
    <w:rsid w:val="00393EDE"/>
    <w:rsid w:val="00393F54"/>
    <w:rsid w:val="0039454C"/>
    <w:rsid w:val="0039457F"/>
    <w:rsid w:val="003949A1"/>
    <w:rsid w:val="00394AED"/>
    <w:rsid w:val="00394B0E"/>
    <w:rsid w:val="00394B62"/>
    <w:rsid w:val="00394D14"/>
    <w:rsid w:val="00394E3B"/>
    <w:rsid w:val="00394FA7"/>
    <w:rsid w:val="0039513D"/>
    <w:rsid w:val="00395176"/>
    <w:rsid w:val="003952F8"/>
    <w:rsid w:val="0039567A"/>
    <w:rsid w:val="0039582C"/>
    <w:rsid w:val="00395AC7"/>
    <w:rsid w:val="00395B17"/>
    <w:rsid w:val="00395B90"/>
    <w:rsid w:val="00395D6F"/>
    <w:rsid w:val="00395DEA"/>
    <w:rsid w:val="00395E47"/>
    <w:rsid w:val="00395EE2"/>
    <w:rsid w:val="003960BE"/>
    <w:rsid w:val="003963D1"/>
    <w:rsid w:val="003964D8"/>
    <w:rsid w:val="00396716"/>
    <w:rsid w:val="00396764"/>
    <w:rsid w:val="00396914"/>
    <w:rsid w:val="003974B2"/>
    <w:rsid w:val="003976F2"/>
    <w:rsid w:val="003976F3"/>
    <w:rsid w:val="00397F99"/>
    <w:rsid w:val="003A062D"/>
    <w:rsid w:val="003A0646"/>
    <w:rsid w:val="003A0672"/>
    <w:rsid w:val="003A06B4"/>
    <w:rsid w:val="003A0818"/>
    <w:rsid w:val="003A08FE"/>
    <w:rsid w:val="003A0912"/>
    <w:rsid w:val="003A0A15"/>
    <w:rsid w:val="003A0BC2"/>
    <w:rsid w:val="003A0F76"/>
    <w:rsid w:val="003A175A"/>
    <w:rsid w:val="003A17A4"/>
    <w:rsid w:val="003A1932"/>
    <w:rsid w:val="003A1A05"/>
    <w:rsid w:val="003A1B9C"/>
    <w:rsid w:val="003A1BAE"/>
    <w:rsid w:val="003A1C15"/>
    <w:rsid w:val="003A1D87"/>
    <w:rsid w:val="003A1E85"/>
    <w:rsid w:val="003A2038"/>
    <w:rsid w:val="003A233B"/>
    <w:rsid w:val="003A2427"/>
    <w:rsid w:val="003A244E"/>
    <w:rsid w:val="003A260B"/>
    <w:rsid w:val="003A27EF"/>
    <w:rsid w:val="003A2819"/>
    <w:rsid w:val="003A29A8"/>
    <w:rsid w:val="003A2BA0"/>
    <w:rsid w:val="003A2CDB"/>
    <w:rsid w:val="003A2D97"/>
    <w:rsid w:val="003A2FCD"/>
    <w:rsid w:val="003A2FEF"/>
    <w:rsid w:val="003A3189"/>
    <w:rsid w:val="003A3224"/>
    <w:rsid w:val="003A3517"/>
    <w:rsid w:val="003A35B5"/>
    <w:rsid w:val="003A366A"/>
    <w:rsid w:val="003A3675"/>
    <w:rsid w:val="003A37D9"/>
    <w:rsid w:val="003A393E"/>
    <w:rsid w:val="003A3991"/>
    <w:rsid w:val="003A3C88"/>
    <w:rsid w:val="003A3C8F"/>
    <w:rsid w:val="003A3D06"/>
    <w:rsid w:val="003A3EC7"/>
    <w:rsid w:val="003A406C"/>
    <w:rsid w:val="003A46E2"/>
    <w:rsid w:val="003A4718"/>
    <w:rsid w:val="003A47BF"/>
    <w:rsid w:val="003A48AD"/>
    <w:rsid w:val="003A4B29"/>
    <w:rsid w:val="003A4E49"/>
    <w:rsid w:val="003A4FBA"/>
    <w:rsid w:val="003A50C7"/>
    <w:rsid w:val="003A526F"/>
    <w:rsid w:val="003A5B72"/>
    <w:rsid w:val="003A5B77"/>
    <w:rsid w:val="003A5EA7"/>
    <w:rsid w:val="003A620E"/>
    <w:rsid w:val="003A63DC"/>
    <w:rsid w:val="003A697C"/>
    <w:rsid w:val="003A6D0F"/>
    <w:rsid w:val="003A6EB5"/>
    <w:rsid w:val="003A72A1"/>
    <w:rsid w:val="003A73BD"/>
    <w:rsid w:val="003A73BF"/>
    <w:rsid w:val="003A7593"/>
    <w:rsid w:val="003A7598"/>
    <w:rsid w:val="003A7767"/>
    <w:rsid w:val="003A77F4"/>
    <w:rsid w:val="003A7920"/>
    <w:rsid w:val="003A7CD0"/>
    <w:rsid w:val="003A7D9D"/>
    <w:rsid w:val="003A7DA7"/>
    <w:rsid w:val="003B01BE"/>
    <w:rsid w:val="003B023F"/>
    <w:rsid w:val="003B03F9"/>
    <w:rsid w:val="003B0773"/>
    <w:rsid w:val="003B0BB6"/>
    <w:rsid w:val="003B0BD4"/>
    <w:rsid w:val="003B103C"/>
    <w:rsid w:val="003B1054"/>
    <w:rsid w:val="003B1817"/>
    <w:rsid w:val="003B1970"/>
    <w:rsid w:val="003B1BB5"/>
    <w:rsid w:val="003B1BBD"/>
    <w:rsid w:val="003B1C2D"/>
    <w:rsid w:val="003B1DA5"/>
    <w:rsid w:val="003B1E62"/>
    <w:rsid w:val="003B1E82"/>
    <w:rsid w:val="003B1EFC"/>
    <w:rsid w:val="003B1FE5"/>
    <w:rsid w:val="003B20DC"/>
    <w:rsid w:val="003B2415"/>
    <w:rsid w:val="003B2648"/>
    <w:rsid w:val="003B27CB"/>
    <w:rsid w:val="003B2D38"/>
    <w:rsid w:val="003B2FB9"/>
    <w:rsid w:val="003B354B"/>
    <w:rsid w:val="003B35E3"/>
    <w:rsid w:val="003B3766"/>
    <w:rsid w:val="003B379B"/>
    <w:rsid w:val="003B3858"/>
    <w:rsid w:val="003B3A0D"/>
    <w:rsid w:val="003B3A3A"/>
    <w:rsid w:val="003B3A7E"/>
    <w:rsid w:val="003B3B7A"/>
    <w:rsid w:val="003B3C26"/>
    <w:rsid w:val="003B3EA1"/>
    <w:rsid w:val="003B3FFD"/>
    <w:rsid w:val="003B432F"/>
    <w:rsid w:val="003B4605"/>
    <w:rsid w:val="003B4656"/>
    <w:rsid w:val="003B4896"/>
    <w:rsid w:val="003B4A47"/>
    <w:rsid w:val="003B4A7A"/>
    <w:rsid w:val="003B4B38"/>
    <w:rsid w:val="003B4D63"/>
    <w:rsid w:val="003B4D7E"/>
    <w:rsid w:val="003B4F60"/>
    <w:rsid w:val="003B52A7"/>
    <w:rsid w:val="003B5C51"/>
    <w:rsid w:val="003B62AE"/>
    <w:rsid w:val="003B62CD"/>
    <w:rsid w:val="003B6338"/>
    <w:rsid w:val="003B636C"/>
    <w:rsid w:val="003B660C"/>
    <w:rsid w:val="003B669D"/>
    <w:rsid w:val="003B66DB"/>
    <w:rsid w:val="003B68AB"/>
    <w:rsid w:val="003B6B53"/>
    <w:rsid w:val="003B6C62"/>
    <w:rsid w:val="003B6CB1"/>
    <w:rsid w:val="003B70AD"/>
    <w:rsid w:val="003B70E0"/>
    <w:rsid w:val="003B70FB"/>
    <w:rsid w:val="003B73BE"/>
    <w:rsid w:val="003B76A4"/>
    <w:rsid w:val="003B7869"/>
    <w:rsid w:val="003B7936"/>
    <w:rsid w:val="003B7A71"/>
    <w:rsid w:val="003B7D8B"/>
    <w:rsid w:val="003C0163"/>
    <w:rsid w:val="003C027E"/>
    <w:rsid w:val="003C0545"/>
    <w:rsid w:val="003C0829"/>
    <w:rsid w:val="003C0ADF"/>
    <w:rsid w:val="003C0EB3"/>
    <w:rsid w:val="003C0FA1"/>
    <w:rsid w:val="003C1B15"/>
    <w:rsid w:val="003C1B78"/>
    <w:rsid w:val="003C1DC6"/>
    <w:rsid w:val="003C2202"/>
    <w:rsid w:val="003C22ED"/>
    <w:rsid w:val="003C2475"/>
    <w:rsid w:val="003C27D9"/>
    <w:rsid w:val="003C2EDA"/>
    <w:rsid w:val="003C3010"/>
    <w:rsid w:val="003C3416"/>
    <w:rsid w:val="003C36E2"/>
    <w:rsid w:val="003C36F1"/>
    <w:rsid w:val="003C3CD1"/>
    <w:rsid w:val="003C40C5"/>
    <w:rsid w:val="003C40FE"/>
    <w:rsid w:val="003C411C"/>
    <w:rsid w:val="003C41AD"/>
    <w:rsid w:val="003C42CD"/>
    <w:rsid w:val="003C444B"/>
    <w:rsid w:val="003C4486"/>
    <w:rsid w:val="003C4588"/>
    <w:rsid w:val="003C4632"/>
    <w:rsid w:val="003C4854"/>
    <w:rsid w:val="003C48A8"/>
    <w:rsid w:val="003C495B"/>
    <w:rsid w:val="003C4ABB"/>
    <w:rsid w:val="003C4AE6"/>
    <w:rsid w:val="003C4C12"/>
    <w:rsid w:val="003C4C81"/>
    <w:rsid w:val="003C4EC3"/>
    <w:rsid w:val="003C576D"/>
    <w:rsid w:val="003C5D4A"/>
    <w:rsid w:val="003C6203"/>
    <w:rsid w:val="003C6518"/>
    <w:rsid w:val="003C6523"/>
    <w:rsid w:val="003C6BA1"/>
    <w:rsid w:val="003C6C0A"/>
    <w:rsid w:val="003C7161"/>
    <w:rsid w:val="003C7341"/>
    <w:rsid w:val="003C745A"/>
    <w:rsid w:val="003C7784"/>
    <w:rsid w:val="003C7AC8"/>
    <w:rsid w:val="003C7B71"/>
    <w:rsid w:val="003C7B88"/>
    <w:rsid w:val="003C7D02"/>
    <w:rsid w:val="003D0281"/>
    <w:rsid w:val="003D033E"/>
    <w:rsid w:val="003D050F"/>
    <w:rsid w:val="003D0871"/>
    <w:rsid w:val="003D0AE9"/>
    <w:rsid w:val="003D0C53"/>
    <w:rsid w:val="003D0CFA"/>
    <w:rsid w:val="003D0F7D"/>
    <w:rsid w:val="003D113F"/>
    <w:rsid w:val="003D11FC"/>
    <w:rsid w:val="003D1343"/>
    <w:rsid w:val="003D17C7"/>
    <w:rsid w:val="003D19EF"/>
    <w:rsid w:val="003D1A4E"/>
    <w:rsid w:val="003D1CE9"/>
    <w:rsid w:val="003D1E3E"/>
    <w:rsid w:val="003D21EC"/>
    <w:rsid w:val="003D22AF"/>
    <w:rsid w:val="003D2619"/>
    <w:rsid w:val="003D2790"/>
    <w:rsid w:val="003D27D1"/>
    <w:rsid w:val="003D288C"/>
    <w:rsid w:val="003D290B"/>
    <w:rsid w:val="003D295C"/>
    <w:rsid w:val="003D2A42"/>
    <w:rsid w:val="003D2B99"/>
    <w:rsid w:val="003D2D36"/>
    <w:rsid w:val="003D2E06"/>
    <w:rsid w:val="003D2EC9"/>
    <w:rsid w:val="003D31F7"/>
    <w:rsid w:val="003D320E"/>
    <w:rsid w:val="003D353F"/>
    <w:rsid w:val="003D365F"/>
    <w:rsid w:val="003D3959"/>
    <w:rsid w:val="003D396C"/>
    <w:rsid w:val="003D3C16"/>
    <w:rsid w:val="003D3D84"/>
    <w:rsid w:val="003D42E4"/>
    <w:rsid w:val="003D4932"/>
    <w:rsid w:val="003D50E5"/>
    <w:rsid w:val="003D50EB"/>
    <w:rsid w:val="003D5713"/>
    <w:rsid w:val="003D5C46"/>
    <w:rsid w:val="003D5E3E"/>
    <w:rsid w:val="003D5EF6"/>
    <w:rsid w:val="003D6060"/>
    <w:rsid w:val="003D62C9"/>
    <w:rsid w:val="003D6A46"/>
    <w:rsid w:val="003D6A9C"/>
    <w:rsid w:val="003D6C32"/>
    <w:rsid w:val="003D6E6D"/>
    <w:rsid w:val="003D701E"/>
    <w:rsid w:val="003D76DB"/>
    <w:rsid w:val="003D7D7D"/>
    <w:rsid w:val="003D7DF0"/>
    <w:rsid w:val="003E0153"/>
    <w:rsid w:val="003E019E"/>
    <w:rsid w:val="003E02EA"/>
    <w:rsid w:val="003E0367"/>
    <w:rsid w:val="003E08DA"/>
    <w:rsid w:val="003E0C9D"/>
    <w:rsid w:val="003E0D2C"/>
    <w:rsid w:val="003E1084"/>
    <w:rsid w:val="003E113D"/>
    <w:rsid w:val="003E1664"/>
    <w:rsid w:val="003E1777"/>
    <w:rsid w:val="003E17F5"/>
    <w:rsid w:val="003E1AC4"/>
    <w:rsid w:val="003E1F0D"/>
    <w:rsid w:val="003E27AE"/>
    <w:rsid w:val="003E29F3"/>
    <w:rsid w:val="003E2DAE"/>
    <w:rsid w:val="003E33CB"/>
    <w:rsid w:val="003E3DF0"/>
    <w:rsid w:val="003E3FDF"/>
    <w:rsid w:val="003E4491"/>
    <w:rsid w:val="003E4569"/>
    <w:rsid w:val="003E4B11"/>
    <w:rsid w:val="003E511B"/>
    <w:rsid w:val="003E51A1"/>
    <w:rsid w:val="003E5329"/>
    <w:rsid w:val="003E5544"/>
    <w:rsid w:val="003E5561"/>
    <w:rsid w:val="003E5F20"/>
    <w:rsid w:val="003E60C1"/>
    <w:rsid w:val="003E6114"/>
    <w:rsid w:val="003E6220"/>
    <w:rsid w:val="003E6405"/>
    <w:rsid w:val="003E6479"/>
    <w:rsid w:val="003E6559"/>
    <w:rsid w:val="003E6655"/>
    <w:rsid w:val="003E66D5"/>
    <w:rsid w:val="003E6DFB"/>
    <w:rsid w:val="003E6E2D"/>
    <w:rsid w:val="003E6F97"/>
    <w:rsid w:val="003E74CE"/>
    <w:rsid w:val="003E766D"/>
    <w:rsid w:val="003E7883"/>
    <w:rsid w:val="003E78C3"/>
    <w:rsid w:val="003E7C33"/>
    <w:rsid w:val="003F0200"/>
    <w:rsid w:val="003F0320"/>
    <w:rsid w:val="003F03E0"/>
    <w:rsid w:val="003F05C9"/>
    <w:rsid w:val="003F06E4"/>
    <w:rsid w:val="003F0898"/>
    <w:rsid w:val="003F0B0E"/>
    <w:rsid w:val="003F0DA0"/>
    <w:rsid w:val="003F0F1A"/>
    <w:rsid w:val="003F0F1B"/>
    <w:rsid w:val="003F0F28"/>
    <w:rsid w:val="003F0F7D"/>
    <w:rsid w:val="003F1176"/>
    <w:rsid w:val="003F1222"/>
    <w:rsid w:val="003F1356"/>
    <w:rsid w:val="003F17AE"/>
    <w:rsid w:val="003F1810"/>
    <w:rsid w:val="003F1C57"/>
    <w:rsid w:val="003F1CE8"/>
    <w:rsid w:val="003F1D1C"/>
    <w:rsid w:val="003F1FFA"/>
    <w:rsid w:val="003F2263"/>
    <w:rsid w:val="003F23AA"/>
    <w:rsid w:val="003F274B"/>
    <w:rsid w:val="003F27AA"/>
    <w:rsid w:val="003F28B1"/>
    <w:rsid w:val="003F28D0"/>
    <w:rsid w:val="003F2A8A"/>
    <w:rsid w:val="003F2F52"/>
    <w:rsid w:val="003F320B"/>
    <w:rsid w:val="003F34A9"/>
    <w:rsid w:val="003F3549"/>
    <w:rsid w:val="003F3771"/>
    <w:rsid w:val="003F394F"/>
    <w:rsid w:val="003F3F5A"/>
    <w:rsid w:val="003F3FBC"/>
    <w:rsid w:val="003F409E"/>
    <w:rsid w:val="003F41AA"/>
    <w:rsid w:val="003F48D1"/>
    <w:rsid w:val="003F4B1B"/>
    <w:rsid w:val="003F4C2A"/>
    <w:rsid w:val="003F4CBA"/>
    <w:rsid w:val="003F4D28"/>
    <w:rsid w:val="003F4ED4"/>
    <w:rsid w:val="003F527A"/>
    <w:rsid w:val="003F5285"/>
    <w:rsid w:val="003F5415"/>
    <w:rsid w:val="003F613D"/>
    <w:rsid w:val="003F6449"/>
    <w:rsid w:val="003F65CB"/>
    <w:rsid w:val="003F6879"/>
    <w:rsid w:val="003F6962"/>
    <w:rsid w:val="003F7009"/>
    <w:rsid w:val="003F71FF"/>
    <w:rsid w:val="003F7201"/>
    <w:rsid w:val="003F7211"/>
    <w:rsid w:val="003F7525"/>
    <w:rsid w:val="003F7568"/>
    <w:rsid w:val="003F781D"/>
    <w:rsid w:val="003F791A"/>
    <w:rsid w:val="003F7953"/>
    <w:rsid w:val="003F796D"/>
    <w:rsid w:val="003F7A7B"/>
    <w:rsid w:val="003F7D8E"/>
    <w:rsid w:val="003F7DF8"/>
    <w:rsid w:val="003F7E46"/>
    <w:rsid w:val="003F7E65"/>
    <w:rsid w:val="004002A0"/>
    <w:rsid w:val="00400499"/>
    <w:rsid w:val="004004C8"/>
    <w:rsid w:val="00400522"/>
    <w:rsid w:val="004006F2"/>
    <w:rsid w:val="004007CB"/>
    <w:rsid w:val="00400A6B"/>
    <w:rsid w:val="00400F6D"/>
    <w:rsid w:val="0040126B"/>
    <w:rsid w:val="0040128B"/>
    <w:rsid w:val="00401387"/>
    <w:rsid w:val="00401662"/>
    <w:rsid w:val="00401D46"/>
    <w:rsid w:val="00401D6C"/>
    <w:rsid w:val="00401EAF"/>
    <w:rsid w:val="004025C6"/>
    <w:rsid w:val="004025F7"/>
    <w:rsid w:val="004028CD"/>
    <w:rsid w:val="00402A14"/>
    <w:rsid w:val="004034D5"/>
    <w:rsid w:val="00403646"/>
    <w:rsid w:val="004037FB"/>
    <w:rsid w:val="0040383C"/>
    <w:rsid w:val="00403B5E"/>
    <w:rsid w:val="00403B9A"/>
    <w:rsid w:val="00403CD7"/>
    <w:rsid w:val="00403D34"/>
    <w:rsid w:val="00403DAF"/>
    <w:rsid w:val="00403F3D"/>
    <w:rsid w:val="004042A6"/>
    <w:rsid w:val="00404474"/>
    <w:rsid w:val="004046E7"/>
    <w:rsid w:val="00404853"/>
    <w:rsid w:val="0040495C"/>
    <w:rsid w:val="00404DF0"/>
    <w:rsid w:val="00404E2C"/>
    <w:rsid w:val="00404F0D"/>
    <w:rsid w:val="004050AA"/>
    <w:rsid w:val="0040524D"/>
    <w:rsid w:val="004053EB"/>
    <w:rsid w:val="004056B1"/>
    <w:rsid w:val="00405896"/>
    <w:rsid w:val="00405C55"/>
    <w:rsid w:val="00405D7E"/>
    <w:rsid w:val="00405EF8"/>
    <w:rsid w:val="00405FDF"/>
    <w:rsid w:val="0040603A"/>
    <w:rsid w:val="0040605B"/>
    <w:rsid w:val="004061D8"/>
    <w:rsid w:val="0040666A"/>
    <w:rsid w:val="0040727F"/>
    <w:rsid w:val="00407725"/>
    <w:rsid w:val="00407E46"/>
    <w:rsid w:val="00407F7E"/>
    <w:rsid w:val="00410653"/>
    <w:rsid w:val="00410896"/>
    <w:rsid w:val="004109E1"/>
    <w:rsid w:val="00410A17"/>
    <w:rsid w:val="00410B05"/>
    <w:rsid w:val="00410FF1"/>
    <w:rsid w:val="004110B5"/>
    <w:rsid w:val="00411266"/>
    <w:rsid w:val="004115F8"/>
    <w:rsid w:val="0041160F"/>
    <w:rsid w:val="0041162B"/>
    <w:rsid w:val="0041165D"/>
    <w:rsid w:val="004116A7"/>
    <w:rsid w:val="00411A6E"/>
    <w:rsid w:val="00411C92"/>
    <w:rsid w:val="00411F56"/>
    <w:rsid w:val="00412326"/>
    <w:rsid w:val="004123DF"/>
    <w:rsid w:val="0041240D"/>
    <w:rsid w:val="00412473"/>
    <w:rsid w:val="00412A62"/>
    <w:rsid w:val="00412F34"/>
    <w:rsid w:val="00413262"/>
    <w:rsid w:val="004133FC"/>
    <w:rsid w:val="00413564"/>
    <w:rsid w:val="0041356B"/>
    <w:rsid w:val="00413774"/>
    <w:rsid w:val="004137D5"/>
    <w:rsid w:val="00413D1A"/>
    <w:rsid w:val="00413E0E"/>
    <w:rsid w:val="00413F13"/>
    <w:rsid w:val="00414132"/>
    <w:rsid w:val="00414EA6"/>
    <w:rsid w:val="00414F4D"/>
    <w:rsid w:val="00415079"/>
    <w:rsid w:val="0041508A"/>
    <w:rsid w:val="004152B6"/>
    <w:rsid w:val="004152DE"/>
    <w:rsid w:val="00415533"/>
    <w:rsid w:val="00415AAA"/>
    <w:rsid w:val="00415B59"/>
    <w:rsid w:val="00415D69"/>
    <w:rsid w:val="0041603D"/>
    <w:rsid w:val="004166CF"/>
    <w:rsid w:val="004167B8"/>
    <w:rsid w:val="00416819"/>
    <w:rsid w:val="004168C2"/>
    <w:rsid w:val="00416964"/>
    <w:rsid w:val="0041697B"/>
    <w:rsid w:val="004169A4"/>
    <w:rsid w:val="00416C35"/>
    <w:rsid w:val="00416D15"/>
    <w:rsid w:val="00417543"/>
    <w:rsid w:val="00417681"/>
    <w:rsid w:val="00417B05"/>
    <w:rsid w:val="00417C47"/>
    <w:rsid w:val="00417E01"/>
    <w:rsid w:val="00417E99"/>
    <w:rsid w:val="00420048"/>
    <w:rsid w:val="0042013F"/>
    <w:rsid w:val="004204B7"/>
    <w:rsid w:val="004206D2"/>
    <w:rsid w:val="00420AEF"/>
    <w:rsid w:val="004210A2"/>
    <w:rsid w:val="0042123C"/>
    <w:rsid w:val="004215AF"/>
    <w:rsid w:val="00421943"/>
    <w:rsid w:val="00421AC4"/>
    <w:rsid w:val="00421C6B"/>
    <w:rsid w:val="00421CF7"/>
    <w:rsid w:val="00421D71"/>
    <w:rsid w:val="00421F60"/>
    <w:rsid w:val="004220F8"/>
    <w:rsid w:val="00422457"/>
    <w:rsid w:val="0042256D"/>
    <w:rsid w:val="004229D0"/>
    <w:rsid w:val="004229FC"/>
    <w:rsid w:val="00422ADC"/>
    <w:rsid w:val="00422BD9"/>
    <w:rsid w:val="00422D8E"/>
    <w:rsid w:val="0042380E"/>
    <w:rsid w:val="00423992"/>
    <w:rsid w:val="00423A82"/>
    <w:rsid w:val="00423D30"/>
    <w:rsid w:val="00423E00"/>
    <w:rsid w:val="0042416F"/>
    <w:rsid w:val="004241C4"/>
    <w:rsid w:val="00424575"/>
    <w:rsid w:val="004246E7"/>
    <w:rsid w:val="00424B19"/>
    <w:rsid w:val="00424B5D"/>
    <w:rsid w:val="00424CF9"/>
    <w:rsid w:val="00424DE1"/>
    <w:rsid w:val="004253D7"/>
    <w:rsid w:val="00425420"/>
    <w:rsid w:val="0042556D"/>
    <w:rsid w:val="004255C1"/>
    <w:rsid w:val="00425835"/>
    <w:rsid w:val="004258B6"/>
    <w:rsid w:val="00425DB8"/>
    <w:rsid w:val="00425DC0"/>
    <w:rsid w:val="0042601C"/>
    <w:rsid w:val="0042614B"/>
    <w:rsid w:val="004261B0"/>
    <w:rsid w:val="0042654F"/>
    <w:rsid w:val="0042677D"/>
    <w:rsid w:val="00426866"/>
    <w:rsid w:val="00426F72"/>
    <w:rsid w:val="0042777B"/>
    <w:rsid w:val="00427983"/>
    <w:rsid w:val="0043013C"/>
    <w:rsid w:val="004301C1"/>
    <w:rsid w:val="0043084A"/>
    <w:rsid w:val="004309D3"/>
    <w:rsid w:val="00430C00"/>
    <w:rsid w:val="00430E7B"/>
    <w:rsid w:val="00430FFD"/>
    <w:rsid w:val="0043106B"/>
    <w:rsid w:val="004310C8"/>
    <w:rsid w:val="00431128"/>
    <w:rsid w:val="00431463"/>
    <w:rsid w:val="00431B77"/>
    <w:rsid w:val="00431B93"/>
    <w:rsid w:val="00431CCE"/>
    <w:rsid w:val="00431FB9"/>
    <w:rsid w:val="0043203F"/>
    <w:rsid w:val="0043228D"/>
    <w:rsid w:val="0043228E"/>
    <w:rsid w:val="00432480"/>
    <w:rsid w:val="004324DB"/>
    <w:rsid w:val="00432514"/>
    <w:rsid w:val="00432B6C"/>
    <w:rsid w:val="00432D11"/>
    <w:rsid w:val="004334BE"/>
    <w:rsid w:val="004335DB"/>
    <w:rsid w:val="00433641"/>
    <w:rsid w:val="00433A75"/>
    <w:rsid w:val="00433C21"/>
    <w:rsid w:val="004340AC"/>
    <w:rsid w:val="004342E9"/>
    <w:rsid w:val="004343A2"/>
    <w:rsid w:val="00434A1D"/>
    <w:rsid w:val="00434B87"/>
    <w:rsid w:val="00434C6A"/>
    <w:rsid w:val="00434DC7"/>
    <w:rsid w:val="00434E61"/>
    <w:rsid w:val="00434F26"/>
    <w:rsid w:val="00434F4C"/>
    <w:rsid w:val="00435590"/>
    <w:rsid w:val="004357D3"/>
    <w:rsid w:val="00435880"/>
    <w:rsid w:val="00435AA6"/>
    <w:rsid w:val="00435C9B"/>
    <w:rsid w:val="00435D25"/>
    <w:rsid w:val="00436689"/>
    <w:rsid w:val="004367A6"/>
    <w:rsid w:val="004368D8"/>
    <w:rsid w:val="00436D36"/>
    <w:rsid w:val="00436D6D"/>
    <w:rsid w:val="00436E20"/>
    <w:rsid w:val="00436F8D"/>
    <w:rsid w:val="00436FDE"/>
    <w:rsid w:val="0043704A"/>
    <w:rsid w:val="004370DF"/>
    <w:rsid w:val="00437210"/>
    <w:rsid w:val="0043786A"/>
    <w:rsid w:val="00437966"/>
    <w:rsid w:val="00437BC3"/>
    <w:rsid w:val="00437F02"/>
    <w:rsid w:val="0044013E"/>
    <w:rsid w:val="004403FD"/>
    <w:rsid w:val="00440618"/>
    <w:rsid w:val="00440896"/>
    <w:rsid w:val="00440BB7"/>
    <w:rsid w:val="00440C7A"/>
    <w:rsid w:val="00440EEA"/>
    <w:rsid w:val="00440F05"/>
    <w:rsid w:val="00441546"/>
    <w:rsid w:val="00441A41"/>
    <w:rsid w:val="00441A47"/>
    <w:rsid w:val="00441D82"/>
    <w:rsid w:val="004420E7"/>
    <w:rsid w:val="004422CA"/>
    <w:rsid w:val="004422DE"/>
    <w:rsid w:val="004426C8"/>
    <w:rsid w:val="00442844"/>
    <w:rsid w:val="00442B42"/>
    <w:rsid w:val="00443197"/>
    <w:rsid w:val="00443713"/>
    <w:rsid w:val="00443794"/>
    <w:rsid w:val="00443931"/>
    <w:rsid w:val="00443BCA"/>
    <w:rsid w:val="00444031"/>
    <w:rsid w:val="004443BB"/>
    <w:rsid w:val="0044442D"/>
    <w:rsid w:val="00444479"/>
    <w:rsid w:val="004444C5"/>
    <w:rsid w:val="00444EE8"/>
    <w:rsid w:val="00444EF9"/>
    <w:rsid w:val="00444F77"/>
    <w:rsid w:val="0044513F"/>
    <w:rsid w:val="00445284"/>
    <w:rsid w:val="004452F4"/>
    <w:rsid w:val="004457CF"/>
    <w:rsid w:val="00445EB6"/>
    <w:rsid w:val="004463C3"/>
    <w:rsid w:val="00446493"/>
    <w:rsid w:val="004464CF"/>
    <w:rsid w:val="00446541"/>
    <w:rsid w:val="00446758"/>
    <w:rsid w:val="00446766"/>
    <w:rsid w:val="00446FAE"/>
    <w:rsid w:val="00447289"/>
    <w:rsid w:val="00447670"/>
    <w:rsid w:val="00447714"/>
    <w:rsid w:val="0044773B"/>
    <w:rsid w:val="004477CB"/>
    <w:rsid w:val="00447815"/>
    <w:rsid w:val="00447A51"/>
    <w:rsid w:val="004500AB"/>
    <w:rsid w:val="00450114"/>
    <w:rsid w:val="004501C4"/>
    <w:rsid w:val="00450254"/>
    <w:rsid w:val="00450772"/>
    <w:rsid w:val="0045099C"/>
    <w:rsid w:val="00450B6B"/>
    <w:rsid w:val="00450C80"/>
    <w:rsid w:val="00450E68"/>
    <w:rsid w:val="00450F46"/>
    <w:rsid w:val="0045146C"/>
    <w:rsid w:val="00451486"/>
    <w:rsid w:val="004514E3"/>
    <w:rsid w:val="00451613"/>
    <w:rsid w:val="00451680"/>
    <w:rsid w:val="004516D5"/>
    <w:rsid w:val="00451A88"/>
    <w:rsid w:val="00451BD7"/>
    <w:rsid w:val="0045213F"/>
    <w:rsid w:val="004523F9"/>
    <w:rsid w:val="00452961"/>
    <w:rsid w:val="00452B4F"/>
    <w:rsid w:val="00452C7D"/>
    <w:rsid w:val="00452D62"/>
    <w:rsid w:val="00452E9C"/>
    <w:rsid w:val="00452FF7"/>
    <w:rsid w:val="00453249"/>
    <w:rsid w:val="0045364A"/>
    <w:rsid w:val="00453BA1"/>
    <w:rsid w:val="00453D07"/>
    <w:rsid w:val="00453E45"/>
    <w:rsid w:val="00453E6D"/>
    <w:rsid w:val="0045419A"/>
    <w:rsid w:val="004547A8"/>
    <w:rsid w:val="0045487F"/>
    <w:rsid w:val="004548E8"/>
    <w:rsid w:val="00454A69"/>
    <w:rsid w:val="00454D1D"/>
    <w:rsid w:val="00455450"/>
    <w:rsid w:val="00455DA9"/>
    <w:rsid w:val="004561E0"/>
    <w:rsid w:val="00456521"/>
    <w:rsid w:val="004568B9"/>
    <w:rsid w:val="00456C1D"/>
    <w:rsid w:val="00456C55"/>
    <w:rsid w:val="00456EBB"/>
    <w:rsid w:val="0045782D"/>
    <w:rsid w:val="00457C72"/>
    <w:rsid w:val="00457E01"/>
    <w:rsid w:val="00457FF0"/>
    <w:rsid w:val="004607DC"/>
    <w:rsid w:val="00460A98"/>
    <w:rsid w:val="00460CC0"/>
    <w:rsid w:val="004610EF"/>
    <w:rsid w:val="0046157D"/>
    <w:rsid w:val="00461853"/>
    <w:rsid w:val="004619B0"/>
    <w:rsid w:val="004619CF"/>
    <w:rsid w:val="00461E4A"/>
    <w:rsid w:val="00461EBC"/>
    <w:rsid w:val="004620B1"/>
    <w:rsid w:val="00462965"/>
    <w:rsid w:val="00462E60"/>
    <w:rsid w:val="0046309B"/>
    <w:rsid w:val="004633C2"/>
    <w:rsid w:val="00463438"/>
    <w:rsid w:val="00463545"/>
    <w:rsid w:val="00463AF5"/>
    <w:rsid w:val="00463BDE"/>
    <w:rsid w:val="00463C20"/>
    <w:rsid w:val="00464434"/>
    <w:rsid w:val="00464748"/>
    <w:rsid w:val="00464773"/>
    <w:rsid w:val="0046478C"/>
    <w:rsid w:val="00464800"/>
    <w:rsid w:val="00464B01"/>
    <w:rsid w:val="00464B0E"/>
    <w:rsid w:val="00464B1A"/>
    <w:rsid w:val="00465119"/>
    <w:rsid w:val="0046533E"/>
    <w:rsid w:val="004654DA"/>
    <w:rsid w:val="00465738"/>
    <w:rsid w:val="00465D3D"/>
    <w:rsid w:val="00465EDF"/>
    <w:rsid w:val="00466186"/>
    <w:rsid w:val="00466257"/>
    <w:rsid w:val="00466636"/>
    <w:rsid w:val="0046664F"/>
    <w:rsid w:val="004667D9"/>
    <w:rsid w:val="004668FB"/>
    <w:rsid w:val="00466A4E"/>
    <w:rsid w:val="0046700B"/>
    <w:rsid w:val="00467395"/>
    <w:rsid w:val="0046768E"/>
    <w:rsid w:val="00467962"/>
    <w:rsid w:val="00467BB9"/>
    <w:rsid w:val="00467BD5"/>
    <w:rsid w:val="0047003E"/>
    <w:rsid w:val="0047011F"/>
    <w:rsid w:val="0047017C"/>
    <w:rsid w:val="0047047F"/>
    <w:rsid w:val="0047068B"/>
    <w:rsid w:val="004706F3"/>
    <w:rsid w:val="004707A8"/>
    <w:rsid w:val="004708F8"/>
    <w:rsid w:val="00470914"/>
    <w:rsid w:val="00470D37"/>
    <w:rsid w:val="0047104C"/>
    <w:rsid w:val="0047119D"/>
    <w:rsid w:val="004714FA"/>
    <w:rsid w:val="00471768"/>
    <w:rsid w:val="00471CFD"/>
    <w:rsid w:val="00471E08"/>
    <w:rsid w:val="00471FC3"/>
    <w:rsid w:val="00472277"/>
    <w:rsid w:val="0047243F"/>
    <w:rsid w:val="004725B8"/>
    <w:rsid w:val="00472830"/>
    <w:rsid w:val="00472C06"/>
    <w:rsid w:val="00472CA1"/>
    <w:rsid w:val="00473010"/>
    <w:rsid w:val="0047335D"/>
    <w:rsid w:val="004736DB"/>
    <w:rsid w:val="004736EE"/>
    <w:rsid w:val="004736F4"/>
    <w:rsid w:val="00473A56"/>
    <w:rsid w:val="00473B1F"/>
    <w:rsid w:val="00473BB7"/>
    <w:rsid w:val="00474052"/>
    <w:rsid w:val="00474112"/>
    <w:rsid w:val="0047468E"/>
    <w:rsid w:val="004747DE"/>
    <w:rsid w:val="00474B89"/>
    <w:rsid w:val="00474DD4"/>
    <w:rsid w:val="00474E6A"/>
    <w:rsid w:val="00475186"/>
    <w:rsid w:val="00475A9C"/>
    <w:rsid w:val="00475AB8"/>
    <w:rsid w:val="00475CC5"/>
    <w:rsid w:val="00475D42"/>
    <w:rsid w:val="00475F05"/>
    <w:rsid w:val="00475F12"/>
    <w:rsid w:val="00476007"/>
    <w:rsid w:val="00476371"/>
    <w:rsid w:val="004769BE"/>
    <w:rsid w:val="00476FD2"/>
    <w:rsid w:val="004774E8"/>
    <w:rsid w:val="00477B85"/>
    <w:rsid w:val="00477EFE"/>
    <w:rsid w:val="00480060"/>
    <w:rsid w:val="00480207"/>
    <w:rsid w:val="00480339"/>
    <w:rsid w:val="00480521"/>
    <w:rsid w:val="004810C8"/>
    <w:rsid w:val="0048115C"/>
    <w:rsid w:val="00481635"/>
    <w:rsid w:val="0048199D"/>
    <w:rsid w:val="00481A5D"/>
    <w:rsid w:val="00481BF1"/>
    <w:rsid w:val="00481DE9"/>
    <w:rsid w:val="004821D7"/>
    <w:rsid w:val="00482502"/>
    <w:rsid w:val="00482525"/>
    <w:rsid w:val="00482908"/>
    <w:rsid w:val="00482BB1"/>
    <w:rsid w:val="00482D82"/>
    <w:rsid w:val="00482EC8"/>
    <w:rsid w:val="004837B5"/>
    <w:rsid w:val="00483B4D"/>
    <w:rsid w:val="00483C9F"/>
    <w:rsid w:val="00483F1A"/>
    <w:rsid w:val="00484140"/>
    <w:rsid w:val="004843E4"/>
    <w:rsid w:val="0048445D"/>
    <w:rsid w:val="00484DD2"/>
    <w:rsid w:val="00484E2B"/>
    <w:rsid w:val="00484E42"/>
    <w:rsid w:val="0048525A"/>
    <w:rsid w:val="00485633"/>
    <w:rsid w:val="0048565F"/>
    <w:rsid w:val="0048581B"/>
    <w:rsid w:val="00485E4F"/>
    <w:rsid w:val="0048665D"/>
    <w:rsid w:val="00486ADF"/>
    <w:rsid w:val="00486BB0"/>
    <w:rsid w:val="00486D66"/>
    <w:rsid w:val="00486D84"/>
    <w:rsid w:val="00487697"/>
    <w:rsid w:val="00487920"/>
    <w:rsid w:val="004900BF"/>
    <w:rsid w:val="004901EC"/>
    <w:rsid w:val="0049022D"/>
    <w:rsid w:val="00490581"/>
    <w:rsid w:val="00490B09"/>
    <w:rsid w:val="00490B54"/>
    <w:rsid w:val="00491073"/>
    <w:rsid w:val="00491384"/>
    <w:rsid w:val="00491567"/>
    <w:rsid w:val="0049186B"/>
    <w:rsid w:val="004919D4"/>
    <w:rsid w:val="00491DAC"/>
    <w:rsid w:val="00491E72"/>
    <w:rsid w:val="004920DD"/>
    <w:rsid w:val="00492247"/>
    <w:rsid w:val="00492B6A"/>
    <w:rsid w:val="00492E33"/>
    <w:rsid w:val="00492FF7"/>
    <w:rsid w:val="00493016"/>
    <w:rsid w:val="0049335D"/>
    <w:rsid w:val="004935C5"/>
    <w:rsid w:val="00493AE2"/>
    <w:rsid w:val="00493B20"/>
    <w:rsid w:val="00493E30"/>
    <w:rsid w:val="0049421B"/>
    <w:rsid w:val="00494751"/>
    <w:rsid w:val="00494826"/>
    <w:rsid w:val="00494DBC"/>
    <w:rsid w:val="00495417"/>
    <w:rsid w:val="004954B7"/>
    <w:rsid w:val="00495A95"/>
    <w:rsid w:val="004961B1"/>
    <w:rsid w:val="00496392"/>
    <w:rsid w:val="00496481"/>
    <w:rsid w:val="0049664C"/>
    <w:rsid w:val="004967A5"/>
    <w:rsid w:val="004968DA"/>
    <w:rsid w:val="00496BAD"/>
    <w:rsid w:val="004971D1"/>
    <w:rsid w:val="004972CA"/>
    <w:rsid w:val="0049735C"/>
    <w:rsid w:val="00497B06"/>
    <w:rsid w:val="00497B85"/>
    <w:rsid w:val="00497C15"/>
    <w:rsid w:val="00497D9A"/>
    <w:rsid w:val="00497DC4"/>
    <w:rsid w:val="004A059D"/>
    <w:rsid w:val="004A05AA"/>
    <w:rsid w:val="004A0E63"/>
    <w:rsid w:val="004A0F62"/>
    <w:rsid w:val="004A0FC4"/>
    <w:rsid w:val="004A111B"/>
    <w:rsid w:val="004A11CF"/>
    <w:rsid w:val="004A12F3"/>
    <w:rsid w:val="004A1447"/>
    <w:rsid w:val="004A1C91"/>
    <w:rsid w:val="004A20A1"/>
    <w:rsid w:val="004A23AF"/>
    <w:rsid w:val="004A256E"/>
    <w:rsid w:val="004A28E6"/>
    <w:rsid w:val="004A2AC9"/>
    <w:rsid w:val="004A323C"/>
    <w:rsid w:val="004A35EB"/>
    <w:rsid w:val="004A3729"/>
    <w:rsid w:val="004A3B05"/>
    <w:rsid w:val="004A3DA3"/>
    <w:rsid w:val="004A3FB8"/>
    <w:rsid w:val="004A3FDD"/>
    <w:rsid w:val="004A44D3"/>
    <w:rsid w:val="004A47FA"/>
    <w:rsid w:val="004A49BD"/>
    <w:rsid w:val="004A4DFB"/>
    <w:rsid w:val="004A50B6"/>
    <w:rsid w:val="004A525E"/>
    <w:rsid w:val="004A529C"/>
    <w:rsid w:val="004A52E7"/>
    <w:rsid w:val="004A552C"/>
    <w:rsid w:val="004A5540"/>
    <w:rsid w:val="004A579B"/>
    <w:rsid w:val="004A58A2"/>
    <w:rsid w:val="004A5B50"/>
    <w:rsid w:val="004A5D75"/>
    <w:rsid w:val="004A6020"/>
    <w:rsid w:val="004A616B"/>
    <w:rsid w:val="004A66CB"/>
    <w:rsid w:val="004A6AF3"/>
    <w:rsid w:val="004A6EAE"/>
    <w:rsid w:val="004A6F14"/>
    <w:rsid w:val="004A7159"/>
    <w:rsid w:val="004A7174"/>
    <w:rsid w:val="004A7204"/>
    <w:rsid w:val="004A72DF"/>
    <w:rsid w:val="004A746F"/>
    <w:rsid w:val="004A773F"/>
    <w:rsid w:val="004A7751"/>
    <w:rsid w:val="004A7B4E"/>
    <w:rsid w:val="004A7B7F"/>
    <w:rsid w:val="004B0491"/>
    <w:rsid w:val="004B089F"/>
    <w:rsid w:val="004B0D99"/>
    <w:rsid w:val="004B0DC5"/>
    <w:rsid w:val="004B11C5"/>
    <w:rsid w:val="004B11D9"/>
    <w:rsid w:val="004B13D6"/>
    <w:rsid w:val="004B163E"/>
    <w:rsid w:val="004B2053"/>
    <w:rsid w:val="004B23C4"/>
    <w:rsid w:val="004B250D"/>
    <w:rsid w:val="004B25F8"/>
    <w:rsid w:val="004B26E9"/>
    <w:rsid w:val="004B2733"/>
    <w:rsid w:val="004B2910"/>
    <w:rsid w:val="004B2CED"/>
    <w:rsid w:val="004B303E"/>
    <w:rsid w:val="004B3585"/>
    <w:rsid w:val="004B3A6B"/>
    <w:rsid w:val="004B3A85"/>
    <w:rsid w:val="004B4158"/>
    <w:rsid w:val="004B46C0"/>
    <w:rsid w:val="004B46E2"/>
    <w:rsid w:val="004B47DA"/>
    <w:rsid w:val="004B4A52"/>
    <w:rsid w:val="004B4D96"/>
    <w:rsid w:val="004B5168"/>
    <w:rsid w:val="004B523B"/>
    <w:rsid w:val="004B5321"/>
    <w:rsid w:val="004B5809"/>
    <w:rsid w:val="004B5A6C"/>
    <w:rsid w:val="004B5EDF"/>
    <w:rsid w:val="004B6424"/>
    <w:rsid w:val="004B6452"/>
    <w:rsid w:val="004B6606"/>
    <w:rsid w:val="004B66D3"/>
    <w:rsid w:val="004B6778"/>
    <w:rsid w:val="004B67C6"/>
    <w:rsid w:val="004B6989"/>
    <w:rsid w:val="004B6DA1"/>
    <w:rsid w:val="004B6DF4"/>
    <w:rsid w:val="004B6FBA"/>
    <w:rsid w:val="004B7309"/>
    <w:rsid w:val="004B73FD"/>
    <w:rsid w:val="004B7672"/>
    <w:rsid w:val="004B774C"/>
    <w:rsid w:val="004B78EE"/>
    <w:rsid w:val="004B78F7"/>
    <w:rsid w:val="004B7973"/>
    <w:rsid w:val="004B7F12"/>
    <w:rsid w:val="004B7F3A"/>
    <w:rsid w:val="004C0009"/>
    <w:rsid w:val="004C0013"/>
    <w:rsid w:val="004C0483"/>
    <w:rsid w:val="004C055F"/>
    <w:rsid w:val="004C059E"/>
    <w:rsid w:val="004C0616"/>
    <w:rsid w:val="004C06C3"/>
    <w:rsid w:val="004C07DC"/>
    <w:rsid w:val="004C096F"/>
    <w:rsid w:val="004C0D3F"/>
    <w:rsid w:val="004C0F6A"/>
    <w:rsid w:val="004C0FA7"/>
    <w:rsid w:val="004C1144"/>
    <w:rsid w:val="004C191D"/>
    <w:rsid w:val="004C1B21"/>
    <w:rsid w:val="004C1E2B"/>
    <w:rsid w:val="004C2202"/>
    <w:rsid w:val="004C223A"/>
    <w:rsid w:val="004C231C"/>
    <w:rsid w:val="004C2664"/>
    <w:rsid w:val="004C2750"/>
    <w:rsid w:val="004C2856"/>
    <w:rsid w:val="004C29A0"/>
    <w:rsid w:val="004C2AEE"/>
    <w:rsid w:val="004C2C7C"/>
    <w:rsid w:val="004C2E8B"/>
    <w:rsid w:val="004C305F"/>
    <w:rsid w:val="004C3322"/>
    <w:rsid w:val="004C33A9"/>
    <w:rsid w:val="004C33D5"/>
    <w:rsid w:val="004C3425"/>
    <w:rsid w:val="004C36FD"/>
    <w:rsid w:val="004C3986"/>
    <w:rsid w:val="004C3EFF"/>
    <w:rsid w:val="004C3FD0"/>
    <w:rsid w:val="004C40C0"/>
    <w:rsid w:val="004C43EB"/>
    <w:rsid w:val="004C440F"/>
    <w:rsid w:val="004C44E5"/>
    <w:rsid w:val="004C4A5C"/>
    <w:rsid w:val="004C4FAB"/>
    <w:rsid w:val="004C5168"/>
    <w:rsid w:val="004C52BF"/>
    <w:rsid w:val="004C534A"/>
    <w:rsid w:val="004C57D6"/>
    <w:rsid w:val="004C581A"/>
    <w:rsid w:val="004C5ACB"/>
    <w:rsid w:val="004C5E3E"/>
    <w:rsid w:val="004C60B8"/>
    <w:rsid w:val="004C633E"/>
    <w:rsid w:val="004C66EE"/>
    <w:rsid w:val="004C66F8"/>
    <w:rsid w:val="004C683A"/>
    <w:rsid w:val="004C684D"/>
    <w:rsid w:val="004C693C"/>
    <w:rsid w:val="004C693E"/>
    <w:rsid w:val="004C6B05"/>
    <w:rsid w:val="004C6E78"/>
    <w:rsid w:val="004C70A6"/>
    <w:rsid w:val="004C7505"/>
    <w:rsid w:val="004C7621"/>
    <w:rsid w:val="004C77DB"/>
    <w:rsid w:val="004C781E"/>
    <w:rsid w:val="004C7B3B"/>
    <w:rsid w:val="004C7BCA"/>
    <w:rsid w:val="004C7D1C"/>
    <w:rsid w:val="004C7DC3"/>
    <w:rsid w:val="004C7E64"/>
    <w:rsid w:val="004C7F56"/>
    <w:rsid w:val="004C7FF7"/>
    <w:rsid w:val="004D0360"/>
    <w:rsid w:val="004D05DC"/>
    <w:rsid w:val="004D060A"/>
    <w:rsid w:val="004D0A16"/>
    <w:rsid w:val="004D150B"/>
    <w:rsid w:val="004D1659"/>
    <w:rsid w:val="004D19E1"/>
    <w:rsid w:val="004D1E21"/>
    <w:rsid w:val="004D2166"/>
    <w:rsid w:val="004D23BA"/>
    <w:rsid w:val="004D245B"/>
    <w:rsid w:val="004D249C"/>
    <w:rsid w:val="004D2AA7"/>
    <w:rsid w:val="004D2D66"/>
    <w:rsid w:val="004D2E60"/>
    <w:rsid w:val="004D2ED0"/>
    <w:rsid w:val="004D318E"/>
    <w:rsid w:val="004D3580"/>
    <w:rsid w:val="004D35C3"/>
    <w:rsid w:val="004D385C"/>
    <w:rsid w:val="004D388C"/>
    <w:rsid w:val="004D3B99"/>
    <w:rsid w:val="004D408B"/>
    <w:rsid w:val="004D41BD"/>
    <w:rsid w:val="004D4281"/>
    <w:rsid w:val="004D42B7"/>
    <w:rsid w:val="004D5109"/>
    <w:rsid w:val="004D53E2"/>
    <w:rsid w:val="004D5689"/>
    <w:rsid w:val="004D5777"/>
    <w:rsid w:val="004D5CE3"/>
    <w:rsid w:val="004D5CEE"/>
    <w:rsid w:val="004D623A"/>
    <w:rsid w:val="004D6360"/>
    <w:rsid w:val="004D637A"/>
    <w:rsid w:val="004D637C"/>
    <w:rsid w:val="004D64D5"/>
    <w:rsid w:val="004D6600"/>
    <w:rsid w:val="004D6B78"/>
    <w:rsid w:val="004D6D65"/>
    <w:rsid w:val="004D6DA1"/>
    <w:rsid w:val="004D7135"/>
    <w:rsid w:val="004D75B8"/>
    <w:rsid w:val="004D7B84"/>
    <w:rsid w:val="004D7C9F"/>
    <w:rsid w:val="004D7D66"/>
    <w:rsid w:val="004E00A2"/>
    <w:rsid w:val="004E00BE"/>
    <w:rsid w:val="004E01F9"/>
    <w:rsid w:val="004E026C"/>
    <w:rsid w:val="004E0DE8"/>
    <w:rsid w:val="004E0EFB"/>
    <w:rsid w:val="004E101C"/>
    <w:rsid w:val="004E1049"/>
    <w:rsid w:val="004E12C3"/>
    <w:rsid w:val="004E138A"/>
    <w:rsid w:val="004E14C6"/>
    <w:rsid w:val="004E14DD"/>
    <w:rsid w:val="004E177E"/>
    <w:rsid w:val="004E1876"/>
    <w:rsid w:val="004E192A"/>
    <w:rsid w:val="004E1BC1"/>
    <w:rsid w:val="004E1E7F"/>
    <w:rsid w:val="004E1F48"/>
    <w:rsid w:val="004E2287"/>
    <w:rsid w:val="004E245F"/>
    <w:rsid w:val="004E2584"/>
    <w:rsid w:val="004E2673"/>
    <w:rsid w:val="004E2755"/>
    <w:rsid w:val="004E2815"/>
    <w:rsid w:val="004E2A6B"/>
    <w:rsid w:val="004E2B3F"/>
    <w:rsid w:val="004E2DA7"/>
    <w:rsid w:val="004E3031"/>
    <w:rsid w:val="004E37BC"/>
    <w:rsid w:val="004E3EBB"/>
    <w:rsid w:val="004E407D"/>
    <w:rsid w:val="004E420A"/>
    <w:rsid w:val="004E4451"/>
    <w:rsid w:val="004E4916"/>
    <w:rsid w:val="004E49AF"/>
    <w:rsid w:val="004E4B18"/>
    <w:rsid w:val="004E4B8A"/>
    <w:rsid w:val="004E4DB5"/>
    <w:rsid w:val="004E4DC5"/>
    <w:rsid w:val="004E5388"/>
    <w:rsid w:val="004E55AC"/>
    <w:rsid w:val="004E570A"/>
    <w:rsid w:val="004E6468"/>
    <w:rsid w:val="004E664F"/>
    <w:rsid w:val="004E69C0"/>
    <w:rsid w:val="004E6A9F"/>
    <w:rsid w:val="004E6F54"/>
    <w:rsid w:val="004E714C"/>
    <w:rsid w:val="004E72B2"/>
    <w:rsid w:val="004E756E"/>
    <w:rsid w:val="004E7A50"/>
    <w:rsid w:val="004E7A53"/>
    <w:rsid w:val="004E7C14"/>
    <w:rsid w:val="004E7C1E"/>
    <w:rsid w:val="004E7EC4"/>
    <w:rsid w:val="004E7F72"/>
    <w:rsid w:val="004F02A1"/>
    <w:rsid w:val="004F02FD"/>
    <w:rsid w:val="004F0495"/>
    <w:rsid w:val="004F07A1"/>
    <w:rsid w:val="004F0983"/>
    <w:rsid w:val="004F0C7A"/>
    <w:rsid w:val="004F0EA7"/>
    <w:rsid w:val="004F0F42"/>
    <w:rsid w:val="004F146C"/>
    <w:rsid w:val="004F14F0"/>
    <w:rsid w:val="004F15D1"/>
    <w:rsid w:val="004F1772"/>
    <w:rsid w:val="004F17CD"/>
    <w:rsid w:val="004F1D77"/>
    <w:rsid w:val="004F1DCC"/>
    <w:rsid w:val="004F21CA"/>
    <w:rsid w:val="004F24F1"/>
    <w:rsid w:val="004F276A"/>
    <w:rsid w:val="004F2C80"/>
    <w:rsid w:val="004F3664"/>
    <w:rsid w:val="004F3979"/>
    <w:rsid w:val="004F3BC4"/>
    <w:rsid w:val="004F3C8E"/>
    <w:rsid w:val="004F3F98"/>
    <w:rsid w:val="004F4774"/>
    <w:rsid w:val="004F4A12"/>
    <w:rsid w:val="004F4B22"/>
    <w:rsid w:val="004F4C90"/>
    <w:rsid w:val="004F4E11"/>
    <w:rsid w:val="004F4F34"/>
    <w:rsid w:val="004F4FBD"/>
    <w:rsid w:val="004F5269"/>
    <w:rsid w:val="004F56B7"/>
    <w:rsid w:val="004F5BE1"/>
    <w:rsid w:val="004F5CB1"/>
    <w:rsid w:val="004F5F83"/>
    <w:rsid w:val="004F5FA1"/>
    <w:rsid w:val="004F5FB9"/>
    <w:rsid w:val="004F632E"/>
    <w:rsid w:val="004F637F"/>
    <w:rsid w:val="004F6548"/>
    <w:rsid w:val="004F6581"/>
    <w:rsid w:val="004F6753"/>
    <w:rsid w:val="004F6C05"/>
    <w:rsid w:val="004F6E3C"/>
    <w:rsid w:val="004F6E42"/>
    <w:rsid w:val="004F71BC"/>
    <w:rsid w:val="004F74C7"/>
    <w:rsid w:val="004F7544"/>
    <w:rsid w:val="004F794C"/>
    <w:rsid w:val="004F7973"/>
    <w:rsid w:val="004F7A1B"/>
    <w:rsid w:val="004F7C0E"/>
    <w:rsid w:val="004F7EC6"/>
    <w:rsid w:val="005002CE"/>
    <w:rsid w:val="0050040D"/>
    <w:rsid w:val="00500629"/>
    <w:rsid w:val="0050063D"/>
    <w:rsid w:val="00500B1C"/>
    <w:rsid w:val="00500C8E"/>
    <w:rsid w:val="005012D2"/>
    <w:rsid w:val="005015FB"/>
    <w:rsid w:val="00501679"/>
    <w:rsid w:val="00501881"/>
    <w:rsid w:val="00501899"/>
    <w:rsid w:val="005019C1"/>
    <w:rsid w:val="00502293"/>
    <w:rsid w:val="005022EA"/>
    <w:rsid w:val="00502E0C"/>
    <w:rsid w:val="00502FA8"/>
    <w:rsid w:val="00503171"/>
    <w:rsid w:val="00503558"/>
    <w:rsid w:val="0050377A"/>
    <w:rsid w:val="005038A6"/>
    <w:rsid w:val="005039F9"/>
    <w:rsid w:val="00503B4C"/>
    <w:rsid w:val="00503EFD"/>
    <w:rsid w:val="0050418B"/>
    <w:rsid w:val="0050419F"/>
    <w:rsid w:val="00504526"/>
    <w:rsid w:val="0050459D"/>
    <w:rsid w:val="00504620"/>
    <w:rsid w:val="005046B9"/>
    <w:rsid w:val="00504A8C"/>
    <w:rsid w:val="00504B15"/>
    <w:rsid w:val="00504C86"/>
    <w:rsid w:val="005058BD"/>
    <w:rsid w:val="00505921"/>
    <w:rsid w:val="005059A7"/>
    <w:rsid w:val="005059F1"/>
    <w:rsid w:val="00505AA2"/>
    <w:rsid w:val="00505DF4"/>
    <w:rsid w:val="00505E53"/>
    <w:rsid w:val="00505F96"/>
    <w:rsid w:val="00506342"/>
    <w:rsid w:val="005063C6"/>
    <w:rsid w:val="00506436"/>
    <w:rsid w:val="0050643D"/>
    <w:rsid w:val="005066D7"/>
    <w:rsid w:val="00506858"/>
    <w:rsid w:val="00506860"/>
    <w:rsid w:val="00506906"/>
    <w:rsid w:val="00506ABE"/>
    <w:rsid w:val="00506B06"/>
    <w:rsid w:val="00506E96"/>
    <w:rsid w:val="005070FB"/>
    <w:rsid w:val="0050743C"/>
    <w:rsid w:val="0050762B"/>
    <w:rsid w:val="00507700"/>
    <w:rsid w:val="005079A5"/>
    <w:rsid w:val="00507C33"/>
    <w:rsid w:val="00507C92"/>
    <w:rsid w:val="00507F3A"/>
    <w:rsid w:val="00507F8D"/>
    <w:rsid w:val="00510446"/>
    <w:rsid w:val="00510465"/>
    <w:rsid w:val="00510C5E"/>
    <w:rsid w:val="00510E77"/>
    <w:rsid w:val="005110D3"/>
    <w:rsid w:val="005110FA"/>
    <w:rsid w:val="0051139B"/>
    <w:rsid w:val="005114C4"/>
    <w:rsid w:val="00511634"/>
    <w:rsid w:val="005119CC"/>
    <w:rsid w:val="00511A23"/>
    <w:rsid w:val="00511B4D"/>
    <w:rsid w:val="00511D9F"/>
    <w:rsid w:val="0051203A"/>
    <w:rsid w:val="00512293"/>
    <w:rsid w:val="00512491"/>
    <w:rsid w:val="0051259C"/>
    <w:rsid w:val="00512968"/>
    <w:rsid w:val="005129BE"/>
    <w:rsid w:val="00512D8F"/>
    <w:rsid w:val="00512E16"/>
    <w:rsid w:val="00512F28"/>
    <w:rsid w:val="00513ADF"/>
    <w:rsid w:val="00513B98"/>
    <w:rsid w:val="00513DD5"/>
    <w:rsid w:val="00513DE8"/>
    <w:rsid w:val="00514200"/>
    <w:rsid w:val="00514803"/>
    <w:rsid w:val="00514BC8"/>
    <w:rsid w:val="00514E01"/>
    <w:rsid w:val="00514E33"/>
    <w:rsid w:val="00514F12"/>
    <w:rsid w:val="005151A5"/>
    <w:rsid w:val="00515735"/>
    <w:rsid w:val="005159AC"/>
    <w:rsid w:val="005161AB"/>
    <w:rsid w:val="005161B9"/>
    <w:rsid w:val="005164E1"/>
    <w:rsid w:val="00516789"/>
    <w:rsid w:val="00516817"/>
    <w:rsid w:val="00516AD2"/>
    <w:rsid w:val="00516D65"/>
    <w:rsid w:val="0051724A"/>
    <w:rsid w:val="00517322"/>
    <w:rsid w:val="005176D5"/>
    <w:rsid w:val="00517A6B"/>
    <w:rsid w:val="00517AF6"/>
    <w:rsid w:val="00517C60"/>
    <w:rsid w:val="00517DA2"/>
    <w:rsid w:val="005202C2"/>
    <w:rsid w:val="005204A7"/>
    <w:rsid w:val="005207D0"/>
    <w:rsid w:val="005207EA"/>
    <w:rsid w:val="00520880"/>
    <w:rsid w:val="005208CB"/>
    <w:rsid w:val="005209A8"/>
    <w:rsid w:val="00520DE9"/>
    <w:rsid w:val="0052108D"/>
    <w:rsid w:val="0052113E"/>
    <w:rsid w:val="00521536"/>
    <w:rsid w:val="00521775"/>
    <w:rsid w:val="00521937"/>
    <w:rsid w:val="00521AA2"/>
    <w:rsid w:val="00521D1C"/>
    <w:rsid w:val="00521E0C"/>
    <w:rsid w:val="00522443"/>
    <w:rsid w:val="0052254E"/>
    <w:rsid w:val="005225B9"/>
    <w:rsid w:val="00522D6B"/>
    <w:rsid w:val="00522F85"/>
    <w:rsid w:val="0052328C"/>
    <w:rsid w:val="00523346"/>
    <w:rsid w:val="00523654"/>
    <w:rsid w:val="005239CA"/>
    <w:rsid w:val="00524146"/>
    <w:rsid w:val="0052437E"/>
    <w:rsid w:val="005245D6"/>
    <w:rsid w:val="005247C4"/>
    <w:rsid w:val="00524B89"/>
    <w:rsid w:val="00524C8E"/>
    <w:rsid w:val="00524E32"/>
    <w:rsid w:val="00524E89"/>
    <w:rsid w:val="005251D2"/>
    <w:rsid w:val="00525285"/>
    <w:rsid w:val="00525424"/>
    <w:rsid w:val="0052559F"/>
    <w:rsid w:val="00525731"/>
    <w:rsid w:val="00525B7D"/>
    <w:rsid w:val="00525D0D"/>
    <w:rsid w:val="00525E1E"/>
    <w:rsid w:val="00525E8F"/>
    <w:rsid w:val="00525EB3"/>
    <w:rsid w:val="00525ED1"/>
    <w:rsid w:val="00526450"/>
    <w:rsid w:val="005266C0"/>
    <w:rsid w:val="005268EB"/>
    <w:rsid w:val="00526A67"/>
    <w:rsid w:val="00526AA0"/>
    <w:rsid w:val="00526AED"/>
    <w:rsid w:val="00526BA6"/>
    <w:rsid w:val="005270DD"/>
    <w:rsid w:val="005274F1"/>
    <w:rsid w:val="005277EE"/>
    <w:rsid w:val="005278DE"/>
    <w:rsid w:val="005278F4"/>
    <w:rsid w:val="00527C78"/>
    <w:rsid w:val="00527D25"/>
    <w:rsid w:val="00527DB2"/>
    <w:rsid w:val="00527EC3"/>
    <w:rsid w:val="00527FED"/>
    <w:rsid w:val="0053033C"/>
    <w:rsid w:val="0053036C"/>
    <w:rsid w:val="005303E4"/>
    <w:rsid w:val="00530CBE"/>
    <w:rsid w:val="00531222"/>
    <w:rsid w:val="00531489"/>
    <w:rsid w:val="0053161B"/>
    <w:rsid w:val="0053164C"/>
    <w:rsid w:val="00531737"/>
    <w:rsid w:val="0053187A"/>
    <w:rsid w:val="00531887"/>
    <w:rsid w:val="005318D2"/>
    <w:rsid w:val="00531CC5"/>
    <w:rsid w:val="005320A6"/>
    <w:rsid w:val="00532186"/>
    <w:rsid w:val="005324A4"/>
    <w:rsid w:val="005324C8"/>
    <w:rsid w:val="005326D2"/>
    <w:rsid w:val="00532732"/>
    <w:rsid w:val="00532DA6"/>
    <w:rsid w:val="005330A8"/>
    <w:rsid w:val="005330D4"/>
    <w:rsid w:val="005331E5"/>
    <w:rsid w:val="005332A8"/>
    <w:rsid w:val="005332A9"/>
    <w:rsid w:val="00533914"/>
    <w:rsid w:val="0053401A"/>
    <w:rsid w:val="005340F7"/>
    <w:rsid w:val="00534138"/>
    <w:rsid w:val="00534171"/>
    <w:rsid w:val="0053445B"/>
    <w:rsid w:val="00534744"/>
    <w:rsid w:val="00534844"/>
    <w:rsid w:val="005348CD"/>
    <w:rsid w:val="00534BDB"/>
    <w:rsid w:val="00534EA3"/>
    <w:rsid w:val="00535035"/>
    <w:rsid w:val="005353DD"/>
    <w:rsid w:val="005359F4"/>
    <w:rsid w:val="00535A11"/>
    <w:rsid w:val="00535A8D"/>
    <w:rsid w:val="00535D0F"/>
    <w:rsid w:val="00535EE8"/>
    <w:rsid w:val="00536250"/>
    <w:rsid w:val="005364ED"/>
    <w:rsid w:val="00536610"/>
    <w:rsid w:val="005366D2"/>
    <w:rsid w:val="00537300"/>
    <w:rsid w:val="005374E3"/>
    <w:rsid w:val="00537602"/>
    <w:rsid w:val="00537C9B"/>
    <w:rsid w:val="00537E8B"/>
    <w:rsid w:val="0054007D"/>
    <w:rsid w:val="0054009D"/>
    <w:rsid w:val="005401E8"/>
    <w:rsid w:val="0054037E"/>
    <w:rsid w:val="00540473"/>
    <w:rsid w:val="00540513"/>
    <w:rsid w:val="00540580"/>
    <w:rsid w:val="00540770"/>
    <w:rsid w:val="00540799"/>
    <w:rsid w:val="0054081C"/>
    <w:rsid w:val="00540A1D"/>
    <w:rsid w:val="00540C10"/>
    <w:rsid w:val="00541032"/>
    <w:rsid w:val="005410F3"/>
    <w:rsid w:val="005411B7"/>
    <w:rsid w:val="00541271"/>
    <w:rsid w:val="005418D7"/>
    <w:rsid w:val="00541B98"/>
    <w:rsid w:val="0054207E"/>
    <w:rsid w:val="005428BF"/>
    <w:rsid w:val="00542BAA"/>
    <w:rsid w:val="00542D88"/>
    <w:rsid w:val="00542FBE"/>
    <w:rsid w:val="00543153"/>
    <w:rsid w:val="0054318E"/>
    <w:rsid w:val="0054325C"/>
    <w:rsid w:val="0054329A"/>
    <w:rsid w:val="00543359"/>
    <w:rsid w:val="005437F5"/>
    <w:rsid w:val="00543900"/>
    <w:rsid w:val="00544082"/>
    <w:rsid w:val="005441CC"/>
    <w:rsid w:val="0054435C"/>
    <w:rsid w:val="00544699"/>
    <w:rsid w:val="005446ED"/>
    <w:rsid w:val="00545D99"/>
    <w:rsid w:val="00545DC0"/>
    <w:rsid w:val="00545F39"/>
    <w:rsid w:val="00546032"/>
    <w:rsid w:val="005460E8"/>
    <w:rsid w:val="0054624B"/>
    <w:rsid w:val="005462DF"/>
    <w:rsid w:val="00546898"/>
    <w:rsid w:val="00546E5B"/>
    <w:rsid w:val="00546E9B"/>
    <w:rsid w:val="00546F35"/>
    <w:rsid w:val="00546FB9"/>
    <w:rsid w:val="00546FD1"/>
    <w:rsid w:val="005471A8"/>
    <w:rsid w:val="0054737E"/>
    <w:rsid w:val="00547549"/>
    <w:rsid w:val="00547802"/>
    <w:rsid w:val="005479B7"/>
    <w:rsid w:val="00547A8D"/>
    <w:rsid w:val="00547D06"/>
    <w:rsid w:val="005502B6"/>
    <w:rsid w:val="00550327"/>
    <w:rsid w:val="00550349"/>
    <w:rsid w:val="0055035C"/>
    <w:rsid w:val="00550D9E"/>
    <w:rsid w:val="005510FF"/>
    <w:rsid w:val="00551131"/>
    <w:rsid w:val="0055148F"/>
    <w:rsid w:val="00551694"/>
    <w:rsid w:val="005519BE"/>
    <w:rsid w:val="005519BF"/>
    <w:rsid w:val="00551A7A"/>
    <w:rsid w:val="00551E1D"/>
    <w:rsid w:val="00552013"/>
    <w:rsid w:val="0055215C"/>
    <w:rsid w:val="0055222B"/>
    <w:rsid w:val="005522C0"/>
    <w:rsid w:val="005527AF"/>
    <w:rsid w:val="005527B9"/>
    <w:rsid w:val="00552813"/>
    <w:rsid w:val="00552A12"/>
    <w:rsid w:val="00552A9E"/>
    <w:rsid w:val="00552F4A"/>
    <w:rsid w:val="005531E1"/>
    <w:rsid w:val="0055326B"/>
    <w:rsid w:val="00553782"/>
    <w:rsid w:val="005537BD"/>
    <w:rsid w:val="005543CF"/>
    <w:rsid w:val="005545DD"/>
    <w:rsid w:val="00554693"/>
    <w:rsid w:val="00554A2D"/>
    <w:rsid w:val="00554B58"/>
    <w:rsid w:val="0055500B"/>
    <w:rsid w:val="00555149"/>
    <w:rsid w:val="00555429"/>
    <w:rsid w:val="005554A0"/>
    <w:rsid w:val="0055551E"/>
    <w:rsid w:val="0055551F"/>
    <w:rsid w:val="0055564A"/>
    <w:rsid w:val="00555894"/>
    <w:rsid w:val="0055599E"/>
    <w:rsid w:val="00555F21"/>
    <w:rsid w:val="00556235"/>
    <w:rsid w:val="00556682"/>
    <w:rsid w:val="00556D14"/>
    <w:rsid w:val="00556F4A"/>
    <w:rsid w:val="0055720E"/>
    <w:rsid w:val="00557326"/>
    <w:rsid w:val="005574FF"/>
    <w:rsid w:val="0055778B"/>
    <w:rsid w:val="0055780F"/>
    <w:rsid w:val="0055784F"/>
    <w:rsid w:val="005578E7"/>
    <w:rsid w:val="00557939"/>
    <w:rsid w:val="00557A74"/>
    <w:rsid w:val="00557E4C"/>
    <w:rsid w:val="005600D1"/>
    <w:rsid w:val="00560197"/>
    <w:rsid w:val="0056020A"/>
    <w:rsid w:val="005602DF"/>
    <w:rsid w:val="005603E9"/>
    <w:rsid w:val="00560A66"/>
    <w:rsid w:val="00560B40"/>
    <w:rsid w:val="00560B9E"/>
    <w:rsid w:val="00560CA8"/>
    <w:rsid w:val="00560CC4"/>
    <w:rsid w:val="00560EC7"/>
    <w:rsid w:val="00560EE1"/>
    <w:rsid w:val="005610EA"/>
    <w:rsid w:val="0056158B"/>
    <w:rsid w:val="005615C9"/>
    <w:rsid w:val="005619B7"/>
    <w:rsid w:val="00561EB3"/>
    <w:rsid w:val="00562299"/>
    <w:rsid w:val="00562342"/>
    <w:rsid w:val="0056241E"/>
    <w:rsid w:val="005629DB"/>
    <w:rsid w:val="00562B1B"/>
    <w:rsid w:val="00562BE2"/>
    <w:rsid w:val="005630DB"/>
    <w:rsid w:val="00563383"/>
    <w:rsid w:val="00563657"/>
    <w:rsid w:val="00563743"/>
    <w:rsid w:val="00563BC4"/>
    <w:rsid w:val="00563D3C"/>
    <w:rsid w:val="00563EDB"/>
    <w:rsid w:val="0056407A"/>
    <w:rsid w:val="00564125"/>
    <w:rsid w:val="00564DF8"/>
    <w:rsid w:val="00564E3A"/>
    <w:rsid w:val="0056540B"/>
    <w:rsid w:val="005654D7"/>
    <w:rsid w:val="005656C1"/>
    <w:rsid w:val="00565735"/>
    <w:rsid w:val="00565B7F"/>
    <w:rsid w:val="00566220"/>
    <w:rsid w:val="00566258"/>
    <w:rsid w:val="0056641B"/>
    <w:rsid w:val="0056641E"/>
    <w:rsid w:val="005664AF"/>
    <w:rsid w:val="00566690"/>
    <w:rsid w:val="0056684E"/>
    <w:rsid w:val="00566BEE"/>
    <w:rsid w:val="00566BF8"/>
    <w:rsid w:val="00566C21"/>
    <w:rsid w:val="005670A5"/>
    <w:rsid w:val="005672BF"/>
    <w:rsid w:val="0056742E"/>
    <w:rsid w:val="005700F7"/>
    <w:rsid w:val="0057015B"/>
    <w:rsid w:val="00570299"/>
    <w:rsid w:val="00570604"/>
    <w:rsid w:val="005706EB"/>
    <w:rsid w:val="00570971"/>
    <w:rsid w:val="00570F23"/>
    <w:rsid w:val="00570F61"/>
    <w:rsid w:val="00571202"/>
    <w:rsid w:val="005714BF"/>
    <w:rsid w:val="005716D1"/>
    <w:rsid w:val="0057184E"/>
    <w:rsid w:val="00571A57"/>
    <w:rsid w:val="00571B96"/>
    <w:rsid w:val="00571CCD"/>
    <w:rsid w:val="00572138"/>
    <w:rsid w:val="005723F1"/>
    <w:rsid w:val="0057241D"/>
    <w:rsid w:val="00572581"/>
    <w:rsid w:val="005725C7"/>
    <w:rsid w:val="005725C8"/>
    <w:rsid w:val="00572B64"/>
    <w:rsid w:val="00572B71"/>
    <w:rsid w:val="00572C78"/>
    <w:rsid w:val="00572CBA"/>
    <w:rsid w:val="00572EA9"/>
    <w:rsid w:val="00573053"/>
    <w:rsid w:val="00573198"/>
    <w:rsid w:val="00573226"/>
    <w:rsid w:val="0057358C"/>
    <w:rsid w:val="00573645"/>
    <w:rsid w:val="00573A5D"/>
    <w:rsid w:val="00573AF7"/>
    <w:rsid w:val="00573B2F"/>
    <w:rsid w:val="00573B36"/>
    <w:rsid w:val="00573CB2"/>
    <w:rsid w:val="00573DA7"/>
    <w:rsid w:val="00573F14"/>
    <w:rsid w:val="0057413B"/>
    <w:rsid w:val="005741ED"/>
    <w:rsid w:val="0057425B"/>
    <w:rsid w:val="0057465C"/>
    <w:rsid w:val="005746B5"/>
    <w:rsid w:val="00574937"/>
    <w:rsid w:val="00574A6F"/>
    <w:rsid w:val="00574A99"/>
    <w:rsid w:val="00574C57"/>
    <w:rsid w:val="00574C85"/>
    <w:rsid w:val="00574D8D"/>
    <w:rsid w:val="00574E75"/>
    <w:rsid w:val="00575004"/>
    <w:rsid w:val="00575048"/>
    <w:rsid w:val="005750FD"/>
    <w:rsid w:val="00575279"/>
    <w:rsid w:val="00575683"/>
    <w:rsid w:val="005758F9"/>
    <w:rsid w:val="00575E3F"/>
    <w:rsid w:val="0057647E"/>
    <w:rsid w:val="0057699A"/>
    <w:rsid w:val="00576B17"/>
    <w:rsid w:val="00576C7B"/>
    <w:rsid w:val="00576F05"/>
    <w:rsid w:val="0057724C"/>
    <w:rsid w:val="0057772D"/>
    <w:rsid w:val="005778B9"/>
    <w:rsid w:val="00577964"/>
    <w:rsid w:val="00577CD5"/>
    <w:rsid w:val="00577D4D"/>
    <w:rsid w:val="00577D55"/>
    <w:rsid w:val="00577E0B"/>
    <w:rsid w:val="00577E76"/>
    <w:rsid w:val="005802D3"/>
    <w:rsid w:val="00580334"/>
    <w:rsid w:val="005803AD"/>
    <w:rsid w:val="0058056F"/>
    <w:rsid w:val="0058077A"/>
    <w:rsid w:val="0058080B"/>
    <w:rsid w:val="0058089F"/>
    <w:rsid w:val="00580A12"/>
    <w:rsid w:val="00580BB8"/>
    <w:rsid w:val="00580CC1"/>
    <w:rsid w:val="00580D62"/>
    <w:rsid w:val="00580E5A"/>
    <w:rsid w:val="00580EC0"/>
    <w:rsid w:val="005811A2"/>
    <w:rsid w:val="0058135A"/>
    <w:rsid w:val="0058150B"/>
    <w:rsid w:val="005816F3"/>
    <w:rsid w:val="005818DE"/>
    <w:rsid w:val="005819FB"/>
    <w:rsid w:val="00581B75"/>
    <w:rsid w:val="00582349"/>
    <w:rsid w:val="005824CD"/>
    <w:rsid w:val="00582F9B"/>
    <w:rsid w:val="00583451"/>
    <w:rsid w:val="00583584"/>
    <w:rsid w:val="00583755"/>
    <w:rsid w:val="00583A64"/>
    <w:rsid w:val="00583B2C"/>
    <w:rsid w:val="00583BFD"/>
    <w:rsid w:val="00583D89"/>
    <w:rsid w:val="00583DCC"/>
    <w:rsid w:val="00583DD3"/>
    <w:rsid w:val="0058406B"/>
    <w:rsid w:val="005840D3"/>
    <w:rsid w:val="005842E3"/>
    <w:rsid w:val="005846F1"/>
    <w:rsid w:val="005848CA"/>
    <w:rsid w:val="005849C5"/>
    <w:rsid w:val="00584F75"/>
    <w:rsid w:val="00584FD8"/>
    <w:rsid w:val="00585343"/>
    <w:rsid w:val="00585344"/>
    <w:rsid w:val="005856BC"/>
    <w:rsid w:val="00585715"/>
    <w:rsid w:val="00585756"/>
    <w:rsid w:val="00585834"/>
    <w:rsid w:val="005858B4"/>
    <w:rsid w:val="00585917"/>
    <w:rsid w:val="00585BE0"/>
    <w:rsid w:val="00585E7E"/>
    <w:rsid w:val="00586042"/>
    <w:rsid w:val="0058609E"/>
    <w:rsid w:val="00586543"/>
    <w:rsid w:val="00586589"/>
    <w:rsid w:val="005865C2"/>
    <w:rsid w:val="00586843"/>
    <w:rsid w:val="0058685B"/>
    <w:rsid w:val="0058698E"/>
    <w:rsid w:val="00586B3E"/>
    <w:rsid w:val="00586D87"/>
    <w:rsid w:val="00586E7A"/>
    <w:rsid w:val="0058728B"/>
    <w:rsid w:val="0058728F"/>
    <w:rsid w:val="005879E5"/>
    <w:rsid w:val="00587ABD"/>
    <w:rsid w:val="00587C03"/>
    <w:rsid w:val="00587FAE"/>
    <w:rsid w:val="00590064"/>
    <w:rsid w:val="00590121"/>
    <w:rsid w:val="00590143"/>
    <w:rsid w:val="0059014C"/>
    <w:rsid w:val="0059026B"/>
    <w:rsid w:val="00590625"/>
    <w:rsid w:val="00591032"/>
    <w:rsid w:val="00591149"/>
    <w:rsid w:val="0059129C"/>
    <w:rsid w:val="0059134C"/>
    <w:rsid w:val="005913E4"/>
    <w:rsid w:val="005915BD"/>
    <w:rsid w:val="00591621"/>
    <w:rsid w:val="00591FD4"/>
    <w:rsid w:val="005920DA"/>
    <w:rsid w:val="00592272"/>
    <w:rsid w:val="005924E2"/>
    <w:rsid w:val="005929F5"/>
    <w:rsid w:val="00592A37"/>
    <w:rsid w:val="00592C50"/>
    <w:rsid w:val="00593187"/>
    <w:rsid w:val="005931A4"/>
    <w:rsid w:val="00593333"/>
    <w:rsid w:val="0059388A"/>
    <w:rsid w:val="00594202"/>
    <w:rsid w:val="0059423C"/>
    <w:rsid w:val="00594241"/>
    <w:rsid w:val="005944DD"/>
    <w:rsid w:val="005945C9"/>
    <w:rsid w:val="005946FC"/>
    <w:rsid w:val="0059485A"/>
    <w:rsid w:val="00594A47"/>
    <w:rsid w:val="00594B4F"/>
    <w:rsid w:val="00594F30"/>
    <w:rsid w:val="005950E6"/>
    <w:rsid w:val="005951AD"/>
    <w:rsid w:val="00595344"/>
    <w:rsid w:val="005956EF"/>
    <w:rsid w:val="00595710"/>
    <w:rsid w:val="00595810"/>
    <w:rsid w:val="00595940"/>
    <w:rsid w:val="005959A6"/>
    <w:rsid w:val="00595A46"/>
    <w:rsid w:val="00595BCF"/>
    <w:rsid w:val="00595DAA"/>
    <w:rsid w:val="00596344"/>
    <w:rsid w:val="00596640"/>
    <w:rsid w:val="005968F0"/>
    <w:rsid w:val="00596BFA"/>
    <w:rsid w:val="00596C04"/>
    <w:rsid w:val="00596CD4"/>
    <w:rsid w:val="00596E4F"/>
    <w:rsid w:val="00596EA6"/>
    <w:rsid w:val="005973E0"/>
    <w:rsid w:val="00597575"/>
    <w:rsid w:val="005978D2"/>
    <w:rsid w:val="0059796C"/>
    <w:rsid w:val="00597AA8"/>
    <w:rsid w:val="00597B1B"/>
    <w:rsid w:val="00597F81"/>
    <w:rsid w:val="005A0272"/>
    <w:rsid w:val="005A03CC"/>
    <w:rsid w:val="005A041B"/>
    <w:rsid w:val="005A0461"/>
    <w:rsid w:val="005A0578"/>
    <w:rsid w:val="005A05CA"/>
    <w:rsid w:val="005A0C76"/>
    <w:rsid w:val="005A0DD9"/>
    <w:rsid w:val="005A1087"/>
    <w:rsid w:val="005A1421"/>
    <w:rsid w:val="005A14CD"/>
    <w:rsid w:val="005A1BFF"/>
    <w:rsid w:val="005A1D44"/>
    <w:rsid w:val="005A1DEA"/>
    <w:rsid w:val="005A1E63"/>
    <w:rsid w:val="005A2633"/>
    <w:rsid w:val="005A26C5"/>
    <w:rsid w:val="005A2760"/>
    <w:rsid w:val="005A29CC"/>
    <w:rsid w:val="005A29D2"/>
    <w:rsid w:val="005A2C2B"/>
    <w:rsid w:val="005A2CC2"/>
    <w:rsid w:val="005A2D8E"/>
    <w:rsid w:val="005A2E98"/>
    <w:rsid w:val="005A311E"/>
    <w:rsid w:val="005A3513"/>
    <w:rsid w:val="005A3A12"/>
    <w:rsid w:val="005A3CA9"/>
    <w:rsid w:val="005A3E9A"/>
    <w:rsid w:val="005A42EB"/>
    <w:rsid w:val="005A4314"/>
    <w:rsid w:val="005A43FF"/>
    <w:rsid w:val="005A4530"/>
    <w:rsid w:val="005A463B"/>
    <w:rsid w:val="005A4666"/>
    <w:rsid w:val="005A47B9"/>
    <w:rsid w:val="005A499C"/>
    <w:rsid w:val="005A508F"/>
    <w:rsid w:val="005A5193"/>
    <w:rsid w:val="005A5556"/>
    <w:rsid w:val="005A5649"/>
    <w:rsid w:val="005A5A2B"/>
    <w:rsid w:val="005A5CA0"/>
    <w:rsid w:val="005A6334"/>
    <w:rsid w:val="005A6981"/>
    <w:rsid w:val="005A6FF3"/>
    <w:rsid w:val="005A72FD"/>
    <w:rsid w:val="005A7976"/>
    <w:rsid w:val="005A79AC"/>
    <w:rsid w:val="005A7ADE"/>
    <w:rsid w:val="005A7B94"/>
    <w:rsid w:val="005A7CAC"/>
    <w:rsid w:val="005B0106"/>
    <w:rsid w:val="005B0148"/>
    <w:rsid w:val="005B0478"/>
    <w:rsid w:val="005B04F9"/>
    <w:rsid w:val="005B0896"/>
    <w:rsid w:val="005B0C59"/>
    <w:rsid w:val="005B0DB8"/>
    <w:rsid w:val="005B1252"/>
    <w:rsid w:val="005B1358"/>
    <w:rsid w:val="005B14E5"/>
    <w:rsid w:val="005B1859"/>
    <w:rsid w:val="005B188F"/>
    <w:rsid w:val="005B1BB3"/>
    <w:rsid w:val="005B1F12"/>
    <w:rsid w:val="005B2014"/>
    <w:rsid w:val="005B21C3"/>
    <w:rsid w:val="005B2337"/>
    <w:rsid w:val="005B2B91"/>
    <w:rsid w:val="005B3164"/>
    <w:rsid w:val="005B368A"/>
    <w:rsid w:val="005B3D4D"/>
    <w:rsid w:val="005B4100"/>
    <w:rsid w:val="005B4151"/>
    <w:rsid w:val="005B4229"/>
    <w:rsid w:val="005B4388"/>
    <w:rsid w:val="005B46B5"/>
    <w:rsid w:val="005B495A"/>
    <w:rsid w:val="005B49BA"/>
    <w:rsid w:val="005B4A28"/>
    <w:rsid w:val="005B4B6A"/>
    <w:rsid w:val="005B4C2E"/>
    <w:rsid w:val="005B4D87"/>
    <w:rsid w:val="005B4DAA"/>
    <w:rsid w:val="005B5007"/>
    <w:rsid w:val="005B5147"/>
    <w:rsid w:val="005B53F1"/>
    <w:rsid w:val="005B59CD"/>
    <w:rsid w:val="005B5D5D"/>
    <w:rsid w:val="005B61AC"/>
    <w:rsid w:val="005B61D3"/>
    <w:rsid w:val="005B61FC"/>
    <w:rsid w:val="005B632A"/>
    <w:rsid w:val="005B6496"/>
    <w:rsid w:val="005B64EC"/>
    <w:rsid w:val="005B6614"/>
    <w:rsid w:val="005B68BD"/>
    <w:rsid w:val="005B6C47"/>
    <w:rsid w:val="005B7134"/>
    <w:rsid w:val="005B7273"/>
    <w:rsid w:val="005B727D"/>
    <w:rsid w:val="005B7633"/>
    <w:rsid w:val="005B7D41"/>
    <w:rsid w:val="005B7F76"/>
    <w:rsid w:val="005C0135"/>
    <w:rsid w:val="005C016F"/>
    <w:rsid w:val="005C059C"/>
    <w:rsid w:val="005C0C35"/>
    <w:rsid w:val="005C0D4B"/>
    <w:rsid w:val="005C0D69"/>
    <w:rsid w:val="005C0E6C"/>
    <w:rsid w:val="005C0EE3"/>
    <w:rsid w:val="005C10F7"/>
    <w:rsid w:val="005C13B9"/>
    <w:rsid w:val="005C171B"/>
    <w:rsid w:val="005C1BDC"/>
    <w:rsid w:val="005C1FDB"/>
    <w:rsid w:val="005C2104"/>
    <w:rsid w:val="005C2618"/>
    <w:rsid w:val="005C2958"/>
    <w:rsid w:val="005C2D74"/>
    <w:rsid w:val="005C2EE2"/>
    <w:rsid w:val="005C3298"/>
    <w:rsid w:val="005C3775"/>
    <w:rsid w:val="005C3801"/>
    <w:rsid w:val="005C38B8"/>
    <w:rsid w:val="005C38E6"/>
    <w:rsid w:val="005C3960"/>
    <w:rsid w:val="005C397C"/>
    <w:rsid w:val="005C43FD"/>
    <w:rsid w:val="005C44DE"/>
    <w:rsid w:val="005C48DC"/>
    <w:rsid w:val="005C4B92"/>
    <w:rsid w:val="005C4C1E"/>
    <w:rsid w:val="005C500C"/>
    <w:rsid w:val="005C502A"/>
    <w:rsid w:val="005C50EA"/>
    <w:rsid w:val="005C512B"/>
    <w:rsid w:val="005C51E0"/>
    <w:rsid w:val="005C5757"/>
    <w:rsid w:val="005C58C6"/>
    <w:rsid w:val="005C5A60"/>
    <w:rsid w:val="005C5AA3"/>
    <w:rsid w:val="005C5D47"/>
    <w:rsid w:val="005C5DAC"/>
    <w:rsid w:val="005C5EAB"/>
    <w:rsid w:val="005C6454"/>
    <w:rsid w:val="005C6459"/>
    <w:rsid w:val="005C64AC"/>
    <w:rsid w:val="005C6691"/>
    <w:rsid w:val="005C6838"/>
    <w:rsid w:val="005C6E89"/>
    <w:rsid w:val="005C7390"/>
    <w:rsid w:val="005C752F"/>
    <w:rsid w:val="005C76E8"/>
    <w:rsid w:val="005C7784"/>
    <w:rsid w:val="005C7BB3"/>
    <w:rsid w:val="005C7DEC"/>
    <w:rsid w:val="005C7E71"/>
    <w:rsid w:val="005D0246"/>
    <w:rsid w:val="005D0301"/>
    <w:rsid w:val="005D08C6"/>
    <w:rsid w:val="005D0B5E"/>
    <w:rsid w:val="005D0DFB"/>
    <w:rsid w:val="005D11D9"/>
    <w:rsid w:val="005D15F4"/>
    <w:rsid w:val="005D17A0"/>
    <w:rsid w:val="005D1903"/>
    <w:rsid w:val="005D19FB"/>
    <w:rsid w:val="005D1B5A"/>
    <w:rsid w:val="005D1BFF"/>
    <w:rsid w:val="005D1D69"/>
    <w:rsid w:val="005D1D8D"/>
    <w:rsid w:val="005D2560"/>
    <w:rsid w:val="005D2899"/>
    <w:rsid w:val="005D2B61"/>
    <w:rsid w:val="005D2BF8"/>
    <w:rsid w:val="005D2C98"/>
    <w:rsid w:val="005D3024"/>
    <w:rsid w:val="005D3075"/>
    <w:rsid w:val="005D31F5"/>
    <w:rsid w:val="005D3520"/>
    <w:rsid w:val="005D3651"/>
    <w:rsid w:val="005D3870"/>
    <w:rsid w:val="005D3B2C"/>
    <w:rsid w:val="005D3E64"/>
    <w:rsid w:val="005D3E73"/>
    <w:rsid w:val="005D3E8E"/>
    <w:rsid w:val="005D4191"/>
    <w:rsid w:val="005D4354"/>
    <w:rsid w:val="005D43C3"/>
    <w:rsid w:val="005D4870"/>
    <w:rsid w:val="005D4F8B"/>
    <w:rsid w:val="005D5000"/>
    <w:rsid w:val="005D571F"/>
    <w:rsid w:val="005D585B"/>
    <w:rsid w:val="005D58B1"/>
    <w:rsid w:val="005D5B50"/>
    <w:rsid w:val="005D5EEA"/>
    <w:rsid w:val="005D5FC5"/>
    <w:rsid w:val="005D60C1"/>
    <w:rsid w:val="005D61B9"/>
    <w:rsid w:val="005D621E"/>
    <w:rsid w:val="005D6378"/>
    <w:rsid w:val="005D63FD"/>
    <w:rsid w:val="005D6637"/>
    <w:rsid w:val="005D66B8"/>
    <w:rsid w:val="005D66BE"/>
    <w:rsid w:val="005D681A"/>
    <w:rsid w:val="005D68E4"/>
    <w:rsid w:val="005D6946"/>
    <w:rsid w:val="005D6AE0"/>
    <w:rsid w:val="005D6C22"/>
    <w:rsid w:val="005D7A91"/>
    <w:rsid w:val="005D7C47"/>
    <w:rsid w:val="005E018C"/>
    <w:rsid w:val="005E0259"/>
    <w:rsid w:val="005E02FE"/>
    <w:rsid w:val="005E045A"/>
    <w:rsid w:val="005E0583"/>
    <w:rsid w:val="005E070B"/>
    <w:rsid w:val="005E0C2D"/>
    <w:rsid w:val="005E0C51"/>
    <w:rsid w:val="005E0C8C"/>
    <w:rsid w:val="005E0D3D"/>
    <w:rsid w:val="005E0E39"/>
    <w:rsid w:val="005E1303"/>
    <w:rsid w:val="005E16E8"/>
    <w:rsid w:val="005E1BD2"/>
    <w:rsid w:val="005E1D09"/>
    <w:rsid w:val="005E1DFC"/>
    <w:rsid w:val="005E1F96"/>
    <w:rsid w:val="005E2099"/>
    <w:rsid w:val="005E2720"/>
    <w:rsid w:val="005E28A5"/>
    <w:rsid w:val="005E2992"/>
    <w:rsid w:val="005E2C8E"/>
    <w:rsid w:val="005E2D48"/>
    <w:rsid w:val="005E30D2"/>
    <w:rsid w:val="005E314C"/>
    <w:rsid w:val="005E32AC"/>
    <w:rsid w:val="005E3705"/>
    <w:rsid w:val="005E374F"/>
    <w:rsid w:val="005E3B04"/>
    <w:rsid w:val="005E3E18"/>
    <w:rsid w:val="005E3FCE"/>
    <w:rsid w:val="005E3FE0"/>
    <w:rsid w:val="005E4080"/>
    <w:rsid w:val="005E4491"/>
    <w:rsid w:val="005E46BD"/>
    <w:rsid w:val="005E484A"/>
    <w:rsid w:val="005E48FF"/>
    <w:rsid w:val="005E519B"/>
    <w:rsid w:val="005E52CD"/>
    <w:rsid w:val="005E53FB"/>
    <w:rsid w:val="005E5411"/>
    <w:rsid w:val="005E56AE"/>
    <w:rsid w:val="005E5870"/>
    <w:rsid w:val="005E58DC"/>
    <w:rsid w:val="005E5A60"/>
    <w:rsid w:val="005E5AAD"/>
    <w:rsid w:val="005E5C95"/>
    <w:rsid w:val="005E5EC7"/>
    <w:rsid w:val="005E624D"/>
    <w:rsid w:val="005E6436"/>
    <w:rsid w:val="005E643C"/>
    <w:rsid w:val="005E65F7"/>
    <w:rsid w:val="005E6627"/>
    <w:rsid w:val="005E665F"/>
    <w:rsid w:val="005E66A2"/>
    <w:rsid w:val="005E66B9"/>
    <w:rsid w:val="005E6CB6"/>
    <w:rsid w:val="005E6D1A"/>
    <w:rsid w:val="005E6DC9"/>
    <w:rsid w:val="005E7134"/>
    <w:rsid w:val="005E7526"/>
    <w:rsid w:val="005E7710"/>
    <w:rsid w:val="005E786B"/>
    <w:rsid w:val="005E7B8B"/>
    <w:rsid w:val="005E7DC1"/>
    <w:rsid w:val="005F0296"/>
    <w:rsid w:val="005F0435"/>
    <w:rsid w:val="005F052D"/>
    <w:rsid w:val="005F0877"/>
    <w:rsid w:val="005F09D3"/>
    <w:rsid w:val="005F0A33"/>
    <w:rsid w:val="005F0E58"/>
    <w:rsid w:val="005F0EBA"/>
    <w:rsid w:val="005F1015"/>
    <w:rsid w:val="005F108B"/>
    <w:rsid w:val="005F141E"/>
    <w:rsid w:val="005F15B6"/>
    <w:rsid w:val="005F1D33"/>
    <w:rsid w:val="005F1DD7"/>
    <w:rsid w:val="005F252F"/>
    <w:rsid w:val="005F2AC7"/>
    <w:rsid w:val="005F2ADD"/>
    <w:rsid w:val="005F2C07"/>
    <w:rsid w:val="005F2C32"/>
    <w:rsid w:val="005F2E1C"/>
    <w:rsid w:val="005F311D"/>
    <w:rsid w:val="005F31A0"/>
    <w:rsid w:val="005F3AC4"/>
    <w:rsid w:val="005F3CE2"/>
    <w:rsid w:val="005F3E3F"/>
    <w:rsid w:val="005F3E6A"/>
    <w:rsid w:val="005F40B0"/>
    <w:rsid w:val="005F449A"/>
    <w:rsid w:val="005F4AEE"/>
    <w:rsid w:val="005F4D58"/>
    <w:rsid w:val="005F4F99"/>
    <w:rsid w:val="005F5172"/>
    <w:rsid w:val="005F51C7"/>
    <w:rsid w:val="005F524C"/>
    <w:rsid w:val="005F5313"/>
    <w:rsid w:val="005F5371"/>
    <w:rsid w:val="005F55FD"/>
    <w:rsid w:val="005F5773"/>
    <w:rsid w:val="005F5BF4"/>
    <w:rsid w:val="005F5D53"/>
    <w:rsid w:val="005F5D98"/>
    <w:rsid w:val="005F5E4E"/>
    <w:rsid w:val="005F5E76"/>
    <w:rsid w:val="005F5F2C"/>
    <w:rsid w:val="005F61D7"/>
    <w:rsid w:val="005F6277"/>
    <w:rsid w:val="005F62E5"/>
    <w:rsid w:val="005F65B9"/>
    <w:rsid w:val="005F68FB"/>
    <w:rsid w:val="005F6B5F"/>
    <w:rsid w:val="005F6C51"/>
    <w:rsid w:val="005F702A"/>
    <w:rsid w:val="005F725E"/>
    <w:rsid w:val="005F742E"/>
    <w:rsid w:val="005F74B3"/>
    <w:rsid w:val="005F767F"/>
    <w:rsid w:val="005F780F"/>
    <w:rsid w:val="005F7DEA"/>
    <w:rsid w:val="005F7EE4"/>
    <w:rsid w:val="0060070E"/>
    <w:rsid w:val="00600A2A"/>
    <w:rsid w:val="00600BD8"/>
    <w:rsid w:val="00600D4F"/>
    <w:rsid w:val="0060112D"/>
    <w:rsid w:val="006015A7"/>
    <w:rsid w:val="00601A5A"/>
    <w:rsid w:val="00602370"/>
    <w:rsid w:val="006024F2"/>
    <w:rsid w:val="00602744"/>
    <w:rsid w:val="00602905"/>
    <w:rsid w:val="00602A5E"/>
    <w:rsid w:val="00602D45"/>
    <w:rsid w:val="0060332E"/>
    <w:rsid w:val="006039DA"/>
    <w:rsid w:val="00603A7B"/>
    <w:rsid w:val="00603B3E"/>
    <w:rsid w:val="00603E1E"/>
    <w:rsid w:val="0060440A"/>
    <w:rsid w:val="006049B1"/>
    <w:rsid w:val="00604ACC"/>
    <w:rsid w:val="00604DD8"/>
    <w:rsid w:val="00604E90"/>
    <w:rsid w:val="0060507A"/>
    <w:rsid w:val="00605260"/>
    <w:rsid w:val="00605513"/>
    <w:rsid w:val="00605514"/>
    <w:rsid w:val="00605830"/>
    <w:rsid w:val="006059EF"/>
    <w:rsid w:val="00605A08"/>
    <w:rsid w:val="00605C13"/>
    <w:rsid w:val="00605D78"/>
    <w:rsid w:val="00606053"/>
    <w:rsid w:val="0060606B"/>
    <w:rsid w:val="006060EA"/>
    <w:rsid w:val="006060FA"/>
    <w:rsid w:val="00606645"/>
    <w:rsid w:val="00606F15"/>
    <w:rsid w:val="00606F72"/>
    <w:rsid w:val="006070F9"/>
    <w:rsid w:val="00607130"/>
    <w:rsid w:val="0060741E"/>
    <w:rsid w:val="006075D4"/>
    <w:rsid w:val="00607D7F"/>
    <w:rsid w:val="0061034E"/>
    <w:rsid w:val="006104F2"/>
    <w:rsid w:val="006106D4"/>
    <w:rsid w:val="00610715"/>
    <w:rsid w:val="00611447"/>
    <w:rsid w:val="0061146D"/>
    <w:rsid w:val="006115F0"/>
    <w:rsid w:val="006118DE"/>
    <w:rsid w:val="00611934"/>
    <w:rsid w:val="00611D52"/>
    <w:rsid w:val="00612102"/>
    <w:rsid w:val="0061227E"/>
    <w:rsid w:val="00612437"/>
    <w:rsid w:val="006126D9"/>
    <w:rsid w:val="00612760"/>
    <w:rsid w:val="0061282E"/>
    <w:rsid w:val="0061288B"/>
    <w:rsid w:val="00612A64"/>
    <w:rsid w:val="00612D23"/>
    <w:rsid w:val="006130C5"/>
    <w:rsid w:val="006136D2"/>
    <w:rsid w:val="0061377E"/>
    <w:rsid w:val="0061390D"/>
    <w:rsid w:val="00613933"/>
    <w:rsid w:val="00613D7E"/>
    <w:rsid w:val="00613E91"/>
    <w:rsid w:val="00613F70"/>
    <w:rsid w:val="00614097"/>
    <w:rsid w:val="00614290"/>
    <w:rsid w:val="0061441A"/>
    <w:rsid w:val="006147D8"/>
    <w:rsid w:val="0061488A"/>
    <w:rsid w:val="00615091"/>
    <w:rsid w:val="00615384"/>
    <w:rsid w:val="00615449"/>
    <w:rsid w:val="00615828"/>
    <w:rsid w:val="00616013"/>
    <w:rsid w:val="0061641F"/>
    <w:rsid w:val="0061648C"/>
    <w:rsid w:val="006167F7"/>
    <w:rsid w:val="0061689D"/>
    <w:rsid w:val="00616A21"/>
    <w:rsid w:val="00616C35"/>
    <w:rsid w:val="00616C48"/>
    <w:rsid w:val="00617134"/>
    <w:rsid w:val="0061733A"/>
    <w:rsid w:val="006173BB"/>
    <w:rsid w:val="006177B7"/>
    <w:rsid w:val="00617C18"/>
    <w:rsid w:val="00617CE3"/>
    <w:rsid w:val="00617D00"/>
    <w:rsid w:val="00617E2D"/>
    <w:rsid w:val="00617F31"/>
    <w:rsid w:val="006200BB"/>
    <w:rsid w:val="006200D0"/>
    <w:rsid w:val="00620555"/>
    <w:rsid w:val="00620701"/>
    <w:rsid w:val="0062075B"/>
    <w:rsid w:val="00620D32"/>
    <w:rsid w:val="00620E54"/>
    <w:rsid w:val="006212B0"/>
    <w:rsid w:val="006212F5"/>
    <w:rsid w:val="00621353"/>
    <w:rsid w:val="006213D8"/>
    <w:rsid w:val="00621674"/>
    <w:rsid w:val="00621977"/>
    <w:rsid w:val="00621B29"/>
    <w:rsid w:val="00621D99"/>
    <w:rsid w:val="00621EF5"/>
    <w:rsid w:val="00621FD7"/>
    <w:rsid w:val="0062215B"/>
    <w:rsid w:val="00622195"/>
    <w:rsid w:val="006221C3"/>
    <w:rsid w:val="006226E6"/>
    <w:rsid w:val="0062278D"/>
    <w:rsid w:val="006227A5"/>
    <w:rsid w:val="00622914"/>
    <w:rsid w:val="00622C12"/>
    <w:rsid w:val="00622CE4"/>
    <w:rsid w:val="00622DED"/>
    <w:rsid w:val="00622E76"/>
    <w:rsid w:val="00622FF7"/>
    <w:rsid w:val="00623078"/>
    <w:rsid w:val="0062308D"/>
    <w:rsid w:val="006234BD"/>
    <w:rsid w:val="00623829"/>
    <w:rsid w:val="00623D4E"/>
    <w:rsid w:val="00623E6B"/>
    <w:rsid w:val="00623F20"/>
    <w:rsid w:val="0062403D"/>
    <w:rsid w:val="006242D3"/>
    <w:rsid w:val="00624748"/>
    <w:rsid w:val="00624E5A"/>
    <w:rsid w:val="00625028"/>
    <w:rsid w:val="00625032"/>
    <w:rsid w:val="00625121"/>
    <w:rsid w:val="006253D5"/>
    <w:rsid w:val="00625581"/>
    <w:rsid w:val="006256B7"/>
    <w:rsid w:val="0062573D"/>
    <w:rsid w:val="0062576E"/>
    <w:rsid w:val="00625918"/>
    <w:rsid w:val="00625A54"/>
    <w:rsid w:val="00626039"/>
    <w:rsid w:val="00626463"/>
    <w:rsid w:val="006264FF"/>
    <w:rsid w:val="0062656B"/>
    <w:rsid w:val="00626B66"/>
    <w:rsid w:val="006271FE"/>
    <w:rsid w:val="00627248"/>
    <w:rsid w:val="00627E99"/>
    <w:rsid w:val="00627EDC"/>
    <w:rsid w:val="00627F10"/>
    <w:rsid w:val="0063000C"/>
    <w:rsid w:val="0063013B"/>
    <w:rsid w:val="00630346"/>
    <w:rsid w:val="00630450"/>
    <w:rsid w:val="00630746"/>
    <w:rsid w:val="006307CB"/>
    <w:rsid w:val="00630B7E"/>
    <w:rsid w:val="00630C38"/>
    <w:rsid w:val="00630CAB"/>
    <w:rsid w:val="00631247"/>
    <w:rsid w:val="00631679"/>
    <w:rsid w:val="006318B7"/>
    <w:rsid w:val="00631B18"/>
    <w:rsid w:val="00631CA9"/>
    <w:rsid w:val="00631EF0"/>
    <w:rsid w:val="00631EFA"/>
    <w:rsid w:val="00631F48"/>
    <w:rsid w:val="0063208E"/>
    <w:rsid w:val="00632141"/>
    <w:rsid w:val="00632234"/>
    <w:rsid w:val="00632374"/>
    <w:rsid w:val="0063251A"/>
    <w:rsid w:val="0063287E"/>
    <w:rsid w:val="00632941"/>
    <w:rsid w:val="00632A47"/>
    <w:rsid w:val="00632AF3"/>
    <w:rsid w:val="0063314B"/>
    <w:rsid w:val="0063363B"/>
    <w:rsid w:val="00633D9E"/>
    <w:rsid w:val="00633F3D"/>
    <w:rsid w:val="00633F87"/>
    <w:rsid w:val="00634092"/>
    <w:rsid w:val="00634300"/>
    <w:rsid w:val="0063458E"/>
    <w:rsid w:val="0063463D"/>
    <w:rsid w:val="006348ED"/>
    <w:rsid w:val="00634B03"/>
    <w:rsid w:val="00634C64"/>
    <w:rsid w:val="00634DAF"/>
    <w:rsid w:val="00635050"/>
    <w:rsid w:val="00635179"/>
    <w:rsid w:val="00635265"/>
    <w:rsid w:val="006352AC"/>
    <w:rsid w:val="0063570F"/>
    <w:rsid w:val="00635871"/>
    <w:rsid w:val="00635B00"/>
    <w:rsid w:val="00635CEA"/>
    <w:rsid w:val="00635D9B"/>
    <w:rsid w:val="00636056"/>
    <w:rsid w:val="006365D7"/>
    <w:rsid w:val="006367E1"/>
    <w:rsid w:val="0063691C"/>
    <w:rsid w:val="00636C2D"/>
    <w:rsid w:val="00636CD3"/>
    <w:rsid w:val="00636EB7"/>
    <w:rsid w:val="00637088"/>
    <w:rsid w:val="00637130"/>
    <w:rsid w:val="006376D6"/>
    <w:rsid w:val="00637E63"/>
    <w:rsid w:val="006401B8"/>
    <w:rsid w:val="00640385"/>
    <w:rsid w:val="00640527"/>
    <w:rsid w:val="00640897"/>
    <w:rsid w:val="006408CF"/>
    <w:rsid w:val="00641127"/>
    <w:rsid w:val="006415FB"/>
    <w:rsid w:val="006419D3"/>
    <w:rsid w:val="00641A2A"/>
    <w:rsid w:val="00641A80"/>
    <w:rsid w:val="00641FB5"/>
    <w:rsid w:val="00642B7A"/>
    <w:rsid w:val="0064304C"/>
    <w:rsid w:val="006430B9"/>
    <w:rsid w:val="0064310D"/>
    <w:rsid w:val="0064318A"/>
    <w:rsid w:val="006433D7"/>
    <w:rsid w:val="00643C5A"/>
    <w:rsid w:val="00643D99"/>
    <w:rsid w:val="00643FB8"/>
    <w:rsid w:val="0064405B"/>
    <w:rsid w:val="00644162"/>
    <w:rsid w:val="006441E7"/>
    <w:rsid w:val="006442CD"/>
    <w:rsid w:val="00644748"/>
    <w:rsid w:val="00644D55"/>
    <w:rsid w:val="0064518B"/>
    <w:rsid w:val="00645239"/>
    <w:rsid w:val="0064533E"/>
    <w:rsid w:val="00645632"/>
    <w:rsid w:val="006456B0"/>
    <w:rsid w:val="00645757"/>
    <w:rsid w:val="0064597F"/>
    <w:rsid w:val="00645B31"/>
    <w:rsid w:val="00645C6D"/>
    <w:rsid w:val="0064622F"/>
    <w:rsid w:val="00646834"/>
    <w:rsid w:val="00646C8B"/>
    <w:rsid w:val="00647086"/>
    <w:rsid w:val="0064710F"/>
    <w:rsid w:val="006472D9"/>
    <w:rsid w:val="00647501"/>
    <w:rsid w:val="0064773C"/>
    <w:rsid w:val="006477C5"/>
    <w:rsid w:val="006477F4"/>
    <w:rsid w:val="00647869"/>
    <w:rsid w:val="00647E2A"/>
    <w:rsid w:val="00647E94"/>
    <w:rsid w:val="00650316"/>
    <w:rsid w:val="0065073B"/>
    <w:rsid w:val="006507EA"/>
    <w:rsid w:val="00650872"/>
    <w:rsid w:val="00650B01"/>
    <w:rsid w:val="006512E7"/>
    <w:rsid w:val="00651505"/>
    <w:rsid w:val="006516A0"/>
    <w:rsid w:val="006517DF"/>
    <w:rsid w:val="00651DBB"/>
    <w:rsid w:val="00651F04"/>
    <w:rsid w:val="00651F8B"/>
    <w:rsid w:val="0065214F"/>
    <w:rsid w:val="00652243"/>
    <w:rsid w:val="00652419"/>
    <w:rsid w:val="006526DD"/>
    <w:rsid w:val="00652F7E"/>
    <w:rsid w:val="00653170"/>
    <w:rsid w:val="0065320F"/>
    <w:rsid w:val="00653523"/>
    <w:rsid w:val="00653565"/>
    <w:rsid w:val="00653658"/>
    <w:rsid w:val="006537D0"/>
    <w:rsid w:val="00653A4A"/>
    <w:rsid w:val="00653CF4"/>
    <w:rsid w:val="00654062"/>
    <w:rsid w:val="00654070"/>
    <w:rsid w:val="006542CD"/>
    <w:rsid w:val="006546C0"/>
    <w:rsid w:val="00654796"/>
    <w:rsid w:val="00654DDC"/>
    <w:rsid w:val="00654F1C"/>
    <w:rsid w:val="00655220"/>
    <w:rsid w:val="006555E8"/>
    <w:rsid w:val="0065564D"/>
    <w:rsid w:val="00655F7D"/>
    <w:rsid w:val="00655F9B"/>
    <w:rsid w:val="0065620E"/>
    <w:rsid w:val="0065627C"/>
    <w:rsid w:val="00656745"/>
    <w:rsid w:val="00656A84"/>
    <w:rsid w:val="00656D12"/>
    <w:rsid w:val="00656D5E"/>
    <w:rsid w:val="00656E1F"/>
    <w:rsid w:val="00656FE5"/>
    <w:rsid w:val="00657105"/>
    <w:rsid w:val="00657129"/>
    <w:rsid w:val="00657188"/>
    <w:rsid w:val="00657364"/>
    <w:rsid w:val="00657B83"/>
    <w:rsid w:val="00657B8B"/>
    <w:rsid w:val="00657C76"/>
    <w:rsid w:val="00657C9C"/>
    <w:rsid w:val="00660185"/>
    <w:rsid w:val="006601EE"/>
    <w:rsid w:val="006603EE"/>
    <w:rsid w:val="00660A3D"/>
    <w:rsid w:val="006611AC"/>
    <w:rsid w:val="006611CD"/>
    <w:rsid w:val="006613B2"/>
    <w:rsid w:val="00661413"/>
    <w:rsid w:val="0066145A"/>
    <w:rsid w:val="006617BD"/>
    <w:rsid w:val="00661865"/>
    <w:rsid w:val="00661934"/>
    <w:rsid w:val="00661992"/>
    <w:rsid w:val="00661B9C"/>
    <w:rsid w:val="00661EB6"/>
    <w:rsid w:val="00661F59"/>
    <w:rsid w:val="0066246C"/>
    <w:rsid w:val="006626D9"/>
    <w:rsid w:val="00662E7C"/>
    <w:rsid w:val="0066333D"/>
    <w:rsid w:val="006636F6"/>
    <w:rsid w:val="00663707"/>
    <w:rsid w:val="006638F9"/>
    <w:rsid w:val="00663B6C"/>
    <w:rsid w:val="00663CB2"/>
    <w:rsid w:val="00663CCE"/>
    <w:rsid w:val="00663EA2"/>
    <w:rsid w:val="00663EED"/>
    <w:rsid w:val="00663F11"/>
    <w:rsid w:val="006640A3"/>
    <w:rsid w:val="006640E5"/>
    <w:rsid w:val="00664497"/>
    <w:rsid w:val="00664800"/>
    <w:rsid w:val="0066487A"/>
    <w:rsid w:val="00664B14"/>
    <w:rsid w:val="00664D5C"/>
    <w:rsid w:val="00664EDC"/>
    <w:rsid w:val="00665149"/>
    <w:rsid w:val="00665193"/>
    <w:rsid w:val="00665280"/>
    <w:rsid w:val="00665501"/>
    <w:rsid w:val="006659D0"/>
    <w:rsid w:val="00665AA4"/>
    <w:rsid w:val="00665B5F"/>
    <w:rsid w:val="00665B6A"/>
    <w:rsid w:val="00665D69"/>
    <w:rsid w:val="00665DBE"/>
    <w:rsid w:val="00665EB6"/>
    <w:rsid w:val="006661B0"/>
    <w:rsid w:val="006662D7"/>
    <w:rsid w:val="00666A47"/>
    <w:rsid w:val="00666DED"/>
    <w:rsid w:val="00666E25"/>
    <w:rsid w:val="006674F8"/>
    <w:rsid w:val="00667606"/>
    <w:rsid w:val="006677B7"/>
    <w:rsid w:val="006677C6"/>
    <w:rsid w:val="00667A6A"/>
    <w:rsid w:val="00667D64"/>
    <w:rsid w:val="00670A45"/>
    <w:rsid w:val="00670BC9"/>
    <w:rsid w:val="00670C8A"/>
    <w:rsid w:val="00670E92"/>
    <w:rsid w:val="006712D1"/>
    <w:rsid w:val="00671678"/>
    <w:rsid w:val="006719DC"/>
    <w:rsid w:val="00671BB9"/>
    <w:rsid w:val="00671C95"/>
    <w:rsid w:val="00672032"/>
    <w:rsid w:val="006720D2"/>
    <w:rsid w:val="006725F0"/>
    <w:rsid w:val="00672A6F"/>
    <w:rsid w:val="00672B10"/>
    <w:rsid w:val="00672CD8"/>
    <w:rsid w:val="00672DF7"/>
    <w:rsid w:val="00672E3C"/>
    <w:rsid w:val="00672EAC"/>
    <w:rsid w:val="00672F6C"/>
    <w:rsid w:val="006730FD"/>
    <w:rsid w:val="006731B2"/>
    <w:rsid w:val="006731B3"/>
    <w:rsid w:val="006733C4"/>
    <w:rsid w:val="006733E2"/>
    <w:rsid w:val="00673431"/>
    <w:rsid w:val="0067361C"/>
    <w:rsid w:val="00673743"/>
    <w:rsid w:val="006739CE"/>
    <w:rsid w:val="00673D0B"/>
    <w:rsid w:val="00673D46"/>
    <w:rsid w:val="00673DE7"/>
    <w:rsid w:val="00674014"/>
    <w:rsid w:val="006745D2"/>
    <w:rsid w:val="00674679"/>
    <w:rsid w:val="00674B49"/>
    <w:rsid w:val="00674C80"/>
    <w:rsid w:val="00674C82"/>
    <w:rsid w:val="00674F31"/>
    <w:rsid w:val="006753A5"/>
    <w:rsid w:val="006757B7"/>
    <w:rsid w:val="00675978"/>
    <w:rsid w:val="006759B9"/>
    <w:rsid w:val="00675A93"/>
    <w:rsid w:val="00675BC0"/>
    <w:rsid w:val="00675F7A"/>
    <w:rsid w:val="0067604F"/>
    <w:rsid w:val="00676400"/>
    <w:rsid w:val="006767D5"/>
    <w:rsid w:val="00676A4F"/>
    <w:rsid w:val="00676B1B"/>
    <w:rsid w:val="00676B82"/>
    <w:rsid w:val="00676D48"/>
    <w:rsid w:val="0067733F"/>
    <w:rsid w:val="00677465"/>
    <w:rsid w:val="00677856"/>
    <w:rsid w:val="00677AEF"/>
    <w:rsid w:val="00680166"/>
    <w:rsid w:val="00680333"/>
    <w:rsid w:val="006805A1"/>
    <w:rsid w:val="0068093C"/>
    <w:rsid w:val="00680A48"/>
    <w:rsid w:val="00680CBF"/>
    <w:rsid w:val="00680D7F"/>
    <w:rsid w:val="00680E2F"/>
    <w:rsid w:val="00680E63"/>
    <w:rsid w:val="00680E91"/>
    <w:rsid w:val="0068101F"/>
    <w:rsid w:val="0068172D"/>
    <w:rsid w:val="00681760"/>
    <w:rsid w:val="00681947"/>
    <w:rsid w:val="00681D11"/>
    <w:rsid w:val="00681F72"/>
    <w:rsid w:val="0068210D"/>
    <w:rsid w:val="00682761"/>
    <w:rsid w:val="00682A63"/>
    <w:rsid w:val="00682C49"/>
    <w:rsid w:val="00682E80"/>
    <w:rsid w:val="0068342E"/>
    <w:rsid w:val="00683488"/>
    <w:rsid w:val="00683606"/>
    <w:rsid w:val="00683BF8"/>
    <w:rsid w:val="00683E67"/>
    <w:rsid w:val="006841BE"/>
    <w:rsid w:val="006843C1"/>
    <w:rsid w:val="006843DC"/>
    <w:rsid w:val="006846B2"/>
    <w:rsid w:val="00684D3B"/>
    <w:rsid w:val="00684F68"/>
    <w:rsid w:val="00684F88"/>
    <w:rsid w:val="006853E4"/>
    <w:rsid w:val="006855A0"/>
    <w:rsid w:val="006855F5"/>
    <w:rsid w:val="006858B5"/>
    <w:rsid w:val="00685D36"/>
    <w:rsid w:val="006861FB"/>
    <w:rsid w:val="006866EF"/>
    <w:rsid w:val="00686730"/>
    <w:rsid w:val="0068684B"/>
    <w:rsid w:val="00686BF9"/>
    <w:rsid w:val="00687025"/>
    <w:rsid w:val="0068741E"/>
    <w:rsid w:val="00687492"/>
    <w:rsid w:val="006874DD"/>
    <w:rsid w:val="00687683"/>
    <w:rsid w:val="0068781C"/>
    <w:rsid w:val="0068793D"/>
    <w:rsid w:val="006902AB"/>
    <w:rsid w:val="00690471"/>
    <w:rsid w:val="006905EF"/>
    <w:rsid w:val="006906AD"/>
    <w:rsid w:val="006906D9"/>
    <w:rsid w:val="00691A1F"/>
    <w:rsid w:val="006920D7"/>
    <w:rsid w:val="006921E8"/>
    <w:rsid w:val="006928D6"/>
    <w:rsid w:val="00692D1F"/>
    <w:rsid w:val="00692E3C"/>
    <w:rsid w:val="00692E43"/>
    <w:rsid w:val="00692E5E"/>
    <w:rsid w:val="00692FB4"/>
    <w:rsid w:val="00692FC2"/>
    <w:rsid w:val="006930F3"/>
    <w:rsid w:val="00693110"/>
    <w:rsid w:val="0069347A"/>
    <w:rsid w:val="006935E5"/>
    <w:rsid w:val="00693A60"/>
    <w:rsid w:val="00693BE1"/>
    <w:rsid w:val="00693CA6"/>
    <w:rsid w:val="0069408D"/>
    <w:rsid w:val="00694096"/>
    <w:rsid w:val="006942C5"/>
    <w:rsid w:val="00694322"/>
    <w:rsid w:val="0069469C"/>
    <w:rsid w:val="00694754"/>
    <w:rsid w:val="00694C92"/>
    <w:rsid w:val="00694CCB"/>
    <w:rsid w:val="00694CE4"/>
    <w:rsid w:val="0069505C"/>
    <w:rsid w:val="006954B1"/>
    <w:rsid w:val="006956C9"/>
    <w:rsid w:val="00695709"/>
    <w:rsid w:val="00695826"/>
    <w:rsid w:val="006958EF"/>
    <w:rsid w:val="00695C74"/>
    <w:rsid w:val="00696227"/>
    <w:rsid w:val="00696257"/>
    <w:rsid w:val="006963BA"/>
    <w:rsid w:val="006963FA"/>
    <w:rsid w:val="00696F63"/>
    <w:rsid w:val="00696FE0"/>
    <w:rsid w:val="006973F5"/>
    <w:rsid w:val="006974C8"/>
    <w:rsid w:val="006974D9"/>
    <w:rsid w:val="00697857"/>
    <w:rsid w:val="0069799E"/>
    <w:rsid w:val="00697A79"/>
    <w:rsid w:val="00697BF6"/>
    <w:rsid w:val="00697C39"/>
    <w:rsid w:val="00697C45"/>
    <w:rsid w:val="006A001A"/>
    <w:rsid w:val="006A03D3"/>
    <w:rsid w:val="006A0683"/>
    <w:rsid w:val="006A07A9"/>
    <w:rsid w:val="006A0864"/>
    <w:rsid w:val="006A09DF"/>
    <w:rsid w:val="006A0BE2"/>
    <w:rsid w:val="006A0D50"/>
    <w:rsid w:val="006A1403"/>
    <w:rsid w:val="006A177A"/>
    <w:rsid w:val="006A1B97"/>
    <w:rsid w:val="006A1BB7"/>
    <w:rsid w:val="006A1D84"/>
    <w:rsid w:val="006A215F"/>
    <w:rsid w:val="006A253A"/>
    <w:rsid w:val="006A2CEB"/>
    <w:rsid w:val="006A2FED"/>
    <w:rsid w:val="006A38A6"/>
    <w:rsid w:val="006A3942"/>
    <w:rsid w:val="006A3BF3"/>
    <w:rsid w:val="006A3FAE"/>
    <w:rsid w:val="006A4581"/>
    <w:rsid w:val="006A4713"/>
    <w:rsid w:val="006A4DCA"/>
    <w:rsid w:val="006A522D"/>
    <w:rsid w:val="006A57FE"/>
    <w:rsid w:val="006A5AF8"/>
    <w:rsid w:val="006A5B81"/>
    <w:rsid w:val="006A5D64"/>
    <w:rsid w:val="006A5EFF"/>
    <w:rsid w:val="006A63C9"/>
    <w:rsid w:val="006A6778"/>
    <w:rsid w:val="006A68D0"/>
    <w:rsid w:val="006A6953"/>
    <w:rsid w:val="006A6AF9"/>
    <w:rsid w:val="006A6C1F"/>
    <w:rsid w:val="006A6C99"/>
    <w:rsid w:val="006A6D92"/>
    <w:rsid w:val="006A6EDD"/>
    <w:rsid w:val="006A6F6E"/>
    <w:rsid w:val="006A74D3"/>
    <w:rsid w:val="006A764E"/>
    <w:rsid w:val="006A7908"/>
    <w:rsid w:val="006A7B19"/>
    <w:rsid w:val="006A7B20"/>
    <w:rsid w:val="006A7C60"/>
    <w:rsid w:val="006B02DA"/>
    <w:rsid w:val="006B0546"/>
    <w:rsid w:val="006B0636"/>
    <w:rsid w:val="006B073D"/>
    <w:rsid w:val="006B0BD9"/>
    <w:rsid w:val="006B0D5E"/>
    <w:rsid w:val="006B0F85"/>
    <w:rsid w:val="006B1475"/>
    <w:rsid w:val="006B155E"/>
    <w:rsid w:val="006B1840"/>
    <w:rsid w:val="006B1ACC"/>
    <w:rsid w:val="006B1B3B"/>
    <w:rsid w:val="006B1EF4"/>
    <w:rsid w:val="006B1EF8"/>
    <w:rsid w:val="006B29D1"/>
    <w:rsid w:val="006B2F12"/>
    <w:rsid w:val="006B2FC7"/>
    <w:rsid w:val="006B300A"/>
    <w:rsid w:val="006B324D"/>
    <w:rsid w:val="006B32AF"/>
    <w:rsid w:val="006B32C3"/>
    <w:rsid w:val="006B346B"/>
    <w:rsid w:val="006B34A4"/>
    <w:rsid w:val="006B34A9"/>
    <w:rsid w:val="006B36C7"/>
    <w:rsid w:val="006B375D"/>
    <w:rsid w:val="006B38E6"/>
    <w:rsid w:val="006B3F84"/>
    <w:rsid w:val="006B3FB2"/>
    <w:rsid w:val="006B4052"/>
    <w:rsid w:val="006B43A2"/>
    <w:rsid w:val="006B48B7"/>
    <w:rsid w:val="006B48FB"/>
    <w:rsid w:val="006B4958"/>
    <w:rsid w:val="006B4A09"/>
    <w:rsid w:val="006B4DB5"/>
    <w:rsid w:val="006B4F73"/>
    <w:rsid w:val="006B5A12"/>
    <w:rsid w:val="006B61DC"/>
    <w:rsid w:val="006B670D"/>
    <w:rsid w:val="006B67B3"/>
    <w:rsid w:val="006B68E5"/>
    <w:rsid w:val="006B6D42"/>
    <w:rsid w:val="006B6E8C"/>
    <w:rsid w:val="006B705F"/>
    <w:rsid w:val="006B7112"/>
    <w:rsid w:val="006B712C"/>
    <w:rsid w:val="006B7152"/>
    <w:rsid w:val="006B71C5"/>
    <w:rsid w:val="006B7494"/>
    <w:rsid w:val="006B7593"/>
    <w:rsid w:val="006B78EE"/>
    <w:rsid w:val="006B79AD"/>
    <w:rsid w:val="006B79B2"/>
    <w:rsid w:val="006B7ADE"/>
    <w:rsid w:val="006B7B4B"/>
    <w:rsid w:val="006B7C83"/>
    <w:rsid w:val="006C021B"/>
    <w:rsid w:val="006C0308"/>
    <w:rsid w:val="006C0802"/>
    <w:rsid w:val="006C094D"/>
    <w:rsid w:val="006C0A1F"/>
    <w:rsid w:val="006C0ABF"/>
    <w:rsid w:val="006C0B76"/>
    <w:rsid w:val="006C0EC0"/>
    <w:rsid w:val="006C114A"/>
    <w:rsid w:val="006C14B5"/>
    <w:rsid w:val="006C15AB"/>
    <w:rsid w:val="006C1654"/>
    <w:rsid w:val="006C1E0F"/>
    <w:rsid w:val="006C209A"/>
    <w:rsid w:val="006C27D7"/>
    <w:rsid w:val="006C28F7"/>
    <w:rsid w:val="006C29FA"/>
    <w:rsid w:val="006C2A9F"/>
    <w:rsid w:val="006C2AD4"/>
    <w:rsid w:val="006C2F9A"/>
    <w:rsid w:val="006C356A"/>
    <w:rsid w:val="006C3721"/>
    <w:rsid w:val="006C37A6"/>
    <w:rsid w:val="006C3805"/>
    <w:rsid w:val="006C380A"/>
    <w:rsid w:val="006C3FE1"/>
    <w:rsid w:val="006C40AA"/>
    <w:rsid w:val="006C4586"/>
    <w:rsid w:val="006C4E41"/>
    <w:rsid w:val="006C512D"/>
    <w:rsid w:val="006C555B"/>
    <w:rsid w:val="006C56C3"/>
    <w:rsid w:val="006C584F"/>
    <w:rsid w:val="006C5BCE"/>
    <w:rsid w:val="006C5C34"/>
    <w:rsid w:val="006C6049"/>
    <w:rsid w:val="006C60F9"/>
    <w:rsid w:val="006C6192"/>
    <w:rsid w:val="006C61C2"/>
    <w:rsid w:val="006C62DF"/>
    <w:rsid w:val="006C6631"/>
    <w:rsid w:val="006C6733"/>
    <w:rsid w:val="006C68A0"/>
    <w:rsid w:val="006C6A91"/>
    <w:rsid w:val="006C6AFA"/>
    <w:rsid w:val="006C6C0A"/>
    <w:rsid w:val="006C6D61"/>
    <w:rsid w:val="006C6FE2"/>
    <w:rsid w:val="006C7081"/>
    <w:rsid w:val="006C71F8"/>
    <w:rsid w:val="006C7258"/>
    <w:rsid w:val="006C759B"/>
    <w:rsid w:val="006C7A79"/>
    <w:rsid w:val="006C7C9D"/>
    <w:rsid w:val="006C7DAC"/>
    <w:rsid w:val="006D062B"/>
    <w:rsid w:val="006D0634"/>
    <w:rsid w:val="006D0884"/>
    <w:rsid w:val="006D0896"/>
    <w:rsid w:val="006D09EA"/>
    <w:rsid w:val="006D0CA7"/>
    <w:rsid w:val="006D0D2C"/>
    <w:rsid w:val="006D0D89"/>
    <w:rsid w:val="006D0EC7"/>
    <w:rsid w:val="006D0F3D"/>
    <w:rsid w:val="006D0F53"/>
    <w:rsid w:val="006D10EA"/>
    <w:rsid w:val="006D10F6"/>
    <w:rsid w:val="006D160A"/>
    <w:rsid w:val="006D18B1"/>
    <w:rsid w:val="006D1A16"/>
    <w:rsid w:val="006D1A3C"/>
    <w:rsid w:val="006D1AA5"/>
    <w:rsid w:val="006D1CF5"/>
    <w:rsid w:val="006D1CF7"/>
    <w:rsid w:val="006D1D1E"/>
    <w:rsid w:val="006D1E8B"/>
    <w:rsid w:val="006D1F5D"/>
    <w:rsid w:val="006D20F7"/>
    <w:rsid w:val="006D21A1"/>
    <w:rsid w:val="006D223F"/>
    <w:rsid w:val="006D25B3"/>
    <w:rsid w:val="006D2653"/>
    <w:rsid w:val="006D281E"/>
    <w:rsid w:val="006D2AC7"/>
    <w:rsid w:val="006D2AE9"/>
    <w:rsid w:val="006D2B38"/>
    <w:rsid w:val="006D2DA1"/>
    <w:rsid w:val="006D3233"/>
    <w:rsid w:val="006D37A0"/>
    <w:rsid w:val="006D3CF9"/>
    <w:rsid w:val="006D40D8"/>
    <w:rsid w:val="006D4186"/>
    <w:rsid w:val="006D4228"/>
    <w:rsid w:val="006D435E"/>
    <w:rsid w:val="006D45C2"/>
    <w:rsid w:val="006D491A"/>
    <w:rsid w:val="006D4FBF"/>
    <w:rsid w:val="006D5095"/>
    <w:rsid w:val="006D50E9"/>
    <w:rsid w:val="006D51F3"/>
    <w:rsid w:val="006D55A8"/>
    <w:rsid w:val="006D5AD9"/>
    <w:rsid w:val="006D5B16"/>
    <w:rsid w:val="006D5B22"/>
    <w:rsid w:val="006D5B73"/>
    <w:rsid w:val="006D641F"/>
    <w:rsid w:val="006D6571"/>
    <w:rsid w:val="006D6AA3"/>
    <w:rsid w:val="006D6AD1"/>
    <w:rsid w:val="006D6B3A"/>
    <w:rsid w:val="006D6FB9"/>
    <w:rsid w:val="006D7121"/>
    <w:rsid w:val="006D71DC"/>
    <w:rsid w:val="006D7257"/>
    <w:rsid w:val="006D7399"/>
    <w:rsid w:val="006D7493"/>
    <w:rsid w:val="006D7689"/>
    <w:rsid w:val="006D787B"/>
    <w:rsid w:val="006D78A5"/>
    <w:rsid w:val="006D79E7"/>
    <w:rsid w:val="006D7A17"/>
    <w:rsid w:val="006D7B0E"/>
    <w:rsid w:val="006D7CD2"/>
    <w:rsid w:val="006D7E28"/>
    <w:rsid w:val="006D7E6D"/>
    <w:rsid w:val="006D7EF1"/>
    <w:rsid w:val="006E0040"/>
    <w:rsid w:val="006E0648"/>
    <w:rsid w:val="006E0ABA"/>
    <w:rsid w:val="006E0ACB"/>
    <w:rsid w:val="006E0D04"/>
    <w:rsid w:val="006E0E8B"/>
    <w:rsid w:val="006E0F0E"/>
    <w:rsid w:val="006E1208"/>
    <w:rsid w:val="006E1273"/>
    <w:rsid w:val="006E12A3"/>
    <w:rsid w:val="006E146F"/>
    <w:rsid w:val="006E157E"/>
    <w:rsid w:val="006E1606"/>
    <w:rsid w:val="006E16A7"/>
    <w:rsid w:val="006E1BF8"/>
    <w:rsid w:val="006E1C7C"/>
    <w:rsid w:val="006E1D63"/>
    <w:rsid w:val="006E1E26"/>
    <w:rsid w:val="006E2809"/>
    <w:rsid w:val="006E29D9"/>
    <w:rsid w:val="006E2B34"/>
    <w:rsid w:val="006E2B6C"/>
    <w:rsid w:val="006E2C62"/>
    <w:rsid w:val="006E3418"/>
    <w:rsid w:val="006E359A"/>
    <w:rsid w:val="006E369C"/>
    <w:rsid w:val="006E36EF"/>
    <w:rsid w:val="006E37C2"/>
    <w:rsid w:val="006E37DB"/>
    <w:rsid w:val="006E37FC"/>
    <w:rsid w:val="006E3873"/>
    <w:rsid w:val="006E3CAE"/>
    <w:rsid w:val="006E3F06"/>
    <w:rsid w:val="006E46F1"/>
    <w:rsid w:val="006E4771"/>
    <w:rsid w:val="006E4AF9"/>
    <w:rsid w:val="006E4DFA"/>
    <w:rsid w:val="006E533D"/>
    <w:rsid w:val="006E544C"/>
    <w:rsid w:val="006E5577"/>
    <w:rsid w:val="006E5B1D"/>
    <w:rsid w:val="006E5F8B"/>
    <w:rsid w:val="006E6277"/>
    <w:rsid w:val="006E62CD"/>
    <w:rsid w:val="006E63EF"/>
    <w:rsid w:val="006E669A"/>
    <w:rsid w:val="006E6DB3"/>
    <w:rsid w:val="006E6F37"/>
    <w:rsid w:val="006E7283"/>
    <w:rsid w:val="006E74DB"/>
    <w:rsid w:val="006E7594"/>
    <w:rsid w:val="006E76B3"/>
    <w:rsid w:val="006E77D5"/>
    <w:rsid w:val="006E79A7"/>
    <w:rsid w:val="006E7BD6"/>
    <w:rsid w:val="006F0346"/>
    <w:rsid w:val="006F046A"/>
    <w:rsid w:val="006F088F"/>
    <w:rsid w:val="006F095B"/>
    <w:rsid w:val="006F0CA7"/>
    <w:rsid w:val="006F1339"/>
    <w:rsid w:val="006F1F6C"/>
    <w:rsid w:val="006F20AA"/>
    <w:rsid w:val="006F25A0"/>
    <w:rsid w:val="006F265E"/>
    <w:rsid w:val="006F2B16"/>
    <w:rsid w:val="006F2EDC"/>
    <w:rsid w:val="006F2FBF"/>
    <w:rsid w:val="006F301D"/>
    <w:rsid w:val="006F30AC"/>
    <w:rsid w:val="006F3154"/>
    <w:rsid w:val="006F346E"/>
    <w:rsid w:val="006F364B"/>
    <w:rsid w:val="006F3689"/>
    <w:rsid w:val="006F3967"/>
    <w:rsid w:val="006F39BA"/>
    <w:rsid w:val="006F3A30"/>
    <w:rsid w:val="006F3A95"/>
    <w:rsid w:val="006F3AB5"/>
    <w:rsid w:val="006F3E6E"/>
    <w:rsid w:val="006F3E77"/>
    <w:rsid w:val="006F41D9"/>
    <w:rsid w:val="006F41FE"/>
    <w:rsid w:val="006F44F0"/>
    <w:rsid w:val="006F46AF"/>
    <w:rsid w:val="006F4712"/>
    <w:rsid w:val="006F4A47"/>
    <w:rsid w:val="006F4A63"/>
    <w:rsid w:val="006F4CD7"/>
    <w:rsid w:val="006F4DF8"/>
    <w:rsid w:val="006F4EDE"/>
    <w:rsid w:val="006F51E5"/>
    <w:rsid w:val="006F530E"/>
    <w:rsid w:val="006F5505"/>
    <w:rsid w:val="006F56F9"/>
    <w:rsid w:val="006F5959"/>
    <w:rsid w:val="006F5D0F"/>
    <w:rsid w:val="006F61D6"/>
    <w:rsid w:val="006F64D4"/>
    <w:rsid w:val="006F6513"/>
    <w:rsid w:val="006F69B2"/>
    <w:rsid w:val="006F6B7F"/>
    <w:rsid w:val="006F6D4F"/>
    <w:rsid w:val="006F709B"/>
    <w:rsid w:val="006F70EB"/>
    <w:rsid w:val="006F736B"/>
    <w:rsid w:val="006F768B"/>
    <w:rsid w:val="006F7718"/>
    <w:rsid w:val="006F799D"/>
    <w:rsid w:val="006F7A87"/>
    <w:rsid w:val="006F7BE7"/>
    <w:rsid w:val="006F7FFE"/>
    <w:rsid w:val="0070000B"/>
    <w:rsid w:val="007000ED"/>
    <w:rsid w:val="0070032C"/>
    <w:rsid w:val="00700523"/>
    <w:rsid w:val="007007A2"/>
    <w:rsid w:val="00700945"/>
    <w:rsid w:val="00700E42"/>
    <w:rsid w:val="00700E4F"/>
    <w:rsid w:val="007013F1"/>
    <w:rsid w:val="00701830"/>
    <w:rsid w:val="00701990"/>
    <w:rsid w:val="00701A40"/>
    <w:rsid w:val="00701C9A"/>
    <w:rsid w:val="00701DEB"/>
    <w:rsid w:val="0070204A"/>
    <w:rsid w:val="0070214E"/>
    <w:rsid w:val="0070226D"/>
    <w:rsid w:val="0070240D"/>
    <w:rsid w:val="007024F2"/>
    <w:rsid w:val="00702846"/>
    <w:rsid w:val="00702CA4"/>
    <w:rsid w:val="00702E64"/>
    <w:rsid w:val="00702E84"/>
    <w:rsid w:val="00702EE6"/>
    <w:rsid w:val="00702F64"/>
    <w:rsid w:val="007030F5"/>
    <w:rsid w:val="007031E1"/>
    <w:rsid w:val="00703385"/>
    <w:rsid w:val="00703582"/>
    <w:rsid w:val="0070373D"/>
    <w:rsid w:val="007039CA"/>
    <w:rsid w:val="00703D9A"/>
    <w:rsid w:val="00703F80"/>
    <w:rsid w:val="00703F9E"/>
    <w:rsid w:val="00704189"/>
    <w:rsid w:val="007041C9"/>
    <w:rsid w:val="00704211"/>
    <w:rsid w:val="00704322"/>
    <w:rsid w:val="0070443A"/>
    <w:rsid w:val="00704472"/>
    <w:rsid w:val="007045F8"/>
    <w:rsid w:val="00704C7E"/>
    <w:rsid w:val="00704EAF"/>
    <w:rsid w:val="00704F8A"/>
    <w:rsid w:val="007059AE"/>
    <w:rsid w:val="00705A94"/>
    <w:rsid w:val="00705AE1"/>
    <w:rsid w:val="00705B99"/>
    <w:rsid w:val="00705CAE"/>
    <w:rsid w:val="0070656E"/>
    <w:rsid w:val="007069FE"/>
    <w:rsid w:val="00706B85"/>
    <w:rsid w:val="00706BEF"/>
    <w:rsid w:val="0070725D"/>
    <w:rsid w:val="007075BA"/>
    <w:rsid w:val="0070778D"/>
    <w:rsid w:val="00707F8B"/>
    <w:rsid w:val="00710156"/>
    <w:rsid w:val="007101E4"/>
    <w:rsid w:val="0071046A"/>
    <w:rsid w:val="007107B7"/>
    <w:rsid w:val="007107CB"/>
    <w:rsid w:val="00710DDC"/>
    <w:rsid w:val="00711060"/>
    <w:rsid w:val="007111DA"/>
    <w:rsid w:val="007113D7"/>
    <w:rsid w:val="0071151F"/>
    <w:rsid w:val="0071191B"/>
    <w:rsid w:val="007119F8"/>
    <w:rsid w:val="00711EBC"/>
    <w:rsid w:val="007120AD"/>
    <w:rsid w:val="00712586"/>
    <w:rsid w:val="007127F7"/>
    <w:rsid w:val="00712AD2"/>
    <w:rsid w:val="00713289"/>
    <w:rsid w:val="00713316"/>
    <w:rsid w:val="00713451"/>
    <w:rsid w:val="00713745"/>
    <w:rsid w:val="00713769"/>
    <w:rsid w:val="0071381C"/>
    <w:rsid w:val="00713852"/>
    <w:rsid w:val="00713A34"/>
    <w:rsid w:val="00713E85"/>
    <w:rsid w:val="0071415E"/>
    <w:rsid w:val="0071450E"/>
    <w:rsid w:val="0071473E"/>
    <w:rsid w:val="007149D2"/>
    <w:rsid w:val="00714BAB"/>
    <w:rsid w:val="00714BC7"/>
    <w:rsid w:val="00714C0E"/>
    <w:rsid w:val="00714EBE"/>
    <w:rsid w:val="0071505D"/>
    <w:rsid w:val="007150E5"/>
    <w:rsid w:val="007153F6"/>
    <w:rsid w:val="00715605"/>
    <w:rsid w:val="0071587F"/>
    <w:rsid w:val="00715FD3"/>
    <w:rsid w:val="007160B6"/>
    <w:rsid w:val="00716164"/>
    <w:rsid w:val="007161B8"/>
    <w:rsid w:val="0071629B"/>
    <w:rsid w:val="00716507"/>
    <w:rsid w:val="007165CB"/>
    <w:rsid w:val="007166F5"/>
    <w:rsid w:val="00716758"/>
    <w:rsid w:val="00716C0F"/>
    <w:rsid w:val="00716DC7"/>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165"/>
    <w:rsid w:val="00721317"/>
    <w:rsid w:val="007213C3"/>
    <w:rsid w:val="007216E2"/>
    <w:rsid w:val="00721BB4"/>
    <w:rsid w:val="00721D2F"/>
    <w:rsid w:val="00721D95"/>
    <w:rsid w:val="00721E66"/>
    <w:rsid w:val="00721EE4"/>
    <w:rsid w:val="007229EC"/>
    <w:rsid w:val="00722A1F"/>
    <w:rsid w:val="00722BB1"/>
    <w:rsid w:val="007230A1"/>
    <w:rsid w:val="007233A0"/>
    <w:rsid w:val="0072363F"/>
    <w:rsid w:val="007236A0"/>
    <w:rsid w:val="00723808"/>
    <w:rsid w:val="00723BF8"/>
    <w:rsid w:val="00723C47"/>
    <w:rsid w:val="00723C8B"/>
    <w:rsid w:val="007245FA"/>
    <w:rsid w:val="00724B72"/>
    <w:rsid w:val="00724BD2"/>
    <w:rsid w:val="00724E92"/>
    <w:rsid w:val="00724F5E"/>
    <w:rsid w:val="00725100"/>
    <w:rsid w:val="007256DB"/>
    <w:rsid w:val="0072575F"/>
    <w:rsid w:val="007257FE"/>
    <w:rsid w:val="00725860"/>
    <w:rsid w:val="007258A2"/>
    <w:rsid w:val="007258B6"/>
    <w:rsid w:val="0072598E"/>
    <w:rsid w:val="007261C9"/>
    <w:rsid w:val="007266ED"/>
    <w:rsid w:val="00726729"/>
    <w:rsid w:val="00726743"/>
    <w:rsid w:val="00726C69"/>
    <w:rsid w:val="00726CE4"/>
    <w:rsid w:val="00726CF2"/>
    <w:rsid w:val="00726E62"/>
    <w:rsid w:val="00727350"/>
    <w:rsid w:val="00727700"/>
    <w:rsid w:val="0072787E"/>
    <w:rsid w:val="00727B6A"/>
    <w:rsid w:val="00727F00"/>
    <w:rsid w:val="00730352"/>
    <w:rsid w:val="0073039F"/>
    <w:rsid w:val="00730492"/>
    <w:rsid w:val="00730535"/>
    <w:rsid w:val="00730677"/>
    <w:rsid w:val="00730F24"/>
    <w:rsid w:val="00731348"/>
    <w:rsid w:val="00731418"/>
    <w:rsid w:val="007314C4"/>
    <w:rsid w:val="00731691"/>
    <w:rsid w:val="0073175F"/>
    <w:rsid w:val="00731964"/>
    <w:rsid w:val="00731DE2"/>
    <w:rsid w:val="00731E00"/>
    <w:rsid w:val="0073203D"/>
    <w:rsid w:val="00732112"/>
    <w:rsid w:val="00732258"/>
    <w:rsid w:val="00732378"/>
    <w:rsid w:val="0073264E"/>
    <w:rsid w:val="00732796"/>
    <w:rsid w:val="00732AD1"/>
    <w:rsid w:val="00732B9F"/>
    <w:rsid w:val="00732D52"/>
    <w:rsid w:val="00733254"/>
    <w:rsid w:val="007333A3"/>
    <w:rsid w:val="00733488"/>
    <w:rsid w:val="00733B97"/>
    <w:rsid w:val="00733BCA"/>
    <w:rsid w:val="00734182"/>
    <w:rsid w:val="007345A4"/>
    <w:rsid w:val="007346BB"/>
    <w:rsid w:val="007348DF"/>
    <w:rsid w:val="00734A0B"/>
    <w:rsid w:val="00734A20"/>
    <w:rsid w:val="00734C53"/>
    <w:rsid w:val="00734C5E"/>
    <w:rsid w:val="00734DC7"/>
    <w:rsid w:val="00734E51"/>
    <w:rsid w:val="00734F44"/>
    <w:rsid w:val="00735381"/>
    <w:rsid w:val="00735B29"/>
    <w:rsid w:val="00735D34"/>
    <w:rsid w:val="00735D70"/>
    <w:rsid w:val="00735F19"/>
    <w:rsid w:val="00736141"/>
    <w:rsid w:val="00736161"/>
    <w:rsid w:val="00736162"/>
    <w:rsid w:val="00736293"/>
    <w:rsid w:val="007362C3"/>
    <w:rsid w:val="00736578"/>
    <w:rsid w:val="007365CB"/>
    <w:rsid w:val="00736A71"/>
    <w:rsid w:val="00736C66"/>
    <w:rsid w:val="00736ED8"/>
    <w:rsid w:val="00736F2A"/>
    <w:rsid w:val="007370C1"/>
    <w:rsid w:val="007372BC"/>
    <w:rsid w:val="0073733E"/>
    <w:rsid w:val="007373DA"/>
    <w:rsid w:val="0073750E"/>
    <w:rsid w:val="007378D9"/>
    <w:rsid w:val="00737EBC"/>
    <w:rsid w:val="00737FB0"/>
    <w:rsid w:val="00740080"/>
    <w:rsid w:val="007400EB"/>
    <w:rsid w:val="007403A0"/>
    <w:rsid w:val="007403A3"/>
    <w:rsid w:val="00740872"/>
    <w:rsid w:val="00740A21"/>
    <w:rsid w:val="00740B06"/>
    <w:rsid w:val="00740C41"/>
    <w:rsid w:val="00740CDA"/>
    <w:rsid w:val="00740ED4"/>
    <w:rsid w:val="00740F4B"/>
    <w:rsid w:val="007411E0"/>
    <w:rsid w:val="00741216"/>
    <w:rsid w:val="007413C4"/>
    <w:rsid w:val="00741B1C"/>
    <w:rsid w:val="00741B5E"/>
    <w:rsid w:val="007424AD"/>
    <w:rsid w:val="00742536"/>
    <w:rsid w:val="007427BA"/>
    <w:rsid w:val="00742B0D"/>
    <w:rsid w:val="00742FDE"/>
    <w:rsid w:val="007431A0"/>
    <w:rsid w:val="00743342"/>
    <w:rsid w:val="007434A9"/>
    <w:rsid w:val="00743631"/>
    <w:rsid w:val="00743706"/>
    <w:rsid w:val="00743F69"/>
    <w:rsid w:val="00744126"/>
    <w:rsid w:val="00744570"/>
    <w:rsid w:val="00744743"/>
    <w:rsid w:val="007447B3"/>
    <w:rsid w:val="007449AA"/>
    <w:rsid w:val="00744F89"/>
    <w:rsid w:val="007450C1"/>
    <w:rsid w:val="007453C7"/>
    <w:rsid w:val="007453CE"/>
    <w:rsid w:val="0074556D"/>
    <w:rsid w:val="00745689"/>
    <w:rsid w:val="00745755"/>
    <w:rsid w:val="00745A0A"/>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422"/>
    <w:rsid w:val="0074750D"/>
    <w:rsid w:val="007475F4"/>
    <w:rsid w:val="00747613"/>
    <w:rsid w:val="007479A9"/>
    <w:rsid w:val="00747BDA"/>
    <w:rsid w:val="00747E72"/>
    <w:rsid w:val="0075054A"/>
    <w:rsid w:val="00750633"/>
    <w:rsid w:val="007507AA"/>
    <w:rsid w:val="00750B09"/>
    <w:rsid w:val="00750BC7"/>
    <w:rsid w:val="00750DE9"/>
    <w:rsid w:val="0075128D"/>
    <w:rsid w:val="0075170B"/>
    <w:rsid w:val="00751794"/>
    <w:rsid w:val="00751ADA"/>
    <w:rsid w:val="007520AB"/>
    <w:rsid w:val="007521BF"/>
    <w:rsid w:val="00752691"/>
    <w:rsid w:val="00752738"/>
    <w:rsid w:val="00752DAE"/>
    <w:rsid w:val="00752EAB"/>
    <w:rsid w:val="0075310D"/>
    <w:rsid w:val="00753291"/>
    <w:rsid w:val="007533F7"/>
    <w:rsid w:val="007535DB"/>
    <w:rsid w:val="007535DE"/>
    <w:rsid w:val="00753681"/>
    <w:rsid w:val="00753810"/>
    <w:rsid w:val="00753944"/>
    <w:rsid w:val="00753BC0"/>
    <w:rsid w:val="00753F8B"/>
    <w:rsid w:val="00754073"/>
    <w:rsid w:val="007541DC"/>
    <w:rsid w:val="00754B42"/>
    <w:rsid w:val="00754BBD"/>
    <w:rsid w:val="00754C01"/>
    <w:rsid w:val="00754F38"/>
    <w:rsid w:val="0075509A"/>
    <w:rsid w:val="007555CC"/>
    <w:rsid w:val="0075576B"/>
    <w:rsid w:val="007557A1"/>
    <w:rsid w:val="00755903"/>
    <w:rsid w:val="00755C49"/>
    <w:rsid w:val="00755D80"/>
    <w:rsid w:val="00756088"/>
    <w:rsid w:val="007563CD"/>
    <w:rsid w:val="00756637"/>
    <w:rsid w:val="0075671E"/>
    <w:rsid w:val="007567AD"/>
    <w:rsid w:val="007568B7"/>
    <w:rsid w:val="00756B05"/>
    <w:rsid w:val="00756B85"/>
    <w:rsid w:val="00756E90"/>
    <w:rsid w:val="007574F3"/>
    <w:rsid w:val="00757687"/>
    <w:rsid w:val="00757729"/>
    <w:rsid w:val="00760019"/>
    <w:rsid w:val="00760024"/>
    <w:rsid w:val="00760258"/>
    <w:rsid w:val="007604B3"/>
    <w:rsid w:val="00760599"/>
    <w:rsid w:val="007606E0"/>
    <w:rsid w:val="00760914"/>
    <w:rsid w:val="0076094F"/>
    <w:rsid w:val="00760D49"/>
    <w:rsid w:val="00760D9A"/>
    <w:rsid w:val="00760DAA"/>
    <w:rsid w:val="0076106B"/>
    <w:rsid w:val="0076109D"/>
    <w:rsid w:val="00761330"/>
    <w:rsid w:val="00761946"/>
    <w:rsid w:val="00761B41"/>
    <w:rsid w:val="00761E99"/>
    <w:rsid w:val="00761F62"/>
    <w:rsid w:val="007620B6"/>
    <w:rsid w:val="00762378"/>
    <w:rsid w:val="007623CC"/>
    <w:rsid w:val="007627ED"/>
    <w:rsid w:val="00762C15"/>
    <w:rsid w:val="00762F17"/>
    <w:rsid w:val="0076310A"/>
    <w:rsid w:val="00763833"/>
    <w:rsid w:val="0076385A"/>
    <w:rsid w:val="007638B2"/>
    <w:rsid w:val="00763A98"/>
    <w:rsid w:val="00763C0B"/>
    <w:rsid w:val="00763E27"/>
    <w:rsid w:val="00763EF3"/>
    <w:rsid w:val="00763EF7"/>
    <w:rsid w:val="00763FBB"/>
    <w:rsid w:val="0076439F"/>
    <w:rsid w:val="0076456B"/>
    <w:rsid w:val="0076499F"/>
    <w:rsid w:val="00764BCF"/>
    <w:rsid w:val="00764CDC"/>
    <w:rsid w:val="00764E71"/>
    <w:rsid w:val="007659F2"/>
    <w:rsid w:val="00765A60"/>
    <w:rsid w:val="00765AE2"/>
    <w:rsid w:val="00765B43"/>
    <w:rsid w:val="00766103"/>
    <w:rsid w:val="007662CF"/>
    <w:rsid w:val="007662F7"/>
    <w:rsid w:val="0076642B"/>
    <w:rsid w:val="007664CF"/>
    <w:rsid w:val="00766705"/>
    <w:rsid w:val="007668CD"/>
    <w:rsid w:val="00766E30"/>
    <w:rsid w:val="00766F36"/>
    <w:rsid w:val="00766FF2"/>
    <w:rsid w:val="00767298"/>
    <w:rsid w:val="007672F1"/>
    <w:rsid w:val="00767333"/>
    <w:rsid w:val="00767554"/>
    <w:rsid w:val="00767B9C"/>
    <w:rsid w:val="00767CC7"/>
    <w:rsid w:val="00767DEB"/>
    <w:rsid w:val="00767E3E"/>
    <w:rsid w:val="00767E91"/>
    <w:rsid w:val="00770301"/>
    <w:rsid w:val="00770313"/>
    <w:rsid w:val="00770407"/>
    <w:rsid w:val="00770757"/>
    <w:rsid w:val="00770901"/>
    <w:rsid w:val="007709A7"/>
    <w:rsid w:val="00770D10"/>
    <w:rsid w:val="00771687"/>
    <w:rsid w:val="007717EC"/>
    <w:rsid w:val="00771911"/>
    <w:rsid w:val="00771A34"/>
    <w:rsid w:val="00771A83"/>
    <w:rsid w:val="00771D6B"/>
    <w:rsid w:val="00771E0B"/>
    <w:rsid w:val="00771F41"/>
    <w:rsid w:val="0077207F"/>
    <w:rsid w:val="007720F4"/>
    <w:rsid w:val="007721C7"/>
    <w:rsid w:val="00772384"/>
    <w:rsid w:val="00772A79"/>
    <w:rsid w:val="00772A8C"/>
    <w:rsid w:val="00772BD5"/>
    <w:rsid w:val="00772C8F"/>
    <w:rsid w:val="00772CB6"/>
    <w:rsid w:val="00773553"/>
    <w:rsid w:val="00773858"/>
    <w:rsid w:val="00773DBA"/>
    <w:rsid w:val="00773E9B"/>
    <w:rsid w:val="00774180"/>
    <w:rsid w:val="007741A1"/>
    <w:rsid w:val="00774429"/>
    <w:rsid w:val="00774568"/>
    <w:rsid w:val="00774759"/>
    <w:rsid w:val="00774857"/>
    <w:rsid w:val="007748E8"/>
    <w:rsid w:val="00774999"/>
    <w:rsid w:val="00774D8E"/>
    <w:rsid w:val="00774F8F"/>
    <w:rsid w:val="0077531E"/>
    <w:rsid w:val="0077557D"/>
    <w:rsid w:val="007756B0"/>
    <w:rsid w:val="00775761"/>
    <w:rsid w:val="00775A29"/>
    <w:rsid w:val="00775B94"/>
    <w:rsid w:val="00775DB2"/>
    <w:rsid w:val="00775F11"/>
    <w:rsid w:val="00775F77"/>
    <w:rsid w:val="00776207"/>
    <w:rsid w:val="0077630E"/>
    <w:rsid w:val="0077648E"/>
    <w:rsid w:val="007768F7"/>
    <w:rsid w:val="007769C6"/>
    <w:rsid w:val="00776B15"/>
    <w:rsid w:val="00776F64"/>
    <w:rsid w:val="00776FE6"/>
    <w:rsid w:val="0077729B"/>
    <w:rsid w:val="00777337"/>
    <w:rsid w:val="00777392"/>
    <w:rsid w:val="007775B1"/>
    <w:rsid w:val="00777643"/>
    <w:rsid w:val="0077788C"/>
    <w:rsid w:val="00777AED"/>
    <w:rsid w:val="00777AFB"/>
    <w:rsid w:val="007800E2"/>
    <w:rsid w:val="00780105"/>
    <w:rsid w:val="007801F8"/>
    <w:rsid w:val="0078072B"/>
    <w:rsid w:val="00780833"/>
    <w:rsid w:val="00780870"/>
    <w:rsid w:val="00780B4D"/>
    <w:rsid w:val="00780D29"/>
    <w:rsid w:val="00780E14"/>
    <w:rsid w:val="00780F5A"/>
    <w:rsid w:val="0078155B"/>
    <w:rsid w:val="0078156C"/>
    <w:rsid w:val="0078185E"/>
    <w:rsid w:val="007818CD"/>
    <w:rsid w:val="00781EC8"/>
    <w:rsid w:val="00781F17"/>
    <w:rsid w:val="007828CA"/>
    <w:rsid w:val="00782AAE"/>
    <w:rsid w:val="00782BE7"/>
    <w:rsid w:val="00782C81"/>
    <w:rsid w:val="00783087"/>
    <w:rsid w:val="0078311A"/>
    <w:rsid w:val="00783707"/>
    <w:rsid w:val="007837AE"/>
    <w:rsid w:val="007837BC"/>
    <w:rsid w:val="007838DA"/>
    <w:rsid w:val="00783978"/>
    <w:rsid w:val="007839DB"/>
    <w:rsid w:val="00783B1A"/>
    <w:rsid w:val="0078466E"/>
    <w:rsid w:val="00784683"/>
    <w:rsid w:val="00784739"/>
    <w:rsid w:val="00784D21"/>
    <w:rsid w:val="00784D94"/>
    <w:rsid w:val="00784DA6"/>
    <w:rsid w:val="00784E98"/>
    <w:rsid w:val="00785292"/>
    <w:rsid w:val="00785326"/>
    <w:rsid w:val="00785AFA"/>
    <w:rsid w:val="00785B03"/>
    <w:rsid w:val="00785C99"/>
    <w:rsid w:val="00785CCD"/>
    <w:rsid w:val="00785D04"/>
    <w:rsid w:val="00785F83"/>
    <w:rsid w:val="00786285"/>
    <w:rsid w:val="00786595"/>
    <w:rsid w:val="00786B33"/>
    <w:rsid w:val="00786D1A"/>
    <w:rsid w:val="0078721F"/>
    <w:rsid w:val="0078760D"/>
    <w:rsid w:val="00787E70"/>
    <w:rsid w:val="00787F0B"/>
    <w:rsid w:val="00787FD7"/>
    <w:rsid w:val="0079075D"/>
    <w:rsid w:val="00790A0B"/>
    <w:rsid w:val="00790D53"/>
    <w:rsid w:val="00790D86"/>
    <w:rsid w:val="00791206"/>
    <w:rsid w:val="007912CA"/>
    <w:rsid w:val="007915B7"/>
    <w:rsid w:val="00791658"/>
    <w:rsid w:val="007919FD"/>
    <w:rsid w:val="00791C0E"/>
    <w:rsid w:val="00791C40"/>
    <w:rsid w:val="007920D5"/>
    <w:rsid w:val="0079217E"/>
    <w:rsid w:val="00792531"/>
    <w:rsid w:val="007925A5"/>
    <w:rsid w:val="0079285E"/>
    <w:rsid w:val="007929D2"/>
    <w:rsid w:val="00792DD1"/>
    <w:rsid w:val="007930D4"/>
    <w:rsid w:val="00793172"/>
    <w:rsid w:val="0079348C"/>
    <w:rsid w:val="007934E7"/>
    <w:rsid w:val="00793504"/>
    <w:rsid w:val="00793687"/>
    <w:rsid w:val="0079375E"/>
    <w:rsid w:val="0079390B"/>
    <w:rsid w:val="00793D55"/>
    <w:rsid w:val="00793D6B"/>
    <w:rsid w:val="00793E39"/>
    <w:rsid w:val="007942B6"/>
    <w:rsid w:val="007944E6"/>
    <w:rsid w:val="00794564"/>
    <w:rsid w:val="007945D2"/>
    <w:rsid w:val="00794778"/>
    <w:rsid w:val="00794B40"/>
    <w:rsid w:val="00794BAE"/>
    <w:rsid w:val="00794BC5"/>
    <w:rsid w:val="00794FA4"/>
    <w:rsid w:val="007951FE"/>
    <w:rsid w:val="007952E9"/>
    <w:rsid w:val="007952F8"/>
    <w:rsid w:val="0079581B"/>
    <w:rsid w:val="0079609C"/>
    <w:rsid w:val="0079685E"/>
    <w:rsid w:val="00796C8A"/>
    <w:rsid w:val="00796D2C"/>
    <w:rsid w:val="00796E2A"/>
    <w:rsid w:val="007976C3"/>
    <w:rsid w:val="007A015B"/>
    <w:rsid w:val="007A0928"/>
    <w:rsid w:val="007A0C02"/>
    <w:rsid w:val="007A0F04"/>
    <w:rsid w:val="007A0FFD"/>
    <w:rsid w:val="007A1146"/>
    <w:rsid w:val="007A1D1A"/>
    <w:rsid w:val="007A234B"/>
    <w:rsid w:val="007A24B8"/>
    <w:rsid w:val="007A266F"/>
    <w:rsid w:val="007A26EC"/>
    <w:rsid w:val="007A2746"/>
    <w:rsid w:val="007A2770"/>
    <w:rsid w:val="007A2CC9"/>
    <w:rsid w:val="007A2CF2"/>
    <w:rsid w:val="007A2E98"/>
    <w:rsid w:val="007A3006"/>
    <w:rsid w:val="007A314B"/>
    <w:rsid w:val="007A365D"/>
    <w:rsid w:val="007A370C"/>
    <w:rsid w:val="007A399D"/>
    <w:rsid w:val="007A39C1"/>
    <w:rsid w:val="007A3BDB"/>
    <w:rsid w:val="007A3CDD"/>
    <w:rsid w:val="007A3D40"/>
    <w:rsid w:val="007A3E2E"/>
    <w:rsid w:val="007A42F2"/>
    <w:rsid w:val="007A4517"/>
    <w:rsid w:val="007A4563"/>
    <w:rsid w:val="007A4582"/>
    <w:rsid w:val="007A4BE6"/>
    <w:rsid w:val="007A4C35"/>
    <w:rsid w:val="007A4CD0"/>
    <w:rsid w:val="007A51B5"/>
    <w:rsid w:val="007A528C"/>
    <w:rsid w:val="007A5433"/>
    <w:rsid w:val="007A56D8"/>
    <w:rsid w:val="007A5714"/>
    <w:rsid w:val="007A59FC"/>
    <w:rsid w:val="007A5AED"/>
    <w:rsid w:val="007A5EAF"/>
    <w:rsid w:val="007A62C5"/>
    <w:rsid w:val="007A6455"/>
    <w:rsid w:val="007A6696"/>
    <w:rsid w:val="007A66B1"/>
    <w:rsid w:val="007A6975"/>
    <w:rsid w:val="007A6C33"/>
    <w:rsid w:val="007A6CF4"/>
    <w:rsid w:val="007A6DCA"/>
    <w:rsid w:val="007A6E18"/>
    <w:rsid w:val="007A7170"/>
    <w:rsid w:val="007A74BC"/>
    <w:rsid w:val="007A74F9"/>
    <w:rsid w:val="007A758F"/>
    <w:rsid w:val="007A775D"/>
    <w:rsid w:val="007A7935"/>
    <w:rsid w:val="007A7966"/>
    <w:rsid w:val="007A7A90"/>
    <w:rsid w:val="007B074F"/>
    <w:rsid w:val="007B0B97"/>
    <w:rsid w:val="007B0BA3"/>
    <w:rsid w:val="007B0CD8"/>
    <w:rsid w:val="007B0E54"/>
    <w:rsid w:val="007B1140"/>
    <w:rsid w:val="007B1145"/>
    <w:rsid w:val="007B14F8"/>
    <w:rsid w:val="007B1878"/>
    <w:rsid w:val="007B1D07"/>
    <w:rsid w:val="007B1DCD"/>
    <w:rsid w:val="007B23E9"/>
    <w:rsid w:val="007B25BF"/>
    <w:rsid w:val="007B2792"/>
    <w:rsid w:val="007B27AA"/>
    <w:rsid w:val="007B27D3"/>
    <w:rsid w:val="007B28FF"/>
    <w:rsid w:val="007B29BB"/>
    <w:rsid w:val="007B2C1A"/>
    <w:rsid w:val="007B2F3C"/>
    <w:rsid w:val="007B2FAA"/>
    <w:rsid w:val="007B3521"/>
    <w:rsid w:val="007B3609"/>
    <w:rsid w:val="007B3800"/>
    <w:rsid w:val="007B394F"/>
    <w:rsid w:val="007B39F1"/>
    <w:rsid w:val="007B3FE5"/>
    <w:rsid w:val="007B4233"/>
    <w:rsid w:val="007B45BC"/>
    <w:rsid w:val="007B46A2"/>
    <w:rsid w:val="007B46F5"/>
    <w:rsid w:val="007B4F61"/>
    <w:rsid w:val="007B52A5"/>
    <w:rsid w:val="007B5A9E"/>
    <w:rsid w:val="007B5BD0"/>
    <w:rsid w:val="007B5F9E"/>
    <w:rsid w:val="007B625F"/>
    <w:rsid w:val="007B6FDF"/>
    <w:rsid w:val="007B70AD"/>
    <w:rsid w:val="007B7239"/>
    <w:rsid w:val="007B73BC"/>
    <w:rsid w:val="007B7A5D"/>
    <w:rsid w:val="007B7ABA"/>
    <w:rsid w:val="007B7BE8"/>
    <w:rsid w:val="007B7C57"/>
    <w:rsid w:val="007B7E86"/>
    <w:rsid w:val="007B7EE7"/>
    <w:rsid w:val="007C02D5"/>
    <w:rsid w:val="007C056D"/>
    <w:rsid w:val="007C09E8"/>
    <w:rsid w:val="007C0A79"/>
    <w:rsid w:val="007C0AF2"/>
    <w:rsid w:val="007C0D10"/>
    <w:rsid w:val="007C12A3"/>
    <w:rsid w:val="007C13EF"/>
    <w:rsid w:val="007C15BC"/>
    <w:rsid w:val="007C15E5"/>
    <w:rsid w:val="007C1668"/>
    <w:rsid w:val="007C1992"/>
    <w:rsid w:val="007C1F5F"/>
    <w:rsid w:val="007C2780"/>
    <w:rsid w:val="007C2CD5"/>
    <w:rsid w:val="007C2F7C"/>
    <w:rsid w:val="007C2FDF"/>
    <w:rsid w:val="007C3181"/>
    <w:rsid w:val="007C335F"/>
    <w:rsid w:val="007C35E6"/>
    <w:rsid w:val="007C371E"/>
    <w:rsid w:val="007C3815"/>
    <w:rsid w:val="007C3C89"/>
    <w:rsid w:val="007C3CDC"/>
    <w:rsid w:val="007C3EB9"/>
    <w:rsid w:val="007C409D"/>
    <w:rsid w:val="007C45F1"/>
    <w:rsid w:val="007C47A2"/>
    <w:rsid w:val="007C48FD"/>
    <w:rsid w:val="007C4A57"/>
    <w:rsid w:val="007C4BA1"/>
    <w:rsid w:val="007C4DFB"/>
    <w:rsid w:val="007C4FF2"/>
    <w:rsid w:val="007C52B2"/>
    <w:rsid w:val="007C53EE"/>
    <w:rsid w:val="007C5AC5"/>
    <w:rsid w:val="007C5BA1"/>
    <w:rsid w:val="007C60D0"/>
    <w:rsid w:val="007C6290"/>
    <w:rsid w:val="007C6375"/>
    <w:rsid w:val="007C6655"/>
    <w:rsid w:val="007C685B"/>
    <w:rsid w:val="007C6BDD"/>
    <w:rsid w:val="007C6DF7"/>
    <w:rsid w:val="007C7132"/>
    <w:rsid w:val="007C7343"/>
    <w:rsid w:val="007C77A6"/>
    <w:rsid w:val="007C7C51"/>
    <w:rsid w:val="007D02E3"/>
    <w:rsid w:val="007D0327"/>
    <w:rsid w:val="007D05DC"/>
    <w:rsid w:val="007D0E0A"/>
    <w:rsid w:val="007D0EA9"/>
    <w:rsid w:val="007D10A5"/>
    <w:rsid w:val="007D165C"/>
    <w:rsid w:val="007D1875"/>
    <w:rsid w:val="007D1910"/>
    <w:rsid w:val="007D1DDB"/>
    <w:rsid w:val="007D1E01"/>
    <w:rsid w:val="007D1E1E"/>
    <w:rsid w:val="007D2342"/>
    <w:rsid w:val="007D26FC"/>
    <w:rsid w:val="007D2716"/>
    <w:rsid w:val="007D2BCA"/>
    <w:rsid w:val="007D2CEA"/>
    <w:rsid w:val="007D2E75"/>
    <w:rsid w:val="007D3071"/>
    <w:rsid w:val="007D3162"/>
    <w:rsid w:val="007D3227"/>
    <w:rsid w:val="007D333B"/>
    <w:rsid w:val="007D388F"/>
    <w:rsid w:val="007D3B70"/>
    <w:rsid w:val="007D3B7F"/>
    <w:rsid w:val="007D3C56"/>
    <w:rsid w:val="007D3FD1"/>
    <w:rsid w:val="007D411A"/>
    <w:rsid w:val="007D44DB"/>
    <w:rsid w:val="007D4743"/>
    <w:rsid w:val="007D4A74"/>
    <w:rsid w:val="007D4C71"/>
    <w:rsid w:val="007D50FE"/>
    <w:rsid w:val="007D52DB"/>
    <w:rsid w:val="007D5549"/>
    <w:rsid w:val="007D558D"/>
    <w:rsid w:val="007D5616"/>
    <w:rsid w:val="007D56CF"/>
    <w:rsid w:val="007D5722"/>
    <w:rsid w:val="007D5933"/>
    <w:rsid w:val="007D5EDE"/>
    <w:rsid w:val="007D64E9"/>
    <w:rsid w:val="007D66A0"/>
    <w:rsid w:val="007D66C8"/>
    <w:rsid w:val="007D6784"/>
    <w:rsid w:val="007D6B3A"/>
    <w:rsid w:val="007D6F8E"/>
    <w:rsid w:val="007D753E"/>
    <w:rsid w:val="007D76CB"/>
    <w:rsid w:val="007D78F7"/>
    <w:rsid w:val="007D7B70"/>
    <w:rsid w:val="007E00E7"/>
    <w:rsid w:val="007E0197"/>
    <w:rsid w:val="007E01A0"/>
    <w:rsid w:val="007E02E2"/>
    <w:rsid w:val="007E05EF"/>
    <w:rsid w:val="007E0824"/>
    <w:rsid w:val="007E082E"/>
    <w:rsid w:val="007E0A66"/>
    <w:rsid w:val="007E0C77"/>
    <w:rsid w:val="007E0D70"/>
    <w:rsid w:val="007E1101"/>
    <w:rsid w:val="007E1312"/>
    <w:rsid w:val="007E13C1"/>
    <w:rsid w:val="007E17E9"/>
    <w:rsid w:val="007E1E1A"/>
    <w:rsid w:val="007E22A3"/>
    <w:rsid w:val="007E2421"/>
    <w:rsid w:val="007E2A3D"/>
    <w:rsid w:val="007E2B84"/>
    <w:rsid w:val="007E2BF8"/>
    <w:rsid w:val="007E2C09"/>
    <w:rsid w:val="007E34E8"/>
    <w:rsid w:val="007E37A3"/>
    <w:rsid w:val="007E3930"/>
    <w:rsid w:val="007E3B79"/>
    <w:rsid w:val="007E3B93"/>
    <w:rsid w:val="007E3F11"/>
    <w:rsid w:val="007E3FF0"/>
    <w:rsid w:val="007E4320"/>
    <w:rsid w:val="007E447E"/>
    <w:rsid w:val="007E4941"/>
    <w:rsid w:val="007E4DD5"/>
    <w:rsid w:val="007E4E05"/>
    <w:rsid w:val="007E4F35"/>
    <w:rsid w:val="007E4F5E"/>
    <w:rsid w:val="007E5072"/>
    <w:rsid w:val="007E508B"/>
    <w:rsid w:val="007E511E"/>
    <w:rsid w:val="007E5120"/>
    <w:rsid w:val="007E5551"/>
    <w:rsid w:val="007E584C"/>
    <w:rsid w:val="007E59B0"/>
    <w:rsid w:val="007E5C49"/>
    <w:rsid w:val="007E5D42"/>
    <w:rsid w:val="007E5DD0"/>
    <w:rsid w:val="007E63D9"/>
    <w:rsid w:val="007E67A8"/>
    <w:rsid w:val="007E6AA8"/>
    <w:rsid w:val="007E6BC9"/>
    <w:rsid w:val="007E6D9A"/>
    <w:rsid w:val="007E6EA2"/>
    <w:rsid w:val="007E7348"/>
    <w:rsid w:val="007E73C5"/>
    <w:rsid w:val="007E73E3"/>
    <w:rsid w:val="007E756A"/>
    <w:rsid w:val="007E777D"/>
    <w:rsid w:val="007E787C"/>
    <w:rsid w:val="007E7B3E"/>
    <w:rsid w:val="007E7E8B"/>
    <w:rsid w:val="007F05B4"/>
    <w:rsid w:val="007F0848"/>
    <w:rsid w:val="007F0B8A"/>
    <w:rsid w:val="007F0C4D"/>
    <w:rsid w:val="007F0C99"/>
    <w:rsid w:val="007F0CF1"/>
    <w:rsid w:val="007F1207"/>
    <w:rsid w:val="007F12FE"/>
    <w:rsid w:val="007F13D9"/>
    <w:rsid w:val="007F1427"/>
    <w:rsid w:val="007F1537"/>
    <w:rsid w:val="007F181F"/>
    <w:rsid w:val="007F18A1"/>
    <w:rsid w:val="007F1C11"/>
    <w:rsid w:val="007F1EF4"/>
    <w:rsid w:val="007F2157"/>
    <w:rsid w:val="007F22EA"/>
    <w:rsid w:val="007F24F0"/>
    <w:rsid w:val="007F258A"/>
    <w:rsid w:val="007F28CE"/>
    <w:rsid w:val="007F293C"/>
    <w:rsid w:val="007F2A3B"/>
    <w:rsid w:val="007F2DB6"/>
    <w:rsid w:val="007F2E8D"/>
    <w:rsid w:val="007F313C"/>
    <w:rsid w:val="007F31B7"/>
    <w:rsid w:val="007F365C"/>
    <w:rsid w:val="007F381D"/>
    <w:rsid w:val="007F38C7"/>
    <w:rsid w:val="007F3B39"/>
    <w:rsid w:val="007F3D9C"/>
    <w:rsid w:val="007F40E5"/>
    <w:rsid w:val="007F4E39"/>
    <w:rsid w:val="007F4F6C"/>
    <w:rsid w:val="007F526B"/>
    <w:rsid w:val="007F53C0"/>
    <w:rsid w:val="007F584B"/>
    <w:rsid w:val="007F5A01"/>
    <w:rsid w:val="007F5EC2"/>
    <w:rsid w:val="007F5FE2"/>
    <w:rsid w:val="007F6035"/>
    <w:rsid w:val="007F6650"/>
    <w:rsid w:val="007F66BD"/>
    <w:rsid w:val="007F67FE"/>
    <w:rsid w:val="007F6ACF"/>
    <w:rsid w:val="007F6FFD"/>
    <w:rsid w:val="007F73EA"/>
    <w:rsid w:val="007F7969"/>
    <w:rsid w:val="008000A1"/>
    <w:rsid w:val="008000A9"/>
    <w:rsid w:val="00800923"/>
    <w:rsid w:val="00800DE6"/>
    <w:rsid w:val="00800F95"/>
    <w:rsid w:val="00801003"/>
    <w:rsid w:val="00801291"/>
    <w:rsid w:val="008016D9"/>
    <w:rsid w:val="0080177A"/>
    <w:rsid w:val="008018FC"/>
    <w:rsid w:val="00801A40"/>
    <w:rsid w:val="00801AA9"/>
    <w:rsid w:val="00801E5E"/>
    <w:rsid w:val="0080213A"/>
    <w:rsid w:val="00802242"/>
    <w:rsid w:val="008022B8"/>
    <w:rsid w:val="008025E5"/>
    <w:rsid w:val="008028D2"/>
    <w:rsid w:val="00802A21"/>
    <w:rsid w:val="00802A3B"/>
    <w:rsid w:val="00802C36"/>
    <w:rsid w:val="00802DAA"/>
    <w:rsid w:val="00802E15"/>
    <w:rsid w:val="00802E72"/>
    <w:rsid w:val="00803174"/>
    <w:rsid w:val="008033B7"/>
    <w:rsid w:val="00803449"/>
    <w:rsid w:val="00803A86"/>
    <w:rsid w:val="008040CE"/>
    <w:rsid w:val="00804490"/>
    <w:rsid w:val="0080491C"/>
    <w:rsid w:val="00804C1F"/>
    <w:rsid w:val="00804FDD"/>
    <w:rsid w:val="00805364"/>
    <w:rsid w:val="0080574B"/>
    <w:rsid w:val="00805B2B"/>
    <w:rsid w:val="00805C94"/>
    <w:rsid w:val="00805E81"/>
    <w:rsid w:val="00806036"/>
    <w:rsid w:val="00806337"/>
    <w:rsid w:val="00806439"/>
    <w:rsid w:val="0080672D"/>
    <w:rsid w:val="008067C1"/>
    <w:rsid w:val="0080686D"/>
    <w:rsid w:val="008068D4"/>
    <w:rsid w:val="00806967"/>
    <w:rsid w:val="008069C1"/>
    <w:rsid w:val="00806C9D"/>
    <w:rsid w:val="00806D08"/>
    <w:rsid w:val="00807268"/>
    <w:rsid w:val="008072E7"/>
    <w:rsid w:val="00807389"/>
    <w:rsid w:val="00807904"/>
    <w:rsid w:val="00807932"/>
    <w:rsid w:val="00807B2F"/>
    <w:rsid w:val="00807B7B"/>
    <w:rsid w:val="0081002B"/>
    <w:rsid w:val="008100E9"/>
    <w:rsid w:val="008102F6"/>
    <w:rsid w:val="0081037D"/>
    <w:rsid w:val="00810523"/>
    <w:rsid w:val="0081082E"/>
    <w:rsid w:val="00810875"/>
    <w:rsid w:val="008110DA"/>
    <w:rsid w:val="0081157A"/>
    <w:rsid w:val="00811623"/>
    <w:rsid w:val="0081167C"/>
    <w:rsid w:val="00811B95"/>
    <w:rsid w:val="00811E3F"/>
    <w:rsid w:val="00811EB3"/>
    <w:rsid w:val="00812244"/>
    <w:rsid w:val="008129A1"/>
    <w:rsid w:val="00812C5E"/>
    <w:rsid w:val="00812DBD"/>
    <w:rsid w:val="00812ED9"/>
    <w:rsid w:val="00813082"/>
    <w:rsid w:val="008134BC"/>
    <w:rsid w:val="008134F1"/>
    <w:rsid w:val="00813531"/>
    <w:rsid w:val="00813A55"/>
    <w:rsid w:val="00813C6A"/>
    <w:rsid w:val="00813CCC"/>
    <w:rsid w:val="00813D2D"/>
    <w:rsid w:val="00813F51"/>
    <w:rsid w:val="00814523"/>
    <w:rsid w:val="00814804"/>
    <w:rsid w:val="00814904"/>
    <w:rsid w:val="00814EE5"/>
    <w:rsid w:val="00814F26"/>
    <w:rsid w:val="00815105"/>
    <w:rsid w:val="00815215"/>
    <w:rsid w:val="008158E8"/>
    <w:rsid w:val="00815998"/>
    <w:rsid w:val="00815A63"/>
    <w:rsid w:val="00815DF8"/>
    <w:rsid w:val="008160BA"/>
    <w:rsid w:val="0081620C"/>
    <w:rsid w:val="0081625A"/>
    <w:rsid w:val="008164E1"/>
    <w:rsid w:val="00816546"/>
    <w:rsid w:val="00816669"/>
    <w:rsid w:val="008167ED"/>
    <w:rsid w:val="008169A8"/>
    <w:rsid w:val="00816C0F"/>
    <w:rsid w:val="00816F27"/>
    <w:rsid w:val="008170F1"/>
    <w:rsid w:val="00817246"/>
    <w:rsid w:val="00817280"/>
    <w:rsid w:val="00817A37"/>
    <w:rsid w:val="0082001A"/>
    <w:rsid w:val="0082012F"/>
    <w:rsid w:val="00820225"/>
    <w:rsid w:val="008203FD"/>
    <w:rsid w:val="00820994"/>
    <w:rsid w:val="00820D26"/>
    <w:rsid w:val="00821062"/>
    <w:rsid w:val="00821205"/>
    <w:rsid w:val="00821333"/>
    <w:rsid w:val="00821839"/>
    <w:rsid w:val="00821A95"/>
    <w:rsid w:val="00821D03"/>
    <w:rsid w:val="00821E88"/>
    <w:rsid w:val="00822043"/>
    <w:rsid w:val="008224BB"/>
    <w:rsid w:val="00822742"/>
    <w:rsid w:val="008229EB"/>
    <w:rsid w:val="00822A39"/>
    <w:rsid w:val="00822F17"/>
    <w:rsid w:val="008230BA"/>
    <w:rsid w:val="00823116"/>
    <w:rsid w:val="0082316D"/>
    <w:rsid w:val="00823406"/>
    <w:rsid w:val="0082371D"/>
    <w:rsid w:val="00823884"/>
    <w:rsid w:val="00823950"/>
    <w:rsid w:val="00823B13"/>
    <w:rsid w:val="00823B39"/>
    <w:rsid w:val="00823E2F"/>
    <w:rsid w:val="00824523"/>
    <w:rsid w:val="008250AC"/>
    <w:rsid w:val="0082512F"/>
    <w:rsid w:val="008251E8"/>
    <w:rsid w:val="00825544"/>
    <w:rsid w:val="00825811"/>
    <w:rsid w:val="00825BC0"/>
    <w:rsid w:val="00825BD2"/>
    <w:rsid w:val="00825E7A"/>
    <w:rsid w:val="008260CC"/>
    <w:rsid w:val="008261CE"/>
    <w:rsid w:val="008262D1"/>
    <w:rsid w:val="0082656D"/>
    <w:rsid w:val="008266CA"/>
    <w:rsid w:val="008267F4"/>
    <w:rsid w:val="008269F5"/>
    <w:rsid w:val="00826B70"/>
    <w:rsid w:val="00826E2B"/>
    <w:rsid w:val="0082711D"/>
    <w:rsid w:val="008271C4"/>
    <w:rsid w:val="008272A4"/>
    <w:rsid w:val="008273DB"/>
    <w:rsid w:val="008277FC"/>
    <w:rsid w:val="00827AA3"/>
    <w:rsid w:val="00827B57"/>
    <w:rsid w:val="00827F83"/>
    <w:rsid w:val="00827FCC"/>
    <w:rsid w:val="008306BC"/>
    <w:rsid w:val="0083094E"/>
    <w:rsid w:val="00830A9A"/>
    <w:rsid w:val="00830C59"/>
    <w:rsid w:val="00830CB3"/>
    <w:rsid w:val="00831142"/>
    <w:rsid w:val="0083141B"/>
    <w:rsid w:val="008314BE"/>
    <w:rsid w:val="0083150A"/>
    <w:rsid w:val="00831672"/>
    <w:rsid w:val="008318DA"/>
    <w:rsid w:val="0083192D"/>
    <w:rsid w:val="00831CEA"/>
    <w:rsid w:val="00831D0D"/>
    <w:rsid w:val="00831D7E"/>
    <w:rsid w:val="00831DC4"/>
    <w:rsid w:val="00831E01"/>
    <w:rsid w:val="00831E02"/>
    <w:rsid w:val="008320DA"/>
    <w:rsid w:val="008324AA"/>
    <w:rsid w:val="008327FE"/>
    <w:rsid w:val="008328BD"/>
    <w:rsid w:val="0083360A"/>
    <w:rsid w:val="008336A1"/>
    <w:rsid w:val="00833762"/>
    <w:rsid w:val="008337E2"/>
    <w:rsid w:val="00833AB3"/>
    <w:rsid w:val="00833D13"/>
    <w:rsid w:val="00833EEE"/>
    <w:rsid w:val="00834102"/>
    <w:rsid w:val="0083435C"/>
    <w:rsid w:val="0083445D"/>
    <w:rsid w:val="0083489B"/>
    <w:rsid w:val="00834998"/>
    <w:rsid w:val="00834CE6"/>
    <w:rsid w:val="00834D2D"/>
    <w:rsid w:val="00834E3C"/>
    <w:rsid w:val="0083534A"/>
    <w:rsid w:val="00835605"/>
    <w:rsid w:val="008359E4"/>
    <w:rsid w:val="00835A5D"/>
    <w:rsid w:val="00835C14"/>
    <w:rsid w:val="00835D98"/>
    <w:rsid w:val="0083606A"/>
    <w:rsid w:val="008361EA"/>
    <w:rsid w:val="00836430"/>
    <w:rsid w:val="00836546"/>
    <w:rsid w:val="0083711B"/>
    <w:rsid w:val="00837440"/>
    <w:rsid w:val="008374AD"/>
    <w:rsid w:val="00837526"/>
    <w:rsid w:val="0083760B"/>
    <w:rsid w:val="00837695"/>
    <w:rsid w:val="008377C5"/>
    <w:rsid w:val="008379EA"/>
    <w:rsid w:val="008401C6"/>
    <w:rsid w:val="0084079E"/>
    <w:rsid w:val="00840850"/>
    <w:rsid w:val="008408D7"/>
    <w:rsid w:val="00840AA4"/>
    <w:rsid w:val="00840B90"/>
    <w:rsid w:val="00840C7D"/>
    <w:rsid w:val="00840DA3"/>
    <w:rsid w:val="0084185B"/>
    <w:rsid w:val="00841AE6"/>
    <w:rsid w:val="00841B5F"/>
    <w:rsid w:val="008420D5"/>
    <w:rsid w:val="0084259B"/>
    <w:rsid w:val="008426FA"/>
    <w:rsid w:val="0084276F"/>
    <w:rsid w:val="00842C7D"/>
    <w:rsid w:val="00842D25"/>
    <w:rsid w:val="00843286"/>
    <w:rsid w:val="00843337"/>
    <w:rsid w:val="00843343"/>
    <w:rsid w:val="00843788"/>
    <w:rsid w:val="00843B7B"/>
    <w:rsid w:val="00843FE2"/>
    <w:rsid w:val="0084462A"/>
    <w:rsid w:val="00844A3D"/>
    <w:rsid w:val="00844E71"/>
    <w:rsid w:val="0084505A"/>
    <w:rsid w:val="0084512E"/>
    <w:rsid w:val="008451E1"/>
    <w:rsid w:val="0084521E"/>
    <w:rsid w:val="008452A9"/>
    <w:rsid w:val="008452D8"/>
    <w:rsid w:val="00845566"/>
    <w:rsid w:val="0084571D"/>
    <w:rsid w:val="00845CDF"/>
    <w:rsid w:val="00845DB3"/>
    <w:rsid w:val="008460A9"/>
    <w:rsid w:val="008466FA"/>
    <w:rsid w:val="0084694F"/>
    <w:rsid w:val="00846955"/>
    <w:rsid w:val="00846C78"/>
    <w:rsid w:val="00846C99"/>
    <w:rsid w:val="00846D63"/>
    <w:rsid w:val="00846D66"/>
    <w:rsid w:val="00846F82"/>
    <w:rsid w:val="00847146"/>
    <w:rsid w:val="00847581"/>
    <w:rsid w:val="00847631"/>
    <w:rsid w:val="00847735"/>
    <w:rsid w:val="0084774F"/>
    <w:rsid w:val="00847844"/>
    <w:rsid w:val="008478D9"/>
    <w:rsid w:val="008478EC"/>
    <w:rsid w:val="00847A6C"/>
    <w:rsid w:val="00847CA6"/>
    <w:rsid w:val="00847CD7"/>
    <w:rsid w:val="00847E3B"/>
    <w:rsid w:val="00847F43"/>
    <w:rsid w:val="008500BF"/>
    <w:rsid w:val="00850A72"/>
    <w:rsid w:val="00850A82"/>
    <w:rsid w:val="00850AE9"/>
    <w:rsid w:val="00851115"/>
    <w:rsid w:val="00851353"/>
    <w:rsid w:val="00851399"/>
    <w:rsid w:val="008513B7"/>
    <w:rsid w:val="0085142C"/>
    <w:rsid w:val="008514A3"/>
    <w:rsid w:val="00851661"/>
    <w:rsid w:val="0085171A"/>
    <w:rsid w:val="0085198F"/>
    <w:rsid w:val="00851EA3"/>
    <w:rsid w:val="00852114"/>
    <w:rsid w:val="008523D5"/>
    <w:rsid w:val="008525D2"/>
    <w:rsid w:val="00852776"/>
    <w:rsid w:val="0085284F"/>
    <w:rsid w:val="00852AFA"/>
    <w:rsid w:val="00852BB0"/>
    <w:rsid w:val="00852C99"/>
    <w:rsid w:val="00852CC3"/>
    <w:rsid w:val="00852EE6"/>
    <w:rsid w:val="00852FE2"/>
    <w:rsid w:val="0085308E"/>
    <w:rsid w:val="00853430"/>
    <w:rsid w:val="00853C4A"/>
    <w:rsid w:val="0085428F"/>
    <w:rsid w:val="0085447C"/>
    <w:rsid w:val="00854496"/>
    <w:rsid w:val="0085454D"/>
    <w:rsid w:val="00854656"/>
    <w:rsid w:val="0085483E"/>
    <w:rsid w:val="00854C47"/>
    <w:rsid w:val="00854FC5"/>
    <w:rsid w:val="008557C3"/>
    <w:rsid w:val="00855986"/>
    <w:rsid w:val="00855CDE"/>
    <w:rsid w:val="00855EDD"/>
    <w:rsid w:val="0085630F"/>
    <w:rsid w:val="008563CA"/>
    <w:rsid w:val="008564C3"/>
    <w:rsid w:val="008568B4"/>
    <w:rsid w:val="00857294"/>
    <w:rsid w:val="0085730B"/>
    <w:rsid w:val="0085730F"/>
    <w:rsid w:val="008573D4"/>
    <w:rsid w:val="00857476"/>
    <w:rsid w:val="008578F3"/>
    <w:rsid w:val="0085798E"/>
    <w:rsid w:val="00857B4E"/>
    <w:rsid w:val="00857CA1"/>
    <w:rsid w:val="008604CB"/>
    <w:rsid w:val="0086067B"/>
    <w:rsid w:val="008607B9"/>
    <w:rsid w:val="008609DF"/>
    <w:rsid w:val="00860B69"/>
    <w:rsid w:val="00860BE9"/>
    <w:rsid w:val="00860E9A"/>
    <w:rsid w:val="008610F7"/>
    <w:rsid w:val="00861317"/>
    <w:rsid w:val="008613FA"/>
    <w:rsid w:val="00861530"/>
    <w:rsid w:val="00861692"/>
    <w:rsid w:val="008618C7"/>
    <w:rsid w:val="008619BF"/>
    <w:rsid w:val="008620DE"/>
    <w:rsid w:val="0086247E"/>
    <w:rsid w:val="00862552"/>
    <w:rsid w:val="00862562"/>
    <w:rsid w:val="00862844"/>
    <w:rsid w:val="00862B29"/>
    <w:rsid w:val="00862CBF"/>
    <w:rsid w:val="00863129"/>
    <w:rsid w:val="0086349D"/>
    <w:rsid w:val="00863592"/>
    <w:rsid w:val="008636CB"/>
    <w:rsid w:val="008636E0"/>
    <w:rsid w:val="00863883"/>
    <w:rsid w:val="008639C8"/>
    <w:rsid w:val="00863F06"/>
    <w:rsid w:val="00864244"/>
    <w:rsid w:val="00864598"/>
    <w:rsid w:val="0086484B"/>
    <w:rsid w:val="008648E5"/>
    <w:rsid w:val="0086490D"/>
    <w:rsid w:val="0086500B"/>
    <w:rsid w:val="00865042"/>
    <w:rsid w:val="008650AA"/>
    <w:rsid w:val="00865176"/>
    <w:rsid w:val="0086517D"/>
    <w:rsid w:val="00865241"/>
    <w:rsid w:val="008654E2"/>
    <w:rsid w:val="008654F7"/>
    <w:rsid w:val="008655A6"/>
    <w:rsid w:val="00865990"/>
    <w:rsid w:val="00865DD1"/>
    <w:rsid w:val="008661E2"/>
    <w:rsid w:val="0086624A"/>
    <w:rsid w:val="008663E5"/>
    <w:rsid w:val="00866437"/>
    <w:rsid w:val="00866454"/>
    <w:rsid w:val="008665C6"/>
    <w:rsid w:val="00866D4D"/>
    <w:rsid w:val="008672E8"/>
    <w:rsid w:val="008674BA"/>
    <w:rsid w:val="00867694"/>
    <w:rsid w:val="00867827"/>
    <w:rsid w:val="00867980"/>
    <w:rsid w:val="00867A51"/>
    <w:rsid w:val="00867E03"/>
    <w:rsid w:val="00870116"/>
    <w:rsid w:val="0087020C"/>
    <w:rsid w:val="00870591"/>
    <w:rsid w:val="00870619"/>
    <w:rsid w:val="00870B0D"/>
    <w:rsid w:val="00870DEA"/>
    <w:rsid w:val="00871047"/>
    <w:rsid w:val="00871823"/>
    <w:rsid w:val="00871DDF"/>
    <w:rsid w:val="00871EAB"/>
    <w:rsid w:val="00872189"/>
    <w:rsid w:val="008721BE"/>
    <w:rsid w:val="008722F4"/>
    <w:rsid w:val="00872804"/>
    <w:rsid w:val="008728B9"/>
    <w:rsid w:val="008729F7"/>
    <w:rsid w:val="00872E4E"/>
    <w:rsid w:val="00872E55"/>
    <w:rsid w:val="008731BA"/>
    <w:rsid w:val="008732CD"/>
    <w:rsid w:val="008735AA"/>
    <w:rsid w:val="008736B8"/>
    <w:rsid w:val="0087374C"/>
    <w:rsid w:val="00873901"/>
    <w:rsid w:val="00873A39"/>
    <w:rsid w:val="00873C67"/>
    <w:rsid w:val="00873D86"/>
    <w:rsid w:val="00873ED9"/>
    <w:rsid w:val="00874116"/>
    <w:rsid w:val="00874126"/>
    <w:rsid w:val="008746BF"/>
    <w:rsid w:val="00874A29"/>
    <w:rsid w:val="00874EEC"/>
    <w:rsid w:val="00875250"/>
    <w:rsid w:val="0087555B"/>
    <w:rsid w:val="008756C0"/>
    <w:rsid w:val="008756DF"/>
    <w:rsid w:val="00875797"/>
    <w:rsid w:val="008757D5"/>
    <w:rsid w:val="00875A2E"/>
    <w:rsid w:val="00875A6D"/>
    <w:rsid w:val="00875AB0"/>
    <w:rsid w:val="00875EDE"/>
    <w:rsid w:val="00876005"/>
    <w:rsid w:val="00876114"/>
    <w:rsid w:val="00876176"/>
    <w:rsid w:val="0087696F"/>
    <w:rsid w:val="00876A38"/>
    <w:rsid w:val="00877084"/>
    <w:rsid w:val="008770FE"/>
    <w:rsid w:val="008771E5"/>
    <w:rsid w:val="008771FF"/>
    <w:rsid w:val="00877547"/>
    <w:rsid w:val="0087790B"/>
    <w:rsid w:val="00877973"/>
    <w:rsid w:val="00877A55"/>
    <w:rsid w:val="0088001B"/>
    <w:rsid w:val="0088050C"/>
    <w:rsid w:val="008805C9"/>
    <w:rsid w:val="00880601"/>
    <w:rsid w:val="008817DF"/>
    <w:rsid w:val="00881D2E"/>
    <w:rsid w:val="00882210"/>
    <w:rsid w:val="008829EC"/>
    <w:rsid w:val="00882A79"/>
    <w:rsid w:val="00882E08"/>
    <w:rsid w:val="00882E2F"/>
    <w:rsid w:val="00882ECD"/>
    <w:rsid w:val="0088350D"/>
    <w:rsid w:val="00883868"/>
    <w:rsid w:val="0088386C"/>
    <w:rsid w:val="00883CFE"/>
    <w:rsid w:val="00883E01"/>
    <w:rsid w:val="00884113"/>
    <w:rsid w:val="00884754"/>
    <w:rsid w:val="0088488E"/>
    <w:rsid w:val="00884ACE"/>
    <w:rsid w:val="00884AEA"/>
    <w:rsid w:val="00884F2D"/>
    <w:rsid w:val="00884F92"/>
    <w:rsid w:val="00884F97"/>
    <w:rsid w:val="0088516D"/>
    <w:rsid w:val="00885199"/>
    <w:rsid w:val="008853F3"/>
    <w:rsid w:val="00885556"/>
    <w:rsid w:val="008855FA"/>
    <w:rsid w:val="008858AB"/>
    <w:rsid w:val="00885959"/>
    <w:rsid w:val="00885B27"/>
    <w:rsid w:val="00885DCC"/>
    <w:rsid w:val="00885ED0"/>
    <w:rsid w:val="00886176"/>
    <w:rsid w:val="0088655A"/>
    <w:rsid w:val="008867D2"/>
    <w:rsid w:val="00886877"/>
    <w:rsid w:val="008868AD"/>
    <w:rsid w:val="00886A53"/>
    <w:rsid w:val="008870A0"/>
    <w:rsid w:val="008870BE"/>
    <w:rsid w:val="008872F4"/>
    <w:rsid w:val="0088736A"/>
    <w:rsid w:val="008873CF"/>
    <w:rsid w:val="008879B8"/>
    <w:rsid w:val="00887AE3"/>
    <w:rsid w:val="00887DC8"/>
    <w:rsid w:val="00890679"/>
    <w:rsid w:val="00890801"/>
    <w:rsid w:val="00890837"/>
    <w:rsid w:val="00890CDF"/>
    <w:rsid w:val="0089105E"/>
    <w:rsid w:val="00891103"/>
    <w:rsid w:val="00891224"/>
    <w:rsid w:val="008917A6"/>
    <w:rsid w:val="00891B8F"/>
    <w:rsid w:val="00891CE0"/>
    <w:rsid w:val="00891CF9"/>
    <w:rsid w:val="00891D69"/>
    <w:rsid w:val="00891E39"/>
    <w:rsid w:val="00891F13"/>
    <w:rsid w:val="00891FF2"/>
    <w:rsid w:val="00892199"/>
    <w:rsid w:val="008922C4"/>
    <w:rsid w:val="0089243B"/>
    <w:rsid w:val="0089246C"/>
    <w:rsid w:val="00892591"/>
    <w:rsid w:val="008927B9"/>
    <w:rsid w:val="008928CB"/>
    <w:rsid w:val="008928E4"/>
    <w:rsid w:val="00892951"/>
    <w:rsid w:val="00892994"/>
    <w:rsid w:val="00892EC4"/>
    <w:rsid w:val="008931DE"/>
    <w:rsid w:val="008934D8"/>
    <w:rsid w:val="008936CD"/>
    <w:rsid w:val="00893726"/>
    <w:rsid w:val="00893734"/>
    <w:rsid w:val="008937DC"/>
    <w:rsid w:val="008938C5"/>
    <w:rsid w:val="00893B36"/>
    <w:rsid w:val="00894457"/>
    <w:rsid w:val="0089448C"/>
    <w:rsid w:val="008947BF"/>
    <w:rsid w:val="00894AED"/>
    <w:rsid w:val="00894E73"/>
    <w:rsid w:val="00894F17"/>
    <w:rsid w:val="00894FAB"/>
    <w:rsid w:val="00895185"/>
    <w:rsid w:val="00895429"/>
    <w:rsid w:val="00895775"/>
    <w:rsid w:val="0089578A"/>
    <w:rsid w:val="00895910"/>
    <w:rsid w:val="00895A56"/>
    <w:rsid w:val="00895CFE"/>
    <w:rsid w:val="00895EF2"/>
    <w:rsid w:val="008961E4"/>
    <w:rsid w:val="0089632C"/>
    <w:rsid w:val="008964EE"/>
    <w:rsid w:val="008966E3"/>
    <w:rsid w:val="008968A2"/>
    <w:rsid w:val="00896989"/>
    <w:rsid w:val="00896DD3"/>
    <w:rsid w:val="00896F84"/>
    <w:rsid w:val="008971B1"/>
    <w:rsid w:val="0089729A"/>
    <w:rsid w:val="0089764A"/>
    <w:rsid w:val="008A0015"/>
    <w:rsid w:val="008A02F1"/>
    <w:rsid w:val="008A0586"/>
    <w:rsid w:val="008A0724"/>
    <w:rsid w:val="008A09A2"/>
    <w:rsid w:val="008A09AD"/>
    <w:rsid w:val="008A0A4F"/>
    <w:rsid w:val="008A0B32"/>
    <w:rsid w:val="008A1118"/>
    <w:rsid w:val="008A11D8"/>
    <w:rsid w:val="008A174E"/>
    <w:rsid w:val="008A19B2"/>
    <w:rsid w:val="008A1A5A"/>
    <w:rsid w:val="008A1B32"/>
    <w:rsid w:val="008A207B"/>
    <w:rsid w:val="008A2506"/>
    <w:rsid w:val="008A25EB"/>
    <w:rsid w:val="008A2976"/>
    <w:rsid w:val="008A29B9"/>
    <w:rsid w:val="008A2A6E"/>
    <w:rsid w:val="008A2E43"/>
    <w:rsid w:val="008A2F08"/>
    <w:rsid w:val="008A2F0E"/>
    <w:rsid w:val="008A2F5E"/>
    <w:rsid w:val="008A3365"/>
    <w:rsid w:val="008A3B09"/>
    <w:rsid w:val="008A3D4C"/>
    <w:rsid w:val="008A4129"/>
    <w:rsid w:val="008A4624"/>
    <w:rsid w:val="008A4729"/>
    <w:rsid w:val="008A491F"/>
    <w:rsid w:val="008A4926"/>
    <w:rsid w:val="008A4BA9"/>
    <w:rsid w:val="008A4BBD"/>
    <w:rsid w:val="008A4BE4"/>
    <w:rsid w:val="008A4E8B"/>
    <w:rsid w:val="008A4FE7"/>
    <w:rsid w:val="008A52B8"/>
    <w:rsid w:val="008A52F0"/>
    <w:rsid w:val="008A5BD4"/>
    <w:rsid w:val="008A5CED"/>
    <w:rsid w:val="008A6483"/>
    <w:rsid w:val="008A6769"/>
    <w:rsid w:val="008A6B3A"/>
    <w:rsid w:val="008A6CDA"/>
    <w:rsid w:val="008A6E00"/>
    <w:rsid w:val="008A6EE3"/>
    <w:rsid w:val="008A6F10"/>
    <w:rsid w:val="008A6FB4"/>
    <w:rsid w:val="008A7000"/>
    <w:rsid w:val="008A7226"/>
    <w:rsid w:val="008A7416"/>
    <w:rsid w:val="008A74A2"/>
    <w:rsid w:val="008A7683"/>
    <w:rsid w:val="008A78BD"/>
    <w:rsid w:val="008A7F1C"/>
    <w:rsid w:val="008B014E"/>
    <w:rsid w:val="008B017E"/>
    <w:rsid w:val="008B042D"/>
    <w:rsid w:val="008B096A"/>
    <w:rsid w:val="008B0F03"/>
    <w:rsid w:val="008B0F40"/>
    <w:rsid w:val="008B1109"/>
    <w:rsid w:val="008B1A0B"/>
    <w:rsid w:val="008B1B95"/>
    <w:rsid w:val="008B1BE6"/>
    <w:rsid w:val="008B1E14"/>
    <w:rsid w:val="008B1FA0"/>
    <w:rsid w:val="008B2226"/>
    <w:rsid w:val="008B25AC"/>
    <w:rsid w:val="008B2705"/>
    <w:rsid w:val="008B275E"/>
    <w:rsid w:val="008B28E7"/>
    <w:rsid w:val="008B2B7B"/>
    <w:rsid w:val="008B2C46"/>
    <w:rsid w:val="008B34F2"/>
    <w:rsid w:val="008B354C"/>
    <w:rsid w:val="008B380D"/>
    <w:rsid w:val="008B3821"/>
    <w:rsid w:val="008B3D59"/>
    <w:rsid w:val="008B3DE4"/>
    <w:rsid w:val="008B3FF0"/>
    <w:rsid w:val="008B41D0"/>
    <w:rsid w:val="008B45C0"/>
    <w:rsid w:val="008B46DC"/>
    <w:rsid w:val="008B46EE"/>
    <w:rsid w:val="008B48F5"/>
    <w:rsid w:val="008B49F3"/>
    <w:rsid w:val="008B4E77"/>
    <w:rsid w:val="008B4FF6"/>
    <w:rsid w:val="008B5442"/>
    <w:rsid w:val="008B5449"/>
    <w:rsid w:val="008B54ED"/>
    <w:rsid w:val="008B550A"/>
    <w:rsid w:val="008B584A"/>
    <w:rsid w:val="008B5AA9"/>
    <w:rsid w:val="008B5C5F"/>
    <w:rsid w:val="008B5D73"/>
    <w:rsid w:val="008B5F63"/>
    <w:rsid w:val="008B60EE"/>
    <w:rsid w:val="008B60FA"/>
    <w:rsid w:val="008B6181"/>
    <w:rsid w:val="008B6566"/>
    <w:rsid w:val="008B68F3"/>
    <w:rsid w:val="008B6A34"/>
    <w:rsid w:val="008B71C9"/>
    <w:rsid w:val="008B75D2"/>
    <w:rsid w:val="008B765E"/>
    <w:rsid w:val="008B7B4A"/>
    <w:rsid w:val="008B7BCB"/>
    <w:rsid w:val="008B7CED"/>
    <w:rsid w:val="008B7D00"/>
    <w:rsid w:val="008B7E6C"/>
    <w:rsid w:val="008C0052"/>
    <w:rsid w:val="008C007A"/>
    <w:rsid w:val="008C0086"/>
    <w:rsid w:val="008C031A"/>
    <w:rsid w:val="008C055D"/>
    <w:rsid w:val="008C080D"/>
    <w:rsid w:val="008C0C17"/>
    <w:rsid w:val="008C0C9A"/>
    <w:rsid w:val="008C0D38"/>
    <w:rsid w:val="008C0D65"/>
    <w:rsid w:val="008C107B"/>
    <w:rsid w:val="008C1085"/>
    <w:rsid w:val="008C12CA"/>
    <w:rsid w:val="008C15F6"/>
    <w:rsid w:val="008C16AB"/>
    <w:rsid w:val="008C186E"/>
    <w:rsid w:val="008C1D63"/>
    <w:rsid w:val="008C20F1"/>
    <w:rsid w:val="008C220F"/>
    <w:rsid w:val="008C2340"/>
    <w:rsid w:val="008C2416"/>
    <w:rsid w:val="008C2528"/>
    <w:rsid w:val="008C2586"/>
    <w:rsid w:val="008C2708"/>
    <w:rsid w:val="008C27AB"/>
    <w:rsid w:val="008C2B96"/>
    <w:rsid w:val="008C2F43"/>
    <w:rsid w:val="008C317A"/>
    <w:rsid w:val="008C3360"/>
    <w:rsid w:val="008C386F"/>
    <w:rsid w:val="008C39C5"/>
    <w:rsid w:val="008C39F9"/>
    <w:rsid w:val="008C3B27"/>
    <w:rsid w:val="008C3CBE"/>
    <w:rsid w:val="008C4137"/>
    <w:rsid w:val="008C43BD"/>
    <w:rsid w:val="008C447F"/>
    <w:rsid w:val="008C473C"/>
    <w:rsid w:val="008C4B97"/>
    <w:rsid w:val="008C4BB0"/>
    <w:rsid w:val="008C510A"/>
    <w:rsid w:val="008C51C8"/>
    <w:rsid w:val="008C52F6"/>
    <w:rsid w:val="008C535A"/>
    <w:rsid w:val="008C57CC"/>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CB9"/>
    <w:rsid w:val="008C7F5D"/>
    <w:rsid w:val="008D0076"/>
    <w:rsid w:val="008D024D"/>
    <w:rsid w:val="008D06FE"/>
    <w:rsid w:val="008D098A"/>
    <w:rsid w:val="008D09BA"/>
    <w:rsid w:val="008D0C59"/>
    <w:rsid w:val="008D0CE3"/>
    <w:rsid w:val="008D10EF"/>
    <w:rsid w:val="008D133C"/>
    <w:rsid w:val="008D151E"/>
    <w:rsid w:val="008D1534"/>
    <w:rsid w:val="008D15B9"/>
    <w:rsid w:val="008D18D9"/>
    <w:rsid w:val="008D1952"/>
    <w:rsid w:val="008D1973"/>
    <w:rsid w:val="008D1CA9"/>
    <w:rsid w:val="008D1CBC"/>
    <w:rsid w:val="008D1D9B"/>
    <w:rsid w:val="008D211F"/>
    <w:rsid w:val="008D2320"/>
    <w:rsid w:val="008D2343"/>
    <w:rsid w:val="008D28C6"/>
    <w:rsid w:val="008D3099"/>
    <w:rsid w:val="008D3450"/>
    <w:rsid w:val="008D3457"/>
    <w:rsid w:val="008D358F"/>
    <w:rsid w:val="008D389B"/>
    <w:rsid w:val="008D3A44"/>
    <w:rsid w:val="008D3FD6"/>
    <w:rsid w:val="008D41EA"/>
    <w:rsid w:val="008D4772"/>
    <w:rsid w:val="008D47D4"/>
    <w:rsid w:val="008D49B4"/>
    <w:rsid w:val="008D4DA5"/>
    <w:rsid w:val="008D5123"/>
    <w:rsid w:val="008D5527"/>
    <w:rsid w:val="008D5529"/>
    <w:rsid w:val="008D5562"/>
    <w:rsid w:val="008D56C0"/>
    <w:rsid w:val="008D5849"/>
    <w:rsid w:val="008D603E"/>
    <w:rsid w:val="008D6460"/>
    <w:rsid w:val="008D65B9"/>
    <w:rsid w:val="008D6609"/>
    <w:rsid w:val="008D66D2"/>
    <w:rsid w:val="008D68F0"/>
    <w:rsid w:val="008D6CEA"/>
    <w:rsid w:val="008D72B0"/>
    <w:rsid w:val="008D72E6"/>
    <w:rsid w:val="008D73C6"/>
    <w:rsid w:val="008D7416"/>
    <w:rsid w:val="008D753A"/>
    <w:rsid w:val="008D7649"/>
    <w:rsid w:val="008D7848"/>
    <w:rsid w:val="008D7869"/>
    <w:rsid w:val="008D7885"/>
    <w:rsid w:val="008D7C20"/>
    <w:rsid w:val="008D7C40"/>
    <w:rsid w:val="008D7F18"/>
    <w:rsid w:val="008E0170"/>
    <w:rsid w:val="008E038E"/>
    <w:rsid w:val="008E04E4"/>
    <w:rsid w:val="008E0804"/>
    <w:rsid w:val="008E088B"/>
    <w:rsid w:val="008E0AF4"/>
    <w:rsid w:val="008E12F9"/>
    <w:rsid w:val="008E14A4"/>
    <w:rsid w:val="008E15C4"/>
    <w:rsid w:val="008E179F"/>
    <w:rsid w:val="008E1A31"/>
    <w:rsid w:val="008E1A45"/>
    <w:rsid w:val="008E1B71"/>
    <w:rsid w:val="008E1C56"/>
    <w:rsid w:val="008E2485"/>
    <w:rsid w:val="008E2817"/>
    <w:rsid w:val="008E2A03"/>
    <w:rsid w:val="008E2B4C"/>
    <w:rsid w:val="008E2CA1"/>
    <w:rsid w:val="008E311C"/>
    <w:rsid w:val="008E343D"/>
    <w:rsid w:val="008E3959"/>
    <w:rsid w:val="008E3E52"/>
    <w:rsid w:val="008E40AB"/>
    <w:rsid w:val="008E4288"/>
    <w:rsid w:val="008E4383"/>
    <w:rsid w:val="008E4461"/>
    <w:rsid w:val="008E488A"/>
    <w:rsid w:val="008E48AC"/>
    <w:rsid w:val="008E49F1"/>
    <w:rsid w:val="008E4B0A"/>
    <w:rsid w:val="008E4F21"/>
    <w:rsid w:val="008E4FFD"/>
    <w:rsid w:val="008E5045"/>
    <w:rsid w:val="008E5109"/>
    <w:rsid w:val="008E544D"/>
    <w:rsid w:val="008E5FAC"/>
    <w:rsid w:val="008E5FEE"/>
    <w:rsid w:val="008E6046"/>
    <w:rsid w:val="008E61CF"/>
    <w:rsid w:val="008E64BD"/>
    <w:rsid w:val="008E6528"/>
    <w:rsid w:val="008E6850"/>
    <w:rsid w:val="008E69D2"/>
    <w:rsid w:val="008E6E14"/>
    <w:rsid w:val="008E6FE4"/>
    <w:rsid w:val="008E70FE"/>
    <w:rsid w:val="008E712F"/>
    <w:rsid w:val="008E7329"/>
    <w:rsid w:val="008E763F"/>
    <w:rsid w:val="008E7721"/>
    <w:rsid w:val="008E7915"/>
    <w:rsid w:val="008E7B5A"/>
    <w:rsid w:val="008E7C97"/>
    <w:rsid w:val="008E7CD1"/>
    <w:rsid w:val="008F0629"/>
    <w:rsid w:val="008F095A"/>
    <w:rsid w:val="008F0BE2"/>
    <w:rsid w:val="008F0CEE"/>
    <w:rsid w:val="008F0E3C"/>
    <w:rsid w:val="008F0FB0"/>
    <w:rsid w:val="008F107B"/>
    <w:rsid w:val="008F10B7"/>
    <w:rsid w:val="008F133E"/>
    <w:rsid w:val="008F1409"/>
    <w:rsid w:val="008F16C6"/>
    <w:rsid w:val="008F17CF"/>
    <w:rsid w:val="008F1941"/>
    <w:rsid w:val="008F1A8C"/>
    <w:rsid w:val="008F1B1A"/>
    <w:rsid w:val="008F2277"/>
    <w:rsid w:val="008F22FA"/>
    <w:rsid w:val="008F27F8"/>
    <w:rsid w:val="008F29AB"/>
    <w:rsid w:val="008F2DBC"/>
    <w:rsid w:val="008F2F8E"/>
    <w:rsid w:val="008F3022"/>
    <w:rsid w:val="008F30AF"/>
    <w:rsid w:val="008F3132"/>
    <w:rsid w:val="008F36DF"/>
    <w:rsid w:val="008F3872"/>
    <w:rsid w:val="008F3DDE"/>
    <w:rsid w:val="008F4325"/>
    <w:rsid w:val="008F4334"/>
    <w:rsid w:val="008F438B"/>
    <w:rsid w:val="008F4781"/>
    <w:rsid w:val="008F48F0"/>
    <w:rsid w:val="008F4A73"/>
    <w:rsid w:val="008F4D94"/>
    <w:rsid w:val="008F4E2F"/>
    <w:rsid w:val="008F4F19"/>
    <w:rsid w:val="008F5441"/>
    <w:rsid w:val="008F56FF"/>
    <w:rsid w:val="008F59AE"/>
    <w:rsid w:val="008F5BCE"/>
    <w:rsid w:val="008F6216"/>
    <w:rsid w:val="008F63E9"/>
    <w:rsid w:val="008F67AD"/>
    <w:rsid w:val="008F6A4A"/>
    <w:rsid w:val="008F6B5D"/>
    <w:rsid w:val="008F6D37"/>
    <w:rsid w:val="008F6F45"/>
    <w:rsid w:val="008F7408"/>
    <w:rsid w:val="008F7F31"/>
    <w:rsid w:val="008F7F4F"/>
    <w:rsid w:val="009000E1"/>
    <w:rsid w:val="0090023D"/>
    <w:rsid w:val="0090037D"/>
    <w:rsid w:val="009005D9"/>
    <w:rsid w:val="009005EE"/>
    <w:rsid w:val="00900708"/>
    <w:rsid w:val="0090093D"/>
    <w:rsid w:val="00900F72"/>
    <w:rsid w:val="009012DA"/>
    <w:rsid w:val="0090161A"/>
    <w:rsid w:val="009016EC"/>
    <w:rsid w:val="0090174D"/>
    <w:rsid w:val="00901C47"/>
    <w:rsid w:val="0090247D"/>
    <w:rsid w:val="00902C26"/>
    <w:rsid w:val="00902E02"/>
    <w:rsid w:val="00902EBF"/>
    <w:rsid w:val="00902EF7"/>
    <w:rsid w:val="00902F4A"/>
    <w:rsid w:val="0090388A"/>
    <w:rsid w:val="00903ACA"/>
    <w:rsid w:val="00904356"/>
    <w:rsid w:val="00904362"/>
    <w:rsid w:val="00904704"/>
    <w:rsid w:val="00904790"/>
    <w:rsid w:val="00904825"/>
    <w:rsid w:val="00904951"/>
    <w:rsid w:val="0090496B"/>
    <w:rsid w:val="00904BDC"/>
    <w:rsid w:val="00904C81"/>
    <w:rsid w:val="009050F8"/>
    <w:rsid w:val="0090546D"/>
    <w:rsid w:val="0090585E"/>
    <w:rsid w:val="00905B08"/>
    <w:rsid w:val="00905BF7"/>
    <w:rsid w:val="00905F45"/>
    <w:rsid w:val="009061D1"/>
    <w:rsid w:val="0090634A"/>
    <w:rsid w:val="0090677D"/>
    <w:rsid w:val="0090692C"/>
    <w:rsid w:val="009069EE"/>
    <w:rsid w:val="00906D9B"/>
    <w:rsid w:val="00906E77"/>
    <w:rsid w:val="00906FE9"/>
    <w:rsid w:val="009073EB"/>
    <w:rsid w:val="00907FE9"/>
    <w:rsid w:val="009101AE"/>
    <w:rsid w:val="0091057A"/>
    <w:rsid w:val="00910C04"/>
    <w:rsid w:val="00910CC1"/>
    <w:rsid w:val="00910E6C"/>
    <w:rsid w:val="0091139C"/>
    <w:rsid w:val="00911479"/>
    <w:rsid w:val="009114F3"/>
    <w:rsid w:val="00911519"/>
    <w:rsid w:val="00911918"/>
    <w:rsid w:val="00911929"/>
    <w:rsid w:val="0091193D"/>
    <w:rsid w:val="00911B71"/>
    <w:rsid w:val="00911B87"/>
    <w:rsid w:val="00911C14"/>
    <w:rsid w:val="00912548"/>
    <w:rsid w:val="00912887"/>
    <w:rsid w:val="0091297D"/>
    <w:rsid w:val="00912997"/>
    <w:rsid w:val="00912A9F"/>
    <w:rsid w:val="00912E22"/>
    <w:rsid w:val="0091317B"/>
    <w:rsid w:val="009135F1"/>
    <w:rsid w:val="00913631"/>
    <w:rsid w:val="00913648"/>
    <w:rsid w:val="009136EE"/>
    <w:rsid w:val="009138C4"/>
    <w:rsid w:val="00913AC1"/>
    <w:rsid w:val="00914591"/>
    <w:rsid w:val="0091487B"/>
    <w:rsid w:val="00914948"/>
    <w:rsid w:val="009149B1"/>
    <w:rsid w:val="00914AC4"/>
    <w:rsid w:val="00914B4F"/>
    <w:rsid w:val="00914DCA"/>
    <w:rsid w:val="009152EF"/>
    <w:rsid w:val="009155E9"/>
    <w:rsid w:val="0091578A"/>
    <w:rsid w:val="00915880"/>
    <w:rsid w:val="00915D3B"/>
    <w:rsid w:val="009163BA"/>
    <w:rsid w:val="009165A8"/>
    <w:rsid w:val="009166BC"/>
    <w:rsid w:val="0091696C"/>
    <w:rsid w:val="00916CA5"/>
    <w:rsid w:val="00916CCC"/>
    <w:rsid w:val="0091709E"/>
    <w:rsid w:val="0091716A"/>
    <w:rsid w:val="009173B9"/>
    <w:rsid w:val="00917632"/>
    <w:rsid w:val="00920048"/>
    <w:rsid w:val="009201FF"/>
    <w:rsid w:val="009202E8"/>
    <w:rsid w:val="0092074A"/>
    <w:rsid w:val="00920895"/>
    <w:rsid w:val="009208B2"/>
    <w:rsid w:val="00920ABF"/>
    <w:rsid w:val="00920E40"/>
    <w:rsid w:val="00920F0C"/>
    <w:rsid w:val="00920FF0"/>
    <w:rsid w:val="0092106B"/>
    <w:rsid w:val="009210F2"/>
    <w:rsid w:val="0092119A"/>
    <w:rsid w:val="009212D8"/>
    <w:rsid w:val="009212F8"/>
    <w:rsid w:val="009218EE"/>
    <w:rsid w:val="00921CCF"/>
    <w:rsid w:val="0092226D"/>
    <w:rsid w:val="009222DB"/>
    <w:rsid w:val="009225C0"/>
    <w:rsid w:val="00922789"/>
    <w:rsid w:val="009228A7"/>
    <w:rsid w:val="00922D50"/>
    <w:rsid w:val="009231F9"/>
    <w:rsid w:val="00923241"/>
    <w:rsid w:val="0092343F"/>
    <w:rsid w:val="00923488"/>
    <w:rsid w:val="009235E9"/>
    <w:rsid w:val="0092394F"/>
    <w:rsid w:val="009239BC"/>
    <w:rsid w:val="00924259"/>
    <w:rsid w:val="009242EA"/>
    <w:rsid w:val="00924A3C"/>
    <w:rsid w:val="00924B76"/>
    <w:rsid w:val="00924BA0"/>
    <w:rsid w:val="00924C91"/>
    <w:rsid w:val="00924D14"/>
    <w:rsid w:val="009253B4"/>
    <w:rsid w:val="009259DE"/>
    <w:rsid w:val="009262DF"/>
    <w:rsid w:val="0092630E"/>
    <w:rsid w:val="00926538"/>
    <w:rsid w:val="0092682F"/>
    <w:rsid w:val="009268B5"/>
    <w:rsid w:val="00926ACC"/>
    <w:rsid w:val="00926C9A"/>
    <w:rsid w:val="00927024"/>
    <w:rsid w:val="0092725A"/>
    <w:rsid w:val="00927263"/>
    <w:rsid w:val="00927504"/>
    <w:rsid w:val="00927D3E"/>
    <w:rsid w:val="00927EDC"/>
    <w:rsid w:val="00927FCC"/>
    <w:rsid w:val="00930381"/>
    <w:rsid w:val="0093058C"/>
    <w:rsid w:val="00930AA2"/>
    <w:rsid w:val="00930E16"/>
    <w:rsid w:val="00930EB7"/>
    <w:rsid w:val="00930FEF"/>
    <w:rsid w:val="0093123A"/>
    <w:rsid w:val="009316E7"/>
    <w:rsid w:val="009318D2"/>
    <w:rsid w:val="009319C9"/>
    <w:rsid w:val="00931B5F"/>
    <w:rsid w:val="00931C5F"/>
    <w:rsid w:val="00931EB9"/>
    <w:rsid w:val="0093273D"/>
    <w:rsid w:val="00932C62"/>
    <w:rsid w:val="00932C76"/>
    <w:rsid w:val="00933515"/>
    <w:rsid w:val="00933883"/>
    <w:rsid w:val="00933A45"/>
    <w:rsid w:val="00933A52"/>
    <w:rsid w:val="00933BC6"/>
    <w:rsid w:val="00933D7B"/>
    <w:rsid w:val="0093405F"/>
    <w:rsid w:val="0093414A"/>
    <w:rsid w:val="0093436B"/>
    <w:rsid w:val="00934937"/>
    <w:rsid w:val="00934E19"/>
    <w:rsid w:val="0093521B"/>
    <w:rsid w:val="00935260"/>
    <w:rsid w:val="00935292"/>
    <w:rsid w:val="00935545"/>
    <w:rsid w:val="009356AB"/>
    <w:rsid w:val="009356AE"/>
    <w:rsid w:val="00935905"/>
    <w:rsid w:val="00935A57"/>
    <w:rsid w:val="00935B32"/>
    <w:rsid w:val="00935D0B"/>
    <w:rsid w:val="00935F09"/>
    <w:rsid w:val="00936061"/>
    <w:rsid w:val="00936177"/>
    <w:rsid w:val="0093632A"/>
    <w:rsid w:val="00936432"/>
    <w:rsid w:val="0093648B"/>
    <w:rsid w:val="00936581"/>
    <w:rsid w:val="0093663F"/>
    <w:rsid w:val="00936773"/>
    <w:rsid w:val="00936B86"/>
    <w:rsid w:val="00936C4A"/>
    <w:rsid w:val="00936DF8"/>
    <w:rsid w:val="00936F61"/>
    <w:rsid w:val="00937052"/>
    <w:rsid w:val="0093750A"/>
    <w:rsid w:val="0093755D"/>
    <w:rsid w:val="0093756C"/>
    <w:rsid w:val="0093764A"/>
    <w:rsid w:val="00937B1F"/>
    <w:rsid w:val="00937E92"/>
    <w:rsid w:val="00937EA8"/>
    <w:rsid w:val="00937ED9"/>
    <w:rsid w:val="00937F9F"/>
    <w:rsid w:val="0094030B"/>
    <w:rsid w:val="00940A03"/>
    <w:rsid w:val="00940C8D"/>
    <w:rsid w:val="00940FD8"/>
    <w:rsid w:val="0094113E"/>
    <w:rsid w:val="00941625"/>
    <w:rsid w:val="00941C2D"/>
    <w:rsid w:val="00942069"/>
    <w:rsid w:val="0094247F"/>
    <w:rsid w:val="009428B6"/>
    <w:rsid w:val="009429D7"/>
    <w:rsid w:val="00942A92"/>
    <w:rsid w:val="00942EB0"/>
    <w:rsid w:val="009430AF"/>
    <w:rsid w:val="00943224"/>
    <w:rsid w:val="0094349C"/>
    <w:rsid w:val="00943610"/>
    <w:rsid w:val="00943A5F"/>
    <w:rsid w:val="00943D9B"/>
    <w:rsid w:val="00943DB3"/>
    <w:rsid w:val="00943FE7"/>
    <w:rsid w:val="009441EC"/>
    <w:rsid w:val="009442D3"/>
    <w:rsid w:val="009443B1"/>
    <w:rsid w:val="00944728"/>
    <w:rsid w:val="009447E2"/>
    <w:rsid w:val="00944988"/>
    <w:rsid w:val="009449B3"/>
    <w:rsid w:val="009449E8"/>
    <w:rsid w:val="00944C3C"/>
    <w:rsid w:val="00944E00"/>
    <w:rsid w:val="0094512F"/>
    <w:rsid w:val="00945130"/>
    <w:rsid w:val="00945257"/>
    <w:rsid w:val="009452BD"/>
    <w:rsid w:val="00945434"/>
    <w:rsid w:val="009454DD"/>
    <w:rsid w:val="00945712"/>
    <w:rsid w:val="00945B79"/>
    <w:rsid w:val="00945DE1"/>
    <w:rsid w:val="00945FC3"/>
    <w:rsid w:val="009461CC"/>
    <w:rsid w:val="00946308"/>
    <w:rsid w:val="00946573"/>
    <w:rsid w:val="0094672C"/>
    <w:rsid w:val="00946AE6"/>
    <w:rsid w:val="00947011"/>
    <w:rsid w:val="0094767F"/>
    <w:rsid w:val="0094779B"/>
    <w:rsid w:val="0094782D"/>
    <w:rsid w:val="00947A9A"/>
    <w:rsid w:val="009501B5"/>
    <w:rsid w:val="00950260"/>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8CD"/>
    <w:rsid w:val="00952ADD"/>
    <w:rsid w:val="00952B66"/>
    <w:rsid w:val="00952D16"/>
    <w:rsid w:val="00952F85"/>
    <w:rsid w:val="0095309A"/>
    <w:rsid w:val="00953109"/>
    <w:rsid w:val="009534C4"/>
    <w:rsid w:val="00953B93"/>
    <w:rsid w:val="00953DEB"/>
    <w:rsid w:val="00953EED"/>
    <w:rsid w:val="009540BB"/>
    <w:rsid w:val="009542A9"/>
    <w:rsid w:val="009545BE"/>
    <w:rsid w:val="0095466B"/>
    <w:rsid w:val="0095475A"/>
    <w:rsid w:val="009548CA"/>
    <w:rsid w:val="009549C1"/>
    <w:rsid w:val="00954AA6"/>
    <w:rsid w:val="00954D46"/>
    <w:rsid w:val="00954D62"/>
    <w:rsid w:val="00954E51"/>
    <w:rsid w:val="009555D6"/>
    <w:rsid w:val="009558E1"/>
    <w:rsid w:val="00955DD1"/>
    <w:rsid w:val="0095612C"/>
    <w:rsid w:val="009561DF"/>
    <w:rsid w:val="00956237"/>
    <w:rsid w:val="00956566"/>
    <w:rsid w:val="0095669D"/>
    <w:rsid w:val="009567E2"/>
    <w:rsid w:val="00956833"/>
    <w:rsid w:val="0095690A"/>
    <w:rsid w:val="00956974"/>
    <w:rsid w:val="00956A3E"/>
    <w:rsid w:val="00956A95"/>
    <w:rsid w:val="00956B2A"/>
    <w:rsid w:val="00956BC0"/>
    <w:rsid w:val="00956C49"/>
    <w:rsid w:val="00956D18"/>
    <w:rsid w:val="0095716D"/>
    <w:rsid w:val="00957203"/>
    <w:rsid w:val="009573D1"/>
    <w:rsid w:val="009576CF"/>
    <w:rsid w:val="00957B40"/>
    <w:rsid w:val="00957DAE"/>
    <w:rsid w:val="00960468"/>
    <w:rsid w:val="009604C8"/>
    <w:rsid w:val="00960588"/>
    <w:rsid w:val="009606A1"/>
    <w:rsid w:val="009609E2"/>
    <w:rsid w:val="00960A52"/>
    <w:rsid w:val="00960A95"/>
    <w:rsid w:val="00960B37"/>
    <w:rsid w:val="00960C5E"/>
    <w:rsid w:val="00960CFC"/>
    <w:rsid w:val="00960D34"/>
    <w:rsid w:val="00960DE3"/>
    <w:rsid w:val="00960ED3"/>
    <w:rsid w:val="00961154"/>
    <w:rsid w:val="00961567"/>
    <w:rsid w:val="0096183D"/>
    <w:rsid w:val="00961BA5"/>
    <w:rsid w:val="00962183"/>
    <w:rsid w:val="009623B4"/>
    <w:rsid w:val="0096296E"/>
    <w:rsid w:val="00962C14"/>
    <w:rsid w:val="00962D6F"/>
    <w:rsid w:val="00962E26"/>
    <w:rsid w:val="0096300B"/>
    <w:rsid w:val="0096339C"/>
    <w:rsid w:val="0096339E"/>
    <w:rsid w:val="009634DA"/>
    <w:rsid w:val="009634F0"/>
    <w:rsid w:val="009639CD"/>
    <w:rsid w:val="00963ED2"/>
    <w:rsid w:val="009642D8"/>
    <w:rsid w:val="00964896"/>
    <w:rsid w:val="00964950"/>
    <w:rsid w:val="00964E28"/>
    <w:rsid w:val="0096526E"/>
    <w:rsid w:val="009652CC"/>
    <w:rsid w:val="00965500"/>
    <w:rsid w:val="0096550A"/>
    <w:rsid w:val="0096551C"/>
    <w:rsid w:val="00965806"/>
    <w:rsid w:val="00965910"/>
    <w:rsid w:val="00965C32"/>
    <w:rsid w:val="00965CE6"/>
    <w:rsid w:val="009662E9"/>
    <w:rsid w:val="00966437"/>
    <w:rsid w:val="009668A6"/>
    <w:rsid w:val="00966A6D"/>
    <w:rsid w:val="00966AC2"/>
    <w:rsid w:val="00966E93"/>
    <w:rsid w:val="0096746B"/>
    <w:rsid w:val="0096792D"/>
    <w:rsid w:val="00967951"/>
    <w:rsid w:val="00967A22"/>
    <w:rsid w:val="00967DFE"/>
    <w:rsid w:val="00967E6E"/>
    <w:rsid w:val="00967F58"/>
    <w:rsid w:val="00967FBE"/>
    <w:rsid w:val="009704A9"/>
    <w:rsid w:val="0097052C"/>
    <w:rsid w:val="00970608"/>
    <w:rsid w:val="0097082E"/>
    <w:rsid w:val="0097092D"/>
    <w:rsid w:val="00970AE9"/>
    <w:rsid w:val="00970B5D"/>
    <w:rsid w:val="00970BD9"/>
    <w:rsid w:val="0097105D"/>
    <w:rsid w:val="009715A7"/>
    <w:rsid w:val="00971799"/>
    <w:rsid w:val="00971FC1"/>
    <w:rsid w:val="0097206A"/>
    <w:rsid w:val="0097224D"/>
    <w:rsid w:val="0097292A"/>
    <w:rsid w:val="00972C41"/>
    <w:rsid w:val="00973005"/>
    <w:rsid w:val="009730EF"/>
    <w:rsid w:val="0097375F"/>
    <w:rsid w:val="009739A2"/>
    <w:rsid w:val="00973A55"/>
    <w:rsid w:val="00973AD8"/>
    <w:rsid w:val="00973CC8"/>
    <w:rsid w:val="00974075"/>
    <w:rsid w:val="0097436E"/>
    <w:rsid w:val="00974613"/>
    <w:rsid w:val="00974809"/>
    <w:rsid w:val="00974BEA"/>
    <w:rsid w:val="00974C94"/>
    <w:rsid w:val="00974D0D"/>
    <w:rsid w:val="0097523F"/>
    <w:rsid w:val="00975304"/>
    <w:rsid w:val="009753E3"/>
    <w:rsid w:val="00975466"/>
    <w:rsid w:val="00975757"/>
    <w:rsid w:val="009757BD"/>
    <w:rsid w:val="00975823"/>
    <w:rsid w:val="00975954"/>
    <w:rsid w:val="00975BCF"/>
    <w:rsid w:val="00975ED4"/>
    <w:rsid w:val="00976056"/>
    <w:rsid w:val="00976463"/>
    <w:rsid w:val="00976645"/>
    <w:rsid w:val="00976A2E"/>
    <w:rsid w:val="00977102"/>
    <w:rsid w:val="0097710D"/>
    <w:rsid w:val="0097727A"/>
    <w:rsid w:val="00977280"/>
    <w:rsid w:val="00977336"/>
    <w:rsid w:val="009774E8"/>
    <w:rsid w:val="009776DD"/>
    <w:rsid w:val="00977823"/>
    <w:rsid w:val="00977A24"/>
    <w:rsid w:val="00977C4D"/>
    <w:rsid w:val="00977D1E"/>
    <w:rsid w:val="00977DA3"/>
    <w:rsid w:val="0098014B"/>
    <w:rsid w:val="009801F7"/>
    <w:rsid w:val="009802C4"/>
    <w:rsid w:val="009804A3"/>
    <w:rsid w:val="00980611"/>
    <w:rsid w:val="00980805"/>
    <w:rsid w:val="009815BE"/>
    <w:rsid w:val="009815E1"/>
    <w:rsid w:val="0098178E"/>
    <w:rsid w:val="00981EA6"/>
    <w:rsid w:val="009822C6"/>
    <w:rsid w:val="0098280C"/>
    <w:rsid w:val="009829A8"/>
    <w:rsid w:val="00982DFB"/>
    <w:rsid w:val="00983671"/>
    <w:rsid w:val="00983769"/>
    <w:rsid w:val="009838A1"/>
    <w:rsid w:val="00983A6C"/>
    <w:rsid w:val="00983BD0"/>
    <w:rsid w:val="00983C53"/>
    <w:rsid w:val="00983D93"/>
    <w:rsid w:val="00983DDC"/>
    <w:rsid w:val="00983E1F"/>
    <w:rsid w:val="00983E3C"/>
    <w:rsid w:val="00984142"/>
    <w:rsid w:val="009841AA"/>
    <w:rsid w:val="00984471"/>
    <w:rsid w:val="009844D6"/>
    <w:rsid w:val="0098458B"/>
    <w:rsid w:val="00984650"/>
    <w:rsid w:val="00984890"/>
    <w:rsid w:val="00984CB7"/>
    <w:rsid w:val="009850D1"/>
    <w:rsid w:val="00985B81"/>
    <w:rsid w:val="00985B8F"/>
    <w:rsid w:val="00985C90"/>
    <w:rsid w:val="00985D4E"/>
    <w:rsid w:val="00986347"/>
    <w:rsid w:val="009865C6"/>
    <w:rsid w:val="00986772"/>
    <w:rsid w:val="00986986"/>
    <w:rsid w:val="00986C08"/>
    <w:rsid w:val="00986D85"/>
    <w:rsid w:val="00986E92"/>
    <w:rsid w:val="0098710C"/>
    <w:rsid w:val="0098748D"/>
    <w:rsid w:val="0098751E"/>
    <w:rsid w:val="009877FA"/>
    <w:rsid w:val="00987843"/>
    <w:rsid w:val="00987C61"/>
    <w:rsid w:val="00987D87"/>
    <w:rsid w:val="00987DC7"/>
    <w:rsid w:val="00987E23"/>
    <w:rsid w:val="00987F09"/>
    <w:rsid w:val="00987F95"/>
    <w:rsid w:val="009900CA"/>
    <w:rsid w:val="0099032D"/>
    <w:rsid w:val="00990528"/>
    <w:rsid w:val="0099068D"/>
    <w:rsid w:val="00990A30"/>
    <w:rsid w:val="00990BEF"/>
    <w:rsid w:val="00990F77"/>
    <w:rsid w:val="00991523"/>
    <w:rsid w:val="009915C5"/>
    <w:rsid w:val="009919DD"/>
    <w:rsid w:val="00991AB2"/>
    <w:rsid w:val="00991C75"/>
    <w:rsid w:val="00991DC3"/>
    <w:rsid w:val="0099216F"/>
    <w:rsid w:val="009922CD"/>
    <w:rsid w:val="009923BE"/>
    <w:rsid w:val="009924E0"/>
    <w:rsid w:val="0099267A"/>
    <w:rsid w:val="00992ABE"/>
    <w:rsid w:val="00993170"/>
    <w:rsid w:val="00993558"/>
    <w:rsid w:val="00993613"/>
    <w:rsid w:val="00993ADE"/>
    <w:rsid w:val="00993C04"/>
    <w:rsid w:val="00993CC7"/>
    <w:rsid w:val="009941B6"/>
    <w:rsid w:val="00994503"/>
    <w:rsid w:val="00994529"/>
    <w:rsid w:val="00994C1B"/>
    <w:rsid w:val="00994CB5"/>
    <w:rsid w:val="00994F7F"/>
    <w:rsid w:val="00995091"/>
    <w:rsid w:val="009951A2"/>
    <w:rsid w:val="00995285"/>
    <w:rsid w:val="0099541C"/>
    <w:rsid w:val="00995507"/>
    <w:rsid w:val="00995552"/>
    <w:rsid w:val="0099562D"/>
    <w:rsid w:val="009957C6"/>
    <w:rsid w:val="00995828"/>
    <w:rsid w:val="00995BF4"/>
    <w:rsid w:val="00996444"/>
    <w:rsid w:val="009965A9"/>
    <w:rsid w:val="009969BB"/>
    <w:rsid w:val="00996EF4"/>
    <w:rsid w:val="0099711C"/>
    <w:rsid w:val="0099737A"/>
    <w:rsid w:val="00997E65"/>
    <w:rsid w:val="009A00CA"/>
    <w:rsid w:val="009A0307"/>
    <w:rsid w:val="009A0593"/>
    <w:rsid w:val="009A06DB"/>
    <w:rsid w:val="009A08AF"/>
    <w:rsid w:val="009A09D8"/>
    <w:rsid w:val="009A0B50"/>
    <w:rsid w:val="009A0DED"/>
    <w:rsid w:val="009A0E92"/>
    <w:rsid w:val="009A0F3A"/>
    <w:rsid w:val="009A10C6"/>
    <w:rsid w:val="009A175E"/>
    <w:rsid w:val="009A18D4"/>
    <w:rsid w:val="009A1944"/>
    <w:rsid w:val="009A198E"/>
    <w:rsid w:val="009A1BDD"/>
    <w:rsid w:val="009A1DD8"/>
    <w:rsid w:val="009A1DF1"/>
    <w:rsid w:val="009A2501"/>
    <w:rsid w:val="009A25D3"/>
    <w:rsid w:val="009A25EC"/>
    <w:rsid w:val="009A292F"/>
    <w:rsid w:val="009A29D9"/>
    <w:rsid w:val="009A2ACF"/>
    <w:rsid w:val="009A2CC9"/>
    <w:rsid w:val="009A2D4A"/>
    <w:rsid w:val="009A2DA6"/>
    <w:rsid w:val="009A352C"/>
    <w:rsid w:val="009A3681"/>
    <w:rsid w:val="009A3764"/>
    <w:rsid w:val="009A3786"/>
    <w:rsid w:val="009A38EF"/>
    <w:rsid w:val="009A39A9"/>
    <w:rsid w:val="009A3AFE"/>
    <w:rsid w:val="009A3BF2"/>
    <w:rsid w:val="009A3F1F"/>
    <w:rsid w:val="009A47D4"/>
    <w:rsid w:val="009A4890"/>
    <w:rsid w:val="009A4C0B"/>
    <w:rsid w:val="009A4C66"/>
    <w:rsid w:val="009A4E85"/>
    <w:rsid w:val="009A549B"/>
    <w:rsid w:val="009A569B"/>
    <w:rsid w:val="009A56EF"/>
    <w:rsid w:val="009A5AE4"/>
    <w:rsid w:val="009A5D03"/>
    <w:rsid w:val="009A5DC7"/>
    <w:rsid w:val="009A5EAB"/>
    <w:rsid w:val="009A6076"/>
    <w:rsid w:val="009A60B1"/>
    <w:rsid w:val="009A615F"/>
    <w:rsid w:val="009A61A5"/>
    <w:rsid w:val="009A649D"/>
    <w:rsid w:val="009A68DA"/>
    <w:rsid w:val="009A68E6"/>
    <w:rsid w:val="009A6FAE"/>
    <w:rsid w:val="009A71A6"/>
    <w:rsid w:val="009A7D18"/>
    <w:rsid w:val="009A7D94"/>
    <w:rsid w:val="009A7E05"/>
    <w:rsid w:val="009A7EC7"/>
    <w:rsid w:val="009A7F10"/>
    <w:rsid w:val="009A7F20"/>
    <w:rsid w:val="009B007D"/>
    <w:rsid w:val="009B0222"/>
    <w:rsid w:val="009B0530"/>
    <w:rsid w:val="009B08B1"/>
    <w:rsid w:val="009B0D8F"/>
    <w:rsid w:val="009B1303"/>
    <w:rsid w:val="009B1579"/>
    <w:rsid w:val="009B1B0D"/>
    <w:rsid w:val="009B1C28"/>
    <w:rsid w:val="009B1D52"/>
    <w:rsid w:val="009B206A"/>
    <w:rsid w:val="009B23D8"/>
    <w:rsid w:val="009B299E"/>
    <w:rsid w:val="009B2D49"/>
    <w:rsid w:val="009B2E78"/>
    <w:rsid w:val="009B2FEA"/>
    <w:rsid w:val="009B34DD"/>
    <w:rsid w:val="009B35F1"/>
    <w:rsid w:val="009B3653"/>
    <w:rsid w:val="009B368D"/>
    <w:rsid w:val="009B36F6"/>
    <w:rsid w:val="009B389A"/>
    <w:rsid w:val="009B39E9"/>
    <w:rsid w:val="009B3A2A"/>
    <w:rsid w:val="009B3B3C"/>
    <w:rsid w:val="009B3BA5"/>
    <w:rsid w:val="009B3F62"/>
    <w:rsid w:val="009B3FF0"/>
    <w:rsid w:val="009B4010"/>
    <w:rsid w:val="009B40DA"/>
    <w:rsid w:val="009B41C8"/>
    <w:rsid w:val="009B42DC"/>
    <w:rsid w:val="009B4698"/>
    <w:rsid w:val="009B498A"/>
    <w:rsid w:val="009B4CC8"/>
    <w:rsid w:val="009B4E3D"/>
    <w:rsid w:val="009B54E3"/>
    <w:rsid w:val="009B595D"/>
    <w:rsid w:val="009B5E7F"/>
    <w:rsid w:val="009B5EA5"/>
    <w:rsid w:val="009B5F3B"/>
    <w:rsid w:val="009B6555"/>
    <w:rsid w:val="009B6AD4"/>
    <w:rsid w:val="009B6C22"/>
    <w:rsid w:val="009B6D40"/>
    <w:rsid w:val="009B6F00"/>
    <w:rsid w:val="009B7012"/>
    <w:rsid w:val="009B7127"/>
    <w:rsid w:val="009B74C8"/>
    <w:rsid w:val="009B7554"/>
    <w:rsid w:val="009B75C0"/>
    <w:rsid w:val="009B76EC"/>
    <w:rsid w:val="009B7E7D"/>
    <w:rsid w:val="009C03F6"/>
    <w:rsid w:val="009C0898"/>
    <w:rsid w:val="009C0ABE"/>
    <w:rsid w:val="009C0BA3"/>
    <w:rsid w:val="009C0E59"/>
    <w:rsid w:val="009C1132"/>
    <w:rsid w:val="009C1246"/>
    <w:rsid w:val="009C12E7"/>
    <w:rsid w:val="009C1361"/>
    <w:rsid w:val="009C13A7"/>
    <w:rsid w:val="009C13FB"/>
    <w:rsid w:val="009C145A"/>
    <w:rsid w:val="009C15BA"/>
    <w:rsid w:val="009C1749"/>
    <w:rsid w:val="009C1776"/>
    <w:rsid w:val="009C17FF"/>
    <w:rsid w:val="009C2017"/>
    <w:rsid w:val="009C208B"/>
    <w:rsid w:val="009C2210"/>
    <w:rsid w:val="009C248F"/>
    <w:rsid w:val="009C2607"/>
    <w:rsid w:val="009C27AF"/>
    <w:rsid w:val="009C28DE"/>
    <w:rsid w:val="009C2E13"/>
    <w:rsid w:val="009C2F7B"/>
    <w:rsid w:val="009C3530"/>
    <w:rsid w:val="009C381C"/>
    <w:rsid w:val="009C3952"/>
    <w:rsid w:val="009C39BD"/>
    <w:rsid w:val="009C3B7F"/>
    <w:rsid w:val="009C3C05"/>
    <w:rsid w:val="009C3DA1"/>
    <w:rsid w:val="009C3F99"/>
    <w:rsid w:val="009C4257"/>
    <w:rsid w:val="009C4444"/>
    <w:rsid w:val="009C4711"/>
    <w:rsid w:val="009C4743"/>
    <w:rsid w:val="009C4900"/>
    <w:rsid w:val="009C4C95"/>
    <w:rsid w:val="009C4E9B"/>
    <w:rsid w:val="009C4F38"/>
    <w:rsid w:val="009C511D"/>
    <w:rsid w:val="009C54FB"/>
    <w:rsid w:val="009C5C71"/>
    <w:rsid w:val="009C5DB8"/>
    <w:rsid w:val="009C5E87"/>
    <w:rsid w:val="009C5EE3"/>
    <w:rsid w:val="009C607D"/>
    <w:rsid w:val="009C659A"/>
    <w:rsid w:val="009C6859"/>
    <w:rsid w:val="009C68BA"/>
    <w:rsid w:val="009C6BBF"/>
    <w:rsid w:val="009C6C9C"/>
    <w:rsid w:val="009C71EE"/>
    <w:rsid w:val="009C7261"/>
    <w:rsid w:val="009C7345"/>
    <w:rsid w:val="009C7516"/>
    <w:rsid w:val="009C7888"/>
    <w:rsid w:val="009C7B7C"/>
    <w:rsid w:val="009D0067"/>
    <w:rsid w:val="009D0363"/>
    <w:rsid w:val="009D059B"/>
    <w:rsid w:val="009D0791"/>
    <w:rsid w:val="009D0880"/>
    <w:rsid w:val="009D0E63"/>
    <w:rsid w:val="009D0E92"/>
    <w:rsid w:val="009D12E0"/>
    <w:rsid w:val="009D18CF"/>
    <w:rsid w:val="009D1C12"/>
    <w:rsid w:val="009D2082"/>
    <w:rsid w:val="009D2380"/>
    <w:rsid w:val="009D2550"/>
    <w:rsid w:val="009D2565"/>
    <w:rsid w:val="009D26DF"/>
    <w:rsid w:val="009D28D0"/>
    <w:rsid w:val="009D2B0F"/>
    <w:rsid w:val="009D2EB5"/>
    <w:rsid w:val="009D2FCD"/>
    <w:rsid w:val="009D3117"/>
    <w:rsid w:val="009D3205"/>
    <w:rsid w:val="009D363B"/>
    <w:rsid w:val="009D37C6"/>
    <w:rsid w:val="009D3AD9"/>
    <w:rsid w:val="009D3BFC"/>
    <w:rsid w:val="009D3C5B"/>
    <w:rsid w:val="009D3C65"/>
    <w:rsid w:val="009D3D32"/>
    <w:rsid w:val="009D3E49"/>
    <w:rsid w:val="009D3F13"/>
    <w:rsid w:val="009D3FBE"/>
    <w:rsid w:val="009D4119"/>
    <w:rsid w:val="009D41F0"/>
    <w:rsid w:val="009D4897"/>
    <w:rsid w:val="009D4A86"/>
    <w:rsid w:val="009D4D1D"/>
    <w:rsid w:val="009D4F39"/>
    <w:rsid w:val="009D50B0"/>
    <w:rsid w:val="009D59DF"/>
    <w:rsid w:val="009D5BA7"/>
    <w:rsid w:val="009D6078"/>
    <w:rsid w:val="009D60FC"/>
    <w:rsid w:val="009D615C"/>
    <w:rsid w:val="009D6367"/>
    <w:rsid w:val="009D64C7"/>
    <w:rsid w:val="009D6A03"/>
    <w:rsid w:val="009D6C9C"/>
    <w:rsid w:val="009D6D13"/>
    <w:rsid w:val="009D6E38"/>
    <w:rsid w:val="009D6EE6"/>
    <w:rsid w:val="009D6F73"/>
    <w:rsid w:val="009D7112"/>
    <w:rsid w:val="009D72DD"/>
    <w:rsid w:val="009D72F6"/>
    <w:rsid w:val="009D73EB"/>
    <w:rsid w:val="009D73FA"/>
    <w:rsid w:val="009D7479"/>
    <w:rsid w:val="009D7702"/>
    <w:rsid w:val="009D77FD"/>
    <w:rsid w:val="009D7878"/>
    <w:rsid w:val="009E003B"/>
    <w:rsid w:val="009E02CF"/>
    <w:rsid w:val="009E05DB"/>
    <w:rsid w:val="009E0773"/>
    <w:rsid w:val="009E0CC2"/>
    <w:rsid w:val="009E14D8"/>
    <w:rsid w:val="009E15E5"/>
    <w:rsid w:val="009E1AA6"/>
    <w:rsid w:val="009E1BF3"/>
    <w:rsid w:val="009E1E41"/>
    <w:rsid w:val="009E1E4C"/>
    <w:rsid w:val="009E21C6"/>
    <w:rsid w:val="009E26D9"/>
    <w:rsid w:val="009E2795"/>
    <w:rsid w:val="009E293B"/>
    <w:rsid w:val="009E2DA6"/>
    <w:rsid w:val="009E2DE9"/>
    <w:rsid w:val="009E2E30"/>
    <w:rsid w:val="009E2E59"/>
    <w:rsid w:val="009E2F57"/>
    <w:rsid w:val="009E329D"/>
    <w:rsid w:val="009E341A"/>
    <w:rsid w:val="009E35B6"/>
    <w:rsid w:val="009E36EE"/>
    <w:rsid w:val="009E3C94"/>
    <w:rsid w:val="009E3E03"/>
    <w:rsid w:val="009E42D4"/>
    <w:rsid w:val="009E43AA"/>
    <w:rsid w:val="009E46BD"/>
    <w:rsid w:val="009E46EB"/>
    <w:rsid w:val="009E48D3"/>
    <w:rsid w:val="009E49F6"/>
    <w:rsid w:val="009E4AA8"/>
    <w:rsid w:val="009E4BEB"/>
    <w:rsid w:val="009E58F1"/>
    <w:rsid w:val="009E5A16"/>
    <w:rsid w:val="009E5C4B"/>
    <w:rsid w:val="009E5EFA"/>
    <w:rsid w:val="009E5F71"/>
    <w:rsid w:val="009E5FAA"/>
    <w:rsid w:val="009E6104"/>
    <w:rsid w:val="009E6109"/>
    <w:rsid w:val="009E63DA"/>
    <w:rsid w:val="009E6470"/>
    <w:rsid w:val="009E65D9"/>
    <w:rsid w:val="009E66ED"/>
    <w:rsid w:val="009E67BB"/>
    <w:rsid w:val="009E6D04"/>
    <w:rsid w:val="009E6DFA"/>
    <w:rsid w:val="009E6EAC"/>
    <w:rsid w:val="009E6F40"/>
    <w:rsid w:val="009E7126"/>
    <w:rsid w:val="009E7484"/>
    <w:rsid w:val="009E756B"/>
    <w:rsid w:val="009E7A29"/>
    <w:rsid w:val="009E7BC6"/>
    <w:rsid w:val="009F00A6"/>
    <w:rsid w:val="009F032B"/>
    <w:rsid w:val="009F0382"/>
    <w:rsid w:val="009F0444"/>
    <w:rsid w:val="009F054A"/>
    <w:rsid w:val="009F065D"/>
    <w:rsid w:val="009F06CE"/>
    <w:rsid w:val="009F0839"/>
    <w:rsid w:val="009F0A0F"/>
    <w:rsid w:val="009F0D86"/>
    <w:rsid w:val="009F0E49"/>
    <w:rsid w:val="009F1206"/>
    <w:rsid w:val="009F1459"/>
    <w:rsid w:val="009F1AAE"/>
    <w:rsid w:val="009F1BCC"/>
    <w:rsid w:val="009F2EBD"/>
    <w:rsid w:val="009F2FC2"/>
    <w:rsid w:val="009F3335"/>
    <w:rsid w:val="009F3400"/>
    <w:rsid w:val="009F371D"/>
    <w:rsid w:val="009F37FF"/>
    <w:rsid w:val="009F39DC"/>
    <w:rsid w:val="009F39F3"/>
    <w:rsid w:val="009F3A14"/>
    <w:rsid w:val="009F3AE6"/>
    <w:rsid w:val="009F3B47"/>
    <w:rsid w:val="009F3DA5"/>
    <w:rsid w:val="009F3E94"/>
    <w:rsid w:val="009F3F7B"/>
    <w:rsid w:val="009F4527"/>
    <w:rsid w:val="009F452A"/>
    <w:rsid w:val="009F470A"/>
    <w:rsid w:val="009F476E"/>
    <w:rsid w:val="009F4A42"/>
    <w:rsid w:val="009F4C58"/>
    <w:rsid w:val="009F4C5B"/>
    <w:rsid w:val="009F518E"/>
    <w:rsid w:val="009F51B5"/>
    <w:rsid w:val="009F5215"/>
    <w:rsid w:val="009F5426"/>
    <w:rsid w:val="009F5C4F"/>
    <w:rsid w:val="009F5FBC"/>
    <w:rsid w:val="009F601E"/>
    <w:rsid w:val="009F60BF"/>
    <w:rsid w:val="009F6127"/>
    <w:rsid w:val="009F6487"/>
    <w:rsid w:val="009F64B8"/>
    <w:rsid w:val="009F6816"/>
    <w:rsid w:val="009F6882"/>
    <w:rsid w:val="009F6895"/>
    <w:rsid w:val="009F6994"/>
    <w:rsid w:val="009F69B4"/>
    <w:rsid w:val="009F6D62"/>
    <w:rsid w:val="009F6EA8"/>
    <w:rsid w:val="009F6FAA"/>
    <w:rsid w:val="009F714A"/>
    <w:rsid w:val="009F7540"/>
    <w:rsid w:val="009F795E"/>
    <w:rsid w:val="009F7AC4"/>
    <w:rsid w:val="009F7D80"/>
    <w:rsid w:val="009F7DB0"/>
    <w:rsid w:val="00A000BF"/>
    <w:rsid w:val="00A000E4"/>
    <w:rsid w:val="00A0015E"/>
    <w:rsid w:val="00A00636"/>
    <w:rsid w:val="00A00884"/>
    <w:rsid w:val="00A00BF4"/>
    <w:rsid w:val="00A00C40"/>
    <w:rsid w:val="00A00D4A"/>
    <w:rsid w:val="00A0101A"/>
    <w:rsid w:val="00A0124F"/>
    <w:rsid w:val="00A0141A"/>
    <w:rsid w:val="00A01463"/>
    <w:rsid w:val="00A0147A"/>
    <w:rsid w:val="00A014AA"/>
    <w:rsid w:val="00A0156C"/>
    <w:rsid w:val="00A01BE4"/>
    <w:rsid w:val="00A01C4C"/>
    <w:rsid w:val="00A01DEA"/>
    <w:rsid w:val="00A01E06"/>
    <w:rsid w:val="00A02025"/>
    <w:rsid w:val="00A020BB"/>
    <w:rsid w:val="00A022D6"/>
    <w:rsid w:val="00A024D7"/>
    <w:rsid w:val="00A02535"/>
    <w:rsid w:val="00A0286B"/>
    <w:rsid w:val="00A029B9"/>
    <w:rsid w:val="00A02DB6"/>
    <w:rsid w:val="00A02F39"/>
    <w:rsid w:val="00A0302A"/>
    <w:rsid w:val="00A03205"/>
    <w:rsid w:val="00A0325A"/>
    <w:rsid w:val="00A036E6"/>
    <w:rsid w:val="00A0398F"/>
    <w:rsid w:val="00A03BDE"/>
    <w:rsid w:val="00A03DC7"/>
    <w:rsid w:val="00A0415E"/>
    <w:rsid w:val="00A04459"/>
    <w:rsid w:val="00A04821"/>
    <w:rsid w:val="00A049D1"/>
    <w:rsid w:val="00A04E6B"/>
    <w:rsid w:val="00A050A8"/>
    <w:rsid w:val="00A05244"/>
    <w:rsid w:val="00A05270"/>
    <w:rsid w:val="00A052E6"/>
    <w:rsid w:val="00A056D7"/>
    <w:rsid w:val="00A056EF"/>
    <w:rsid w:val="00A05971"/>
    <w:rsid w:val="00A05AC1"/>
    <w:rsid w:val="00A05C8A"/>
    <w:rsid w:val="00A05F4A"/>
    <w:rsid w:val="00A05F4F"/>
    <w:rsid w:val="00A061A8"/>
    <w:rsid w:val="00A06323"/>
    <w:rsid w:val="00A0643E"/>
    <w:rsid w:val="00A06910"/>
    <w:rsid w:val="00A06A55"/>
    <w:rsid w:val="00A06FFB"/>
    <w:rsid w:val="00A071D5"/>
    <w:rsid w:val="00A07216"/>
    <w:rsid w:val="00A072CE"/>
    <w:rsid w:val="00A073C1"/>
    <w:rsid w:val="00A075EE"/>
    <w:rsid w:val="00A07A80"/>
    <w:rsid w:val="00A07FB9"/>
    <w:rsid w:val="00A103B4"/>
    <w:rsid w:val="00A104DE"/>
    <w:rsid w:val="00A105D6"/>
    <w:rsid w:val="00A10762"/>
    <w:rsid w:val="00A107E6"/>
    <w:rsid w:val="00A10C1C"/>
    <w:rsid w:val="00A10EF7"/>
    <w:rsid w:val="00A11074"/>
    <w:rsid w:val="00A1189B"/>
    <w:rsid w:val="00A11B68"/>
    <w:rsid w:val="00A11F1E"/>
    <w:rsid w:val="00A11F83"/>
    <w:rsid w:val="00A121DA"/>
    <w:rsid w:val="00A12252"/>
    <w:rsid w:val="00A1232D"/>
    <w:rsid w:val="00A123EF"/>
    <w:rsid w:val="00A1258A"/>
    <w:rsid w:val="00A127E4"/>
    <w:rsid w:val="00A128AE"/>
    <w:rsid w:val="00A12915"/>
    <w:rsid w:val="00A12966"/>
    <w:rsid w:val="00A12A44"/>
    <w:rsid w:val="00A12B3A"/>
    <w:rsid w:val="00A12B85"/>
    <w:rsid w:val="00A12D65"/>
    <w:rsid w:val="00A130FB"/>
    <w:rsid w:val="00A13593"/>
    <w:rsid w:val="00A1376F"/>
    <w:rsid w:val="00A13A3E"/>
    <w:rsid w:val="00A13C9F"/>
    <w:rsid w:val="00A13D98"/>
    <w:rsid w:val="00A13E39"/>
    <w:rsid w:val="00A141DF"/>
    <w:rsid w:val="00A142CD"/>
    <w:rsid w:val="00A1483A"/>
    <w:rsid w:val="00A14C21"/>
    <w:rsid w:val="00A150E3"/>
    <w:rsid w:val="00A15124"/>
    <w:rsid w:val="00A1564E"/>
    <w:rsid w:val="00A15931"/>
    <w:rsid w:val="00A15EB0"/>
    <w:rsid w:val="00A15EC6"/>
    <w:rsid w:val="00A15F7B"/>
    <w:rsid w:val="00A16031"/>
    <w:rsid w:val="00A160B0"/>
    <w:rsid w:val="00A1610D"/>
    <w:rsid w:val="00A16305"/>
    <w:rsid w:val="00A16405"/>
    <w:rsid w:val="00A1657F"/>
    <w:rsid w:val="00A16596"/>
    <w:rsid w:val="00A16AEF"/>
    <w:rsid w:val="00A16CDA"/>
    <w:rsid w:val="00A172FD"/>
    <w:rsid w:val="00A17335"/>
    <w:rsid w:val="00A1775F"/>
    <w:rsid w:val="00A1778A"/>
    <w:rsid w:val="00A17AF0"/>
    <w:rsid w:val="00A17FD3"/>
    <w:rsid w:val="00A201CD"/>
    <w:rsid w:val="00A20542"/>
    <w:rsid w:val="00A205BA"/>
    <w:rsid w:val="00A208A4"/>
    <w:rsid w:val="00A20E1E"/>
    <w:rsid w:val="00A20E71"/>
    <w:rsid w:val="00A20F01"/>
    <w:rsid w:val="00A2100B"/>
    <w:rsid w:val="00A213E0"/>
    <w:rsid w:val="00A214E6"/>
    <w:rsid w:val="00A21587"/>
    <w:rsid w:val="00A21633"/>
    <w:rsid w:val="00A21C2E"/>
    <w:rsid w:val="00A21C6B"/>
    <w:rsid w:val="00A21EA9"/>
    <w:rsid w:val="00A21EC3"/>
    <w:rsid w:val="00A22122"/>
    <w:rsid w:val="00A221C3"/>
    <w:rsid w:val="00A22598"/>
    <w:rsid w:val="00A22864"/>
    <w:rsid w:val="00A22952"/>
    <w:rsid w:val="00A22BE9"/>
    <w:rsid w:val="00A22D93"/>
    <w:rsid w:val="00A2300D"/>
    <w:rsid w:val="00A231EC"/>
    <w:rsid w:val="00A2333E"/>
    <w:rsid w:val="00A235C2"/>
    <w:rsid w:val="00A2398C"/>
    <w:rsid w:val="00A23D93"/>
    <w:rsid w:val="00A247EF"/>
    <w:rsid w:val="00A24A72"/>
    <w:rsid w:val="00A252EB"/>
    <w:rsid w:val="00A254D9"/>
    <w:rsid w:val="00A25691"/>
    <w:rsid w:val="00A2581E"/>
    <w:rsid w:val="00A25ACA"/>
    <w:rsid w:val="00A25C33"/>
    <w:rsid w:val="00A25F53"/>
    <w:rsid w:val="00A26015"/>
    <w:rsid w:val="00A26183"/>
    <w:rsid w:val="00A2622F"/>
    <w:rsid w:val="00A264E7"/>
    <w:rsid w:val="00A266AE"/>
    <w:rsid w:val="00A26790"/>
    <w:rsid w:val="00A267C4"/>
    <w:rsid w:val="00A2682F"/>
    <w:rsid w:val="00A26B82"/>
    <w:rsid w:val="00A26BDF"/>
    <w:rsid w:val="00A2727E"/>
    <w:rsid w:val="00A2743F"/>
    <w:rsid w:val="00A27449"/>
    <w:rsid w:val="00A2751C"/>
    <w:rsid w:val="00A278CC"/>
    <w:rsid w:val="00A27BE0"/>
    <w:rsid w:val="00A27E75"/>
    <w:rsid w:val="00A27EEB"/>
    <w:rsid w:val="00A27F05"/>
    <w:rsid w:val="00A300B9"/>
    <w:rsid w:val="00A30101"/>
    <w:rsid w:val="00A30171"/>
    <w:rsid w:val="00A30A1A"/>
    <w:rsid w:val="00A30A85"/>
    <w:rsid w:val="00A30F40"/>
    <w:rsid w:val="00A31111"/>
    <w:rsid w:val="00A311E4"/>
    <w:rsid w:val="00A313C4"/>
    <w:rsid w:val="00A314EA"/>
    <w:rsid w:val="00A31637"/>
    <w:rsid w:val="00A31849"/>
    <w:rsid w:val="00A31AB4"/>
    <w:rsid w:val="00A31B3B"/>
    <w:rsid w:val="00A31E49"/>
    <w:rsid w:val="00A321D6"/>
    <w:rsid w:val="00A32307"/>
    <w:rsid w:val="00A32391"/>
    <w:rsid w:val="00A3245A"/>
    <w:rsid w:val="00A32492"/>
    <w:rsid w:val="00A329B8"/>
    <w:rsid w:val="00A329C6"/>
    <w:rsid w:val="00A32A95"/>
    <w:rsid w:val="00A32E86"/>
    <w:rsid w:val="00A3324E"/>
    <w:rsid w:val="00A3326D"/>
    <w:rsid w:val="00A3336E"/>
    <w:rsid w:val="00A33395"/>
    <w:rsid w:val="00A33399"/>
    <w:rsid w:val="00A33759"/>
    <w:rsid w:val="00A339E7"/>
    <w:rsid w:val="00A33CA2"/>
    <w:rsid w:val="00A33E1C"/>
    <w:rsid w:val="00A33FC7"/>
    <w:rsid w:val="00A3434A"/>
    <w:rsid w:val="00A34431"/>
    <w:rsid w:val="00A34A01"/>
    <w:rsid w:val="00A34A05"/>
    <w:rsid w:val="00A34F85"/>
    <w:rsid w:val="00A34FE7"/>
    <w:rsid w:val="00A352AE"/>
    <w:rsid w:val="00A353A1"/>
    <w:rsid w:val="00A356AE"/>
    <w:rsid w:val="00A359F9"/>
    <w:rsid w:val="00A35A5F"/>
    <w:rsid w:val="00A35A97"/>
    <w:rsid w:val="00A35C47"/>
    <w:rsid w:val="00A35DA1"/>
    <w:rsid w:val="00A35DB1"/>
    <w:rsid w:val="00A35FF4"/>
    <w:rsid w:val="00A36103"/>
    <w:rsid w:val="00A361A6"/>
    <w:rsid w:val="00A3648F"/>
    <w:rsid w:val="00A3654D"/>
    <w:rsid w:val="00A36748"/>
    <w:rsid w:val="00A368E5"/>
    <w:rsid w:val="00A36998"/>
    <w:rsid w:val="00A36CFB"/>
    <w:rsid w:val="00A36FCC"/>
    <w:rsid w:val="00A370ED"/>
    <w:rsid w:val="00A37342"/>
    <w:rsid w:val="00A37451"/>
    <w:rsid w:val="00A374CC"/>
    <w:rsid w:val="00A37656"/>
    <w:rsid w:val="00A377F0"/>
    <w:rsid w:val="00A378B3"/>
    <w:rsid w:val="00A3796C"/>
    <w:rsid w:val="00A379F8"/>
    <w:rsid w:val="00A37BF1"/>
    <w:rsid w:val="00A37CD9"/>
    <w:rsid w:val="00A401B5"/>
    <w:rsid w:val="00A4022E"/>
    <w:rsid w:val="00A40326"/>
    <w:rsid w:val="00A40379"/>
    <w:rsid w:val="00A404A8"/>
    <w:rsid w:val="00A4050A"/>
    <w:rsid w:val="00A409CE"/>
    <w:rsid w:val="00A40AA1"/>
    <w:rsid w:val="00A40B1D"/>
    <w:rsid w:val="00A40D3C"/>
    <w:rsid w:val="00A40E1E"/>
    <w:rsid w:val="00A41312"/>
    <w:rsid w:val="00A41370"/>
    <w:rsid w:val="00A414BE"/>
    <w:rsid w:val="00A4178D"/>
    <w:rsid w:val="00A41C79"/>
    <w:rsid w:val="00A41D16"/>
    <w:rsid w:val="00A41F30"/>
    <w:rsid w:val="00A421A2"/>
    <w:rsid w:val="00A427FA"/>
    <w:rsid w:val="00A429AA"/>
    <w:rsid w:val="00A429E2"/>
    <w:rsid w:val="00A42A85"/>
    <w:rsid w:val="00A42A97"/>
    <w:rsid w:val="00A42B45"/>
    <w:rsid w:val="00A42D35"/>
    <w:rsid w:val="00A42E2B"/>
    <w:rsid w:val="00A43342"/>
    <w:rsid w:val="00A43CB3"/>
    <w:rsid w:val="00A43F57"/>
    <w:rsid w:val="00A44874"/>
    <w:rsid w:val="00A44AFF"/>
    <w:rsid w:val="00A44B84"/>
    <w:rsid w:val="00A452F5"/>
    <w:rsid w:val="00A45302"/>
    <w:rsid w:val="00A45966"/>
    <w:rsid w:val="00A459C0"/>
    <w:rsid w:val="00A45B8F"/>
    <w:rsid w:val="00A45D85"/>
    <w:rsid w:val="00A45D99"/>
    <w:rsid w:val="00A45FD9"/>
    <w:rsid w:val="00A46436"/>
    <w:rsid w:val="00A465FC"/>
    <w:rsid w:val="00A4670A"/>
    <w:rsid w:val="00A46763"/>
    <w:rsid w:val="00A4690C"/>
    <w:rsid w:val="00A46953"/>
    <w:rsid w:val="00A46A07"/>
    <w:rsid w:val="00A46D85"/>
    <w:rsid w:val="00A46EF8"/>
    <w:rsid w:val="00A470DB"/>
    <w:rsid w:val="00A471A3"/>
    <w:rsid w:val="00A47496"/>
    <w:rsid w:val="00A4749F"/>
    <w:rsid w:val="00A4750F"/>
    <w:rsid w:val="00A47519"/>
    <w:rsid w:val="00A477BC"/>
    <w:rsid w:val="00A47A50"/>
    <w:rsid w:val="00A47E95"/>
    <w:rsid w:val="00A5001F"/>
    <w:rsid w:val="00A500D7"/>
    <w:rsid w:val="00A5013D"/>
    <w:rsid w:val="00A505D5"/>
    <w:rsid w:val="00A5084E"/>
    <w:rsid w:val="00A50998"/>
    <w:rsid w:val="00A50A40"/>
    <w:rsid w:val="00A50AF9"/>
    <w:rsid w:val="00A50C81"/>
    <w:rsid w:val="00A511FB"/>
    <w:rsid w:val="00A5122F"/>
    <w:rsid w:val="00A5133F"/>
    <w:rsid w:val="00A514EE"/>
    <w:rsid w:val="00A516FE"/>
    <w:rsid w:val="00A518CF"/>
    <w:rsid w:val="00A5200F"/>
    <w:rsid w:val="00A52462"/>
    <w:rsid w:val="00A5247D"/>
    <w:rsid w:val="00A525C0"/>
    <w:rsid w:val="00A529D0"/>
    <w:rsid w:val="00A52AF5"/>
    <w:rsid w:val="00A52B4C"/>
    <w:rsid w:val="00A52DE9"/>
    <w:rsid w:val="00A531FB"/>
    <w:rsid w:val="00A53CC7"/>
    <w:rsid w:val="00A53D6D"/>
    <w:rsid w:val="00A54277"/>
    <w:rsid w:val="00A54315"/>
    <w:rsid w:val="00A54462"/>
    <w:rsid w:val="00A5465A"/>
    <w:rsid w:val="00A546BA"/>
    <w:rsid w:val="00A5478A"/>
    <w:rsid w:val="00A547C2"/>
    <w:rsid w:val="00A549D4"/>
    <w:rsid w:val="00A54A22"/>
    <w:rsid w:val="00A54AC7"/>
    <w:rsid w:val="00A54C3B"/>
    <w:rsid w:val="00A54F10"/>
    <w:rsid w:val="00A54F82"/>
    <w:rsid w:val="00A54F8C"/>
    <w:rsid w:val="00A5520E"/>
    <w:rsid w:val="00A5567D"/>
    <w:rsid w:val="00A55809"/>
    <w:rsid w:val="00A55CFB"/>
    <w:rsid w:val="00A55CFC"/>
    <w:rsid w:val="00A560F3"/>
    <w:rsid w:val="00A56178"/>
    <w:rsid w:val="00A56584"/>
    <w:rsid w:val="00A56697"/>
    <w:rsid w:val="00A566BF"/>
    <w:rsid w:val="00A56824"/>
    <w:rsid w:val="00A56895"/>
    <w:rsid w:val="00A56C8D"/>
    <w:rsid w:val="00A56CE7"/>
    <w:rsid w:val="00A56E5D"/>
    <w:rsid w:val="00A571DC"/>
    <w:rsid w:val="00A57228"/>
    <w:rsid w:val="00A57290"/>
    <w:rsid w:val="00A5752B"/>
    <w:rsid w:val="00A5764D"/>
    <w:rsid w:val="00A57826"/>
    <w:rsid w:val="00A578FC"/>
    <w:rsid w:val="00A57971"/>
    <w:rsid w:val="00A579B1"/>
    <w:rsid w:val="00A57B91"/>
    <w:rsid w:val="00A57C67"/>
    <w:rsid w:val="00A60445"/>
    <w:rsid w:val="00A6044E"/>
    <w:rsid w:val="00A60578"/>
    <w:rsid w:val="00A605FC"/>
    <w:rsid w:val="00A60AEB"/>
    <w:rsid w:val="00A60BAD"/>
    <w:rsid w:val="00A60D47"/>
    <w:rsid w:val="00A60DFA"/>
    <w:rsid w:val="00A610DF"/>
    <w:rsid w:val="00A61145"/>
    <w:rsid w:val="00A612D8"/>
    <w:rsid w:val="00A6176F"/>
    <w:rsid w:val="00A61BC8"/>
    <w:rsid w:val="00A623DA"/>
    <w:rsid w:val="00A624EF"/>
    <w:rsid w:val="00A627D3"/>
    <w:rsid w:val="00A62E73"/>
    <w:rsid w:val="00A62FAA"/>
    <w:rsid w:val="00A63165"/>
    <w:rsid w:val="00A63274"/>
    <w:rsid w:val="00A63434"/>
    <w:rsid w:val="00A63924"/>
    <w:rsid w:val="00A63AA5"/>
    <w:rsid w:val="00A63C23"/>
    <w:rsid w:val="00A63E6A"/>
    <w:rsid w:val="00A63E8B"/>
    <w:rsid w:val="00A64014"/>
    <w:rsid w:val="00A649E1"/>
    <w:rsid w:val="00A64C2B"/>
    <w:rsid w:val="00A65006"/>
    <w:rsid w:val="00A654F6"/>
    <w:rsid w:val="00A656A2"/>
    <w:rsid w:val="00A65734"/>
    <w:rsid w:val="00A6582C"/>
    <w:rsid w:val="00A65CFD"/>
    <w:rsid w:val="00A65FA5"/>
    <w:rsid w:val="00A66058"/>
    <w:rsid w:val="00A660D0"/>
    <w:rsid w:val="00A66470"/>
    <w:rsid w:val="00A6677E"/>
    <w:rsid w:val="00A66A15"/>
    <w:rsid w:val="00A66C0B"/>
    <w:rsid w:val="00A66C2E"/>
    <w:rsid w:val="00A67023"/>
    <w:rsid w:val="00A670C0"/>
    <w:rsid w:val="00A672AD"/>
    <w:rsid w:val="00A67673"/>
    <w:rsid w:val="00A676C8"/>
    <w:rsid w:val="00A677C2"/>
    <w:rsid w:val="00A67972"/>
    <w:rsid w:val="00A67A85"/>
    <w:rsid w:val="00A67ABE"/>
    <w:rsid w:val="00A67DF3"/>
    <w:rsid w:val="00A67E7F"/>
    <w:rsid w:val="00A700C7"/>
    <w:rsid w:val="00A7058C"/>
    <w:rsid w:val="00A70686"/>
    <w:rsid w:val="00A7087D"/>
    <w:rsid w:val="00A70E69"/>
    <w:rsid w:val="00A70FC3"/>
    <w:rsid w:val="00A71064"/>
    <w:rsid w:val="00A71167"/>
    <w:rsid w:val="00A711C0"/>
    <w:rsid w:val="00A71715"/>
    <w:rsid w:val="00A7216A"/>
    <w:rsid w:val="00A7218D"/>
    <w:rsid w:val="00A724A0"/>
    <w:rsid w:val="00A724F1"/>
    <w:rsid w:val="00A7291F"/>
    <w:rsid w:val="00A72BD4"/>
    <w:rsid w:val="00A72C57"/>
    <w:rsid w:val="00A72CEE"/>
    <w:rsid w:val="00A72E0F"/>
    <w:rsid w:val="00A73104"/>
    <w:rsid w:val="00A732A8"/>
    <w:rsid w:val="00A73381"/>
    <w:rsid w:val="00A734E7"/>
    <w:rsid w:val="00A73513"/>
    <w:rsid w:val="00A7367F"/>
    <w:rsid w:val="00A7380D"/>
    <w:rsid w:val="00A73899"/>
    <w:rsid w:val="00A739C9"/>
    <w:rsid w:val="00A73A57"/>
    <w:rsid w:val="00A73A7E"/>
    <w:rsid w:val="00A73BB4"/>
    <w:rsid w:val="00A73D04"/>
    <w:rsid w:val="00A73DD9"/>
    <w:rsid w:val="00A73E6F"/>
    <w:rsid w:val="00A74018"/>
    <w:rsid w:val="00A740CD"/>
    <w:rsid w:val="00A74446"/>
    <w:rsid w:val="00A746F1"/>
    <w:rsid w:val="00A74B55"/>
    <w:rsid w:val="00A74E0A"/>
    <w:rsid w:val="00A7501F"/>
    <w:rsid w:val="00A75059"/>
    <w:rsid w:val="00A751C4"/>
    <w:rsid w:val="00A75391"/>
    <w:rsid w:val="00A75428"/>
    <w:rsid w:val="00A757F3"/>
    <w:rsid w:val="00A75959"/>
    <w:rsid w:val="00A75C5C"/>
    <w:rsid w:val="00A76237"/>
    <w:rsid w:val="00A76347"/>
    <w:rsid w:val="00A76460"/>
    <w:rsid w:val="00A76687"/>
    <w:rsid w:val="00A768CE"/>
    <w:rsid w:val="00A76F33"/>
    <w:rsid w:val="00A771B9"/>
    <w:rsid w:val="00A77315"/>
    <w:rsid w:val="00A77488"/>
    <w:rsid w:val="00A77592"/>
    <w:rsid w:val="00A779ED"/>
    <w:rsid w:val="00A77D05"/>
    <w:rsid w:val="00A77FC6"/>
    <w:rsid w:val="00A806A9"/>
    <w:rsid w:val="00A807E1"/>
    <w:rsid w:val="00A80956"/>
    <w:rsid w:val="00A80F04"/>
    <w:rsid w:val="00A812F4"/>
    <w:rsid w:val="00A81455"/>
    <w:rsid w:val="00A8180B"/>
    <w:rsid w:val="00A81FD8"/>
    <w:rsid w:val="00A821F8"/>
    <w:rsid w:val="00A824AA"/>
    <w:rsid w:val="00A82514"/>
    <w:rsid w:val="00A82575"/>
    <w:rsid w:val="00A8298E"/>
    <w:rsid w:val="00A82B9F"/>
    <w:rsid w:val="00A835A2"/>
    <w:rsid w:val="00A8361B"/>
    <w:rsid w:val="00A836D9"/>
    <w:rsid w:val="00A838CE"/>
    <w:rsid w:val="00A83BEE"/>
    <w:rsid w:val="00A83CBA"/>
    <w:rsid w:val="00A83E7F"/>
    <w:rsid w:val="00A842D8"/>
    <w:rsid w:val="00A842ED"/>
    <w:rsid w:val="00A84A79"/>
    <w:rsid w:val="00A84CDA"/>
    <w:rsid w:val="00A84EF9"/>
    <w:rsid w:val="00A84FBE"/>
    <w:rsid w:val="00A852BE"/>
    <w:rsid w:val="00A85318"/>
    <w:rsid w:val="00A8538F"/>
    <w:rsid w:val="00A854AC"/>
    <w:rsid w:val="00A856E5"/>
    <w:rsid w:val="00A857C5"/>
    <w:rsid w:val="00A85AC3"/>
    <w:rsid w:val="00A85C46"/>
    <w:rsid w:val="00A8602B"/>
    <w:rsid w:val="00A86370"/>
    <w:rsid w:val="00A86477"/>
    <w:rsid w:val="00A867C4"/>
    <w:rsid w:val="00A86920"/>
    <w:rsid w:val="00A8698C"/>
    <w:rsid w:val="00A86A18"/>
    <w:rsid w:val="00A86DEC"/>
    <w:rsid w:val="00A86E61"/>
    <w:rsid w:val="00A8717C"/>
    <w:rsid w:val="00A87326"/>
    <w:rsid w:val="00A873E2"/>
    <w:rsid w:val="00A8760C"/>
    <w:rsid w:val="00A87768"/>
    <w:rsid w:val="00A877B0"/>
    <w:rsid w:val="00A87B9E"/>
    <w:rsid w:val="00A90146"/>
    <w:rsid w:val="00A90461"/>
    <w:rsid w:val="00A90690"/>
    <w:rsid w:val="00A906CB"/>
    <w:rsid w:val="00A90859"/>
    <w:rsid w:val="00A90D78"/>
    <w:rsid w:val="00A90EF4"/>
    <w:rsid w:val="00A90EFB"/>
    <w:rsid w:val="00A90F2B"/>
    <w:rsid w:val="00A911FB"/>
    <w:rsid w:val="00A912B4"/>
    <w:rsid w:val="00A91386"/>
    <w:rsid w:val="00A91484"/>
    <w:rsid w:val="00A915C3"/>
    <w:rsid w:val="00A919C1"/>
    <w:rsid w:val="00A91AFE"/>
    <w:rsid w:val="00A91B2E"/>
    <w:rsid w:val="00A91EEE"/>
    <w:rsid w:val="00A9231A"/>
    <w:rsid w:val="00A923AE"/>
    <w:rsid w:val="00A92434"/>
    <w:rsid w:val="00A924EF"/>
    <w:rsid w:val="00A925E9"/>
    <w:rsid w:val="00A92681"/>
    <w:rsid w:val="00A927B8"/>
    <w:rsid w:val="00A92876"/>
    <w:rsid w:val="00A92EE1"/>
    <w:rsid w:val="00A930BB"/>
    <w:rsid w:val="00A930E5"/>
    <w:rsid w:val="00A9312C"/>
    <w:rsid w:val="00A938E0"/>
    <w:rsid w:val="00A93A7F"/>
    <w:rsid w:val="00A93CCC"/>
    <w:rsid w:val="00A93E04"/>
    <w:rsid w:val="00A93E81"/>
    <w:rsid w:val="00A944EF"/>
    <w:rsid w:val="00A94812"/>
    <w:rsid w:val="00A94D56"/>
    <w:rsid w:val="00A94FB9"/>
    <w:rsid w:val="00A95C38"/>
    <w:rsid w:val="00A95D51"/>
    <w:rsid w:val="00A95F09"/>
    <w:rsid w:val="00A95F62"/>
    <w:rsid w:val="00A961B7"/>
    <w:rsid w:val="00A96565"/>
    <w:rsid w:val="00A96588"/>
    <w:rsid w:val="00A968AA"/>
    <w:rsid w:val="00A96C7F"/>
    <w:rsid w:val="00A96F6C"/>
    <w:rsid w:val="00A970C3"/>
    <w:rsid w:val="00A971E7"/>
    <w:rsid w:val="00A9720C"/>
    <w:rsid w:val="00A979DC"/>
    <w:rsid w:val="00A97C1E"/>
    <w:rsid w:val="00A97D15"/>
    <w:rsid w:val="00A97EB3"/>
    <w:rsid w:val="00AA014E"/>
    <w:rsid w:val="00AA0351"/>
    <w:rsid w:val="00AA0382"/>
    <w:rsid w:val="00AA073C"/>
    <w:rsid w:val="00AA09BD"/>
    <w:rsid w:val="00AA0C1D"/>
    <w:rsid w:val="00AA0D9C"/>
    <w:rsid w:val="00AA0F0B"/>
    <w:rsid w:val="00AA128E"/>
    <w:rsid w:val="00AA145A"/>
    <w:rsid w:val="00AA1742"/>
    <w:rsid w:val="00AA1765"/>
    <w:rsid w:val="00AA1811"/>
    <w:rsid w:val="00AA181A"/>
    <w:rsid w:val="00AA1A99"/>
    <w:rsid w:val="00AA1AEF"/>
    <w:rsid w:val="00AA201B"/>
    <w:rsid w:val="00AA2099"/>
    <w:rsid w:val="00AA25AD"/>
    <w:rsid w:val="00AA28F5"/>
    <w:rsid w:val="00AA2F65"/>
    <w:rsid w:val="00AA311E"/>
    <w:rsid w:val="00AA324E"/>
    <w:rsid w:val="00AA3B4B"/>
    <w:rsid w:val="00AA3D1C"/>
    <w:rsid w:val="00AA3DE7"/>
    <w:rsid w:val="00AA3EB8"/>
    <w:rsid w:val="00AA40A8"/>
    <w:rsid w:val="00AA4131"/>
    <w:rsid w:val="00AA4307"/>
    <w:rsid w:val="00AA48EA"/>
    <w:rsid w:val="00AA4B26"/>
    <w:rsid w:val="00AA4F45"/>
    <w:rsid w:val="00AA53B6"/>
    <w:rsid w:val="00AA554C"/>
    <w:rsid w:val="00AA5584"/>
    <w:rsid w:val="00AA57E5"/>
    <w:rsid w:val="00AA59F9"/>
    <w:rsid w:val="00AA5E2B"/>
    <w:rsid w:val="00AA6323"/>
    <w:rsid w:val="00AA65A2"/>
    <w:rsid w:val="00AA6820"/>
    <w:rsid w:val="00AA6A25"/>
    <w:rsid w:val="00AA7130"/>
    <w:rsid w:val="00AA7707"/>
    <w:rsid w:val="00AA77DC"/>
    <w:rsid w:val="00AA7E97"/>
    <w:rsid w:val="00AB0392"/>
    <w:rsid w:val="00AB07E6"/>
    <w:rsid w:val="00AB0813"/>
    <w:rsid w:val="00AB094A"/>
    <w:rsid w:val="00AB0B39"/>
    <w:rsid w:val="00AB0B78"/>
    <w:rsid w:val="00AB0D49"/>
    <w:rsid w:val="00AB0D86"/>
    <w:rsid w:val="00AB0DF8"/>
    <w:rsid w:val="00AB110F"/>
    <w:rsid w:val="00AB1187"/>
    <w:rsid w:val="00AB1BE2"/>
    <w:rsid w:val="00AB1E6F"/>
    <w:rsid w:val="00AB24B3"/>
    <w:rsid w:val="00AB27C4"/>
    <w:rsid w:val="00AB28FD"/>
    <w:rsid w:val="00AB2A4B"/>
    <w:rsid w:val="00AB2AEB"/>
    <w:rsid w:val="00AB2B9A"/>
    <w:rsid w:val="00AB2BAA"/>
    <w:rsid w:val="00AB2CDA"/>
    <w:rsid w:val="00AB2D10"/>
    <w:rsid w:val="00AB33C6"/>
    <w:rsid w:val="00AB35F3"/>
    <w:rsid w:val="00AB3704"/>
    <w:rsid w:val="00AB370A"/>
    <w:rsid w:val="00AB390B"/>
    <w:rsid w:val="00AB3EB8"/>
    <w:rsid w:val="00AB3EDC"/>
    <w:rsid w:val="00AB4441"/>
    <w:rsid w:val="00AB44CF"/>
    <w:rsid w:val="00AB472A"/>
    <w:rsid w:val="00AB47B2"/>
    <w:rsid w:val="00AB487C"/>
    <w:rsid w:val="00AB4922"/>
    <w:rsid w:val="00AB493F"/>
    <w:rsid w:val="00AB4A81"/>
    <w:rsid w:val="00AB4B2C"/>
    <w:rsid w:val="00AB4CD8"/>
    <w:rsid w:val="00AB51BC"/>
    <w:rsid w:val="00AB51ED"/>
    <w:rsid w:val="00AB569F"/>
    <w:rsid w:val="00AB5FBD"/>
    <w:rsid w:val="00AB606F"/>
    <w:rsid w:val="00AB62AA"/>
    <w:rsid w:val="00AB62C8"/>
    <w:rsid w:val="00AB657F"/>
    <w:rsid w:val="00AB6740"/>
    <w:rsid w:val="00AB6A71"/>
    <w:rsid w:val="00AB6AD1"/>
    <w:rsid w:val="00AB6C09"/>
    <w:rsid w:val="00AB7044"/>
    <w:rsid w:val="00AB71FC"/>
    <w:rsid w:val="00AB769D"/>
    <w:rsid w:val="00AB76AB"/>
    <w:rsid w:val="00AB7896"/>
    <w:rsid w:val="00AB79BF"/>
    <w:rsid w:val="00AC05B9"/>
    <w:rsid w:val="00AC0790"/>
    <w:rsid w:val="00AC0953"/>
    <w:rsid w:val="00AC0A90"/>
    <w:rsid w:val="00AC0DCF"/>
    <w:rsid w:val="00AC0E22"/>
    <w:rsid w:val="00AC1220"/>
    <w:rsid w:val="00AC1BF8"/>
    <w:rsid w:val="00AC1D79"/>
    <w:rsid w:val="00AC2190"/>
    <w:rsid w:val="00AC21C9"/>
    <w:rsid w:val="00AC2243"/>
    <w:rsid w:val="00AC243B"/>
    <w:rsid w:val="00AC29C6"/>
    <w:rsid w:val="00AC2AD4"/>
    <w:rsid w:val="00AC2D2A"/>
    <w:rsid w:val="00AC2DC4"/>
    <w:rsid w:val="00AC37B4"/>
    <w:rsid w:val="00AC3BF8"/>
    <w:rsid w:val="00AC3DD6"/>
    <w:rsid w:val="00AC3F7D"/>
    <w:rsid w:val="00AC3FF0"/>
    <w:rsid w:val="00AC4050"/>
    <w:rsid w:val="00AC44FA"/>
    <w:rsid w:val="00AC45D9"/>
    <w:rsid w:val="00AC4944"/>
    <w:rsid w:val="00AC4998"/>
    <w:rsid w:val="00AC49B4"/>
    <w:rsid w:val="00AC4AA7"/>
    <w:rsid w:val="00AC4D6A"/>
    <w:rsid w:val="00AC4D8D"/>
    <w:rsid w:val="00AC4EC4"/>
    <w:rsid w:val="00AC52D9"/>
    <w:rsid w:val="00AC53FA"/>
    <w:rsid w:val="00AC56D4"/>
    <w:rsid w:val="00AC57BE"/>
    <w:rsid w:val="00AC59F5"/>
    <w:rsid w:val="00AC5AED"/>
    <w:rsid w:val="00AC5B7A"/>
    <w:rsid w:val="00AC5D0E"/>
    <w:rsid w:val="00AC5E73"/>
    <w:rsid w:val="00AC63E9"/>
    <w:rsid w:val="00AC65E6"/>
    <w:rsid w:val="00AC68C7"/>
    <w:rsid w:val="00AC69D4"/>
    <w:rsid w:val="00AC6BD3"/>
    <w:rsid w:val="00AC6C27"/>
    <w:rsid w:val="00AC6C49"/>
    <w:rsid w:val="00AC6F25"/>
    <w:rsid w:val="00AC7233"/>
    <w:rsid w:val="00AC7244"/>
    <w:rsid w:val="00AC72F0"/>
    <w:rsid w:val="00AC744C"/>
    <w:rsid w:val="00AC7758"/>
    <w:rsid w:val="00AC77D0"/>
    <w:rsid w:val="00AC7CA9"/>
    <w:rsid w:val="00AC7D4B"/>
    <w:rsid w:val="00AC7EB1"/>
    <w:rsid w:val="00AD0085"/>
    <w:rsid w:val="00AD0126"/>
    <w:rsid w:val="00AD04FA"/>
    <w:rsid w:val="00AD0685"/>
    <w:rsid w:val="00AD095B"/>
    <w:rsid w:val="00AD09B6"/>
    <w:rsid w:val="00AD09C0"/>
    <w:rsid w:val="00AD0B8F"/>
    <w:rsid w:val="00AD0CA8"/>
    <w:rsid w:val="00AD0DB1"/>
    <w:rsid w:val="00AD0E97"/>
    <w:rsid w:val="00AD0EB5"/>
    <w:rsid w:val="00AD0EC6"/>
    <w:rsid w:val="00AD0F2C"/>
    <w:rsid w:val="00AD1005"/>
    <w:rsid w:val="00AD118D"/>
    <w:rsid w:val="00AD1767"/>
    <w:rsid w:val="00AD19EB"/>
    <w:rsid w:val="00AD1A49"/>
    <w:rsid w:val="00AD1AE6"/>
    <w:rsid w:val="00AD1B0A"/>
    <w:rsid w:val="00AD1D7A"/>
    <w:rsid w:val="00AD1DB4"/>
    <w:rsid w:val="00AD23F7"/>
    <w:rsid w:val="00AD2998"/>
    <w:rsid w:val="00AD2DF1"/>
    <w:rsid w:val="00AD346D"/>
    <w:rsid w:val="00AD36A6"/>
    <w:rsid w:val="00AD3D7C"/>
    <w:rsid w:val="00AD4581"/>
    <w:rsid w:val="00AD4C93"/>
    <w:rsid w:val="00AD4CC3"/>
    <w:rsid w:val="00AD4D62"/>
    <w:rsid w:val="00AD4E70"/>
    <w:rsid w:val="00AD4E9E"/>
    <w:rsid w:val="00AD5024"/>
    <w:rsid w:val="00AD541B"/>
    <w:rsid w:val="00AD569A"/>
    <w:rsid w:val="00AD5768"/>
    <w:rsid w:val="00AD5DAA"/>
    <w:rsid w:val="00AD6055"/>
    <w:rsid w:val="00AD612F"/>
    <w:rsid w:val="00AD61C7"/>
    <w:rsid w:val="00AD68FE"/>
    <w:rsid w:val="00AD6C45"/>
    <w:rsid w:val="00AD6C5B"/>
    <w:rsid w:val="00AD6CE2"/>
    <w:rsid w:val="00AD6F65"/>
    <w:rsid w:val="00AD706A"/>
    <w:rsid w:val="00AD711B"/>
    <w:rsid w:val="00AD7293"/>
    <w:rsid w:val="00AD731C"/>
    <w:rsid w:val="00AD73CC"/>
    <w:rsid w:val="00AD75FD"/>
    <w:rsid w:val="00AD7765"/>
    <w:rsid w:val="00AD782A"/>
    <w:rsid w:val="00AD78F9"/>
    <w:rsid w:val="00AD79D5"/>
    <w:rsid w:val="00AD7A1E"/>
    <w:rsid w:val="00AD7A45"/>
    <w:rsid w:val="00AD7A87"/>
    <w:rsid w:val="00AD7BFD"/>
    <w:rsid w:val="00AE008C"/>
    <w:rsid w:val="00AE066F"/>
    <w:rsid w:val="00AE071B"/>
    <w:rsid w:val="00AE138B"/>
    <w:rsid w:val="00AE16B7"/>
    <w:rsid w:val="00AE1D2D"/>
    <w:rsid w:val="00AE1EA8"/>
    <w:rsid w:val="00AE1FE7"/>
    <w:rsid w:val="00AE2106"/>
    <w:rsid w:val="00AE21CC"/>
    <w:rsid w:val="00AE22E4"/>
    <w:rsid w:val="00AE2503"/>
    <w:rsid w:val="00AE2632"/>
    <w:rsid w:val="00AE27D5"/>
    <w:rsid w:val="00AE28DE"/>
    <w:rsid w:val="00AE28E4"/>
    <w:rsid w:val="00AE2B50"/>
    <w:rsid w:val="00AE3255"/>
    <w:rsid w:val="00AE3292"/>
    <w:rsid w:val="00AE341B"/>
    <w:rsid w:val="00AE34F0"/>
    <w:rsid w:val="00AE35DE"/>
    <w:rsid w:val="00AE3675"/>
    <w:rsid w:val="00AE3709"/>
    <w:rsid w:val="00AE3B48"/>
    <w:rsid w:val="00AE3B4D"/>
    <w:rsid w:val="00AE3F9A"/>
    <w:rsid w:val="00AE416A"/>
    <w:rsid w:val="00AE4215"/>
    <w:rsid w:val="00AE5A4C"/>
    <w:rsid w:val="00AE5B15"/>
    <w:rsid w:val="00AE5D18"/>
    <w:rsid w:val="00AE5D72"/>
    <w:rsid w:val="00AE617E"/>
    <w:rsid w:val="00AE6209"/>
    <w:rsid w:val="00AE62C4"/>
    <w:rsid w:val="00AE648A"/>
    <w:rsid w:val="00AE659B"/>
    <w:rsid w:val="00AE678F"/>
    <w:rsid w:val="00AE6A12"/>
    <w:rsid w:val="00AE6BE9"/>
    <w:rsid w:val="00AE6C2E"/>
    <w:rsid w:val="00AE6E43"/>
    <w:rsid w:val="00AE6FB4"/>
    <w:rsid w:val="00AE7015"/>
    <w:rsid w:val="00AE7186"/>
    <w:rsid w:val="00AE7246"/>
    <w:rsid w:val="00AE74C5"/>
    <w:rsid w:val="00AE77F1"/>
    <w:rsid w:val="00AE7819"/>
    <w:rsid w:val="00AF02D7"/>
    <w:rsid w:val="00AF02FC"/>
    <w:rsid w:val="00AF085A"/>
    <w:rsid w:val="00AF0ADB"/>
    <w:rsid w:val="00AF0BEF"/>
    <w:rsid w:val="00AF0D1B"/>
    <w:rsid w:val="00AF122E"/>
    <w:rsid w:val="00AF1303"/>
    <w:rsid w:val="00AF133A"/>
    <w:rsid w:val="00AF18A5"/>
    <w:rsid w:val="00AF1C0A"/>
    <w:rsid w:val="00AF2076"/>
    <w:rsid w:val="00AF209D"/>
    <w:rsid w:val="00AF21FF"/>
    <w:rsid w:val="00AF2403"/>
    <w:rsid w:val="00AF25D1"/>
    <w:rsid w:val="00AF2624"/>
    <w:rsid w:val="00AF2851"/>
    <w:rsid w:val="00AF29B6"/>
    <w:rsid w:val="00AF2B1B"/>
    <w:rsid w:val="00AF2F4A"/>
    <w:rsid w:val="00AF38BC"/>
    <w:rsid w:val="00AF3D10"/>
    <w:rsid w:val="00AF3D3F"/>
    <w:rsid w:val="00AF3E40"/>
    <w:rsid w:val="00AF3E9F"/>
    <w:rsid w:val="00AF4116"/>
    <w:rsid w:val="00AF41EB"/>
    <w:rsid w:val="00AF45A9"/>
    <w:rsid w:val="00AF475A"/>
    <w:rsid w:val="00AF4772"/>
    <w:rsid w:val="00AF47E7"/>
    <w:rsid w:val="00AF4BF5"/>
    <w:rsid w:val="00AF4C60"/>
    <w:rsid w:val="00AF4D16"/>
    <w:rsid w:val="00AF4DC7"/>
    <w:rsid w:val="00AF507C"/>
    <w:rsid w:val="00AF50A9"/>
    <w:rsid w:val="00AF5314"/>
    <w:rsid w:val="00AF5A8D"/>
    <w:rsid w:val="00AF5E2A"/>
    <w:rsid w:val="00AF61E9"/>
    <w:rsid w:val="00AF65B8"/>
    <w:rsid w:val="00AF66CE"/>
    <w:rsid w:val="00AF6D04"/>
    <w:rsid w:val="00AF7184"/>
    <w:rsid w:val="00AF7578"/>
    <w:rsid w:val="00AF76D0"/>
    <w:rsid w:val="00AF7AC9"/>
    <w:rsid w:val="00AF7B8B"/>
    <w:rsid w:val="00AF7D7E"/>
    <w:rsid w:val="00AF7F99"/>
    <w:rsid w:val="00B002A9"/>
    <w:rsid w:val="00B00538"/>
    <w:rsid w:val="00B006AD"/>
    <w:rsid w:val="00B00704"/>
    <w:rsid w:val="00B00945"/>
    <w:rsid w:val="00B00A0E"/>
    <w:rsid w:val="00B0131A"/>
    <w:rsid w:val="00B0145A"/>
    <w:rsid w:val="00B014E5"/>
    <w:rsid w:val="00B01619"/>
    <w:rsid w:val="00B0164D"/>
    <w:rsid w:val="00B016BB"/>
    <w:rsid w:val="00B01862"/>
    <w:rsid w:val="00B0189D"/>
    <w:rsid w:val="00B01B24"/>
    <w:rsid w:val="00B01B86"/>
    <w:rsid w:val="00B01F57"/>
    <w:rsid w:val="00B022A3"/>
    <w:rsid w:val="00B025AF"/>
    <w:rsid w:val="00B029F0"/>
    <w:rsid w:val="00B02BB8"/>
    <w:rsid w:val="00B02E74"/>
    <w:rsid w:val="00B02EE4"/>
    <w:rsid w:val="00B030CF"/>
    <w:rsid w:val="00B0324A"/>
    <w:rsid w:val="00B033A8"/>
    <w:rsid w:val="00B03436"/>
    <w:rsid w:val="00B03582"/>
    <w:rsid w:val="00B0361E"/>
    <w:rsid w:val="00B0391A"/>
    <w:rsid w:val="00B039A7"/>
    <w:rsid w:val="00B0408C"/>
    <w:rsid w:val="00B040E3"/>
    <w:rsid w:val="00B04121"/>
    <w:rsid w:val="00B04224"/>
    <w:rsid w:val="00B049A0"/>
    <w:rsid w:val="00B04B56"/>
    <w:rsid w:val="00B04C56"/>
    <w:rsid w:val="00B04CCC"/>
    <w:rsid w:val="00B04D91"/>
    <w:rsid w:val="00B04E8D"/>
    <w:rsid w:val="00B04EA8"/>
    <w:rsid w:val="00B051E2"/>
    <w:rsid w:val="00B05222"/>
    <w:rsid w:val="00B05682"/>
    <w:rsid w:val="00B056D1"/>
    <w:rsid w:val="00B05717"/>
    <w:rsid w:val="00B05991"/>
    <w:rsid w:val="00B059B4"/>
    <w:rsid w:val="00B05C00"/>
    <w:rsid w:val="00B06085"/>
    <w:rsid w:val="00B06169"/>
    <w:rsid w:val="00B06797"/>
    <w:rsid w:val="00B06829"/>
    <w:rsid w:val="00B06A2F"/>
    <w:rsid w:val="00B06E23"/>
    <w:rsid w:val="00B07041"/>
    <w:rsid w:val="00B070B3"/>
    <w:rsid w:val="00B070B5"/>
    <w:rsid w:val="00B07503"/>
    <w:rsid w:val="00B07547"/>
    <w:rsid w:val="00B07CDD"/>
    <w:rsid w:val="00B1006D"/>
    <w:rsid w:val="00B100D6"/>
    <w:rsid w:val="00B100F7"/>
    <w:rsid w:val="00B103D7"/>
    <w:rsid w:val="00B1051C"/>
    <w:rsid w:val="00B106D8"/>
    <w:rsid w:val="00B106EB"/>
    <w:rsid w:val="00B10B1E"/>
    <w:rsid w:val="00B1177F"/>
    <w:rsid w:val="00B11835"/>
    <w:rsid w:val="00B11980"/>
    <w:rsid w:val="00B11BC8"/>
    <w:rsid w:val="00B11BF5"/>
    <w:rsid w:val="00B11FBD"/>
    <w:rsid w:val="00B123D5"/>
    <w:rsid w:val="00B124F8"/>
    <w:rsid w:val="00B125E0"/>
    <w:rsid w:val="00B12931"/>
    <w:rsid w:val="00B12959"/>
    <w:rsid w:val="00B12BFC"/>
    <w:rsid w:val="00B12E0E"/>
    <w:rsid w:val="00B1332A"/>
    <w:rsid w:val="00B137DA"/>
    <w:rsid w:val="00B13802"/>
    <w:rsid w:val="00B13A51"/>
    <w:rsid w:val="00B13B8E"/>
    <w:rsid w:val="00B13CA2"/>
    <w:rsid w:val="00B14248"/>
    <w:rsid w:val="00B146AF"/>
    <w:rsid w:val="00B14868"/>
    <w:rsid w:val="00B14B93"/>
    <w:rsid w:val="00B14E99"/>
    <w:rsid w:val="00B14EAE"/>
    <w:rsid w:val="00B150F2"/>
    <w:rsid w:val="00B1520A"/>
    <w:rsid w:val="00B15260"/>
    <w:rsid w:val="00B1531B"/>
    <w:rsid w:val="00B1547E"/>
    <w:rsid w:val="00B15CC2"/>
    <w:rsid w:val="00B1608A"/>
    <w:rsid w:val="00B160FE"/>
    <w:rsid w:val="00B16206"/>
    <w:rsid w:val="00B1624C"/>
    <w:rsid w:val="00B163C7"/>
    <w:rsid w:val="00B16643"/>
    <w:rsid w:val="00B16668"/>
    <w:rsid w:val="00B167BB"/>
    <w:rsid w:val="00B172DB"/>
    <w:rsid w:val="00B175A9"/>
    <w:rsid w:val="00B17602"/>
    <w:rsid w:val="00B17BF6"/>
    <w:rsid w:val="00B17C43"/>
    <w:rsid w:val="00B17C5F"/>
    <w:rsid w:val="00B2005F"/>
    <w:rsid w:val="00B201CD"/>
    <w:rsid w:val="00B20317"/>
    <w:rsid w:val="00B206A0"/>
    <w:rsid w:val="00B20A44"/>
    <w:rsid w:val="00B20A60"/>
    <w:rsid w:val="00B20F43"/>
    <w:rsid w:val="00B20FC6"/>
    <w:rsid w:val="00B21176"/>
    <w:rsid w:val="00B21381"/>
    <w:rsid w:val="00B217FF"/>
    <w:rsid w:val="00B2189D"/>
    <w:rsid w:val="00B21AD6"/>
    <w:rsid w:val="00B21C04"/>
    <w:rsid w:val="00B222C0"/>
    <w:rsid w:val="00B22362"/>
    <w:rsid w:val="00B22967"/>
    <w:rsid w:val="00B22A9D"/>
    <w:rsid w:val="00B22BB1"/>
    <w:rsid w:val="00B22C87"/>
    <w:rsid w:val="00B22D7B"/>
    <w:rsid w:val="00B230B8"/>
    <w:rsid w:val="00B233EC"/>
    <w:rsid w:val="00B2345B"/>
    <w:rsid w:val="00B23811"/>
    <w:rsid w:val="00B238DD"/>
    <w:rsid w:val="00B23DDD"/>
    <w:rsid w:val="00B241FA"/>
    <w:rsid w:val="00B2473D"/>
    <w:rsid w:val="00B2487B"/>
    <w:rsid w:val="00B24CA4"/>
    <w:rsid w:val="00B24D6B"/>
    <w:rsid w:val="00B24EDA"/>
    <w:rsid w:val="00B25113"/>
    <w:rsid w:val="00B252C7"/>
    <w:rsid w:val="00B25624"/>
    <w:rsid w:val="00B256E8"/>
    <w:rsid w:val="00B25814"/>
    <w:rsid w:val="00B25A3E"/>
    <w:rsid w:val="00B25AD4"/>
    <w:rsid w:val="00B25C80"/>
    <w:rsid w:val="00B25D0A"/>
    <w:rsid w:val="00B25E0B"/>
    <w:rsid w:val="00B25E8D"/>
    <w:rsid w:val="00B25F7E"/>
    <w:rsid w:val="00B261FB"/>
    <w:rsid w:val="00B263E8"/>
    <w:rsid w:val="00B264E4"/>
    <w:rsid w:val="00B26637"/>
    <w:rsid w:val="00B26739"/>
    <w:rsid w:val="00B2688A"/>
    <w:rsid w:val="00B26AA0"/>
    <w:rsid w:val="00B26B5A"/>
    <w:rsid w:val="00B26D08"/>
    <w:rsid w:val="00B26E60"/>
    <w:rsid w:val="00B26F94"/>
    <w:rsid w:val="00B27007"/>
    <w:rsid w:val="00B27016"/>
    <w:rsid w:val="00B2711C"/>
    <w:rsid w:val="00B272F2"/>
    <w:rsid w:val="00B275AD"/>
    <w:rsid w:val="00B27788"/>
    <w:rsid w:val="00B27998"/>
    <w:rsid w:val="00B27F09"/>
    <w:rsid w:val="00B27F7D"/>
    <w:rsid w:val="00B30570"/>
    <w:rsid w:val="00B30581"/>
    <w:rsid w:val="00B30BAB"/>
    <w:rsid w:val="00B31560"/>
    <w:rsid w:val="00B316B0"/>
    <w:rsid w:val="00B317E9"/>
    <w:rsid w:val="00B319CC"/>
    <w:rsid w:val="00B32252"/>
    <w:rsid w:val="00B322CF"/>
    <w:rsid w:val="00B3230B"/>
    <w:rsid w:val="00B3239D"/>
    <w:rsid w:val="00B32401"/>
    <w:rsid w:val="00B3243B"/>
    <w:rsid w:val="00B32529"/>
    <w:rsid w:val="00B326A3"/>
    <w:rsid w:val="00B3281D"/>
    <w:rsid w:val="00B32ADE"/>
    <w:rsid w:val="00B32BD9"/>
    <w:rsid w:val="00B32CE6"/>
    <w:rsid w:val="00B32D0D"/>
    <w:rsid w:val="00B32E7D"/>
    <w:rsid w:val="00B330C5"/>
    <w:rsid w:val="00B332A3"/>
    <w:rsid w:val="00B33769"/>
    <w:rsid w:val="00B3413A"/>
    <w:rsid w:val="00B34332"/>
    <w:rsid w:val="00B3440D"/>
    <w:rsid w:val="00B34490"/>
    <w:rsid w:val="00B35125"/>
    <w:rsid w:val="00B3552E"/>
    <w:rsid w:val="00B355AB"/>
    <w:rsid w:val="00B35986"/>
    <w:rsid w:val="00B35E6A"/>
    <w:rsid w:val="00B36083"/>
    <w:rsid w:val="00B36100"/>
    <w:rsid w:val="00B36385"/>
    <w:rsid w:val="00B3656B"/>
    <w:rsid w:val="00B36811"/>
    <w:rsid w:val="00B36853"/>
    <w:rsid w:val="00B369A4"/>
    <w:rsid w:val="00B36C1E"/>
    <w:rsid w:val="00B36D69"/>
    <w:rsid w:val="00B36D90"/>
    <w:rsid w:val="00B36F43"/>
    <w:rsid w:val="00B37211"/>
    <w:rsid w:val="00B372C7"/>
    <w:rsid w:val="00B3748B"/>
    <w:rsid w:val="00B3778D"/>
    <w:rsid w:val="00B37865"/>
    <w:rsid w:val="00B3794D"/>
    <w:rsid w:val="00B37ADE"/>
    <w:rsid w:val="00B37B64"/>
    <w:rsid w:val="00B37C17"/>
    <w:rsid w:val="00B37D69"/>
    <w:rsid w:val="00B37F3F"/>
    <w:rsid w:val="00B40192"/>
    <w:rsid w:val="00B401DD"/>
    <w:rsid w:val="00B4022E"/>
    <w:rsid w:val="00B40272"/>
    <w:rsid w:val="00B403C9"/>
    <w:rsid w:val="00B40481"/>
    <w:rsid w:val="00B404A1"/>
    <w:rsid w:val="00B404F2"/>
    <w:rsid w:val="00B40813"/>
    <w:rsid w:val="00B409C2"/>
    <w:rsid w:val="00B40AA2"/>
    <w:rsid w:val="00B40F65"/>
    <w:rsid w:val="00B41357"/>
    <w:rsid w:val="00B41A1E"/>
    <w:rsid w:val="00B41B07"/>
    <w:rsid w:val="00B420DB"/>
    <w:rsid w:val="00B4218A"/>
    <w:rsid w:val="00B4258A"/>
    <w:rsid w:val="00B42C5A"/>
    <w:rsid w:val="00B42CFE"/>
    <w:rsid w:val="00B43012"/>
    <w:rsid w:val="00B430BA"/>
    <w:rsid w:val="00B43168"/>
    <w:rsid w:val="00B4327C"/>
    <w:rsid w:val="00B43340"/>
    <w:rsid w:val="00B43435"/>
    <w:rsid w:val="00B43552"/>
    <w:rsid w:val="00B437DF"/>
    <w:rsid w:val="00B43BED"/>
    <w:rsid w:val="00B4404A"/>
    <w:rsid w:val="00B44252"/>
    <w:rsid w:val="00B44257"/>
    <w:rsid w:val="00B4435C"/>
    <w:rsid w:val="00B44415"/>
    <w:rsid w:val="00B44456"/>
    <w:rsid w:val="00B444A4"/>
    <w:rsid w:val="00B4461C"/>
    <w:rsid w:val="00B446AB"/>
    <w:rsid w:val="00B44966"/>
    <w:rsid w:val="00B449FE"/>
    <w:rsid w:val="00B44BFE"/>
    <w:rsid w:val="00B44D07"/>
    <w:rsid w:val="00B456FB"/>
    <w:rsid w:val="00B457EF"/>
    <w:rsid w:val="00B45ABB"/>
    <w:rsid w:val="00B45FE6"/>
    <w:rsid w:val="00B46082"/>
    <w:rsid w:val="00B460A7"/>
    <w:rsid w:val="00B46418"/>
    <w:rsid w:val="00B465AC"/>
    <w:rsid w:val="00B465D1"/>
    <w:rsid w:val="00B4675F"/>
    <w:rsid w:val="00B467D1"/>
    <w:rsid w:val="00B46B8C"/>
    <w:rsid w:val="00B47211"/>
    <w:rsid w:val="00B4737F"/>
    <w:rsid w:val="00B4738C"/>
    <w:rsid w:val="00B47AD0"/>
    <w:rsid w:val="00B47C11"/>
    <w:rsid w:val="00B47C87"/>
    <w:rsid w:val="00B47E5F"/>
    <w:rsid w:val="00B47EBB"/>
    <w:rsid w:val="00B500A8"/>
    <w:rsid w:val="00B50575"/>
    <w:rsid w:val="00B512FF"/>
    <w:rsid w:val="00B51447"/>
    <w:rsid w:val="00B515E3"/>
    <w:rsid w:val="00B51991"/>
    <w:rsid w:val="00B51AC1"/>
    <w:rsid w:val="00B51CC4"/>
    <w:rsid w:val="00B51DDA"/>
    <w:rsid w:val="00B52423"/>
    <w:rsid w:val="00B52692"/>
    <w:rsid w:val="00B52A5C"/>
    <w:rsid w:val="00B52AAC"/>
    <w:rsid w:val="00B52B14"/>
    <w:rsid w:val="00B52B83"/>
    <w:rsid w:val="00B52C97"/>
    <w:rsid w:val="00B52E65"/>
    <w:rsid w:val="00B5301F"/>
    <w:rsid w:val="00B533E5"/>
    <w:rsid w:val="00B53A20"/>
    <w:rsid w:val="00B53BE6"/>
    <w:rsid w:val="00B53CFE"/>
    <w:rsid w:val="00B53D49"/>
    <w:rsid w:val="00B53E3B"/>
    <w:rsid w:val="00B53FEA"/>
    <w:rsid w:val="00B53FF6"/>
    <w:rsid w:val="00B54058"/>
    <w:rsid w:val="00B542E8"/>
    <w:rsid w:val="00B5488B"/>
    <w:rsid w:val="00B548F6"/>
    <w:rsid w:val="00B54913"/>
    <w:rsid w:val="00B54DFF"/>
    <w:rsid w:val="00B54EAA"/>
    <w:rsid w:val="00B54FCA"/>
    <w:rsid w:val="00B55122"/>
    <w:rsid w:val="00B55482"/>
    <w:rsid w:val="00B5562D"/>
    <w:rsid w:val="00B55C6D"/>
    <w:rsid w:val="00B55E6A"/>
    <w:rsid w:val="00B56193"/>
    <w:rsid w:val="00B56323"/>
    <w:rsid w:val="00B5672D"/>
    <w:rsid w:val="00B5690E"/>
    <w:rsid w:val="00B56A14"/>
    <w:rsid w:val="00B56DC0"/>
    <w:rsid w:val="00B56F06"/>
    <w:rsid w:val="00B5708F"/>
    <w:rsid w:val="00B5717D"/>
    <w:rsid w:val="00B571A9"/>
    <w:rsid w:val="00B574E8"/>
    <w:rsid w:val="00B574ED"/>
    <w:rsid w:val="00B5753E"/>
    <w:rsid w:val="00B5764D"/>
    <w:rsid w:val="00B576B7"/>
    <w:rsid w:val="00B5784F"/>
    <w:rsid w:val="00B578CC"/>
    <w:rsid w:val="00B57C47"/>
    <w:rsid w:val="00B6029C"/>
    <w:rsid w:val="00B603E8"/>
    <w:rsid w:val="00B605C0"/>
    <w:rsid w:val="00B60A5D"/>
    <w:rsid w:val="00B612B6"/>
    <w:rsid w:val="00B61337"/>
    <w:rsid w:val="00B6138C"/>
    <w:rsid w:val="00B613A1"/>
    <w:rsid w:val="00B615C4"/>
    <w:rsid w:val="00B6173E"/>
    <w:rsid w:val="00B61A23"/>
    <w:rsid w:val="00B61EE4"/>
    <w:rsid w:val="00B62416"/>
    <w:rsid w:val="00B6260F"/>
    <w:rsid w:val="00B62638"/>
    <w:rsid w:val="00B6283F"/>
    <w:rsid w:val="00B6314A"/>
    <w:rsid w:val="00B635A1"/>
    <w:rsid w:val="00B6378E"/>
    <w:rsid w:val="00B63B66"/>
    <w:rsid w:val="00B63C8B"/>
    <w:rsid w:val="00B63D66"/>
    <w:rsid w:val="00B63E9B"/>
    <w:rsid w:val="00B63F58"/>
    <w:rsid w:val="00B640B6"/>
    <w:rsid w:val="00B64431"/>
    <w:rsid w:val="00B645FB"/>
    <w:rsid w:val="00B64C53"/>
    <w:rsid w:val="00B64CDF"/>
    <w:rsid w:val="00B64D40"/>
    <w:rsid w:val="00B64EE5"/>
    <w:rsid w:val="00B65187"/>
    <w:rsid w:val="00B65661"/>
    <w:rsid w:val="00B65959"/>
    <w:rsid w:val="00B65BD6"/>
    <w:rsid w:val="00B65DFE"/>
    <w:rsid w:val="00B65F8F"/>
    <w:rsid w:val="00B664B6"/>
    <w:rsid w:val="00B66832"/>
    <w:rsid w:val="00B668CA"/>
    <w:rsid w:val="00B669F6"/>
    <w:rsid w:val="00B66C5A"/>
    <w:rsid w:val="00B66C90"/>
    <w:rsid w:val="00B66E38"/>
    <w:rsid w:val="00B67255"/>
    <w:rsid w:val="00B6731D"/>
    <w:rsid w:val="00B6734D"/>
    <w:rsid w:val="00B67859"/>
    <w:rsid w:val="00B67A05"/>
    <w:rsid w:val="00B67FE4"/>
    <w:rsid w:val="00B7014A"/>
    <w:rsid w:val="00B70304"/>
    <w:rsid w:val="00B70348"/>
    <w:rsid w:val="00B704D9"/>
    <w:rsid w:val="00B706D7"/>
    <w:rsid w:val="00B70894"/>
    <w:rsid w:val="00B708C9"/>
    <w:rsid w:val="00B70FB5"/>
    <w:rsid w:val="00B710EB"/>
    <w:rsid w:val="00B71130"/>
    <w:rsid w:val="00B7155D"/>
    <w:rsid w:val="00B71766"/>
    <w:rsid w:val="00B71822"/>
    <w:rsid w:val="00B718D8"/>
    <w:rsid w:val="00B71DB6"/>
    <w:rsid w:val="00B71FF8"/>
    <w:rsid w:val="00B721EE"/>
    <w:rsid w:val="00B7221A"/>
    <w:rsid w:val="00B7223D"/>
    <w:rsid w:val="00B72468"/>
    <w:rsid w:val="00B72713"/>
    <w:rsid w:val="00B7297A"/>
    <w:rsid w:val="00B72B1C"/>
    <w:rsid w:val="00B72B21"/>
    <w:rsid w:val="00B72D9B"/>
    <w:rsid w:val="00B72E47"/>
    <w:rsid w:val="00B73165"/>
    <w:rsid w:val="00B7399D"/>
    <w:rsid w:val="00B73AC0"/>
    <w:rsid w:val="00B73D21"/>
    <w:rsid w:val="00B73FD9"/>
    <w:rsid w:val="00B74B39"/>
    <w:rsid w:val="00B74DEE"/>
    <w:rsid w:val="00B74E01"/>
    <w:rsid w:val="00B74FAB"/>
    <w:rsid w:val="00B75078"/>
    <w:rsid w:val="00B759FD"/>
    <w:rsid w:val="00B75A44"/>
    <w:rsid w:val="00B75AB3"/>
    <w:rsid w:val="00B75AEF"/>
    <w:rsid w:val="00B762E8"/>
    <w:rsid w:val="00B76628"/>
    <w:rsid w:val="00B76A18"/>
    <w:rsid w:val="00B76A4F"/>
    <w:rsid w:val="00B76CC9"/>
    <w:rsid w:val="00B76E90"/>
    <w:rsid w:val="00B7701D"/>
    <w:rsid w:val="00B7759C"/>
    <w:rsid w:val="00B77640"/>
    <w:rsid w:val="00B779D1"/>
    <w:rsid w:val="00B77C02"/>
    <w:rsid w:val="00B77D0E"/>
    <w:rsid w:val="00B8012F"/>
    <w:rsid w:val="00B80138"/>
    <w:rsid w:val="00B8016B"/>
    <w:rsid w:val="00B803E2"/>
    <w:rsid w:val="00B80553"/>
    <w:rsid w:val="00B80688"/>
    <w:rsid w:val="00B806E7"/>
    <w:rsid w:val="00B808C5"/>
    <w:rsid w:val="00B8093F"/>
    <w:rsid w:val="00B810B4"/>
    <w:rsid w:val="00B81108"/>
    <w:rsid w:val="00B813F9"/>
    <w:rsid w:val="00B81534"/>
    <w:rsid w:val="00B8192E"/>
    <w:rsid w:val="00B81D77"/>
    <w:rsid w:val="00B8216A"/>
    <w:rsid w:val="00B8225F"/>
    <w:rsid w:val="00B823E7"/>
    <w:rsid w:val="00B8276A"/>
    <w:rsid w:val="00B8296E"/>
    <w:rsid w:val="00B82A1B"/>
    <w:rsid w:val="00B82A83"/>
    <w:rsid w:val="00B82AF3"/>
    <w:rsid w:val="00B82C2B"/>
    <w:rsid w:val="00B82DF8"/>
    <w:rsid w:val="00B82EC5"/>
    <w:rsid w:val="00B82F9C"/>
    <w:rsid w:val="00B83035"/>
    <w:rsid w:val="00B830A6"/>
    <w:rsid w:val="00B8355F"/>
    <w:rsid w:val="00B83936"/>
    <w:rsid w:val="00B83A08"/>
    <w:rsid w:val="00B83AA2"/>
    <w:rsid w:val="00B83EB7"/>
    <w:rsid w:val="00B83FB8"/>
    <w:rsid w:val="00B8410B"/>
    <w:rsid w:val="00B84415"/>
    <w:rsid w:val="00B84430"/>
    <w:rsid w:val="00B84437"/>
    <w:rsid w:val="00B84517"/>
    <w:rsid w:val="00B84699"/>
    <w:rsid w:val="00B84768"/>
    <w:rsid w:val="00B84836"/>
    <w:rsid w:val="00B849C4"/>
    <w:rsid w:val="00B84A04"/>
    <w:rsid w:val="00B84A67"/>
    <w:rsid w:val="00B84CCC"/>
    <w:rsid w:val="00B85333"/>
    <w:rsid w:val="00B85457"/>
    <w:rsid w:val="00B85511"/>
    <w:rsid w:val="00B85693"/>
    <w:rsid w:val="00B8569D"/>
    <w:rsid w:val="00B8574E"/>
    <w:rsid w:val="00B857A9"/>
    <w:rsid w:val="00B857D1"/>
    <w:rsid w:val="00B8590B"/>
    <w:rsid w:val="00B85AAE"/>
    <w:rsid w:val="00B85AFC"/>
    <w:rsid w:val="00B85F90"/>
    <w:rsid w:val="00B8623F"/>
    <w:rsid w:val="00B86841"/>
    <w:rsid w:val="00B86893"/>
    <w:rsid w:val="00B871A8"/>
    <w:rsid w:val="00B871D4"/>
    <w:rsid w:val="00B87331"/>
    <w:rsid w:val="00B87759"/>
    <w:rsid w:val="00B87F5E"/>
    <w:rsid w:val="00B904B8"/>
    <w:rsid w:val="00B90553"/>
    <w:rsid w:val="00B90A09"/>
    <w:rsid w:val="00B90A20"/>
    <w:rsid w:val="00B90DAB"/>
    <w:rsid w:val="00B910D5"/>
    <w:rsid w:val="00B9123D"/>
    <w:rsid w:val="00B919FF"/>
    <w:rsid w:val="00B91BE3"/>
    <w:rsid w:val="00B91C27"/>
    <w:rsid w:val="00B91E45"/>
    <w:rsid w:val="00B91F12"/>
    <w:rsid w:val="00B91F7F"/>
    <w:rsid w:val="00B920FC"/>
    <w:rsid w:val="00B921A9"/>
    <w:rsid w:val="00B922A9"/>
    <w:rsid w:val="00B9231E"/>
    <w:rsid w:val="00B92326"/>
    <w:rsid w:val="00B927B4"/>
    <w:rsid w:val="00B9287A"/>
    <w:rsid w:val="00B92901"/>
    <w:rsid w:val="00B92D01"/>
    <w:rsid w:val="00B92D2C"/>
    <w:rsid w:val="00B93348"/>
    <w:rsid w:val="00B9338B"/>
    <w:rsid w:val="00B93406"/>
    <w:rsid w:val="00B93599"/>
    <w:rsid w:val="00B93666"/>
    <w:rsid w:val="00B93889"/>
    <w:rsid w:val="00B93B26"/>
    <w:rsid w:val="00B93C3C"/>
    <w:rsid w:val="00B93CDD"/>
    <w:rsid w:val="00B93E92"/>
    <w:rsid w:val="00B9404C"/>
    <w:rsid w:val="00B94788"/>
    <w:rsid w:val="00B949F2"/>
    <w:rsid w:val="00B94E5F"/>
    <w:rsid w:val="00B94E78"/>
    <w:rsid w:val="00B9502B"/>
    <w:rsid w:val="00B95187"/>
    <w:rsid w:val="00B952C0"/>
    <w:rsid w:val="00B952FE"/>
    <w:rsid w:val="00B954E3"/>
    <w:rsid w:val="00B9554D"/>
    <w:rsid w:val="00B9557C"/>
    <w:rsid w:val="00B9560D"/>
    <w:rsid w:val="00B95734"/>
    <w:rsid w:val="00B96389"/>
    <w:rsid w:val="00B964C4"/>
    <w:rsid w:val="00B9664B"/>
    <w:rsid w:val="00B967E3"/>
    <w:rsid w:val="00B97228"/>
    <w:rsid w:val="00B975B4"/>
    <w:rsid w:val="00B9765D"/>
    <w:rsid w:val="00B97714"/>
    <w:rsid w:val="00B977FB"/>
    <w:rsid w:val="00B97974"/>
    <w:rsid w:val="00B97AD2"/>
    <w:rsid w:val="00B97B3B"/>
    <w:rsid w:val="00B97E29"/>
    <w:rsid w:val="00BA0103"/>
    <w:rsid w:val="00BA011C"/>
    <w:rsid w:val="00BA0153"/>
    <w:rsid w:val="00BA0283"/>
    <w:rsid w:val="00BA0427"/>
    <w:rsid w:val="00BA0439"/>
    <w:rsid w:val="00BA045D"/>
    <w:rsid w:val="00BA04AE"/>
    <w:rsid w:val="00BA050E"/>
    <w:rsid w:val="00BA0BB7"/>
    <w:rsid w:val="00BA0E2B"/>
    <w:rsid w:val="00BA10E0"/>
    <w:rsid w:val="00BA1181"/>
    <w:rsid w:val="00BA124F"/>
    <w:rsid w:val="00BA12C8"/>
    <w:rsid w:val="00BA14AC"/>
    <w:rsid w:val="00BA16F2"/>
    <w:rsid w:val="00BA1907"/>
    <w:rsid w:val="00BA1929"/>
    <w:rsid w:val="00BA1BB1"/>
    <w:rsid w:val="00BA1EFA"/>
    <w:rsid w:val="00BA1F4D"/>
    <w:rsid w:val="00BA1F56"/>
    <w:rsid w:val="00BA24D8"/>
    <w:rsid w:val="00BA2526"/>
    <w:rsid w:val="00BA2530"/>
    <w:rsid w:val="00BA2A4A"/>
    <w:rsid w:val="00BA3333"/>
    <w:rsid w:val="00BA3A75"/>
    <w:rsid w:val="00BA42E7"/>
    <w:rsid w:val="00BA43A9"/>
    <w:rsid w:val="00BA4AE7"/>
    <w:rsid w:val="00BA4F40"/>
    <w:rsid w:val="00BA50A7"/>
    <w:rsid w:val="00BA510F"/>
    <w:rsid w:val="00BA56CC"/>
    <w:rsid w:val="00BA57AB"/>
    <w:rsid w:val="00BA5974"/>
    <w:rsid w:val="00BA5AA7"/>
    <w:rsid w:val="00BA5EAD"/>
    <w:rsid w:val="00BA62EB"/>
    <w:rsid w:val="00BA64F4"/>
    <w:rsid w:val="00BA686E"/>
    <w:rsid w:val="00BA6B35"/>
    <w:rsid w:val="00BA718E"/>
    <w:rsid w:val="00BA7375"/>
    <w:rsid w:val="00BA73EC"/>
    <w:rsid w:val="00BA7698"/>
    <w:rsid w:val="00BA774F"/>
    <w:rsid w:val="00BA789A"/>
    <w:rsid w:val="00BA79F0"/>
    <w:rsid w:val="00BA7CB7"/>
    <w:rsid w:val="00BA7E3E"/>
    <w:rsid w:val="00BA7E9A"/>
    <w:rsid w:val="00BB01B3"/>
    <w:rsid w:val="00BB0593"/>
    <w:rsid w:val="00BB09D3"/>
    <w:rsid w:val="00BB0B9E"/>
    <w:rsid w:val="00BB0BB4"/>
    <w:rsid w:val="00BB11A7"/>
    <w:rsid w:val="00BB15D1"/>
    <w:rsid w:val="00BB1806"/>
    <w:rsid w:val="00BB1BD8"/>
    <w:rsid w:val="00BB1CAE"/>
    <w:rsid w:val="00BB216F"/>
    <w:rsid w:val="00BB22E0"/>
    <w:rsid w:val="00BB23B6"/>
    <w:rsid w:val="00BB2740"/>
    <w:rsid w:val="00BB27B2"/>
    <w:rsid w:val="00BB2A91"/>
    <w:rsid w:val="00BB2BAC"/>
    <w:rsid w:val="00BB2C8E"/>
    <w:rsid w:val="00BB2DA1"/>
    <w:rsid w:val="00BB2F5F"/>
    <w:rsid w:val="00BB34D5"/>
    <w:rsid w:val="00BB3851"/>
    <w:rsid w:val="00BB3B25"/>
    <w:rsid w:val="00BB3B56"/>
    <w:rsid w:val="00BB3B91"/>
    <w:rsid w:val="00BB3C58"/>
    <w:rsid w:val="00BB3C6E"/>
    <w:rsid w:val="00BB3D79"/>
    <w:rsid w:val="00BB3E93"/>
    <w:rsid w:val="00BB3F22"/>
    <w:rsid w:val="00BB4086"/>
    <w:rsid w:val="00BB4248"/>
    <w:rsid w:val="00BB4878"/>
    <w:rsid w:val="00BB4B9A"/>
    <w:rsid w:val="00BB4C33"/>
    <w:rsid w:val="00BB4CF9"/>
    <w:rsid w:val="00BB4D4F"/>
    <w:rsid w:val="00BB533F"/>
    <w:rsid w:val="00BB5902"/>
    <w:rsid w:val="00BB592C"/>
    <w:rsid w:val="00BB598A"/>
    <w:rsid w:val="00BB5A33"/>
    <w:rsid w:val="00BB5BC2"/>
    <w:rsid w:val="00BB5EDB"/>
    <w:rsid w:val="00BB5F07"/>
    <w:rsid w:val="00BB632A"/>
    <w:rsid w:val="00BB64D9"/>
    <w:rsid w:val="00BB6A1A"/>
    <w:rsid w:val="00BB6A6A"/>
    <w:rsid w:val="00BB6B10"/>
    <w:rsid w:val="00BB6C1D"/>
    <w:rsid w:val="00BB6F15"/>
    <w:rsid w:val="00BB711A"/>
    <w:rsid w:val="00BB7245"/>
    <w:rsid w:val="00BC0653"/>
    <w:rsid w:val="00BC07B5"/>
    <w:rsid w:val="00BC0CA7"/>
    <w:rsid w:val="00BC0E4A"/>
    <w:rsid w:val="00BC0F09"/>
    <w:rsid w:val="00BC1262"/>
    <w:rsid w:val="00BC12BD"/>
    <w:rsid w:val="00BC13F9"/>
    <w:rsid w:val="00BC14CB"/>
    <w:rsid w:val="00BC1501"/>
    <w:rsid w:val="00BC15AE"/>
    <w:rsid w:val="00BC1656"/>
    <w:rsid w:val="00BC170F"/>
    <w:rsid w:val="00BC1A64"/>
    <w:rsid w:val="00BC1CFD"/>
    <w:rsid w:val="00BC1F79"/>
    <w:rsid w:val="00BC21EF"/>
    <w:rsid w:val="00BC24DA"/>
    <w:rsid w:val="00BC265D"/>
    <w:rsid w:val="00BC2682"/>
    <w:rsid w:val="00BC26FB"/>
    <w:rsid w:val="00BC2A31"/>
    <w:rsid w:val="00BC2C0A"/>
    <w:rsid w:val="00BC2F91"/>
    <w:rsid w:val="00BC2FC2"/>
    <w:rsid w:val="00BC30AD"/>
    <w:rsid w:val="00BC32E2"/>
    <w:rsid w:val="00BC379E"/>
    <w:rsid w:val="00BC3977"/>
    <w:rsid w:val="00BC3B97"/>
    <w:rsid w:val="00BC3CF0"/>
    <w:rsid w:val="00BC3EB4"/>
    <w:rsid w:val="00BC3FBB"/>
    <w:rsid w:val="00BC4003"/>
    <w:rsid w:val="00BC445F"/>
    <w:rsid w:val="00BC4625"/>
    <w:rsid w:val="00BC4741"/>
    <w:rsid w:val="00BC4916"/>
    <w:rsid w:val="00BC4CBC"/>
    <w:rsid w:val="00BC4CFE"/>
    <w:rsid w:val="00BC50B8"/>
    <w:rsid w:val="00BC50EB"/>
    <w:rsid w:val="00BC5238"/>
    <w:rsid w:val="00BC64CB"/>
    <w:rsid w:val="00BC66F0"/>
    <w:rsid w:val="00BC67A0"/>
    <w:rsid w:val="00BC6985"/>
    <w:rsid w:val="00BC6B74"/>
    <w:rsid w:val="00BC6C3C"/>
    <w:rsid w:val="00BC6D02"/>
    <w:rsid w:val="00BC6EBF"/>
    <w:rsid w:val="00BC7AF1"/>
    <w:rsid w:val="00BC7BBE"/>
    <w:rsid w:val="00BC7D7B"/>
    <w:rsid w:val="00BC7F56"/>
    <w:rsid w:val="00BD027C"/>
    <w:rsid w:val="00BD04F5"/>
    <w:rsid w:val="00BD0658"/>
    <w:rsid w:val="00BD08BA"/>
    <w:rsid w:val="00BD09AD"/>
    <w:rsid w:val="00BD09FB"/>
    <w:rsid w:val="00BD0A96"/>
    <w:rsid w:val="00BD0C3D"/>
    <w:rsid w:val="00BD0DA1"/>
    <w:rsid w:val="00BD0E03"/>
    <w:rsid w:val="00BD0EFA"/>
    <w:rsid w:val="00BD118A"/>
    <w:rsid w:val="00BD127C"/>
    <w:rsid w:val="00BD1313"/>
    <w:rsid w:val="00BD154D"/>
    <w:rsid w:val="00BD1621"/>
    <w:rsid w:val="00BD164F"/>
    <w:rsid w:val="00BD17CD"/>
    <w:rsid w:val="00BD1920"/>
    <w:rsid w:val="00BD27B5"/>
    <w:rsid w:val="00BD27BD"/>
    <w:rsid w:val="00BD3148"/>
    <w:rsid w:val="00BD3294"/>
    <w:rsid w:val="00BD32A9"/>
    <w:rsid w:val="00BD3449"/>
    <w:rsid w:val="00BD4212"/>
    <w:rsid w:val="00BD42B8"/>
    <w:rsid w:val="00BD4A77"/>
    <w:rsid w:val="00BD4AA2"/>
    <w:rsid w:val="00BD52B5"/>
    <w:rsid w:val="00BD538C"/>
    <w:rsid w:val="00BD5853"/>
    <w:rsid w:val="00BD5C2F"/>
    <w:rsid w:val="00BD5CC4"/>
    <w:rsid w:val="00BD5DB2"/>
    <w:rsid w:val="00BD5DB3"/>
    <w:rsid w:val="00BD5E88"/>
    <w:rsid w:val="00BD5F06"/>
    <w:rsid w:val="00BD6077"/>
    <w:rsid w:val="00BD6117"/>
    <w:rsid w:val="00BD6587"/>
    <w:rsid w:val="00BD65BF"/>
    <w:rsid w:val="00BD67B4"/>
    <w:rsid w:val="00BD68F5"/>
    <w:rsid w:val="00BD70A6"/>
    <w:rsid w:val="00BD7248"/>
    <w:rsid w:val="00BD748D"/>
    <w:rsid w:val="00BD7809"/>
    <w:rsid w:val="00BD79F8"/>
    <w:rsid w:val="00BD7B40"/>
    <w:rsid w:val="00BD7E3F"/>
    <w:rsid w:val="00BE0044"/>
    <w:rsid w:val="00BE0384"/>
    <w:rsid w:val="00BE057B"/>
    <w:rsid w:val="00BE0BD3"/>
    <w:rsid w:val="00BE0C1A"/>
    <w:rsid w:val="00BE0DA0"/>
    <w:rsid w:val="00BE0EBA"/>
    <w:rsid w:val="00BE1093"/>
    <w:rsid w:val="00BE12BB"/>
    <w:rsid w:val="00BE133F"/>
    <w:rsid w:val="00BE1395"/>
    <w:rsid w:val="00BE1EDD"/>
    <w:rsid w:val="00BE22B0"/>
    <w:rsid w:val="00BE2A82"/>
    <w:rsid w:val="00BE2AAD"/>
    <w:rsid w:val="00BE35D2"/>
    <w:rsid w:val="00BE3868"/>
    <w:rsid w:val="00BE3914"/>
    <w:rsid w:val="00BE3B14"/>
    <w:rsid w:val="00BE3B6A"/>
    <w:rsid w:val="00BE3FBD"/>
    <w:rsid w:val="00BE423C"/>
    <w:rsid w:val="00BE4426"/>
    <w:rsid w:val="00BE4516"/>
    <w:rsid w:val="00BE469A"/>
    <w:rsid w:val="00BE4757"/>
    <w:rsid w:val="00BE481A"/>
    <w:rsid w:val="00BE49D9"/>
    <w:rsid w:val="00BE5144"/>
    <w:rsid w:val="00BE575D"/>
    <w:rsid w:val="00BE5A5A"/>
    <w:rsid w:val="00BE5E10"/>
    <w:rsid w:val="00BE5F05"/>
    <w:rsid w:val="00BE5F44"/>
    <w:rsid w:val="00BE67F5"/>
    <w:rsid w:val="00BE68D4"/>
    <w:rsid w:val="00BE6B5F"/>
    <w:rsid w:val="00BE6D70"/>
    <w:rsid w:val="00BE6F59"/>
    <w:rsid w:val="00BE70E3"/>
    <w:rsid w:val="00BE7402"/>
    <w:rsid w:val="00BE749D"/>
    <w:rsid w:val="00BE74E3"/>
    <w:rsid w:val="00BE77E0"/>
    <w:rsid w:val="00BE78F7"/>
    <w:rsid w:val="00BE7DE1"/>
    <w:rsid w:val="00BE7ED3"/>
    <w:rsid w:val="00BF0622"/>
    <w:rsid w:val="00BF074E"/>
    <w:rsid w:val="00BF0CCD"/>
    <w:rsid w:val="00BF147A"/>
    <w:rsid w:val="00BF14CD"/>
    <w:rsid w:val="00BF1CD9"/>
    <w:rsid w:val="00BF1D3F"/>
    <w:rsid w:val="00BF24A5"/>
    <w:rsid w:val="00BF2604"/>
    <w:rsid w:val="00BF286B"/>
    <w:rsid w:val="00BF287B"/>
    <w:rsid w:val="00BF2C5E"/>
    <w:rsid w:val="00BF2D83"/>
    <w:rsid w:val="00BF2EC1"/>
    <w:rsid w:val="00BF2FD2"/>
    <w:rsid w:val="00BF364F"/>
    <w:rsid w:val="00BF3682"/>
    <w:rsid w:val="00BF3738"/>
    <w:rsid w:val="00BF3746"/>
    <w:rsid w:val="00BF3861"/>
    <w:rsid w:val="00BF389B"/>
    <w:rsid w:val="00BF38BC"/>
    <w:rsid w:val="00BF393E"/>
    <w:rsid w:val="00BF399E"/>
    <w:rsid w:val="00BF39F7"/>
    <w:rsid w:val="00BF3AAC"/>
    <w:rsid w:val="00BF3AC4"/>
    <w:rsid w:val="00BF3D88"/>
    <w:rsid w:val="00BF3EB7"/>
    <w:rsid w:val="00BF3F71"/>
    <w:rsid w:val="00BF40E3"/>
    <w:rsid w:val="00BF4505"/>
    <w:rsid w:val="00BF4745"/>
    <w:rsid w:val="00BF4832"/>
    <w:rsid w:val="00BF4C0F"/>
    <w:rsid w:val="00BF4C65"/>
    <w:rsid w:val="00BF4D50"/>
    <w:rsid w:val="00BF4D87"/>
    <w:rsid w:val="00BF4E0B"/>
    <w:rsid w:val="00BF4E6E"/>
    <w:rsid w:val="00BF52BA"/>
    <w:rsid w:val="00BF56A3"/>
    <w:rsid w:val="00BF59AD"/>
    <w:rsid w:val="00BF59FE"/>
    <w:rsid w:val="00BF5F19"/>
    <w:rsid w:val="00BF5F93"/>
    <w:rsid w:val="00BF62C4"/>
    <w:rsid w:val="00BF63BA"/>
    <w:rsid w:val="00BF6822"/>
    <w:rsid w:val="00BF691A"/>
    <w:rsid w:val="00BF6B03"/>
    <w:rsid w:val="00BF6B13"/>
    <w:rsid w:val="00BF6C29"/>
    <w:rsid w:val="00BF6FF5"/>
    <w:rsid w:val="00BF705B"/>
    <w:rsid w:val="00BF77B4"/>
    <w:rsid w:val="00BF78C7"/>
    <w:rsid w:val="00BF79AE"/>
    <w:rsid w:val="00BF7B20"/>
    <w:rsid w:val="00BF7C0B"/>
    <w:rsid w:val="00BF7E6A"/>
    <w:rsid w:val="00BF7F23"/>
    <w:rsid w:val="00C00147"/>
    <w:rsid w:val="00C007B5"/>
    <w:rsid w:val="00C010A3"/>
    <w:rsid w:val="00C01620"/>
    <w:rsid w:val="00C018E2"/>
    <w:rsid w:val="00C01ACC"/>
    <w:rsid w:val="00C01D9B"/>
    <w:rsid w:val="00C020B5"/>
    <w:rsid w:val="00C020DF"/>
    <w:rsid w:val="00C023D7"/>
    <w:rsid w:val="00C03DE0"/>
    <w:rsid w:val="00C03E75"/>
    <w:rsid w:val="00C043BC"/>
    <w:rsid w:val="00C0450B"/>
    <w:rsid w:val="00C046D0"/>
    <w:rsid w:val="00C048BD"/>
    <w:rsid w:val="00C04BC7"/>
    <w:rsid w:val="00C04C14"/>
    <w:rsid w:val="00C04DB7"/>
    <w:rsid w:val="00C04DF6"/>
    <w:rsid w:val="00C0551C"/>
    <w:rsid w:val="00C0554D"/>
    <w:rsid w:val="00C055D0"/>
    <w:rsid w:val="00C05A53"/>
    <w:rsid w:val="00C05A5B"/>
    <w:rsid w:val="00C05B72"/>
    <w:rsid w:val="00C05FF2"/>
    <w:rsid w:val="00C0609C"/>
    <w:rsid w:val="00C06203"/>
    <w:rsid w:val="00C062C7"/>
    <w:rsid w:val="00C063E8"/>
    <w:rsid w:val="00C06834"/>
    <w:rsid w:val="00C06875"/>
    <w:rsid w:val="00C0687F"/>
    <w:rsid w:val="00C06FF8"/>
    <w:rsid w:val="00C070A7"/>
    <w:rsid w:val="00C07169"/>
    <w:rsid w:val="00C071F8"/>
    <w:rsid w:val="00C0727F"/>
    <w:rsid w:val="00C074AB"/>
    <w:rsid w:val="00C07700"/>
    <w:rsid w:val="00C077BF"/>
    <w:rsid w:val="00C07ADA"/>
    <w:rsid w:val="00C10625"/>
    <w:rsid w:val="00C1074D"/>
    <w:rsid w:val="00C107D5"/>
    <w:rsid w:val="00C108B7"/>
    <w:rsid w:val="00C10945"/>
    <w:rsid w:val="00C10B1E"/>
    <w:rsid w:val="00C11369"/>
    <w:rsid w:val="00C11435"/>
    <w:rsid w:val="00C11693"/>
    <w:rsid w:val="00C117E5"/>
    <w:rsid w:val="00C119CC"/>
    <w:rsid w:val="00C11A38"/>
    <w:rsid w:val="00C11B1C"/>
    <w:rsid w:val="00C11B5D"/>
    <w:rsid w:val="00C11CBF"/>
    <w:rsid w:val="00C11F35"/>
    <w:rsid w:val="00C128B7"/>
    <w:rsid w:val="00C129B1"/>
    <w:rsid w:val="00C12A71"/>
    <w:rsid w:val="00C12B43"/>
    <w:rsid w:val="00C12B45"/>
    <w:rsid w:val="00C12BA1"/>
    <w:rsid w:val="00C12EE6"/>
    <w:rsid w:val="00C12F52"/>
    <w:rsid w:val="00C13416"/>
    <w:rsid w:val="00C13ABE"/>
    <w:rsid w:val="00C14145"/>
    <w:rsid w:val="00C14236"/>
    <w:rsid w:val="00C14391"/>
    <w:rsid w:val="00C143BC"/>
    <w:rsid w:val="00C14CAB"/>
    <w:rsid w:val="00C14D18"/>
    <w:rsid w:val="00C14D48"/>
    <w:rsid w:val="00C14F3F"/>
    <w:rsid w:val="00C152FB"/>
    <w:rsid w:val="00C15504"/>
    <w:rsid w:val="00C15619"/>
    <w:rsid w:val="00C156B4"/>
    <w:rsid w:val="00C1574B"/>
    <w:rsid w:val="00C158AA"/>
    <w:rsid w:val="00C15C89"/>
    <w:rsid w:val="00C15D9A"/>
    <w:rsid w:val="00C15EBB"/>
    <w:rsid w:val="00C16088"/>
    <w:rsid w:val="00C160B0"/>
    <w:rsid w:val="00C1615C"/>
    <w:rsid w:val="00C16197"/>
    <w:rsid w:val="00C163FA"/>
    <w:rsid w:val="00C167DE"/>
    <w:rsid w:val="00C16926"/>
    <w:rsid w:val="00C1694E"/>
    <w:rsid w:val="00C16D34"/>
    <w:rsid w:val="00C16FEF"/>
    <w:rsid w:val="00C17116"/>
    <w:rsid w:val="00C171AE"/>
    <w:rsid w:val="00C1725F"/>
    <w:rsid w:val="00C1733E"/>
    <w:rsid w:val="00C175EC"/>
    <w:rsid w:val="00C17653"/>
    <w:rsid w:val="00C1778E"/>
    <w:rsid w:val="00C1786F"/>
    <w:rsid w:val="00C17A0A"/>
    <w:rsid w:val="00C17B8F"/>
    <w:rsid w:val="00C17DA6"/>
    <w:rsid w:val="00C17FCC"/>
    <w:rsid w:val="00C20067"/>
    <w:rsid w:val="00C20282"/>
    <w:rsid w:val="00C20478"/>
    <w:rsid w:val="00C20587"/>
    <w:rsid w:val="00C208CE"/>
    <w:rsid w:val="00C20C61"/>
    <w:rsid w:val="00C21345"/>
    <w:rsid w:val="00C2136E"/>
    <w:rsid w:val="00C213D5"/>
    <w:rsid w:val="00C218E2"/>
    <w:rsid w:val="00C21A67"/>
    <w:rsid w:val="00C2226D"/>
    <w:rsid w:val="00C222F3"/>
    <w:rsid w:val="00C223CE"/>
    <w:rsid w:val="00C224C7"/>
    <w:rsid w:val="00C2251E"/>
    <w:rsid w:val="00C2296C"/>
    <w:rsid w:val="00C22A78"/>
    <w:rsid w:val="00C22B73"/>
    <w:rsid w:val="00C2308A"/>
    <w:rsid w:val="00C2372C"/>
    <w:rsid w:val="00C237CB"/>
    <w:rsid w:val="00C23973"/>
    <w:rsid w:val="00C23A7A"/>
    <w:rsid w:val="00C23AD9"/>
    <w:rsid w:val="00C23C19"/>
    <w:rsid w:val="00C23EB2"/>
    <w:rsid w:val="00C23F1B"/>
    <w:rsid w:val="00C23FD4"/>
    <w:rsid w:val="00C23FFF"/>
    <w:rsid w:val="00C2433D"/>
    <w:rsid w:val="00C243A0"/>
    <w:rsid w:val="00C2459E"/>
    <w:rsid w:val="00C24AAF"/>
    <w:rsid w:val="00C25209"/>
    <w:rsid w:val="00C255D7"/>
    <w:rsid w:val="00C257D7"/>
    <w:rsid w:val="00C2583F"/>
    <w:rsid w:val="00C25851"/>
    <w:rsid w:val="00C258B8"/>
    <w:rsid w:val="00C25BA4"/>
    <w:rsid w:val="00C25BA9"/>
    <w:rsid w:val="00C25C80"/>
    <w:rsid w:val="00C25E40"/>
    <w:rsid w:val="00C25EA4"/>
    <w:rsid w:val="00C25EF7"/>
    <w:rsid w:val="00C260C4"/>
    <w:rsid w:val="00C262B8"/>
    <w:rsid w:val="00C26462"/>
    <w:rsid w:val="00C26473"/>
    <w:rsid w:val="00C265E4"/>
    <w:rsid w:val="00C268A2"/>
    <w:rsid w:val="00C27024"/>
    <w:rsid w:val="00C27063"/>
    <w:rsid w:val="00C27624"/>
    <w:rsid w:val="00C27711"/>
    <w:rsid w:val="00C27783"/>
    <w:rsid w:val="00C27848"/>
    <w:rsid w:val="00C27857"/>
    <w:rsid w:val="00C27AC2"/>
    <w:rsid w:val="00C27EE6"/>
    <w:rsid w:val="00C300E5"/>
    <w:rsid w:val="00C30554"/>
    <w:rsid w:val="00C3069B"/>
    <w:rsid w:val="00C306DD"/>
    <w:rsid w:val="00C308F1"/>
    <w:rsid w:val="00C30904"/>
    <w:rsid w:val="00C31121"/>
    <w:rsid w:val="00C31395"/>
    <w:rsid w:val="00C3154E"/>
    <w:rsid w:val="00C3155A"/>
    <w:rsid w:val="00C31B8C"/>
    <w:rsid w:val="00C31E93"/>
    <w:rsid w:val="00C32138"/>
    <w:rsid w:val="00C32172"/>
    <w:rsid w:val="00C3235E"/>
    <w:rsid w:val="00C325C9"/>
    <w:rsid w:val="00C325F1"/>
    <w:rsid w:val="00C32ACB"/>
    <w:rsid w:val="00C32DB5"/>
    <w:rsid w:val="00C33960"/>
    <w:rsid w:val="00C33BEC"/>
    <w:rsid w:val="00C33CF7"/>
    <w:rsid w:val="00C33DB6"/>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CBE"/>
    <w:rsid w:val="00C35EE7"/>
    <w:rsid w:val="00C3638B"/>
    <w:rsid w:val="00C36630"/>
    <w:rsid w:val="00C36741"/>
    <w:rsid w:val="00C369CC"/>
    <w:rsid w:val="00C36A58"/>
    <w:rsid w:val="00C36BC4"/>
    <w:rsid w:val="00C36BEB"/>
    <w:rsid w:val="00C36E92"/>
    <w:rsid w:val="00C37625"/>
    <w:rsid w:val="00C37BE1"/>
    <w:rsid w:val="00C37EDE"/>
    <w:rsid w:val="00C37FA5"/>
    <w:rsid w:val="00C401E3"/>
    <w:rsid w:val="00C40291"/>
    <w:rsid w:val="00C4055D"/>
    <w:rsid w:val="00C40A74"/>
    <w:rsid w:val="00C40AF1"/>
    <w:rsid w:val="00C40B59"/>
    <w:rsid w:val="00C40C85"/>
    <w:rsid w:val="00C40D54"/>
    <w:rsid w:val="00C40F3F"/>
    <w:rsid w:val="00C4104B"/>
    <w:rsid w:val="00C41091"/>
    <w:rsid w:val="00C417CE"/>
    <w:rsid w:val="00C418A5"/>
    <w:rsid w:val="00C41C85"/>
    <w:rsid w:val="00C41C97"/>
    <w:rsid w:val="00C41CD0"/>
    <w:rsid w:val="00C42408"/>
    <w:rsid w:val="00C424E1"/>
    <w:rsid w:val="00C42680"/>
    <w:rsid w:val="00C42685"/>
    <w:rsid w:val="00C42F69"/>
    <w:rsid w:val="00C42FC6"/>
    <w:rsid w:val="00C430D1"/>
    <w:rsid w:val="00C43405"/>
    <w:rsid w:val="00C43747"/>
    <w:rsid w:val="00C437B9"/>
    <w:rsid w:val="00C43BF2"/>
    <w:rsid w:val="00C43BF6"/>
    <w:rsid w:val="00C43FDA"/>
    <w:rsid w:val="00C44690"/>
    <w:rsid w:val="00C446E3"/>
    <w:rsid w:val="00C4471D"/>
    <w:rsid w:val="00C449CD"/>
    <w:rsid w:val="00C449F3"/>
    <w:rsid w:val="00C44B95"/>
    <w:rsid w:val="00C44BDC"/>
    <w:rsid w:val="00C450E8"/>
    <w:rsid w:val="00C45411"/>
    <w:rsid w:val="00C455A5"/>
    <w:rsid w:val="00C45700"/>
    <w:rsid w:val="00C45928"/>
    <w:rsid w:val="00C4594A"/>
    <w:rsid w:val="00C45960"/>
    <w:rsid w:val="00C45B8F"/>
    <w:rsid w:val="00C45CBE"/>
    <w:rsid w:val="00C462CC"/>
    <w:rsid w:val="00C464CF"/>
    <w:rsid w:val="00C4672F"/>
    <w:rsid w:val="00C46E7A"/>
    <w:rsid w:val="00C47008"/>
    <w:rsid w:val="00C47290"/>
    <w:rsid w:val="00C47344"/>
    <w:rsid w:val="00C473EE"/>
    <w:rsid w:val="00C474F3"/>
    <w:rsid w:val="00C4760C"/>
    <w:rsid w:val="00C4776D"/>
    <w:rsid w:val="00C479EC"/>
    <w:rsid w:val="00C47AD7"/>
    <w:rsid w:val="00C47B05"/>
    <w:rsid w:val="00C47B4C"/>
    <w:rsid w:val="00C47F13"/>
    <w:rsid w:val="00C50287"/>
    <w:rsid w:val="00C506D4"/>
    <w:rsid w:val="00C50D7E"/>
    <w:rsid w:val="00C50F73"/>
    <w:rsid w:val="00C50F92"/>
    <w:rsid w:val="00C51150"/>
    <w:rsid w:val="00C511E2"/>
    <w:rsid w:val="00C51405"/>
    <w:rsid w:val="00C514CC"/>
    <w:rsid w:val="00C51786"/>
    <w:rsid w:val="00C51849"/>
    <w:rsid w:val="00C518E6"/>
    <w:rsid w:val="00C51FD8"/>
    <w:rsid w:val="00C52148"/>
    <w:rsid w:val="00C5234D"/>
    <w:rsid w:val="00C523C9"/>
    <w:rsid w:val="00C52490"/>
    <w:rsid w:val="00C52A57"/>
    <w:rsid w:val="00C52D2E"/>
    <w:rsid w:val="00C531D1"/>
    <w:rsid w:val="00C532D0"/>
    <w:rsid w:val="00C53636"/>
    <w:rsid w:val="00C536B8"/>
    <w:rsid w:val="00C539A5"/>
    <w:rsid w:val="00C53C09"/>
    <w:rsid w:val="00C53C91"/>
    <w:rsid w:val="00C53DD0"/>
    <w:rsid w:val="00C53E4D"/>
    <w:rsid w:val="00C53F82"/>
    <w:rsid w:val="00C54100"/>
    <w:rsid w:val="00C542A0"/>
    <w:rsid w:val="00C546AE"/>
    <w:rsid w:val="00C547FE"/>
    <w:rsid w:val="00C54958"/>
    <w:rsid w:val="00C54D86"/>
    <w:rsid w:val="00C54EA8"/>
    <w:rsid w:val="00C54F84"/>
    <w:rsid w:val="00C5537F"/>
    <w:rsid w:val="00C5559D"/>
    <w:rsid w:val="00C5571A"/>
    <w:rsid w:val="00C55C4C"/>
    <w:rsid w:val="00C55DD0"/>
    <w:rsid w:val="00C55E1A"/>
    <w:rsid w:val="00C55F79"/>
    <w:rsid w:val="00C5617E"/>
    <w:rsid w:val="00C562B4"/>
    <w:rsid w:val="00C5650D"/>
    <w:rsid w:val="00C56BEA"/>
    <w:rsid w:val="00C56D34"/>
    <w:rsid w:val="00C56E31"/>
    <w:rsid w:val="00C56E5E"/>
    <w:rsid w:val="00C56F1E"/>
    <w:rsid w:val="00C56FCE"/>
    <w:rsid w:val="00C5744B"/>
    <w:rsid w:val="00C574AE"/>
    <w:rsid w:val="00C5783D"/>
    <w:rsid w:val="00C57C36"/>
    <w:rsid w:val="00C57D0B"/>
    <w:rsid w:val="00C60119"/>
    <w:rsid w:val="00C6019B"/>
    <w:rsid w:val="00C6032E"/>
    <w:rsid w:val="00C60447"/>
    <w:rsid w:val="00C604F1"/>
    <w:rsid w:val="00C607D1"/>
    <w:rsid w:val="00C607E7"/>
    <w:rsid w:val="00C60827"/>
    <w:rsid w:val="00C60962"/>
    <w:rsid w:val="00C60FF8"/>
    <w:rsid w:val="00C613A5"/>
    <w:rsid w:val="00C613FB"/>
    <w:rsid w:val="00C61618"/>
    <w:rsid w:val="00C61719"/>
    <w:rsid w:val="00C61A7A"/>
    <w:rsid w:val="00C61D03"/>
    <w:rsid w:val="00C61F0A"/>
    <w:rsid w:val="00C61F8F"/>
    <w:rsid w:val="00C625F0"/>
    <w:rsid w:val="00C62D2A"/>
    <w:rsid w:val="00C62E94"/>
    <w:rsid w:val="00C63124"/>
    <w:rsid w:val="00C63305"/>
    <w:rsid w:val="00C63575"/>
    <w:rsid w:val="00C63591"/>
    <w:rsid w:val="00C63AC1"/>
    <w:rsid w:val="00C63BC3"/>
    <w:rsid w:val="00C63C25"/>
    <w:rsid w:val="00C63CF2"/>
    <w:rsid w:val="00C63FD8"/>
    <w:rsid w:val="00C6404A"/>
    <w:rsid w:val="00C64856"/>
    <w:rsid w:val="00C649E9"/>
    <w:rsid w:val="00C64E7C"/>
    <w:rsid w:val="00C64F2C"/>
    <w:rsid w:val="00C652BA"/>
    <w:rsid w:val="00C652D4"/>
    <w:rsid w:val="00C65477"/>
    <w:rsid w:val="00C656AC"/>
    <w:rsid w:val="00C65793"/>
    <w:rsid w:val="00C65A7E"/>
    <w:rsid w:val="00C65CFF"/>
    <w:rsid w:val="00C65F90"/>
    <w:rsid w:val="00C661B6"/>
    <w:rsid w:val="00C66541"/>
    <w:rsid w:val="00C66726"/>
    <w:rsid w:val="00C6679D"/>
    <w:rsid w:val="00C66A09"/>
    <w:rsid w:val="00C66AD3"/>
    <w:rsid w:val="00C66DFD"/>
    <w:rsid w:val="00C66E15"/>
    <w:rsid w:val="00C6730C"/>
    <w:rsid w:val="00C675A6"/>
    <w:rsid w:val="00C675D6"/>
    <w:rsid w:val="00C67654"/>
    <w:rsid w:val="00C676D0"/>
    <w:rsid w:val="00C677E7"/>
    <w:rsid w:val="00C67847"/>
    <w:rsid w:val="00C679E8"/>
    <w:rsid w:val="00C67AAA"/>
    <w:rsid w:val="00C67D0B"/>
    <w:rsid w:val="00C67E40"/>
    <w:rsid w:val="00C67E88"/>
    <w:rsid w:val="00C67F36"/>
    <w:rsid w:val="00C67FB6"/>
    <w:rsid w:val="00C70067"/>
    <w:rsid w:val="00C70079"/>
    <w:rsid w:val="00C70351"/>
    <w:rsid w:val="00C7049B"/>
    <w:rsid w:val="00C70A32"/>
    <w:rsid w:val="00C70D07"/>
    <w:rsid w:val="00C71104"/>
    <w:rsid w:val="00C7132E"/>
    <w:rsid w:val="00C7143E"/>
    <w:rsid w:val="00C71535"/>
    <w:rsid w:val="00C7154E"/>
    <w:rsid w:val="00C715D9"/>
    <w:rsid w:val="00C719A7"/>
    <w:rsid w:val="00C71E32"/>
    <w:rsid w:val="00C728BF"/>
    <w:rsid w:val="00C72A07"/>
    <w:rsid w:val="00C72BB1"/>
    <w:rsid w:val="00C72CAB"/>
    <w:rsid w:val="00C72D37"/>
    <w:rsid w:val="00C72FCD"/>
    <w:rsid w:val="00C73469"/>
    <w:rsid w:val="00C735C8"/>
    <w:rsid w:val="00C73651"/>
    <w:rsid w:val="00C736D9"/>
    <w:rsid w:val="00C73A1E"/>
    <w:rsid w:val="00C73A4E"/>
    <w:rsid w:val="00C73C9C"/>
    <w:rsid w:val="00C73EEF"/>
    <w:rsid w:val="00C7427C"/>
    <w:rsid w:val="00C74467"/>
    <w:rsid w:val="00C747BB"/>
    <w:rsid w:val="00C747C7"/>
    <w:rsid w:val="00C74869"/>
    <w:rsid w:val="00C74C41"/>
    <w:rsid w:val="00C74DE5"/>
    <w:rsid w:val="00C7574A"/>
    <w:rsid w:val="00C758F9"/>
    <w:rsid w:val="00C75A5B"/>
    <w:rsid w:val="00C75D27"/>
    <w:rsid w:val="00C7621B"/>
    <w:rsid w:val="00C7629C"/>
    <w:rsid w:val="00C762A2"/>
    <w:rsid w:val="00C76A10"/>
    <w:rsid w:val="00C76BA9"/>
    <w:rsid w:val="00C76C08"/>
    <w:rsid w:val="00C76CB9"/>
    <w:rsid w:val="00C770ED"/>
    <w:rsid w:val="00C77264"/>
    <w:rsid w:val="00C772F1"/>
    <w:rsid w:val="00C772FB"/>
    <w:rsid w:val="00C77688"/>
    <w:rsid w:val="00C779FB"/>
    <w:rsid w:val="00C77A34"/>
    <w:rsid w:val="00C77ADD"/>
    <w:rsid w:val="00C77E09"/>
    <w:rsid w:val="00C77F9F"/>
    <w:rsid w:val="00C80002"/>
    <w:rsid w:val="00C80573"/>
    <w:rsid w:val="00C80C08"/>
    <w:rsid w:val="00C8113A"/>
    <w:rsid w:val="00C811EB"/>
    <w:rsid w:val="00C816FB"/>
    <w:rsid w:val="00C818C4"/>
    <w:rsid w:val="00C8194C"/>
    <w:rsid w:val="00C81A25"/>
    <w:rsid w:val="00C81B96"/>
    <w:rsid w:val="00C81D04"/>
    <w:rsid w:val="00C81FA2"/>
    <w:rsid w:val="00C81FEC"/>
    <w:rsid w:val="00C8208D"/>
    <w:rsid w:val="00C8208E"/>
    <w:rsid w:val="00C827D0"/>
    <w:rsid w:val="00C829DE"/>
    <w:rsid w:val="00C82C3D"/>
    <w:rsid w:val="00C8317F"/>
    <w:rsid w:val="00C8335A"/>
    <w:rsid w:val="00C83765"/>
    <w:rsid w:val="00C838EC"/>
    <w:rsid w:val="00C83CEF"/>
    <w:rsid w:val="00C83F9A"/>
    <w:rsid w:val="00C84215"/>
    <w:rsid w:val="00C84C71"/>
    <w:rsid w:val="00C8525D"/>
    <w:rsid w:val="00C85381"/>
    <w:rsid w:val="00C858E7"/>
    <w:rsid w:val="00C8594E"/>
    <w:rsid w:val="00C85A72"/>
    <w:rsid w:val="00C85A7A"/>
    <w:rsid w:val="00C85B03"/>
    <w:rsid w:val="00C85C98"/>
    <w:rsid w:val="00C85D10"/>
    <w:rsid w:val="00C85D67"/>
    <w:rsid w:val="00C85D78"/>
    <w:rsid w:val="00C8625E"/>
    <w:rsid w:val="00C8635A"/>
    <w:rsid w:val="00C864C1"/>
    <w:rsid w:val="00C86510"/>
    <w:rsid w:val="00C866A5"/>
    <w:rsid w:val="00C86714"/>
    <w:rsid w:val="00C86718"/>
    <w:rsid w:val="00C86E35"/>
    <w:rsid w:val="00C86EB1"/>
    <w:rsid w:val="00C86F3A"/>
    <w:rsid w:val="00C871DF"/>
    <w:rsid w:val="00C875C8"/>
    <w:rsid w:val="00C87920"/>
    <w:rsid w:val="00C87AEE"/>
    <w:rsid w:val="00C87E5C"/>
    <w:rsid w:val="00C90323"/>
    <w:rsid w:val="00C90387"/>
    <w:rsid w:val="00C90782"/>
    <w:rsid w:val="00C90832"/>
    <w:rsid w:val="00C9095E"/>
    <w:rsid w:val="00C90ADE"/>
    <w:rsid w:val="00C90D4E"/>
    <w:rsid w:val="00C90D8F"/>
    <w:rsid w:val="00C90F94"/>
    <w:rsid w:val="00C910D4"/>
    <w:rsid w:val="00C910E4"/>
    <w:rsid w:val="00C91154"/>
    <w:rsid w:val="00C9123A"/>
    <w:rsid w:val="00C9140F"/>
    <w:rsid w:val="00C914DC"/>
    <w:rsid w:val="00C915FB"/>
    <w:rsid w:val="00C916E9"/>
    <w:rsid w:val="00C91836"/>
    <w:rsid w:val="00C919FD"/>
    <w:rsid w:val="00C91AB2"/>
    <w:rsid w:val="00C91C6E"/>
    <w:rsid w:val="00C91C82"/>
    <w:rsid w:val="00C91F54"/>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16E"/>
    <w:rsid w:val="00C94255"/>
    <w:rsid w:val="00C94315"/>
    <w:rsid w:val="00C9434A"/>
    <w:rsid w:val="00C94365"/>
    <w:rsid w:val="00C9484C"/>
    <w:rsid w:val="00C948C4"/>
    <w:rsid w:val="00C949CE"/>
    <w:rsid w:val="00C94B18"/>
    <w:rsid w:val="00C9509C"/>
    <w:rsid w:val="00C95326"/>
    <w:rsid w:val="00C954C3"/>
    <w:rsid w:val="00C95541"/>
    <w:rsid w:val="00C9571B"/>
    <w:rsid w:val="00C95946"/>
    <w:rsid w:val="00C95A00"/>
    <w:rsid w:val="00C95A8E"/>
    <w:rsid w:val="00C95B0D"/>
    <w:rsid w:val="00C95E11"/>
    <w:rsid w:val="00C95F24"/>
    <w:rsid w:val="00C95FE9"/>
    <w:rsid w:val="00C9611D"/>
    <w:rsid w:val="00C9674B"/>
    <w:rsid w:val="00C9677C"/>
    <w:rsid w:val="00C96786"/>
    <w:rsid w:val="00C96929"/>
    <w:rsid w:val="00C96EB7"/>
    <w:rsid w:val="00C97782"/>
    <w:rsid w:val="00C97A31"/>
    <w:rsid w:val="00C97BE8"/>
    <w:rsid w:val="00C97D8F"/>
    <w:rsid w:val="00C97FF5"/>
    <w:rsid w:val="00CA0083"/>
    <w:rsid w:val="00CA0372"/>
    <w:rsid w:val="00CA066A"/>
    <w:rsid w:val="00CA083C"/>
    <w:rsid w:val="00CA0893"/>
    <w:rsid w:val="00CA0984"/>
    <w:rsid w:val="00CA09BC"/>
    <w:rsid w:val="00CA0B2C"/>
    <w:rsid w:val="00CA0B52"/>
    <w:rsid w:val="00CA0D70"/>
    <w:rsid w:val="00CA189C"/>
    <w:rsid w:val="00CA19F1"/>
    <w:rsid w:val="00CA1BFD"/>
    <w:rsid w:val="00CA1D49"/>
    <w:rsid w:val="00CA1E12"/>
    <w:rsid w:val="00CA1ED8"/>
    <w:rsid w:val="00CA209F"/>
    <w:rsid w:val="00CA27FF"/>
    <w:rsid w:val="00CA2959"/>
    <w:rsid w:val="00CA327C"/>
    <w:rsid w:val="00CA34F9"/>
    <w:rsid w:val="00CA359E"/>
    <w:rsid w:val="00CA360B"/>
    <w:rsid w:val="00CA3918"/>
    <w:rsid w:val="00CA395D"/>
    <w:rsid w:val="00CA3970"/>
    <w:rsid w:val="00CA3A78"/>
    <w:rsid w:val="00CA3CB9"/>
    <w:rsid w:val="00CA3CD0"/>
    <w:rsid w:val="00CA3E84"/>
    <w:rsid w:val="00CA3F2D"/>
    <w:rsid w:val="00CA40FB"/>
    <w:rsid w:val="00CA427E"/>
    <w:rsid w:val="00CA48D3"/>
    <w:rsid w:val="00CA5E1A"/>
    <w:rsid w:val="00CA5E9F"/>
    <w:rsid w:val="00CA600D"/>
    <w:rsid w:val="00CA60E2"/>
    <w:rsid w:val="00CA6121"/>
    <w:rsid w:val="00CA6299"/>
    <w:rsid w:val="00CA643E"/>
    <w:rsid w:val="00CA64F3"/>
    <w:rsid w:val="00CA6975"/>
    <w:rsid w:val="00CA7147"/>
    <w:rsid w:val="00CA71D2"/>
    <w:rsid w:val="00CA744C"/>
    <w:rsid w:val="00CA74E2"/>
    <w:rsid w:val="00CA7539"/>
    <w:rsid w:val="00CA7786"/>
    <w:rsid w:val="00CA789A"/>
    <w:rsid w:val="00CA7C18"/>
    <w:rsid w:val="00CA7FF8"/>
    <w:rsid w:val="00CB002E"/>
    <w:rsid w:val="00CB0063"/>
    <w:rsid w:val="00CB006A"/>
    <w:rsid w:val="00CB020C"/>
    <w:rsid w:val="00CB04EC"/>
    <w:rsid w:val="00CB0914"/>
    <w:rsid w:val="00CB0C93"/>
    <w:rsid w:val="00CB0F9D"/>
    <w:rsid w:val="00CB102A"/>
    <w:rsid w:val="00CB10D6"/>
    <w:rsid w:val="00CB111F"/>
    <w:rsid w:val="00CB175E"/>
    <w:rsid w:val="00CB18DF"/>
    <w:rsid w:val="00CB1D5D"/>
    <w:rsid w:val="00CB1D93"/>
    <w:rsid w:val="00CB2194"/>
    <w:rsid w:val="00CB22DB"/>
    <w:rsid w:val="00CB232D"/>
    <w:rsid w:val="00CB23F0"/>
    <w:rsid w:val="00CB2770"/>
    <w:rsid w:val="00CB2A57"/>
    <w:rsid w:val="00CB2B31"/>
    <w:rsid w:val="00CB2C67"/>
    <w:rsid w:val="00CB2DB5"/>
    <w:rsid w:val="00CB2EC4"/>
    <w:rsid w:val="00CB2F15"/>
    <w:rsid w:val="00CB3483"/>
    <w:rsid w:val="00CB3654"/>
    <w:rsid w:val="00CB367E"/>
    <w:rsid w:val="00CB369B"/>
    <w:rsid w:val="00CB37DC"/>
    <w:rsid w:val="00CB3862"/>
    <w:rsid w:val="00CB397C"/>
    <w:rsid w:val="00CB3A84"/>
    <w:rsid w:val="00CB3DB0"/>
    <w:rsid w:val="00CB3EBB"/>
    <w:rsid w:val="00CB3F61"/>
    <w:rsid w:val="00CB451E"/>
    <w:rsid w:val="00CB4558"/>
    <w:rsid w:val="00CB4589"/>
    <w:rsid w:val="00CB45C7"/>
    <w:rsid w:val="00CB47C1"/>
    <w:rsid w:val="00CB4831"/>
    <w:rsid w:val="00CB49A9"/>
    <w:rsid w:val="00CB4A71"/>
    <w:rsid w:val="00CB4C26"/>
    <w:rsid w:val="00CB4E7D"/>
    <w:rsid w:val="00CB50C4"/>
    <w:rsid w:val="00CB50E5"/>
    <w:rsid w:val="00CB5489"/>
    <w:rsid w:val="00CB5693"/>
    <w:rsid w:val="00CB573A"/>
    <w:rsid w:val="00CB582E"/>
    <w:rsid w:val="00CB5B47"/>
    <w:rsid w:val="00CB5B6B"/>
    <w:rsid w:val="00CB5E45"/>
    <w:rsid w:val="00CB5F14"/>
    <w:rsid w:val="00CB6A08"/>
    <w:rsid w:val="00CB6B34"/>
    <w:rsid w:val="00CB6DB9"/>
    <w:rsid w:val="00CB7328"/>
    <w:rsid w:val="00CB736D"/>
    <w:rsid w:val="00CB7395"/>
    <w:rsid w:val="00CB74E7"/>
    <w:rsid w:val="00CB7613"/>
    <w:rsid w:val="00CB7734"/>
    <w:rsid w:val="00CB7CF2"/>
    <w:rsid w:val="00CB7D0B"/>
    <w:rsid w:val="00CB7D2B"/>
    <w:rsid w:val="00CB7F7A"/>
    <w:rsid w:val="00CC02C6"/>
    <w:rsid w:val="00CC0483"/>
    <w:rsid w:val="00CC0A11"/>
    <w:rsid w:val="00CC0AAD"/>
    <w:rsid w:val="00CC0DDC"/>
    <w:rsid w:val="00CC0EC7"/>
    <w:rsid w:val="00CC0FAE"/>
    <w:rsid w:val="00CC114B"/>
    <w:rsid w:val="00CC1184"/>
    <w:rsid w:val="00CC165B"/>
    <w:rsid w:val="00CC17BA"/>
    <w:rsid w:val="00CC1D1D"/>
    <w:rsid w:val="00CC1D1F"/>
    <w:rsid w:val="00CC1DA3"/>
    <w:rsid w:val="00CC1EB9"/>
    <w:rsid w:val="00CC21FE"/>
    <w:rsid w:val="00CC22DD"/>
    <w:rsid w:val="00CC2310"/>
    <w:rsid w:val="00CC23A8"/>
    <w:rsid w:val="00CC245C"/>
    <w:rsid w:val="00CC2788"/>
    <w:rsid w:val="00CC278B"/>
    <w:rsid w:val="00CC28BD"/>
    <w:rsid w:val="00CC295A"/>
    <w:rsid w:val="00CC2C39"/>
    <w:rsid w:val="00CC2D11"/>
    <w:rsid w:val="00CC2F39"/>
    <w:rsid w:val="00CC30BB"/>
    <w:rsid w:val="00CC339D"/>
    <w:rsid w:val="00CC340B"/>
    <w:rsid w:val="00CC354C"/>
    <w:rsid w:val="00CC3757"/>
    <w:rsid w:val="00CC382B"/>
    <w:rsid w:val="00CC3DD8"/>
    <w:rsid w:val="00CC44AE"/>
    <w:rsid w:val="00CC4906"/>
    <w:rsid w:val="00CC4B20"/>
    <w:rsid w:val="00CC4D3E"/>
    <w:rsid w:val="00CC4D44"/>
    <w:rsid w:val="00CC514C"/>
    <w:rsid w:val="00CC5437"/>
    <w:rsid w:val="00CC54CD"/>
    <w:rsid w:val="00CC563C"/>
    <w:rsid w:val="00CC5915"/>
    <w:rsid w:val="00CC598B"/>
    <w:rsid w:val="00CC5BB4"/>
    <w:rsid w:val="00CC5C3D"/>
    <w:rsid w:val="00CC5D5F"/>
    <w:rsid w:val="00CC6252"/>
    <w:rsid w:val="00CC628B"/>
    <w:rsid w:val="00CC63CA"/>
    <w:rsid w:val="00CC65D4"/>
    <w:rsid w:val="00CC6E93"/>
    <w:rsid w:val="00CC729C"/>
    <w:rsid w:val="00CC72C5"/>
    <w:rsid w:val="00CC7B98"/>
    <w:rsid w:val="00CC7F0B"/>
    <w:rsid w:val="00CD0243"/>
    <w:rsid w:val="00CD0556"/>
    <w:rsid w:val="00CD09EC"/>
    <w:rsid w:val="00CD0AD1"/>
    <w:rsid w:val="00CD0D69"/>
    <w:rsid w:val="00CD0E9B"/>
    <w:rsid w:val="00CD0EBA"/>
    <w:rsid w:val="00CD0F95"/>
    <w:rsid w:val="00CD138B"/>
    <w:rsid w:val="00CD13B8"/>
    <w:rsid w:val="00CD13D6"/>
    <w:rsid w:val="00CD1404"/>
    <w:rsid w:val="00CD1734"/>
    <w:rsid w:val="00CD19B6"/>
    <w:rsid w:val="00CD1B1F"/>
    <w:rsid w:val="00CD1DFE"/>
    <w:rsid w:val="00CD25DD"/>
    <w:rsid w:val="00CD26CF"/>
    <w:rsid w:val="00CD2C0D"/>
    <w:rsid w:val="00CD2E81"/>
    <w:rsid w:val="00CD35D9"/>
    <w:rsid w:val="00CD38DB"/>
    <w:rsid w:val="00CD3D11"/>
    <w:rsid w:val="00CD3DC4"/>
    <w:rsid w:val="00CD3F93"/>
    <w:rsid w:val="00CD4091"/>
    <w:rsid w:val="00CD418B"/>
    <w:rsid w:val="00CD42A1"/>
    <w:rsid w:val="00CD42C9"/>
    <w:rsid w:val="00CD4406"/>
    <w:rsid w:val="00CD470C"/>
    <w:rsid w:val="00CD492C"/>
    <w:rsid w:val="00CD49D1"/>
    <w:rsid w:val="00CD4AC5"/>
    <w:rsid w:val="00CD4C75"/>
    <w:rsid w:val="00CD4D52"/>
    <w:rsid w:val="00CD4DDD"/>
    <w:rsid w:val="00CD4E02"/>
    <w:rsid w:val="00CD4FA3"/>
    <w:rsid w:val="00CD507B"/>
    <w:rsid w:val="00CD5215"/>
    <w:rsid w:val="00CD53B2"/>
    <w:rsid w:val="00CD5564"/>
    <w:rsid w:val="00CD55D4"/>
    <w:rsid w:val="00CD5688"/>
    <w:rsid w:val="00CD57F0"/>
    <w:rsid w:val="00CD58EE"/>
    <w:rsid w:val="00CD5BFE"/>
    <w:rsid w:val="00CD60D7"/>
    <w:rsid w:val="00CD61E0"/>
    <w:rsid w:val="00CD63A2"/>
    <w:rsid w:val="00CD67AC"/>
    <w:rsid w:val="00CD690F"/>
    <w:rsid w:val="00CD695A"/>
    <w:rsid w:val="00CD6A9E"/>
    <w:rsid w:val="00CD6AE2"/>
    <w:rsid w:val="00CD7056"/>
    <w:rsid w:val="00CD7098"/>
    <w:rsid w:val="00CD73F3"/>
    <w:rsid w:val="00CD7869"/>
    <w:rsid w:val="00CD78FF"/>
    <w:rsid w:val="00CD7DDD"/>
    <w:rsid w:val="00CE048C"/>
    <w:rsid w:val="00CE052A"/>
    <w:rsid w:val="00CE0814"/>
    <w:rsid w:val="00CE0CB0"/>
    <w:rsid w:val="00CE0DF4"/>
    <w:rsid w:val="00CE0F62"/>
    <w:rsid w:val="00CE104E"/>
    <w:rsid w:val="00CE1200"/>
    <w:rsid w:val="00CE1686"/>
    <w:rsid w:val="00CE1768"/>
    <w:rsid w:val="00CE17A3"/>
    <w:rsid w:val="00CE1842"/>
    <w:rsid w:val="00CE1956"/>
    <w:rsid w:val="00CE19CF"/>
    <w:rsid w:val="00CE1AEB"/>
    <w:rsid w:val="00CE1B2F"/>
    <w:rsid w:val="00CE1BE4"/>
    <w:rsid w:val="00CE1BEC"/>
    <w:rsid w:val="00CE1CCB"/>
    <w:rsid w:val="00CE1DE0"/>
    <w:rsid w:val="00CE1F47"/>
    <w:rsid w:val="00CE1FAE"/>
    <w:rsid w:val="00CE2148"/>
    <w:rsid w:val="00CE21AA"/>
    <w:rsid w:val="00CE2472"/>
    <w:rsid w:val="00CE2512"/>
    <w:rsid w:val="00CE27D6"/>
    <w:rsid w:val="00CE2C8A"/>
    <w:rsid w:val="00CE2D2E"/>
    <w:rsid w:val="00CE2F8D"/>
    <w:rsid w:val="00CE35DD"/>
    <w:rsid w:val="00CE37CC"/>
    <w:rsid w:val="00CE3888"/>
    <w:rsid w:val="00CE3936"/>
    <w:rsid w:val="00CE394D"/>
    <w:rsid w:val="00CE3A4E"/>
    <w:rsid w:val="00CE3AE2"/>
    <w:rsid w:val="00CE3B74"/>
    <w:rsid w:val="00CE4511"/>
    <w:rsid w:val="00CE4563"/>
    <w:rsid w:val="00CE4AB1"/>
    <w:rsid w:val="00CE551F"/>
    <w:rsid w:val="00CE5953"/>
    <w:rsid w:val="00CE5F08"/>
    <w:rsid w:val="00CE644F"/>
    <w:rsid w:val="00CE6A1B"/>
    <w:rsid w:val="00CE6BCE"/>
    <w:rsid w:val="00CE6CDA"/>
    <w:rsid w:val="00CE6D3F"/>
    <w:rsid w:val="00CE6D49"/>
    <w:rsid w:val="00CE6E7A"/>
    <w:rsid w:val="00CE6E86"/>
    <w:rsid w:val="00CE72F6"/>
    <w:rsid w:val="00CE746F"/>
    <w:rsid w:val="00CE76A4"/>
    <w:rsid w:val="00CE77D0"/>
    <w:rsid w:val="00CE7913"/>
    <w:rsid w:val="00CE7925"/>
    <w:rsid w:val="00CE793A"/>
    <w:rsid w:val="00CE7A20"/>
    <w:rsid w:val="00CE7AC8"/>
    <w:rsid w:val="00CE7BE1"/>
    <w:rsid w:val="00CF0043"/>
    <w:rsid w:val="00CF01C5"/>
    <w:rsid w:val="00CF03C7"/>
    <w:rsid w:val="00CF04B6"/>
    <w:rsid w:val="00CF05D8"/>
    <w:rsid w:val="00CF08FF"/>
    <w:rsid w:val="00CF09C5"/>
    <w:rsid w:val="00CF0A2E"/>
    <w:rsid w:val="00CF0AA4"/>
    <w:rsid w:val="00CF0BD2"/>
    <w:rsid w:val="00CF0CA4"/>
    <w:rsid w:val="00CF0DD4"/>
    <w:rsid w:val="00CF0F4C"/>
    <w:rsid w:val="00CF1367"/>
    <w:rsid w:val="00CF1536"/>
    <w:rsid w:val="00CF17FB"/>
    <w:rsid w:val="00CF1D51"/>
    <w:rsid w:val="00CF1F34"/>
    <w:rsid w:val="00CF1F90"/>
    <w:rsid w:val="00CF212F"/>
    <w:rsid w:val="00CF220D"/>
    <w:rsid w:val="00CF22E2"/>
    <w:rsid w:val="00CF2374"/>
    <w:rsid w:val="00CF260C"/>
    <w:rsid w:val="00CF2644"/>
    <w:rsid w:val="00CF2862"/>
    <w:rsid w:val="00CF311F"/>
    <w:rsid w:val="00CF31BA"/>
    <w:rsid w:val="00CF321A"/>
    <w:rsid w:val="00CF32A9"/>
    <w:rsid w:val="00CF3474"/>
    <w:rsid w:val="00CF3801"/>
    <w:rsid w:val="00CF3E18"/>
    <w:rsid w:val="00CF44BA"/>
    <w:rsid w:val="00CF47CD"/>
    <w:rsid w:val="00CF4A78"/>
    <w:rsid w:val="00CF4B2F"/>
    <w:rsid w:val="00CF53C8"/>
    <w:rsid w:val="00CF5568"/>
    <w:rsid w:val="00CF57A4"/>
    <w:rsid w:val="00CF594A"/>
    <w:rsid w:val="00CF5F93"/>
    <w:rsid w:val="00CF61F4"/>
    <w:rsid w:val="00CF6287"/>
    <w:rsid w:val="00CF6332"/>
    <w:rsid w:val="00CF6347"/>
    <w:rsid w:val="00CF6441"/>
    <w:rsid w:val="00CF657B"/>
    <w:rsid w:val="00CF65ED"/>
    <w:rsid w:val="00CF6896"/>
    <w:rsid w:val="00CF6C11"/>
    <w:rsid w:val="00CF6D4A"/>
    <w:rsid w:val="00CF6D52"/>
    <w:rsid w:val="00CF6F12"/>
    <w:rsid w:val="00CF76CE"/>
    <w:rsid w:val="00CF7B4D"/>
    <w:rsid w:val="00CF7E0C"/>
    <w:rsid w:val="00D005EE"/>
    <w:rsid w:val="00D00672"/>
    <w:rsid w:val="00D0094A"/>
    <w:rsid w:val="00D00FC6"/>
    <w:rsid w:val="00D0112F"/>
    <w:rsid w:val="00D012D5"/>
    <w:rsid w:val="00D0157F"/>
    <w:rsid w:val="00D01A63"/>
    <w:rsid w:val="00D01B25"/>
    <w:rsid w:val="00D01B2A"/>
    <w:rsid w:val="00D020FE"/>
    <w:rsid w:val="00D02145"/>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DE"/>
    <w:rsid w:val="00D039F7"/>
    <w:rsid w:val="00D03DE9"/>
    <w:rsid w:val="00D03EF8"/>
    <w:rsid w:val="00D044C5"/>
    <w:rsid w:val="00D052B6"/>
    <w:rsid w:val="00D0560B"/>
    <w:rsid w:val="00D05648"/>
    <w:rsid w:val="00D059D0"/>
    <w:rsid w:val="00D05DEF"/>
    <w:rsid w:val="00D061D1"/>
    <w:rsid w:val="00D0665A"/>
    <w:rsid w:val="00D066D1"/>
    <w:rsid w:val="00D06983"/>
    <w:rsid w:val="00D06D38"/>
    <w:rsid w:val="00D06E2E"/>
    <w:rsid w:val="00D06E79"/>
    <w:rsid w:val="00D072E9"/>
    <w:rsid w:val="00D074F3"/>
    <w:rsid w:val="00D07CBF"/>
    <w:rsid w:val="00D07FE5"/>
    <w:rsid w:val="00D10114"/>
    <w:rsid w:val="00D1045A"/>
    <w:rsid w:val="00D10491"/>
    <w:rsid w:val="00D105B4"/>
    <w:rsid w:val="00D10626"/>
    <w:rsid w:val="00D108C6"/>
    <w:rsid w:val="00D1097A"/>
    <w:rsid w:val="00D10D55"/>
    <w:rsid w:val="00D114D7"/>
    <w:rsid w:val="00D1183B"/>
    <w:rsid w:val="00D11999"/>
    <w:rsid w:val="00D11A56"/>
    <w:rsid w:val="00D11EFF"/>
    <w:rsid w:val="00D12170"/>
    <w:rsid w:val="00D121C5"/>
    <w:rsid w:val="00D126F7"/>
    <w:rsid w:val="00D12875"/>
    <w:rsid w:val="00D129A4"/>
    <w:rsid w:val="00D129B0"/>
    <w:rsid w:val="00D129EC"/>
    <w:rsid w:val="00D12B4C"/>
    <w:rsid w:val="00D12EAF"/>
    <w:rsid w:val="00D13414"/>
    <w:rsid w:val="00D134A6"/>
    <w:rsid w:val="00D1358D"/>
    <w:rsid w:val="00D136BA"/>
    <w:rsid w:val="00D13E19"/>
    <w:rsid w:val="00D13F81"/>
    <w:rsid w:val="00D14014"/>
    <w:rsid w:val="00D14055"/>
    <w:rsid w:val="00D14120"/>
    <w:rsid w:val="00D1427B"/>
    <w:rsid w:val="00D1434F"/>
    <w:rsid w:val="00D14434"/>
    <w:rsid w:val="00D1466B"/>
    <w:rsid w:val="00D14AC3"/>
    <w:rsid w:val="00D14E89"/>
    <w:rsid w:val="00D14EB8"/>
    <w:rsid w:val="00D15014"/>
    <w:rsid w:val="00D158AF"/>
    <w:rsid w:val="00D15B25"/>
    <w:rsid w:val="00D15B9E"/>
    <w:rsid w:val="00D161A8"/>
    <w:rsid w:val="00D161DF"/>
    <w:rsid w:val="00D1630B"/>
    <w:rsid w:val="00D164B5"/>
    <w:rsid w:val="00D16522"/>
    <w:rsid w:val="00D1662C"/>
    <w:rsid w:val="00D167E0"/>
    <w:rsid w:val="00D168B8"/>
    <w:rsid w:val="00D1716A"/>
    <w:rsid w:val="00D17253"/>
    <w:rsid w:val="00D174B8"/>
    <w:rsid w:val="00D174DB"/>
    <w:rsid w:val="00D17621"/>
    <w:rsid w:val="00D176A8"/>
    <w:rsid w:val="00D177F4"/>
    <w:rsid w:val="00D17CD9"/>
    <w:rsid w:val="00D17EB4"/>
    <w:rsid w:val="00D20149"/>
    <w:rsid w:val="00D20382"/>
    <w:rsid w:val="00D20582"/>
    <w:rsid w:val="00D207EE"/>
    <w:rsid w:val="00D20826"/>
    <w:rsid w:val="00D20A69"/>
    <w:rsid w:val="00D20AB2"/>
    <w:rsid w:val="00D20C28"/>
    <w:rsid w:val="00D20E57"/>
    <w:rsid w:val="00D21447"/>
    <w:rsid w:val="00D21633"/>
    <w:rsid w:val="00D2176F"/>
    <w:rsid w:val="00D217B2"/>
    <w:rsid w:val="00D2191B"/>
    <w:rsid w:val="00D21D3E"/>
    <w:rsid w:val="00D21DF8"/>
    <w:rsid w:val="00D21F2E"/>
    <w:rsid w:val="00D21F4D"/>
    <w:rsid w:val="00D21F8C"/>
    <w:rsid w:val="00D2235A"/>
    <w:rsid w:val="00D228E0"/>
    <w:rsid w:val="00D228E6"/>
    <w:rsid w:val="00D22A64"/>
    <w:rsid w:val="00D22ED2"/>
    <w:rsid w:val="00D23092"/>
    <w:rsid w:val="00D2337F"/>
    <w:rsid w:val="00D23410"/>
    <w:rsid w:val="00D2363F"/>
    <w:rsid w:val="00D238C6"/>
    <w:rsid w:val="00D239D0"/>
    <w:rsid w:val="00D23C5D"/>
    <w:rsid w:val="00D23F78"/>
    <w:rsid w:val="00D242E9"/>
    <w:rsid w:val="00D24709"/>
    <w:rsid w:val="00D247C2"/>
    <w:rsid w:val="00D24917"/>
    <w:rsid w:val="00D24B3F"/>
    <w:rsid w:val="00D24EB4"/>
    <w:rsid w:val="00D250C0"/>
    <w:rsid w:val="00D250D7"/>
    <w:rsid w:val="00D25282"/>
    <w:rsid w:val="00D25468"/>
    <w:rsid w:val="00D255ED"/>
    <w:rsid w:val="00D256A0"/>
    <w:rsid w:val="00D257E0"/>
    <w:rsid w:val="00D25B16"/>
    <w:rsid w:val="00D25EA0"/>
    <w:rsid w:val="00D25F28"/>
    <w:rsid w:val="00D26038"/>
    <w:rsid w:val="00D26044"/>
    <w:rsid w:val="00D26774"/>
    <w:rsid w:val="00D2691C"/>
    <w:rsid w:val="00D26C05"/>
    <w:rsid w:val="00D26D11"/>
    <w:rsid w:val="00D271B9"/>
    <w:rsid w:val="00D27BE9"/>
    <w:rsid w:val="00D27FF0"/>
    <w:rsid w:val="00D30059"/>
    <w:rsid w:val="00D304AF"/>
    <w:rsid w:val="00D304DC"/>
    <w:rsid w:val="00D3070E"/>
    <w:rsid w:val="00D30732"/>
    <w:rsid w:val="00D307E5"/>
    <w:rsid w:val="00D3082D"/>
    <w:rsid w:val="00D30BA1"/>
    <w:rsid w:val="00D30C46"/>
    <w:rsid w:val="00D30DC7"/>
    <w:rsid w:val="00D30F1F"/>
    <w:rsid w:val="00D3104D"/>
    <w:rsid w:val="00D31848"/>
    <w:rsid w:val="00D3188B"/>
    <w:rsid w:val="00D31A2C"/>
    <w:rsid w:val="00D324D8"/>
    <w:rsid w:val="00D328CD"/>
    <w:rsid w:val="00D32A99"/>
    <w:rsid w:val="00D33074"/>
    <w:rsid w:val="00D330F5"/>
    <w:rsid w:val="00D33A61"/>
    <w:rsid w:val="00D33D0B"/>
    <w:rsid w:val="00D33E3A"/>
    <w:rsid w:val="00D340F5"/>
    <w:rsid w:val="00D34187"/>
    <w:rsid w:val="00D346CA"/>
    <w:rsid w:val="00D347BE"/>
    <w:rsid w:val="00D349EE"/>
    <w:rsid w:val="00D34ADA"/>
    <w:rsid w:val="00D34AEF"/>
    <w:rsid w:val="00D34E34"/>
    <w:rsid w:val="00D34EB7"/>
    <w:rsid w:val="00D34F80"/>
    <w:rsid w:val="00D351E0"/>
    <w:rsid w:val="00D35254"/>
    <w:rsid w:val="00D352EE"/>
    <w:rsid w:val="00D35790"/>
    <w:rsid w:val="00D3590F"/>
    <w:rsid w:val="00D35AD2"/>
    <w:rsid w:val="00D35D3D"/>
    <w:rsid w:val="00D35F25"/>
    <w:rsid w:val="00D360C3"/>
    <w:rsid w:val="00D36171"/>
    <w:rsid w:val="00D36172"/>
    <w:rsid w:val="00D361E8"/>
    <w:rsid w:val="00D3632B"/>
    <w:rsid w:val="00D36357"/>
    <w:rsid w:val="00D364A2"/>
    <w:rsid w:val="00D36657"/>
    <w:rsid w:val="00D366D8"/>
    <w:rsid w:val="00D36723"/>
    <w:rsid w:val="00D36AD9"/>
    <w:rsid w:val="00D36AEA"/>
    <w:rsid w:val="00D36B58"/>
    <w:rsid w:val="00D36E23"/>
    <w:rsid w:val="00D37626"/>
    <w:rsid w:val="00D37802"/>
    <w:rsid w:val="00D37988"/>
    <w:rsid w:val="00D37B8F"/>
    <w:rsid w:val="00D37C74"/>
    <w:rsid w:val="00D37CD4"/>
    <w:rsid w:val="00D37FFC"/>
    <w:rsid w:val="00D40572"/>
    <w:rsid w:val="00D40577"/>
    <w:rsid w:val="00D40739"/>
    <w:rsid w:val="00D411B6"/>
    <w:rsid w:val="00D41314"/>
    <w:rsid w:val="00D41360"/>
    <w:rsid w:val="00D41AB2"/>
    <w:rsid w:val="00D4224E"/>
    <w:rsid w:val="00D42482"/>
    <w:rsid w:val="00D4262E"/>
    <w:rsid w:val="00D428F7"/>
    <w:rsid w:val="00D42A01"/>
    <w:rsid w:val="00D42A5F"/>
    <w:rsid w:val="00D42C3C"/>
    <w:rsid w:val="00D42C95"/>
    <w:rsid w:val="00D42F39"/>
    <w:rsid w:val="00D43264"/>
    <w:rsid w:val="00D43475"/>
    <w:rsid w:val="00D437C0"/>
    <w:rsid w:val="00D43E8E"/>
    <w:rsid w:val="00D440DF"/>
    <w:rsid w:val="00D44115"/>
    <w:rsid w:val="00D44695"/>
    <w:rsid w:val="00D4486A"/>
    <w:rsid w:val="00D44B28"/>
    <w:rsid w:val="00D44BB4"/>
    <w:rsid w:val="00D44D96"/>
    <w:rsid w:val="00D451F6"/>
    <w:rsid w:val="00D4575E"/>
    <w:rsid w:val="00D45810"/>
    <w:rsid w:val="00D45C8B"/>
    <w:rsid w:val="00D45E3C"/>
    <w:rsid w:val="00D45ECE"/>
    <w:rsid w:val="00D465A3"/>
    <w:rsid w:val="00D46775"/>
    <w:rsid w:val="00D467D6"/>
    <w:rsid w:val="00D46B5B"/>
    <w:rsid w:val="00D46EEE"/>
    <w:rsid w:val="00D4719E"/>
    <w:rsid w:val="00D474BB"/>
    <w:rsid w:val="00D47617"/>
    <w:rsid w:val="00D47777"/>
    <w:rsid w:val="00D47A99"/>
    <w:rsid w:val="00D47EE1"/>
    <w:rsid w:val="00D47F04"/>
    <w:rsid w:val="00D47FFB"/>
    <w:rsid w:val="00D5066E"/>
    <w:rsid w:val="00D50730"/>
    <w:rsid w:val="00D50893"/>
    <w:rsid w:val="00D508CE"/>
    <w:rsid w:val="00D50CC2"/>
    <w:rsid w:val="00D50E1D"/>
    <w:rsid w:val="00D50E88"/>
    <w:rsid w:val="00D50F78"/>
    <w:rsid w:val="00D50F7C"/>
    <w:rsid w:val="00D51299"/>
    <w:rsid w:val="00D512E6"/>
    <w:rsid w:val="00D51311"/>
    <w:rsid w:val="00D5136E"/>
    <w:rsid w:val="00D51795"/>
    <w:rsid w:val="00D519F2"/>
    <w:rsid w:val="00D51A57"/>
    <w:rsid w:val="00D51C32"/>
    <w:rsid w:val="00D51CF6"/>
    <w:rsid w:val="00D51D53"/>
    <w:rsid w:val="00D51E8F"/>
    <w:rsid w:val="00D51EAD"/>
    <w:rsid w:val="00D520F6"/>
    <w:rsid w:val="00D52133"/>
    <w:rsid w:val="00D5219A"/>
    <w:rsid w:val="00D52293"/>
    <w:rsid w:val="00D5235D"/>
    <w:rsid w:val="00D5242A"/>
    <w:rsid w:val="00D52438"/>
    <w:rsid w:val="00D5254E"/>
    <w:rsid w:val="00D52664"/>
    <w:rsid w:val="00D527A6"/>
    <w:rsid w:val="00D52804"/>
    <w:rsid w:val="00D52818"/>
    <w:rsid w:val="00D528B6"/>
    <w:rsid w:val="00D528DC"/>
    <w:rsid w:val="00D52A96"/>
    <w:rsid w:val="00D52EB7"/>
    <w:rsid w:val="00D5332D"/>
    <w:rsid w:val="00D53333"/>
    <w:rsid w:val="00D535EA"/>
    <w:rsid w:val="00D53A89"/>
    <w:rsid w:val="00D53A8D"/>
    <w:rsid w:val="00D53F96"/>
    <w:rsid w:val="00D546AC"/>
    <w:rsid w:val="00D546C6"/>
    <w:rsid w:val="00D546CD"/>
    <w:rsid w:val="00D54704"/>
    <w:rsid w:val="00D548E7"/>
    <w:rsid w:val="00D548EF"/>
    <w:rsid w:val="00D54A1C"/>
    <w:rsid w:val="00D54D60"/>
    <w:rsid w:val="00D54E2A"/>
    <w:rsid w:val="00D55206"/>
    <w:rsid w:val="00D5561A"/>
    <w:rsid w:val="00D5578D"/>
    <w:rsid w:val="00D55930"/>
    <w:rsid w:val="00D55AB2"/>
    <w:rsid w:val="00D55B72"/>
    <w:rsid w:val="00D55EE6"/>
    <w:rsid w:val="00D55FE8"/>
    <w:rsid w:val="00D56017"/>
    <w:rsid w:val="00D5602D"/>
    <w:rsid w:val="00D56103"/>
    <w:rsid w:val="00D563C3"/>
    <w:rsid w:val="00D56CDF"/>
    <w:rsid w:val="00D57051"/>
    <w:rsid w:val="00D57386"/>
    <w:rsid w:val="00D57AA5"/>
    <w:rsid w:val="00D6043A"/>
    <w:rsid w:val="00D60584"/>
    <w:rsid w:val="00D60AC7"/>
    <w:rsid w:val="00D60C5C"/>
    <w:rsid w:val="00D60D7B"/>
    <w:rsid w:val="00D60F39"/>
    <w:rsid w:val="00D614F4"/>
    <w:rsid w:val="00D6152A"/>
    <w:rsid w:val="00D6165A"/>
    <w:rsid w:val="00D6194B"/>
    <w:rsid w:val="00D61EB1"/>
    <w:rsid w:val="00D62447"/>
    <w:rsid w:val="00D62524"/>
    <w:rsid w:val="00D62928"/>
    <w:rsid w:val="00D62951"/>
    <w:rsid w:val="00D629C3"/>
    <w:rsid w:val="00D62A8E"/>
    <w:rsid w:val="00D62CCD"/>
    <w:rsid w:val="00D62F91"/>
    <w:rsid w:val="00D63394"/>
    <w:rsid w:val="00D636D8"/>
    <w:rsid w:val="00D636DB"/>
    <w:rsid w:val="00D63A05"/>
    <w:rsid w:val="00D63A9E"/>
    <w:rsid w:val="00D63DEF"/>
    <w:rsid w:val="00D64352"/>
    <w:rsid w:val="00D643C9"/>
    <w:rsid w:val="00D6441B"/>
    <w:rsid w:val="00D6443C"/>
    <w:rsid w:val="00D644B1"/>
    <w:rsid w:val="00D649DE"/>
    <w:rsid w:val="00D64B42"/>
    <w:rsid w:val="00D64BF2"/>
    <w:rsid w:val="00D64F2B"/>
    <w:rsid w:val="00D65337"/>
    <w:rsid w:val="00D65391"/>
    <w:rsid w:val="00D65423"/>
    <w:rsid w:val="00D656F5"/>
    <w:rsid w:val="00D6573A"/>
    <w:rsid w:val="00D65856"/>
    <w:rsid w:val="00D65953"/>
    <w:rsid w:val="00D66683"/>
    <w:rsid w:val="00D667D1"/>
    <w:rsid w:val="00D66D01"/>
    <w:rsid w:val="00D66E90"/>
    <w:rsid w:val="00D670CE"/>
    <w:rsid w:val="00D672DA"/>
    <w:rsid w:val="00D67944"/>
    <w:rsid w:val="00D67AF9"/>
    <w:rsid w:val="00D67B52"/>
    <w:rsid w:val="00D67DD0"/>
    <w:rsid w:val="00D70290"/>
    <w:rsid w:val="00D7069D"/>
    <w:rsid w:val="00D70702"/>
    <w:rsid w:val="00D707BB"/>
    <w:rsid w:val="00D70960"/>
    <w:rsid w:val="00D70E14"/>
    <w:rsid w:val="00D70F5A"/>
    <w:rsid w:val="00D7111D"/>
    <w:rsid w:val="00D711A7"/>
    <w:rsid w:val="00D711FC"/>
    <w:rsid w:val="00D71242"/>
    <w:rsid w:val="00D713A5"/>
    <w:rsid w:val="00D7179F"/>
    <w:rsid w:val="00D7198E"/>
    <w:rsid w:val="00D71D94"/>
    <w:rsid w:val="00D72260"/>
    <w:rsid w:val="00D72B8B"/>
    <w:rsid w:val="00D72B8D"/>
    <w:rsid w:val="00D72C5B"/>
    <w:rsid w:val="00D72FC1"/>
    <w:rsid w:val="00D733F2"/>
    <w:rsid w:val="00D73784"/>
    <w:rsid w:val="00D737C8"/>
    <w:rsid w:val="00D73BBF"/>
    <w:rsid w:val="00D73BE2"/>
    <w:rsid w:val="00D73D18"/>
    <w:rsid w:val="00D741D1"/>
    <w:rsid w:val="00D746F6"/>
    <w:rsid w:val="00D748C6"/>
    <w:rsid w:val="00D74C4D"/>
    <w:rsid w:val="00D7524F"/>
    <w:rsid w:val="00D7541A"/>
    <w:rsid w:val="00D75470"/>
    <w:rsid w:val="00D75589"/>
    <w:rsid w:val="00D755B9"/>
    <w:rsid w:val="00D755F7"/>
    <w:rsid w:val="00D75947"/>
    <w:rsid w:val="00D7594A"/>
    <w:rsid w:val="00D7598F"/>
    <w:rsid w:val="00D75A8A"/>
    <w:rsid w:val="00D75B7B"/>
    <w:rsid w:val="00D75E56"/>
    <w:rsid w:val="00D75EB9"/>
    <w:rsid w:val="00D75FFD"/>
    <w:rsid w:val="00D763B9"/>
    <w:rsid w:val="00D766AF"/>
    <w:rsid w:val="00D76702"/>
    <w:rsid w:val="00D76860"/>
    <w:rsid w:val="00D768D6"/>
    <w:rsid w:val="00D76A1C"/>
    <w:rsid w:val="00D76A84"/>
    <w:rsid w:val="00D76CEC"/>
    <w:rsid w:val="00D7702D"/>
    <w:rsid w:val="00D77036"/>
    <w:rsid w:val="00D770D2"/>
    <w:rsid w:val="00D77356"/>
    <w:rsid w:val="00D776AC"/>
    <w:rsid w:val="00D77956"/>
    <w:rsid w:val="00D77CAC"/>
    <w:rsid w:val="00D77E47"/>
    <w:rsid w:val="00D77F4C"/>
    <w:rsid w:val="00D801CE"/>
    <w:rsid w:val="00D8020B"/>
    <w:rsid w:val="00D803DF"/>
    <w:rsid w:val="00D80432"/>
    <w:rsid w:val="00D805B3"/>
    <w:rsid w:val="00D807C3"/>
    <w:rsid w:val="00D8084E"/>
    <w:rsid w:val="00D80DF1"/>
    <w:rsid w:val="00D80DFA"/>
    <w:rsid w:val="00D8135C"/>
    <w:rsid w:val="00D81403"/>
    <w:rsid w:val="00D81561"/>
    <w:rsid w:val="00D8163A"/>
    <w:rsid w:val="00D816AC"/>
    <w:rsid w:val="00D81721"/>
    <w:rsid w:val="00D8173E"/>
    <w:rsid w:val="00D81A32"/>
    <w:rsid w:val="00D81C92"/>
    <w:rsid w:val="00D81D8E"/>
    <w:rsid w:val="00D829EE"/>
    <w:rsid w:val="00D82B15"/>
    <w:rsid w:val="00D82F7A"/>
    <w:rsid w:val="00D82FBB"/>
    <w:rsid w:val="00D8340B"/>
    <w:rsid w:val="00D837C5"/>
    <w:rsid w:val="00D83D8E"/>
    <w:rsid w:val="00D83EEC"/>
    <w:rsid w:val="00D83F53"/>
    <w:rsid w:val="00D841AE"/>
    <w:rsid w:val="00D8443F"/>
    <w:rsid w:val="00D84810"/>
    <w:rsid w:val="00D84B3A"/>
    <w:rsid w:val="00D84BF8"/>
    <w:rsid w:val="00D84F5E"/>
    <w:rsid w:val="00D8508F"/>
    <w:rsid w:val="00D851C8"/>
    <w:rsid w:val="00D85202"/>
    <w:rsid w:val="00D85E0B"/>
    <w:rsid w:val="00D861BD"/>
    <w:rsid w:val="00D8628E"/>
    <w:rsid w:val="00D86501"/>
    <w:rsid w:val="00D86557"/>
    <w:rsid w:val="00D86832"/>
    <w:rsid w:val="00D86A25"/>
    <w:rsid w:val="00D86F05"/>
    <w:rsid w:val="00D86FC1"/>
    <w:rsid w:val="00D870F4"/>
    <w:rsid w:val="00D876B3"/>
    <w:rsid w:val="00D87A4D"/>
    <w:rsid w:val="00D87B4E"/>
    <w:rsid w:val="00D87F47"/>
    <w:rsid w:val="00D87FD0"/>
    <w:rsid w:val="00D901C6"/>
    <w:rsid w:val="00D9031C"/>
    <w:rsid w:val="00D90722"/>
    <w:rsid w:val="00D90739"/>
    <w:rsid w:val="00D90788"/>
    <w:rsid w:val="00D90939"/>
    <w:rsid w:val="00D9120D"/>
    <w:rsid w:val="00D91299"/>
    <w:rsid w:val="00D91529"/>
    <w:rsid w:val="00D91843"/>
    <w:rsid w:val="00D91BBC"/>
    <w:rsid w:val="00D91C3B"/>
    <w:rsid w:val="00D91DED"/>
    <w:rsid w:val="00D92E55"/>
    <w:rsid w:val="00D931DF"/>
    <w:rsid w:val="00D934B5"/>
    <w:rsid w:val="00D934EF"/>
    <w:rsid w:val="00D935AB"/>
    <w:rsid w:val="00D9377B"/>
    <w:rsid w:val="00D93887"/>
    <w:rsid w:val="00D93AF3"/>
    <w:rsid w:val="00D93BCC"/>
    <w:rsid w:val="00D93C46"/>
    <w:rsid w:val="00D93C4B"/>
    <w:rsid w:val="00D93EC6"/>
    <w:rsid w:val="00D942AB"/>
    <w:rsid w:val="00D94737"/>
    <w:rsid w:val="00D9477E"/>
    <w:rsid w:val="00D947B1"/>
    <w:rsid w:val="00D94CFC"/>
    <w:rsid w:val="00D94D42"/>
    <w:rsid w:val="00D9502F"/>
    <w:rsid w:val="00D95354"/>
    <w:rsid w:val="00D9544A"/>
    <w:rsid w:val="00D95642"/>
    <w:rsid w:val="00D95674"/>
    <w:rsid w:val="00D9574D"/>
    <w:rsid w:val="00D95889"/>
    <w:rsid w:val="00D958D5"/>
    <w:rsid w:val="00D95983"/>
    <w:rsid w:val="00D95A6C"/>
    <w:rsid w:val="00D95D23"/>
    <w:rsid w:val="00D96206"/>
    <w:rsid w:val="00D96754"/>
    <w:rsid w:val="00D96AD1"/>
    <w:rsid w:val="00D96E90"/>
    <w:rsid w:val="00D96FA3"/>
    <w:rsid w:val="00D96FE6"/>
    <w:rsid w:val="00D9717F"/>
    <w:rsid w:val="00D97516"/>
    <w:rsid w:val="00D975F6"/>
    <w:rsid w:val="00D97B8F"/>
    <w:rsid w:val="00DA0187"/>
    <w:rsid w:val="00DA01C7"/>
    <w:rsid w:val="00DA02E3"/>
    <w:rsid w:val="00DA0654"/>
    <w:rsid w:val="00DA081D"/>
    <w:rsid w:val="00DA0AF2"/>
    <w:rsid w:val="00DA0E66"/>
    <w:rsid w:val="00DA1114"/>
    <w:rsid w:val="00DA1611"/>
    <w:rsid w:val="00DA1916"/>
    <w:rsid w:val="00DA1E17"/>
    <w:rsid w:val="00DA21DC"/>
    <w:rsid w:val="00DA274E"/>
    <w:rsid w:val="00DA2806"/>
    <w:rsid w:val="00DA286E"/>
    <w:rsid w:val="00DA29BA"/>
    <w:rsid w:val="00DA2A67"/>
    <w:rsid w:val="00DA2ADD"/>
    <w:rsid w:val="00DA2B7F"/>
    <w:rsid w:val="00DA2C50"/>
    <w:rsid w:val="00DA2F38"/>
    <w:rsid w:val="00DA2F60"/>
    <w:rsid w:val="00DA2F6B"/>
    <w:rsid w:val="00DA2FBA"/>
    <w:rsid w:val="00DA32D1"/>
    <w:rsid w:val="00DA33B2"/>
    <w:rsid w:val="00DA3401"/>
    <w:rsid w:val="00DA344E"/>
    <w:rsid w:val="00DA3654"/>
    <w:rsid w:val="00DA3957"/>
    <w:rsid w:val="00DA39B4"/>
    <w:rsid w:val="00DA39F2"/>
    <w:rsid w:val="00DA3C80"/>
    <w:rsid w:val="00DA4089"/>
    <w:rsid w:val="00DA421F"/>
    <w:rsid w:val="00DA4355"/>
    <w:rsid w:val="00DA438C"/>
    <w:rsid w:val="00DA4A17"/>
    <w:rsid w:val="00DA4A34"/>
    <w:rsid w:val="00DA4A45"/>
    <w:rsid w:val="00DA4F5D"/>
    <w:rsid w:val="00DA566F"/>
    <w:rsid w:val="00DA56DD"/>
    <w:rsid w:val="00DA59DB"/>
    <w:rsid w:val="00DA5CA8"/>
    <w:rsid w:val="00DA5E87"/>
    <w:rsid w:val="00DA6264"/>
    <w:rsid w:val="00DA6480"/>
    <w:rsid w:val="00DA66B2"/>
    <w:rsid w:val="00DA6921"/>
    <w:rsid w:val="00DA6B18"/>
    <w:rsid w:val="00DA79A5"/>
    <w:rsid w:val="00DA7CA7"/>
    <w:rsid w:val="00DB0486"/>
    <w:rsid w:val="00DB08BE"/>
    <w:rsid w:val="00DB0A9A"/>
    <w:rsid w:val="00DB0F48"/>
    <w:rsid w:val="00DB1139"/>
    <w:rsid w:val="00DB13A9"/>
    <w:rsid w:val="00DB1832"/>
    <w:rsid w:val="00DB1A1C"/>
    <w:rsid w:val="00DB1B0F"/>
    <w:rsid w:val="00DB1BB4"/>
    <w:rsid w:val="00DB1C3D"/>
    <w:rsid w:val="00DB2021"/>
    <w:rsid w:val="00DB22CF"/>
    <w:rsid w:val="00DB24D7"/>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886"/>
    <w:rsid w:val="00DB58F5"/>
    <w:rsid w:val="00DB5A93"/>
    <w:rsid w:val="00DB5E30"/>
    <w:rsid w:val="00DB5E65"/>
    <w:rsid w:val="00DB5EFD"/>
    <w:rsid w:val="00DB6055"/>
    <w:rsid w:val="00DB61C5"/>
    <w:rsid w:val="00DB6229"/>
    <w:rsid w:val="00DB62FD"/>
    <w:rsid w:val="00DB65E7"/>
    <w:rsid w:val="00DB67E8"/>
    <w:rsid w:val="00DB6964"/>
    <w:rsid w:val="00DB6A0C"/>
    <w:rsid w:val="00DB6B11"/>
    <w:rsid w:val="00DB7240"/>
    <w:rsid w:val="00DB73E2"/>
    <w:rsid w:val="00DB7737"/>
    <w:rsid w:val="00DB7757"/>
    <w:rsid w:val="00DB78C3"/>
    <w:rsid w:val="00DB7975"/>
    <w:rsid w:val="00DB7D25"/>
    <w:rsid w:val="00DC0178"/>
    <w:rsid w:val="00DC0225"/>
    <w:rsid w:val="00DC0354"/>
    <w:rsid w:val="00DC0744"/>
    <w:rsid w:val="00DC10F0"/>
    <w:rsid w:val="00DC151F"/>
    <w:rsid w:val="00DC1830"/>
    <w:rsid w:val="00DC195F"/>
    <w:rsid w:val="00DC1DE9"/>
    <w:rsid w:val="00DC227A"/>
    <w:rsid w:val="00DC2315"/>
    <w:rsid w:val="00DC2377"/>
    <w:rsid w:val="00DC2497"/>
    <w:rsid w:val="00DC25BD"/>
    <w:rsid w:val="00DC26B8"/>
    <w:rsid w:val="00DC26E7"/>
    <w:rsid w:val="00DC27FC"/>
    <w:rsid w:val="00DC289B"/>
    <w:rsid w:val="00DC29BD"/>
    <w:rsid w:val="00DC2CAD"/>
    <w:rsid w:val="00DC2D39"/>
    <w:rsid w:val="00DC2DB6"/>
    <w:rsid w:val="00DC3081"/>
    <w:rsid w:val="00DC31F9"/>
    <w:rsid w:val="00DC3418"/>
    <w:rsid w:val="00DC36C5"/>
    <w:rsid w:val="00DC3963"/>
    <w:rsid w:val="00DC3B8E"/>
    <w:rsid w:val="00DC3EC4"/>
    <w:rsid w:val="00DC4272"/>
    <w:rsid w:val="00DC4322"/>
    <w:rsid w:val="00DC46AD"/>
    <w:rsid w:val="00DC4ACA"/>
    <w:rsid w:val="00DC4C8B"/>
    <w:rsid w:val="00DC4CD5"/>
    <w:rsid w:val="00DC4FC1"/>
    <w:rsid w:val="00DC58A3"/>
    <w:rsid w:val="00DC5A32"/>
    <w:rsid w:val="00DC5B68"/>
    <w:rsid w:val="00DC5DC9"/>
    <w:rsid w:val="00DC64B4"/>
    <w:rsid w:val="00DC64CC"/>
    <w:rsid w:val="00DC659E"/>
    <w:rsid w:val="00DC6ED3"/>
    <w:rsid w:val="00DC6EE9"/>
    <w:rsid w:val="00DC6F17"/>
    <w:rsid w:val="00DC6F7C"/>
    <w:rsid w:val="00DC7126"/>
    <w:rsid w:val="00DC748C"/>
    <w:rsid w:val="00DC758E"/>
    <w:rsid w:val="00DC765C"/>
    <w:rsid w:val="00DC777A"/>
    <w:rsid w:val="00DC791A"/>
    <w:rsid w:val="00DC7BBE"/>
    <w:rsid w:val="00DD03AA"/>
    <w:rsid w:val="00DD07EE"/>
    <w:rsid w:val="00DD0C03"/>
    <w:rsid w:val="00DD0DC6"/>
    <w:rsid w:val="00DD1177"/>
    <w:rsid w:val="00DD17EA"/>
    <w:rsid w:val="00DD18F1"/>
    <w:rsid w:val="00DD1C4B"/>
    <w:rsid w:val="00DD1DA3"/>
    <w:rsid w:val="00DD2033"/>
    <w:rsid w:val="00DD2154"/>
    <w:rsid w:val="00DD225B"/>
    <w:rsid w:val="00DD24B0"/>
    <w:rsid w:val="00DD253E"/>
    <w:rsid w:val="00DD2689"/>
    <w:rsid w:val="00DD290F"/>
    <w:rsid w:val="00DD2BCA"/>
    <w:rsid w:val="00DD2CB4"/>
    <w:rsid w:val="00DD2CBB"/>
    <w:rsid w:val="00DD2D1A"/>
    <w:rsid w:val="00DD3217"/>
    <w:rsid w:val="00DD339B"/>
    <w:rsid w:val="00DD3419"/>
    <w:rsid w:val="00DD346B"/>
    <w:rsid w:val="00DD3CE7"/>
    <w:rsid w:val="00DD3D34"/>
    <w:rsid w:val="00DD3E4B"/>
    <w:rsid w:val="00DD4121"/>
    <w:rsid w:val="00DD41FD"/>
    <w:rsid w:val="00DD420E"/>
    <w:rsid w:val="00DD42F2"/>
    <w:rsid w:val="00DD465A"/>
    <w:rsid w:val="00DD488E"/>
    <w:rsid w:val="00DD4B74"/>
    <w:rsid w:val="00DD4F36"/>
    <w:rsid w:val="00DD5102"/>
    <w:rsid w:val="00DD5152"/>
    <w:rsid w:val="00DD52B7"/>
    <w:rsid w:val="00DD5429"/>
    <w:rsid w:val="00DD56AA"/>
    <w:rsid w:val="00DD5C7A"/>
    <w:rsid w:val="00DD5D34"/>
    <w:rsid w:val="00DD5E83"/>
    <w:rsid w:val="00DD5F9B"/>
    <w:rsid w:val="00DD6157"/>
    <w:rsid w:val="00DD62FD"/>
    <w:rsid w:val="00DD6398"/>
    <w:rsid w:val="00DD65AB"/>
    <w:rsid w:val="00DD65ED"/>
    <w:rsid w:val="00DD787D"/>
    <w:rsid w:val="00DD78AF"/>
    <w:rsid w:val="00DD78EB"/>
    <w:rsid w:val="00DD7A01"/>
    <w:rsid w:val="00DD7EDD"/>
    <w:rsid w:val="00DE020F"/>
    <w:rsid w:val="00DE0491"/>
    <w:rsid w:val="00DE059F"/>
    <w:rsid w:val="00DE061F"/>
    <w:rsid w:val="00DE0AA0"/>
    <w:rsid w:val="00DE0C71"/>
    <w:rsid w:val="00DE0C8F"/>
    <w:rsid w:val="00DE0F88"/>
    <w:rsid w:val="00DE0FBD"/>
    <w:rsid w:val="00DE12D7"/>
    <w:rsid w:val="00DE1547"/>
    <w:rsid w:val="00DE16B7"/>
    <w:rsid w:val="00DE197F"/>
    <w:rsid w:val="00DE20EE"/>
    <w:rsid w:val="00DE2F79"/>
    <w:rsid w:val="00DE3204"/>
    <w:rsid w:val="00DE3595"/>
    <w:rsid w:val="00DE37E4"/>
    <w:rsid w:val="00DE3C0A"/>
    <w:rsid w:val="00DE3C7F"/>
    <w:rsid w:val="00DE40A6"/>
    <w:rsid w:val="00DE4204"/>
    <w:rsid w:val="00DE44A4"/>
    <w:rsid w:val="00DE45B2"/>
    <w:rsid w:val="00DE485C"/>
    <w:rsid w:val="00DE4BE7"/>
    <w:rsid w:val="00DE4C59"/>
    <w:rsid w:val="00DE4F42"/>
    <w:rsid w:val="00DE5115"/>
    <w:rsid w:val="00DE55F7"/>
    <w:rsid w:val="00DE567E"/>
    <w:rsid w:val="00DE569F"/>
    <w:rsid w:val="00DE56EB"/>
    <w:rsid w:val="00DE5997"/>
    <w:rsid w:val="00DE5D3F"/>
    <w:rsid w:val="00DE5DA7"/>
    <w:rsid w:val="00DE5F6D"/>
    <w:rsid w:val="00DE6207"/>
    <w:rsid w:val="00DE643A"/>
    <w:rsid w:val="00DE65B3"/>
    <w:rsid w:val="00DE68FE"/>
    <w:rsid w:val="00DE6945"/>
    <w:rsid w:val="00DE6A44"/>
    <w:rsid w:val="00DE6A76"/>
    <w:rsid w:val="00DE6D3F"/>
    <w:rsid w:val="00DE6E52"/>
    <w:rsid w:val="00DE701A"/>
    <w:rsid w:val="00DE7283"/>
    <w:rsid w:val="00DE7385"/>
    <w:rsid w:val="00DE76B0"/>
    <w:rsid w:val="00DE78F6"/>
    <w:rsid w:val="00DE7EAA"/>
    <w:rsid w:val="00DF0182"/>
    <w:rsid w:val="00DF033B"/>
    <w:rsid w:val="00DF0435"/>
    <w:rsid w:val="00DF0545"/>
    <w:rsid w:val="00DF0BAF"/>
    <w:rsid w:val="00DF0C70"/>
    <w:rsid w:val="00DF12BB"/>
    <w:rsid w:val="00DF12D1"/>
    <w:rsid w:val="00DF163A"/>
    <w:rsid w:val="00DF1FB6"/>
    <w:rsid w:val="00DF2303"/>
    <w:rsid w:val="00DF26F5"/>
    <w:rsid w:val="00DF298D"/>
    <w:rsid w:val="00DF3183"/>
    <w:rsid w:val="00DF31DC"/>
    <w:rsid w:val="00DF323F"/>
    <w:rsid w:val="00DF324E"/>
    <w:rsid w:val="00DF3331"/>
    <w:rsid w:val="00DF386D"/>
    <w:rsid w:val="00DF3B93"/>
    <w:rsid w:val="00DF3C44"/>
    <w:rsid w:val="00DF4198"/>
    <w:rsid w:val="00DF479E"/>
    <w:rsid w:val="00DF49CE"/>
    <w:rsid w:val="00DF4C69"/>
    <w:rsid w:val="00DF4DD8"/>
    <w:rsid w:val="00DF4E15"/>
    <w:rsid w:val="00DF4F78"/>
    <w:rsid w:val="00DF54CC"/>
    <w:rsid w:val="00DF5774"/>
    <w:rsid w:val="00DF5797"/>
    <w:rsid w:val="00DF5872"/>
    <w:rsid w:val="00DF59A3"/>
    <w:rsid w:val="00DF5B79"/>
    <w:rsid w:val="00DF5CDA"/>
    <w:rsid w:val="00DF5D1A"/>
    <w:rsid w:val="00DF5F58"/>
    <w:rsid w:val="00DF60DF"/>
    <w:rsid w:val="00DF63F0"/>
    <w:rsid w:val="00DF6779"/>
    <w:rsid w:val="00DF6A40"/>
    <w:rsid w:val="00DF6C91"/>
    <w:rsid w:val="00DF6E32"/>
    <w:rsid w:val="00DF6E52"/>
    <w:rsid w:val="00DF6FC3"/>
    <w:rsid w:val="00DF7400"/>
    <w:rsid w:val="00DF7406"/>
    <w:rsid w:val="00DF74BF"/>
    <w:rsid w:val="00DF77EE"/>
    <w:rsid w:val="00DF7DB1"/>
    <w:rsid w:val="00E00084"/>
    <w:rsid w:val="00E00113"/>
    <w:rsid w:val="00E006F1"/>
    <w:rsid w:val="00E00750"/>
    <w:rsid w:val="00E00B0D"/>
    <w:rsid w:val="00E00C86"/>
    <w:rsid w:val="00E00C8E"/>
    <w:rsid w:val="00E00DFD"/>
    <w:rsid w:val="00E0114D"/>
    <w:rsid w:val="00E01303"/>
    <w:rsid w:val="00E01510"/>
    <w:rsid w:val="00E01587"/>
    <w:rsid w:val="00E016D0"/>
    <w:rsid w:val="00E0172B"/>
    <w:rsid w:val="00E01A2A"/>
    <w:rsid w:val="00E01B91"/>
    <w:rsid w:val="00E01BC3"/>
    <w:rsid w:val="00E01BC5"/>
    <w:rsid w:val="00E027A8"/>
    <w:rsid w:val="00E02816"/>
    <w:rsid w:val="00E02921"/>
    <w:rsid w:val="00E0298C"/>
    <w:rsid w:val="00E029C1"/>
    <w:rsid w:val="00E02ADC"/>
    <w:rsid w:val="00E02DAC"/>
    <w:rsid w:val="00E02E4B"/>
    <w:rsid w:val="00E02F3E"/>
    <w:rsid w:val="00E03451"/>
    <w:rsid w:val="00E0345F"/>
    <w:rsid w:val="00E034D8"/>
    <w:rsid w:val="00E036EA"/>
    <w:rsid w:val="00E03BDF"/>
    <w:rsid w:val="00E03E0B"/>
    <w:rsid w:val="00E041DA"/>
    <w:rsid w:val="00E041F0"/>
    <w:rsid w:val="00E044EC"/>
    <w:rsid w:val="00E04741"/>
    <w:rsid w:val="00E04E1F"/>
    <w:rsid w:val="00E04E98"/>
    <w:rsid w:val="00E05560"/>
    <w:rsid w:val="00E056F8"/>
    <w:rsid w:val="00E05B8C"/>
    <w:rsid w:val="00E05D68"/>
    <w:rsid w:val="00E05EB6"/>
    <w:rsid w:val="00E05F42"/>
    <w:rsid w:val="00E06345"/>
    <w:rsid w:val="00E063EA"/>
    <w:rsid w:val="00E0643B"/>
    <w:rsid w:val="00E064C1"/>
    <w:rsid w:val="00E0661D"/>
    <w:rsid w:val="00E06B3D"/>
    <w:rsid w:val="00E06B9E"/>
    <w:rsid w:val="00E06CA0"/>
    <w:rsid w:val="00E06D86"/>
    <w:rsid w:val="00E07194"/>
    <w:rsid w:val="00E071DA"/>
    <w:rsid w:val="00E07234"/>
    <w:rsid w:val="00E077ED"/>
    <w:rsid w:val="00E079D6"/>
    <w:rsid w:val="00E07E92"/>
    <w:rsid w:val="00E07F9E"/>
    <w:rsid w:val="00E10025"/>
    <w:rsid w:val="00E100C9"/>
    <w:rsid w:val="00E10142"/>
    <w:rsid w:val="00E10174"/>
    <w:rsid w:val="00E10225"/>
    <w:rsid w:val="00E10381"/>
    <w:rsid w:val="00E105FB"/>
    <w:rsid w:val="00E107E2"/>
    <w:rsid w:val="00E10814"/>
    <w:rsid w:val="00E108A4"/>
    <w:rsid w:val="00E1127F"/>
    <w:rsid w:val="00E1136C"/>
    <w:rsid w:val="00E118F2"/>
    <w:rsid w:val="00E1191B"/>
    <w:rsid w:val="00E11BFA"/>
    <w:rsid w:val="00E11C78"/>
    <w:rsid w:val="00E11C9E"/>
    <w:rsid w:val="00E11E0C"/>
    <w:rsid w:val="00E11F51"/>
    <w:rsid w:val="00E11FC2"/>
    <w:rsid w:val="00E120E7"/>
    <w:rsid w:val="00E12221"/>
    <w:rsid w:val="00E123E6"/>
    <w:rsid w:val="00E12733"/>
    <w:rsid w:val="00E128E3"/>
    <w:rsid w:val="00E12BA2"/>
    <w:rsid w:val="00E12D28"/>
    <w:rsid w:val="00E12E7F"/>
    <w:rsid w:val="00E12FF0"/>
    <w:rsid w:val="00E1318B"/>
    <w:rsid w:val="00E13366"/>
    <w:rsid w:val="00E133E0"/>
    <w:rsid w:val="00E1380E"/>
    <w:rsid w:val="00E1383C"/>
    <w:rsid w:val="00E13B08"/>
    <w:rsid w:val="00E13C4F"/>
    <w:rsid w:val="00E13D8C"/>
    <w:rsid w:val="00E13FCD"/>
    <w:rsid w:val="00E14050"/>
    <w:rsid w:val="00E1406C"/>
    <w:rsid w:val="00E1409E"/>
    <w:rsid w:val="00E142D4"/>
    <w:rsid w:val="00E14358"/>
    <w:rsid w:val="00E146B1"/>
    <w:rsid w:val="00E14760"/>
    <w:rsid w:val="00E1488C"/>
    <w:rsid w:val="00E14A87"/>
    <w:rsid w:val="00E15235"/>
    <w:rsid w:val="00E15616"/>
    <w:rsid w:val="00E156F4"/>
    <w:rsid w:val="00E15B14"/>
    <w:rsid w:val="00E15E5A"/>
    <w:rsid w:val="00E15E8E"/>
    <w:rsid w:val="00E1601F"/>
    <w:rsid w:val="00E161AA"/>
    <w:rsid w:val="00E16422"/>
    <w:rsid w:val="00E16531"/>
    <w:rsid w:val="00E165A9"/>
    <w:rsid w:val="00E166E1"/>
    <w:rsid w:val="00E16A0E"/>
    <w:rsid w:val="00E16BB2"/>
    <w:rsid w:val="00E16C13"/>
    <w:rsid w:val="00E16C21"/>
    <w:rsid w:val="00E16DF3"/>
    <w:rsid w:val="00E16EDD"/>
    <w:rsid w:val="00E1738B"/>
    <w:rsid w:val="00E17628"/>
    <w:rsid w:val="00E1775E"/>
    <w:rsid w:val="00E177E9"/>
    <w:rsid w:val="00E17985"/>
    <w:rsid w:val="00E17E0A"/>
    <w:rsid w:val="00E17F08"/>
    <w:rsid w:val="00E200DE"/>
    <w:rsid w:val="00E2013E"/>
    <w:rsid w:val="00E2057C"/>
    <w:rsid w:val="00E205BF"/>
    <w:rsid w:val="00E20661"/>
    <w:rsid w:val="00E2078B"/>
    <w:rsid w:val="00E2083A"/>
    <w:rsid w:val="00E2097B"/>
    <w:rsid w:val="00E20DB9"/>
    <w:rsid w:val="00E20DC6"/>
    <w:rsid w:val="00E21325"/>
    <w:rsid w:val="00E21445"/>
    <w:rsid w:val="00E214E5"/>
    <w:rsid w:val="00E216D4"/>
    <w:rsid w:val="00E216EA"/>
    <w:rsid w:val="00E21754"/>
    <w:rsid w:val="00E21782"/>
    <w:rsid w:val="00E21797"/>
    <w:rsid w:val="00E218CF"/>
    <w:rsid w:val="00E2229D"/>
    <w:rsid w:val="00E222B6"/>
    <w:rsid w:val="00E22399"/>
    <w:rsid w:val="00E226D8"/>
    <w:rsid w:val="00E2275C"/>
    <w:rsid w:val="00E22768"/>
    <w:rsid w:val="00E2294B"/>
    <w:rsid w:val="00E22F73"/>
    <w:rsid w:val="00E231A0"/>
    <w:rsid w:val="00E23404"/>
    <w:rsid w:val="00E23840"/>
    <w:rsid w:val="00E23A64"/>
    <w:rsid w:val="00E23BFF"/>
    <w:rsid w:val="00E23CCD"/>
    <w:rsid w:val="00E23CD1"/>
    <w:rsid w:val="00E23E6B"/>
    <w:rsid w:val="00E23FFF"/>
    <w:rsid w:val="00E24107"/>
    <w:rsid w:val="00E241C8"/>
    <w:rsid w:val="00E241E3"/>
    <w:rsid w:val="00E24543"/>
    <w:rsid w:val="00E2476B"/>
    <w:rsid w:val="00E24776"/>
    <w:rsid w:val="00E24796"/>
    <w:rsid w:val="00E24D6E"/>
    <w:rsid w:val="00E24EA8"/>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72E"/>
    <w:rsid w:val="00E27831"/>
    <w:rsid w:val="00E27A57"/>
    <w:rsid w:val="00E27AF1"/>
    <w:rsid w:val="00E27DAD"/>
    <w:rsid w:val="00E27F21"/>
    <w:rsid w:val="00E30010"/>
    <w:rsid w:val="00E30394"/>
    <w:rsid w:val="00E30511"/>
    <w:rsid w:val="00E306C9"/>
    <w:rsid w:val="00E3097C"/>
    <w:rsid w:val="00E30AC2"/>
    <w:rsid w:val="00E30B42"/>
    <w:rsid w:val="00E30B9C"/>
    <w:rsid w:val="00E30BF4"/>
    <w:rsid w:val="00E30CFD"/>
    <w:rsid w:val="00E30DA3"/>
    <w:rsid w:val="00E31147"/>
    <w:rsid w:val="00E31206"/>
    <w:rsid w:val="00E31632"/>
    <w:rsid w:val="00E31838"/>
    <w:rsid w:val="00E318CB"/>
    <w:rsid w:val="00E31A30"/>
    <w:rsid w:val="00E31AAD"/>
    <w:rsid w:val="00E31AE9"/>
    <w:rsid w:val="00E31F78"/>
    <w:rsid w:val="00E31F7D"/>
    <w:rsid w:val="00E32045"/>
    <w:rsid w:val="00E32285"/>
    <w:rsid w:val="00E327E5"/>
    <w:rsid w:val="00E3321D"/>
    <w:rsid w:val="00E332A2"/>
    <w:rsid w:val="00E33521"/>
    <w:rsid w:val="00E33569"/>
    <w:rsid w:val="00E33D16"/>
    <w:rsid w:val="00E33E7F"/>
    <w:rsid w:val="00E34296"/>
    <w:rsid w:val="00E3448B"/>
    <w:rsid w:val="00E34AB3"/>
    <w:rsid w:val="00E34AF3"/>
    <w:rsid w:val="00E3550E"/>
    <w:rsid w:val="00E35662"/>
    <w:rsid w:val="00E357A6"/>
    <w:rsid w:val="00E35C6C"/>
    <w:rsid w:val="00E35DF8"/>
    <w:rsid w:val="00E35FAB"/>
    <w:rsid w:val="00E35FF5"/>
    <w:rsid w:val="00E3612A"/>
    <w:rsid w:val="00E36209"/>
    <w:rsid w:val="00E3668A"/>
    <w:rsid w:val="00E36737"/>
    <w:rsid w:val="00E36CDD"/>
    <w:rsid w:val="00E36DCA"/>
    <w:rsid w:val="00E36FBB"/>
    <w:rsid w:val="00E3718A"/>
    <w:rsid w:val="00E371B4"/>
    <w:rsid w:val="00E3751F"/>
    <w:rsid w:val="00E37AB5"/>
    <w:rsid w:val="00E37AD2"/>
    <w:rsid w:val="00E37B61"/>
    <w:rsid w:val="00E37C8F"/>
    <w:rsid w:val="00E4015A"/>
    <w:rsid w:val="00E405B0"/>
    <w:rsid w:val="00E4078A"/>
    <w:rsid w:val="00E408D1"/>
    <w:rsid w:val="00E40A70"/>
    <w:rsid w:val="00E40D27"/>
    <w:rsid w:val="00E40F22"/>
    <w:rsid w:val="00E40FB9"/>
    <w:rsid w:val="00E41125"/>
    <w:rsid w:val="00E4118F"/>
    <w:rsid w:val="00E4151A"/>
    <w:rsid w:val="00E41595"/>
    <w:rsid w:val="00E416BD"/>
    <w:rsid w:val="00E41704"/>
    <w:rsid w:val="00E418A9"/>
    <w:rsid w:val="00E41A60"/>
    <w:rsid w:val="00E41E40"/>
    <w:rsid w:val="00E42147"/>
    <w:rsid w:val="00E424A6"/>
    <w:rsid w:val="00E4279D"/>
    <w:rsid w:val="00E4287B"/>
    <w:rsid w:val="00E428CD"/>
    <w:rsid w:val="00E428D2"/>
    <w:rsid w:val="00E42D4E"/>
    <w:rsid w:val="00E430CE"/>
    <w:rsid w:val="00E43910"/>
    <w:rsid w:val="00E43AA5"/>
    <w:rsid w:val="00E43BE3"/>
    <w:rsid w:val="00E442B6"/>
    <w:rsid w:val="00E443C4"/>
    <w:rsid w:val="00E444DD"/>
    <w:rsid w:val="00E445C8"/>
    <w:rsid w:val="00E44775"/>
    <w:rsid w:val="00E44A9C"/>
    <w:rsid w:val="00E44B2B"/>
    <w:rsid w:val="00E44C96"/>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E0C"/>
    <w:rsid w:val="00E46F2A"/>
    <w:rsid w:val="00E470AC"/>
    <w:rsid w:val="00E473E5"/>
    <w:rsid w:val="00E4759D"/>
    <w:rsid w:val="00E4762B"/>
    <w:rsid w:val="00E4769D"/>
    <w:rsid w:val="00E47875"/>
    <w:rsid w:val="00E47EC9"/>
    <w:rsid w:val="00E5006D"/>
    <w:rsid w:val="00E502A2"/>
    <w:rsid w:val="00E50BFF"/>
    <w:rsid w:val="00E50C28"/>
    <w:rsid w:val="00E50DEB"/>
    <w:rsid w:val="00E50ED8"/>
    <w:rsid w:val="00E514E5"/>
    <w:rsid w:val="00E5196B"/>
    <w:rsid w:val="00E51A81"/>
    <w:rsid w:val="00E52019"/>
    <w:rsid w:val="00E5231F"/>
    <w:rsid w:val="00E52720"/>
    <w:rsid w:val="00E5282D"/>
    <w:rsid w:val="00E529EB"/>
    <w:rsid w:val="00E52B2C"/>
    <w:rsid w:val="00E52B55"/>
    <w:rsid w:val="00E52BD9"/>
    <w:rsid w:val="00E52DA0"/>
    <w:rsid w:val="00E52E32"/>
    <w:rsid w:val="00E5305B"/>
    <w:rsid w:val="00E53105"/>
    <w:rsid w:val="00E53259"/>
    <w:rsid w:val="00E53283"/>
    <w:rsid w:val="00E5346D"/>
    <w:rsid w:val="00E53483"/>
    <w:rsid w:val="00E534ED"/>
    <w:rsid w:val="00E53922"/>
    <w:rsid w:val="00E53AB9"/>
    <w:rsid w:val="00E53EB4"/>
    <w:rsid w:val="00E5405F"/>
    <w:rsid w:val="00E5418D"/>
    <w:rsid w:val="00E5431C"/>
    <w:rsid w:val="00E54619"/>
    <w:rsid w:val="00E546E0"/>
    <w:rsid w:val="00E54DCC"/>
    <w:rsid w:val="00E54FEC"/>
    <w:rsid w:val="00E5524A"/>
    <w:rsid w:val="00E555AE"/>
    <w:rsid w:val="00E555B8"/>
    <w:rsid w:val="00E55982"/>
    <w:rsid w:val="00E56016"/>
    <w:rsid w:val="00E560E0"/>
    <w:rsid w:val="00E563AA"/>
    <w:rsid w:val="00E56733"/>
    <w:rsid w:val="00E56886"/>
    <w:rsid w:val="00E568A7"/>
    <w:rsid w:val="00E56F39"/>
    <w:rsid w:val="00E56F45"/>
    <w:rsid w:val="00E57294"/>
    <w:rsid w:val="00E5735D"/>
    <w:rsid w:val="00E57ADC"/>
    <w:rsid w:val="00E57BA6"/>
    <w:rsid w:val="00E57BF3"/>
    <w:rsid w:val="00E57CB8"/>
    <w:rsid w:val="00E57DA8"/>
    <w:rsid w:val="00E57DE4"/>
    <w:rsid w:val="00E57FB6"/>
    <w:rsid w:val="00E60465"/>
    <w:rsid w:val="00E604E8"/>
    <w:rsid w:val="00E60544"/>
    <w:rsid w:val="00E606DA"/>
    <w:rsid w:val="00E60881"/>
    <w:rsid w:val="00E60A61"/>
    <w:rsid w:val="00E60E1F"/>
    <w:rsid w:val="00E610B6"/>
    <w:rsid w:val="00E61115"/>
    <w:rsid w:val="00E61644"/>
    <w:rsid w:val="00E61BA2"/>
    <w:rsid w:val="00E61D4E"/>
    <w:rsid w:val="00E625CE"/>
    <w:rsid w:val="00E62852"/>
    <w:rsid w:val="00E628DB"/>
    <w:rsid w:val="00E62AF2"/>
    <w:rsid w:val="00E63012"/>
    <w:rsid w:val="00E6304C"/>
    <w:rsid w:val="00E6306F"/>
    <w:rsid w:val="00E633CC"/>
    <w:rsid w:val="00E63441"/>
    <w:rsid w:val="00E6378C"/>
    <w:rsid w:val="00E6388F"/>
    <w:rsid w:val="00E63B3F"/>
    <w:rsid w:val="00E63D85"/>
    <w:rsid w:val="00E64044"/>
    <w:rsid w:val="00E643B4"/>
    <w:rsid w:val="00E64ED3"/>
    <w:rsid w:val="00E64F04"/>
    <w:rsid w:val="00E65109"/>
    <w:rsid w:val="00E656E1"/>
    <w:rsid w:val="00E6571F"/>
    <w:rsid w:val="00E66049"/>
    <w:rsid w:val="00E66097"/>
    <w:rsid w:val="00E663B3"/>
    <w:rsid w:val="00E66D4E"/>
    <w:rsid w:val="00E6721B"/>
    <w:rsid w:val="00E676CC"/>
    <w:rsid w:val="00E67767"/>
    <w:rsid w:val="00E7010C"/>
    <w:rsid w:val="00E702E5"/>
    <w:rsid w:val="00E702F5"/>
    <w:rsid w:val="00E7065A"/>
    <w:rsid w:val="00E706A0"/>
    <w:rsid w:val="00E708B6"/>
    <w:rsid w:val="00E708E0"/>
    <w:rsid w:val="00E70DB5"/>
    <w:rsid w:val="00E70DD1"/>
    <w:rsid w:val="00E70FF1"/>
    <w:rsid w:val="00E7133D"/>
    <w:rsid w:val="00E71362"/>
    <w:rsid w:val="00E71375"/>
    <w:rsid w:val="00E71449"/>
    <w:rsid w:val="00E714F2"/>
    <w:rsid w:val="00E71710"/>
    <w:rsid w:val="00E719E9"/>
    <w:rsid w:val="00E71CAA"/>
    <w:rsid w:val="00E72155"/>
    <w:rsid w:val="00E725AB"/>
    <w:rsid w:val="00E725AF"/>
    <w:rsid w:val="00E72718"/>
    <w:rsid w:val="00E72ACB"/>
    <w:rsid w:val="00E72F68"/>
    <w:rsid w:val="00E73084"/>
    <w:rsid w:val="00E73219"/>
    <w:rsid w:val="00E73331"/>
    <w:rsid w:val="00E73494"/>
    <w:rsid w:val="00E734C6"/>
    <w:rsid w:val="00E7351B"/>
    <w:rsid w:val="00E7399D"/>
    <w:rsid w:val="00E73D6B"/>
    <w:rsid w:val="00E73EB3"/>
    <w:rsid w:val="00E740E9"/>
    <w:rsid w:val="00E74127"/>
    <w:rsid w:val="00E7421D"/>
    <w:rsid w:val="00E743D4"/>
    <w:rsid w:val="00E7485B"/>
    <w:rsid w:val="00E74A7C"/>
    <w:rsid w:val="00E74E24"/>
    <w:rsid w:val="00E74F1D"/>
    <w:rsid w:val="00E74FA9"/>
    <w:rsid w:val="00E7506F"/>
    <w:rsid w:val="00E750E1"/>
    <w:rsid w:val="00E75326"/>
    <w:rsid w:val="00E75503"/>
    <w:rsid w:val="00E75867"/>
    <w:rsid w:val="00E75AC7"/>
    <w:rsid w:val="00E75BE1"/>
    <w:rsid w:val="00E75E88"/>
    <w:rsid w:val="00E7624F"/>
    <w:rsid w:val="00E76365"/>
    <w:rsid w:val="00E763A5"/>
    <w:rsid w:val="00E7667C"/>
    <w:rsid w:val="00E7682E"/>
    <w:rsid w:val="00E76F04"/>
    <w:rsid w:val="00E76F6F"/>
    <w:rsid w:val="00E76FEA"/>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057"/>
    <w:rsid w:val="00E81578"/>
    <w:rsid w:val="00E815C0"/>
    <w:rsid w:val="00E81752"/>
    <w:rsid w:val="00E818EB"/>
    <w:rsid w:val="00E81942"/>
    <w:rsid w:val="00E81E09"/>
    <w:rsid w:val="00E81F7F"/>
    <w:rsid w:val="00E82305"/>
    <w:rsid w:val="00E82564"/>
    <w:rsid w:val="00E8267C"/>
    <w:rsid w:val="00E827D1"/>
    <w:rsid w:val="00E82863"/>
    <w:rsid w:val="00E82A87"/>
    <w:rsid w:val="00E82BF8"/>
    <w:rsid w:val="00E82C18"/>
    <w:rsid w:val="00E82D2A"/>
    <w:rsid w:val="00E82FA7"/>
    <w:rsid w:val="00E83211"/>
    <w:rsid w:val="00E83398"/>
    <w:rsid w:val="00E835EC"/>
    <w:rsid w:val="00E83B26"/>
    <w:rsid w:val="00E84599"/>
    <w:rsid w:val="00E8461A"/>
    <w:rsid w:val="00E84860"/>
    <w:rsid w:val="00E84AD9"/>
    <w:rsid w:val="00E852DC"/>
    <w:rsid w:val="00E85571"/>
    <w:rsid w:val="00E859D5"/>
    <w:rsid w:val="00E859FE"/>
    <w:rsid w:val="00E85A85"/>
    <w:rsid w:val="00E85D48"/>
    <w:rsid w:val="00E85EE4"/>
    <w:rsid w:val="00E86175"/>
    <w:rsid w:val="00E8692C"/>
    <w:rsid w:val="00E8698C"/>
    <w:rsid w:val="00E870DC"/>
    <w:rsid w:val="00E870EC"/>
    <w:rsid w:val="00E87471"/>
    <w:rsid w:val="00E874FA"/>
    <w:rsid w:val="00E875C5"/>
    <w:rsid w:val="00E87619"/>
    <w:rsid w:val="00E876C7"/>
    <w:rsid w:val="00E87703"/>
    <w:rsid w:val="00E87E7F"/>
    <w:rsid w:val="00E87EA2"/>
    <w:rsid w:val="00E87F09"/>
    <w:rsid w:val="00E87F32"/>
    <w:rsid w:val="00E87FE0"/>
    <w:rsid w:val="00E90007"/>
    <w:rsid w:val="00E90157"/>
    <w:rsid w:val="00E906E1"/>
    <w:rsid w:val="00E907A9"/>
    <w:rsid w:val="00E90FE7"/>
    <w:rsid w:val="00E9125E"/>
    <w:rsid w:val="00E913F9"/>
    <w:rsid w:val="00E91584"/>
    <w:rsid w:val="00E91825"/>
    <w:rsid w:val="00E9190E"/>
    <w:rsid w:val="00E91945"/>
    <w:rsid w:val="00E91B0D"/>
    <w:rsid w:val="00E91B76"/>
    <w:rsid w:val="00E91F55"/>
    <w:rsid w:val="00E91FC9"/>
    <w:rsid w:val="00E9287C"/>
    <w:rsid w:val="00E92AB0"/>
    <w:rsid w:val="00E92C6A"/>
    <w:rsid w:val="00E92CF6"/>
    <w:rsid w:val="00E92D8A"/>
    <w:rsid w:val="00E92F40"/>
    <w:rsid w:val="00E9326C"/>
    <w:rsid w:val="00E934CD"/>
    <w:rsid w:val="00E9351F"/>
    <w:rsid w:val="00E936BB"/>
    <w:rsid w:val="00E937DB"/>
    <w:rsid w:val="00E93A03"/>
    <w:rsid w:val="00E93E06"/>
    <w:rsid w:val="00E93F3D"/>
    <w:rsid w:val="00E940C1"/>
    <w:rsid w:val="00E941EC"/>
    <w:rsid w:val="00E943CF"/>
    <w:rsid w:val="00E94796"/>
    <w:rsid w:val="00E94EEC"/>
    <w:rsid w:val="00E951D8"/>
    <w:rsid w:val="00E952F1"/>
    <w:rsid w:val="00E9543F"/>
    <w:rsid w:val="00E95938"/>
    <w:rsid w:val="00E9599B"/>
    <w:rsid w:val="00E95AD8"/>
    <w:rsid w:val="00E95AE4"/>
    <w:rsid w:val="00E95E43"/>
    <w:rsid w:val="00E95E87"/>
    <w:rsid w:val="00E96058"/>
    <w:rsid w:val="00E96158"/>
    <w:rsid w:val="00E96280"/>
    <w:rsid w:val="00E963DF"/>
    <w:rsid w:val="00E966A0"/>
    <w:rsid w:val="00E96BDD"/>
    <w:rsid w:val="00E96C3E"/>
    <w:rsid w:val="00E96DC3"/>
    <w:rsid w:val="00E9724A"/>
    <w:rsid w:val="00E97737"/>
    <w:rsid w:val="00E977D9"/>
    <w:rsid w:val="00E97A56"/>
    <w:rsid w:val="00E97B52"/>
    <w:rsid w:val="00E97CAF"/>
    <w:rsid w:val="00E97D2F"/>
    <w:rsid w:val="00EA01A1"/>
    <w:rsid w:val="00EA0319"/>
    <w:rsid w:val="00EA035D"/>
    <w:rsid w:val="00EA079D"/>
    <w:rsid w:val="00EA07A7"/>
    <w:rsid w:val="00EA0A5B"/>
    <w:rsid w:val="00EA0A60"/>
    <w:rsid w:val="00EA0B1E"/>
    <w:rsid w:val="00EA0D2B"/>
    <w:rsid w:val="00EA0D35"/>
    <w:rsid w:val="00EA1010"/>
    <w:rsid w:val="00EA110C"/>
    <w:rsid w:val="00EA152C"/>
    <w:rsid w:val="00EA1571"/>
    <w:rsid w:val="00EA1579"/>
    <w:rsid w:val="00EA1617"/>
    <w:rsid w:val="00EA18C5"/>
    <w:rsid w:val="00EA1A81"/>
    <w:rsid w:val="00EA1B00"/>
    <w:rsid w:val="00EA1BC5"/>
    <w:rsid w:val="00EA1D48"/>
    <w:rsid w:val="00EA1D4D"/>
    <w:rsid w:val="00EA1EEB"/>
    <w:rsid w:val="00EA1EF5"/>
    <w:rsid w:val="00EA2054"/>
    <w:rsid w:val="00EA207B"/>
    <w:rsid w:val="00EA21ED"/>
    <w:rsid w:val="00EA251D"/>
    <w:rsid w:val="00EA264E"/>
    <w:rsid w:val="00EA2660"/>
    <w:rsid w:val="00EA26AE"/>
    <w:rsid w:val="00EA29F0"/>
    <w:rsid w:val="00EA2A96"/>
    <w:rsid w:val="00EA2B02"/>
    <w:rsid w:val="00EA2C6D"/>
    <w:rsid w:val="00EA2CDC"/>
    <w:rsid w:val="00EA2D44"/>
    <w:rsid w:val="00EA2DCC"/>
    <w:rsid w:val="00EA2E88"/>
    <w:rsid w:val="00EA2FC9"/>
    <w:rsid w:val="00EA3069"/>
    <w:rsid w:val="00EA309C"/>
    <w:rsid w:val="00EA385E"/>
    <w:rsid w:val="00EA3BCB"/>
    <w:rsid w:val="00EA42F8"/>
    <w:rsid w:val="00EA4488"/>
    <w:rsid w:val="00EA44E3"/>
    <w:rsid w:val="00EA48AC"/>
    <w:rsid w:val="00EA4A6A"/>
    <w:rsid w:val="00EA4EB0"/>
    <w:rsid w:val="00EA5054"/>
    <w:rsid w:val="00EA50B3"/>
    <w:rsid w:val="00EA528D"/>
    <w:rsid w:val="00EA56CE"/>
    <w:rsid w:val="00EA5A6E"/>
    <w:rsid w:val="00EA5F84"/>
    <w:rsid w:val="00EA66B0"/>
    <w:rsid w:val="00EA69F7"/>
    <w:rsid w:val="00EA6A79"/>
    <w:rsid w:val="00EA6D6B"/>
    <w:rsid w:val="00EA6D98"/>
    <w:rsid w:val="00EA6F55"/>
    <w:rsid w:val="00EA7072"/>
    <w:rsid w:val="00EA7218"/>
    <w:rsid w:val="00EA7977"/>
    <w:rsid w:val="00EA79A5"/>
    <w:rsid w:val="00EA7B4B"/>
    <w:rsid w:val="00EA7B9C"/>
    <w:rsid w:val="00EA7BF7"/>
    <w:rsid w:val="00EA7C9F"/>
    <w:rsid w:val="00EA7FE4"/>
    <w:rsid w:val="00EB01D8"/>
    <w:rsid w:val="00EB0334"/>
    <w:rsid w:val="00EB0647"/>
    <w:rsid w:val="00EB0730"/>
    <w:rsid w:val="00EB0A58"/>
    <w:rsid w:val="00EB0D44"/>
    <w:rsid w:val="00EB0E28"/>
    <w:rsid w:val="00EB0E91"/>
    <w:rsid w:val="00EB12B6"/>
    <w:rsid w:val="00EB14A9"/>
    <w:rsid w:val="00EB154A"/>
    <w:rsid w:val="00EB1883"/>
    <w:rsid w:val="00EB1A93"/>
    <w:rsid w:val="00EB1AC9"/>
    <w:rsid w:val="00EB206C"/>
    <w:rsid w:val="00EB20C8"/>
    <w:rsid w:val="00EB240B"/>
    <w:rsid w:val="00EB2961"/>
    <w:rsid w:val="00EB29AF"/>
    <w:rsid w:val="00EB2D54"/>
    <w:rsid w:val="00EB2EBA"/>
    <w:rsid w:val="00EB2F3C"/>
    <w:rsid w:val="00EB2F46"/>
    <w:rsid w:val="00EB351F"/>
    <w:rsid w:val="00EB3703"/>
    <w:rsid w:val="00EB38C5"/>
    <w:rsid w:val="00EB3956"/>
    <w:rsid w:val="00EB39A0"/>
    <w:rsid w:val="00EB39DB"/>
    <w:rsid w:val="00EB3BDF"/>
    <w:rsid w:val="00EB3E2D"/>
    <w:rsid w:val="00EB41A9"/>
    <w:rsid w:val="00EB435D"/>
    <w:rsid w:val="00EB447A"/>
    <w:rsid w:val="00EB467E"/>
    <w:rsid w:val="00EB46EC"/>
    <w:rsid w:val="00EB4794"/>
    <w:rsid w:val="00EB47B1"/>
    <w:rsid w:val="00EB4B00"/>
    <w:rsid w:val="00EB4B26"/>
    <w:rsid w:val="00EB5110"/>
    <w:rsid w:val="00EB52F0"/>
    <w:rsid w:val="00EB558F"/>
    <w:rsid w:val="00EB5612"/>
    <w:rsid w:val="00EB5619"/>
    <w:rsid w:val="00EB5965"/>
    <w:rsid w:val="00EB5D84"/>
    <w:rsid w:val="00EB617E"/>
    <w:rsid w:val="00EB6232"/>
    <w:rsid w:val="00EB641B"/>
    <w:rsid w:val="00EB6617"/>
    <w:rsid w:val="00EB6D48"/>
    <w:rsid w:val="00EB726B"/>
    <w:rsid w:val="00EB75AC"/>
    <w:rsid w:val="00EB7622"/>
    <w:rsid w:val="00EB7796"/>
    <w:rsid w:val="00EB77AB"/>
    <w:rsid w:val="00EB7882"/>
    <w:rsid w:val="00EB7CBD"/>
    <w:rsid w:val="00EC0258"/>
    <w:rsid w:val="00EC0339"/>
    <w:rsid w:val="00EC03E0"/>
    <w:rsid w:val="00EC091B"/>
    <w:rsid w:val="00EC0997"/>
    <w:rsid w:val="00EC0BD0"/>
    <w:rsid w:val="00EC1082"/>
    <w:rsid w:val="00EC1569"/>
    <w:rsid w:val="00EC15D9"/>
    <w:rsid w:val="00EC16EA"/>
    <w:rsid w:val="00EC1B04"/>
    <w:rsid w:val="00EC1FA1"/>
    <w:rsid w:val="00EC2016"/>
    <w:rsid w:val="00EC205F"/>
    <w:rsid w:val="00EC2291"/>
    <w:rsid w:val="00EC30BE"/>
    <w:rsid w:val="00EC326F"/>
    <w:rsid w:val="00EC3339"/>
    <w:rsid w:val="00EC36A6"/>
    <w:rsid w:val="00EC38C6"/>
    <w:rsid w:val="00EC396F"/>
    <w:rsid w:val="00EC39AA"/>
    <w:rsid w:val="00EC3CC2"/>
    <w:rsid w:val="00EC3DD0"/>
    <w:rsid w:val="00EC3E68"/>
    <w:rsid w:val="00EC4264"/>
    <w:rsid w:val="00EC4A43"/>
    <w:rsid w:val="00EC4C81"/>
    <w:rsid w:val="00EC51A3"/>
    <w:rsid w:val="00EC54D3"/>
    <w:rsid w:val="00EC556B"/>
    <w:rsid w:val="00EC5999"/>
    <w:rsid w:val="00EC5B6A"/>
    <w:rsid w:val="00EC5E1B"/>
    <w:rsid w:val="00EC61C2"/>
    <w:rsid w:val="00EC61FE"/>
    <w:rsid w:val="00EC62A0"/>
    <w:rsid w:val="00EC62A9"/>
    <w:rsid w:val="00EC62BA"/>
    <w:rsid w:val="00EC6511"/>
    <w:rsid w:val="00EC6598"/>
    <w:rsid w:val="00EC67CF"/>
    <w:rsid w:val="00EC695F"/>
    <w:rsid w:val="00EC6D51"/>
    <w:rsid w:val="00EC6F39"/>
    <w:rsid w:val="00EC745C"/>
    <w:rsid w:val="00EC7483"/>
    <w:rsid w:val="00EC7582"/>
    <w:rsid w:val="00EC7585"/>
    <w:rsid w:val="00EC75A7"/>
    <w:rsid w:val="00EC7CAE"/>
    <w:rsid w:val="00EC7ED6"/>
    <w:rsid w:val="00ED019F"/>
    <w:rsid w:val="00ED0571"/>
    <w:rsid w:val="00ED0665"/>
    <w:rsid w:val="00ED07F7"/>
    <w:rsid w:val="00ED09A2"/>
    <w:rsid w:val="00ED0A31"/>
    <w:rsid w:val="00ED0B46"/>
    <w:rsid w:val="00ED0CCE"/>
    <w:rsid w:val="00ED105F"/>
    <w:rsid w:val="00ED1115"/>
    <w:rsid w:val="00ED13ED"/>
    <w:rsid w:val="00ED165C"/>
    <w:rsid w:val="00ED1BFF"/>
    <w:rsid w:val="00ED1D3B"/>
    <w:rsid w:val="00ED1E31"/>
    <w:rsid w:val="00ED1FA4"/>
    <w:rsid w:val="00ED21B6"/>
    <w:rsid w:val="00ED23DC"/>
    <w:rsid w:val="00ED25BE"/>
    <w:rsid w:val="00ED25C0"/>
    <w:rsid w:val="00ED260D"/>
    <w:rsid w:val="00ED2FAA"/>
    <w:rsid w:val="00ED3027"/>
    <w:rsid w:val="00ED3392"/>
    <w:rsid w:val="00ED351F"/>
    <w:rsid w:val="00ED3882"/>
    <w:rsid w:val="00ED396A"/>
    <w:rsid w:val="00ED3B0B"/>
    <w:rsid w:val="00ED3C85"/>
    <w:rsid w:val="00ED3D75"/>
    <w:rsid w:val="00ED3D93"/>
    <w:rsid w:val="00ED413C"/>
    <w:rsid w:val="00ED45F4"/>
    <w:rsid w:val="00ED469C"/>
    <w:rsid w:val="00ED4798"/>
    <w:rsid w:val="00ED4868"/>
    <w:rsid w:val="00ED49CB"/>
    <w:rsid w:val="00ED4A53"/>
    <w:rsid w:val="00ED4F01"/>
    <w:rsid w:val="00ED53FA"/>
    <w:rsid w:val="00ED5442"/>
    <w:rsid w:val="00ED59BB"/>
    <w:rsid w:val="00ED59EE"/>
    <w:rsid w:val="00ED5B56"/>
    <w:rsid w:val="00ED5BF9"/>
    <w:rsid w:val="00ED5C6C"/>
    <w:rsid w:val="00ED5D1E"/>
    <w:rsid w:val="00ED5E1A"/>
    <w:rsid w:val="00ED5EAC"/>
    <w:rsid w:val="00ED62AA"/>
    <w:rsid w:val="00ED64BC"/>
    <w:rsid w:val="00ED68BA"/>
    <w:rsid w:val="00ED6D3A"/>
    <w:rsid w:val="00ED6DDB"/>
    <w:rsid w:val="00ED71A0"/>
    <w:rsid w:val="00ED72D4"/>
    <w:rsid w:val="00ED7418"/>
    <w:rsid w:val="00ED749B"/>
    <w:rsid w:val="00ED76E3"/>
    <w:rsid w:val="00ED7D95"/>
    <w:rsid w:val="00EE069D"/>
    <w:rsid w:val="00EE0962"/>
    <w:rsid w:val="00EE0BE4"/>
    <w:rsid w:val="00EE133A"/>
    <w:rsid w:val="00EE1419"/>
    <w:rsid w:val="00EE17A1"/>
    <w:rsid w:val="00EE1989"/>
    <w:rsid w:val="00EE19D8"/>
    <w:rsid w:val="00EE1CD4"/>
    <w:rsid w:val="00EE2053"/>
    <w:rsid w:val="00EE20D4"/>
    <w:rsid w:val="00EE2166"/>
    <w:rsid w:val="00EE26D5"/>
    <w:rsid w:val="00EE2A1F"/>
    <w:rsid w:val="00EE2B4F"/>
    <w:rsid w:val="00EE2E96"/>
    <w:rsid w:val="00EE2EB4"/>
    <w:rsid w:val="00EE2F7D"/>
    <w:rsid w:val="00EE388A"/>
    <w:rsid w:val="00EE3A20"/>
    <w:rsid w:val="00EE3E12"/>
    <w:rsid w:val="00EE3E18"/>
    <w:rsid w:val="00EE3FFD"/>
    <w:rsid w:val="00EE4144"/>
    <w:rsid w:val="00EE46D8"/>
    <w:rsid w:val="00EE4811"/>
    <w:rsid w:val="00EE4EEF"/>
    <w:rsid w:val="00EE507F"/>
    <w:rsid w:val="00EE50E5"/>
    <w:rsid w:val="00EE5238"/>
    <w:rsid w:val="00EE5372"/>
    <w:rsid w:val="00EE53FA"/>
    <w:rsid w:val="00EE56B1"/>
    <w:rsid w:val="00EE56D0"/>
    <w:rsid w:val="00EE57DA"/>
    <w:rsid w:val="00EE5CFD"/>
    <w:rsid w:val="00EE5D0F"/>
    <w:rsid w:val="00EE5E26"/>
    <w:rsid w:val="00EE5F5A"/>
    <w:rsid w:val="00EE60D9"/>
    <w:rsid w:val="00EE6245"/>
    <w:rsid w:val="00EE62AC"/>
    <w:rsid w:val="00EE6785"/>
    <w:rsid w:val="00EE6E0F"/>
    <w:rsid w:val="00EE6FCF"/>
    <w:rsid w:val="00EE711E"/>
    <w:rsid w:val="00EE7136"/>
    <w:rsid w:val="00EE7457"/>
    <w:rsid w:val="00EE7882"/>
    <w:rsid w:val="00EE7AEA"/>
    <w:rsid w:val="00EE7B11"/>
    <w:rsid w:val="00EE7B2D"/>
    <w:rsid w:val="00EE7BA0"/>
    <w:rsid w:val="00EE7BF6"/>
    <w:rsid w:val="00EE7C7D"/>
    <w:rsid w:val="00EE7D67"/>
    <w:rsid w:val="00EF0146"/>
    <w:rsid w:val="00EF01D3"/>
    <w:rsid w:val="00EF0300"/>
    <w:rsid w:val="00EF06DE"/>
    <w:rsid w:val="00EF0831"/>
    <w:rsid w:val="00EF0C34"/>
    <w:rsid w:val="00EF0EBC"/>
    <w:rsid w:val="00EF0F51"/>
    <w:rsid w:val="00EF0FFB"/>
    <w:rsid w:val="00EF120E"/>
    <w:rsid w:val="00EF1865"/>
    <w:rsid w:val="00EF19E6"/>
    <w:rsid w:val="00EF1A48"/>
    <w:rsid w:val="00EF1E6F"/>
    <w:rsid w:val="00EF1F91"/>
    <w:rsid w:val="00EF204A"/>
    <w:rsid w:val="00EF215C"/>
    <w:rsid w:val="00EF29A7"/>
    <w:rsid w:val="00EF2ADA"/>
    <w:rsid w:val="00EF2C0F"/>
    <w:rsid w:val="00EF2C92"/>
    <w:rsid w:val="00EF2FE4"/>
    <w:rsid w:val="00EF3829"/>
    <w:rsid w:val="00EF3B20"/>
    <w:rsid w:val="00EF3C53"/>
    <w:rsid w:val="00EF422D"/>
    <w:rsid w:val="00EF4248"/>
    <w:rsid w:val="00EF4580"/>
    <w:rsid w:val="00EF460F"/>
    <w:rsid w:val="00EF475D"/>
    <w:rsid w:val="00EF49BA"/>
    <w:rsid w:val="00EF4C21"/>
    <w:rsid w:val="00EF4F47"/>
    <w:rsid w:val="00EF506E"/>
    <w:rsid w:val="00EF50E8"/>
    <w:rsid w:val="00EF548B"/>
    <w:rsid w:val="00EF5A6D"/>
    <w:rsid w:val="00EF5A80"/>
    <w:rsid w:val="00EF5C46"/>
    <w:rsid w:val="00EF5D58"/>
    <w:rsid w:val="00EF5FB6"/>
    <w:rsid w:val="00EF627B"/>
    <w:rsid w:val="00EF63E9"/>
    <w:rsid w:val="00EF6566"/>
    <w:rsid w:val="00EF656C"/>
    <w:rsid w:val="00EF6A3D"/>
    <w:rsid w:val="00EF6A7C"/>
    <w:rsid w:val="00EF6C72"/>
    <w:rsid w:val="00EF7101"/>
    <w:rsid w:val="00EF71DD"/>
    <w:rsid w:val="00EF722A"/>
    <w:rsid w:val="00EF73FF"/>
    <w:rsid w:val="00EF7438"/>
    <w:rsid w:val="00EF74A6"/>
    <w:rsid w:val="00EF77F9"/>
    <w:rsid w:val="00EF7841"/>
    <w:rsid w:val="00EF78C4"/>
    <w:rsid w:val="00EF7DDF"/>
    <w:rsid w:val="00F0002E"/>
    <w:rsid w:val="00F0085C"/>
    <w:rsid w:val="00F008C6"/>
    <w:rsid w:val="00F00B95"/>
    <w:rsid w:val="00F00F50"/>
    <w:rsid w:val="00F00F7E"/>
    <w:rsid w:val="00F01432"/>
    <w:rsid w:val="00F01535"/>
    <w:rsid w:val="00F0165F"/>
    <w:rsid w:val="00F01757"/>
    <w:rsid w:val="00F017C0"/>
    <w:rsid w:val="00F01965"/>
    <w:rsid w:val="00F0196B"/>
    <w:rsid w:val="00F01A12"/>
    <w:rsid w:val="00F02089"/>
    <w:rsid w:val="00F02381"/>
    <w:rsid w:val="00F02594"/>
    <w:rsid w:val="00F02785"/>
    <w:rsid w:val="00F029FC"/>
    <w:rsid w:val="00F02AF4"/>
    <w:rsid w:val="00F02C8B"/>
    <w:rsid w:val="00F038A9"/>
    <w:rsid w:val="00F0390F"/>
    <w:rsid w:val="00F039D0"/>
    <w:rsid w:val="00F03CC4"/>
    <w:rsid w:val="00F03F1F"/>
    <w:rsid w:val="00F04191"/>
    <w:rsid w:val="00F042C9"/>
    <w:rsid w:val="00F044AF"/>
    <w:rsid w:val="00F044B4"/>
    <w:rsid w:val="00F04597"/>
    <w:rsid w:val="00F04A82"/>
    <w:rsid w:val="00F04A89"/>
    <w:rsid w:val="00F04B80"/>
    <w:rsid w:val="00F04C21"/>
    <w:rsid w:val="00F04C68"/>
    <w:rsid w:val="00F04DC7"/>
    <w:rsid w:val="00F04ED6"/>
    <w:rsid w:val="00F0503C"/>
    <w:rsid w:val="00F05085"/>
    <w:rsid w:val="00F06342"/>
    <w:rsid w:val="00F0643F"/>
    <w:rsid w:val="00F064A2"/>
    <w:rsid w:val="00F06556"/>
    <w:rsid w:val="00F06653"/>
    <w:rsid w:val="00F06741"/>
    <w:rsid w:val="00F0686D"/>
    <w:rsid w:val="00F069A9"/>
    <w:rsid w:val="00F069FE"/>
    <w:rsid w:val="00F06B9B"/>
    <w:rsid w:val="00F06E8B"/>
    <w:rsid w:val="00F075E1"/>
    <w:rsid w:val="00F07B84"/>
    <w:rsid w:val="00F07CA0"/>
    <w:rsid w:val="00F07DC5"/>
    <w:rsid w:val="00F07F59"/>
    <w:rsid w:val="00F07FB8"/>
    <w:rsid w:val="00F07FF9"/>
    <w:rsid w:val="00F1031C"/>
    <w:rsid w:val="00F10342"/>
    <w:rsid w:val="00F1039A"/>
    <w:rsid w:val="00F103B6"/>
    <w:rsid w:val="00F10915"/>
    <w:rsid w:val="00F10A8D"/>
    <w:rsid w:val="00F10BA4"/>
    <w:rsid w:val="00F11326"/>
    <w:rsid w:val="00F11668"/>
    <w:rsid w:val="00F11CF0"/>
    <w:rsid w:val="00F11E6D"/>
    <w:rsid w:val="00F121B6"/>
    <w:rsid w:val="00F1223E"/>
    <w:rsid w:val="00F12287"/>
    <w:rsid w:val="00F1249E"/>
    <w:rsid w:val="00F124BF"/>
    <w:rsid w:val="00F129DB"/>
    <w:rsid w:val="00F12B5E"/>
    <w:rsid w:val="00F1325C"/>
    <w:rsid w:val="00F13576"/>
    <w:rsid w:val="00F13B55"/>
    <w:rsid w:val="00F13C1C"/>
    <w:rsid w:val="00F1451F"/>
    <w:rsid w:val="00F145FD"/>
    <w:rsid w:val="00F14657"/>
    <w:rsid w:val="00F14940"/>
    <w:rsid w:val="00F14A8E"/>
    <w:rsid w:val="00F14E83"/>
    <w:rsid w:val="00F14F68"/>
    <w:rsid w:val="00F15175"/>
    <w:rsid w:val="00F15181"/>
    <w:rsid w:val="00F1564A"/>
    <w:rsid w:val="00F15B0F"/>
    <w:rsid w:val="00F16224"/>
    <w:rsid w:val="00F16526"/>
    <w:rsid w:val="00F165E3"/>
    <w:rsid w:val="00F16760"/>
    <w:rsid w:val="00F16A2B"/>
    <w:rsid w:val="00F16AFB"/>
    <w:rsid w:val="00F16C6B"/>
    <w:rsid w:val="00F16EF3"/>
    <w:rsid w:val="00F17167"/>
    <w:rsid w:val="00F1725D"/>
    <w:rsid w:val="00F175D5"/>
    <w:rsid w:val="00F1766E"/>
    <w:rsid w:val="00F17C9C"/>
    <w:rsid w:val="00F17CBA"/>
    <w:rsid w:val="00F17EF5"/>
    <w:rsid w:val="00F20195"/>
    <w:rsid w:val="00F20295"/>
    <w:rsid w:val="00F20431"/>
    <w:rsid w:val="00F205DE"/>
    <w:rsid w:val="00F20761"/>
    <w:rsid w:val="00F209FD"/>
    <w:rsid w:val="00F20E60"/>
    <w:rsid w:val="00F20F27"/>
    <w:rsid w:val="00F21035"/>
    <w:rsid w:val="00F212B9"/>
    <w:rsid w:val="00F21331"/>
    <w:rsid w:val="00F213C0"/>
    <w:rsid w:val="00F21C0F"/>
    <w:rsid w:val="00F21D11"/>
    <w:rsid w:val="00F21E27"/>
    <w:rsid w:val="00F21F58"/>
    <w:rsid w:val="00F220C0"/>
    <w:rsid w:val="00F220EE"/>
    <w:rsid w:val="00F22405"/>
    <w:rsid w:val="00F2262F"/>
    <w:rsid w:val="00F22D72"/>
    <w:rsid w:val="00F22DF6"/>
    <w:rsid w:val="00F22F06"/>
    <w:rsid w:val="00F232E5"/>
    <w:rsid w:val="00F2332E"/>
    <w:rsid w:val="00F23358"/>
    <w:rsid w:val="00F23590"/>
    <w:rsid w:val="00F23887"/>
    <w:rsid w:val="00F238D8"/>
    <w:rsid w:val="00F239C9"/>
    <w:rsid w:val="00F23A1A"/>
    <w:rsid w:val="00F23C52"/>
    <w:rsid w:val="00F24179"/>
    <w:rsid w:val="00F24467"/>
    <w:rsid w:val="00F2462B"/>
    <w:rsid w:val="00F24728"/>
    <w:rsid w:val="00F24A6F"/>
    <w:rsid w:val="00F24ADA"/>
    <w:rsid w:val="00F24BE8"/>
    <w:rsid w:val="00F24CEF"/>
    <w:rsid w:val="00F24D09"/>
    <w:rsid w:val="00F24EE1"/>
    <w:rsid w:val="00F250A2"/>
    <w:rsid w:val="00F250B2"/>
    <w:rsid w:val="00F254F2"/>
    <w:rsid w:val="00F25738"/>
    <w:rsid w:val="00F25893"/>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46C"/>
    <w:rsid w:val="00F3061A"/>
    <w:rsid w:val="00F30B7D"/>
    <w:rsid w:val="00F30DD1"/>
    <w:rsid w:val="00F30E48"/>
    <w:rsid w:val="00F31352"/>
    <w:rsid w:val="00F31429"/>
    <w:rsid w:val="00F31627"/>
    <w:rsid w:val="00F317CF"/>
    <w:rsid w:val="00F3188F"/>
    <w:rsid w:val="00F31C67"/>
    <w:rsid w:val="00F31D5B"/>
    <w:rsid w:val="00F31FDB"/>
    <w:rsid w:val="00F31FE4"/>
    <w:rsid w:val="00F326F2"/>
    <w:rsid w:val="00F3278B"/>
    <w:rsid w:val="00F329BF"/>
    <w:rsid w:val="00F32D44"/>
    <w:rsid w:val="00F32F2C"/>
    <w:rsid w:val="00F33085"/>
    <w:rsid w:val="00F333B3"/>
    <w:rsid w:val="00F333E9"/>
    <w:rsid w:val="00F33502"/>
    <w:rsid w:val="00F3355F"/>
    <w:rsid w:val="00F34014"/>
    <w:rsid w:val="00F340C9"/>
    <w:rsid w:val="00F341FF"/>
    <w:rsid w:val="00F34319"/>
    <w:rsid w:val="00F34526"/>
    <w:rsid w:val="00F345CC"/>
    <w:rsid w:val="00F3478D"/>
    <w:rsid w:val="00F347A6"/>
    <w:rsid w:val="00F348B2"/>
    <w:rsid w:val="00F34B6C"/>
    <w:rsid w:val="00F34C33"/>
    <w:rsid w:val="00F352A0"/>
    <w:rsid w:val="00F35682"/>
    <w:rsid w:val="00F35B85"/>
    <w:rsid w:val="00F35EC4"/>
    <w:rsid w:val="00F360F6"/>
    <w:rsid w:val="00F36266"/>
    <w:rsid w:val="00F364A2"/>
    <w:rsid w:val="00F3696B"/>
    <w:rsid w:val="00F36ACF"/>
    <w:rsid w:val="00F36AE3"/>
    <w:rsid w:val="00F36D04"/>
    <w:rsid w:val="00F36F6E"/>
    <w:rsid w:val="00F36FD7"/>
    <w:rsid w:val="00F370CD"/>
    <w:rsid w:val="00F37143"/>
    <w:rsid w:val="00F371FD"/>
    <w:rsid w:val="00F375EC"/>
    <w:rsid w:val="00F378D0"/>
    <w:rsid w:val="00F3794C"/>
    <w:rsid w:val="00F37C54"/>
    <w:rsid w:val="00F37CC1"/>
    <w:rsid w:val="00F37D60"/>
    <w:rsid w:val="00F4034A"/>
    <w:rsid w:val="00F4043D"/>
    <w:rsid w:val="00F406F7"/>
    <w:rsid w:val="00F40797"/>
    <w:rsid w:val="00F40960"/>
    <w:rsid w:val="00F409BE"/>
    <w:rsid w:val="00F40E60"/>
    <w:rsid w:val="00F4117D"/>
    <w:rsid w:val="00F41303"/>
    <w:rsid w:val="00F41688"/>
    <w:rsid w:val="00F41697"/>
    <w:rsid w:val="00F4173B"/>
    <w:rsid w:val="00F41809"/>
    <w:rsid w:val="00F41E13"/>
    <w:rsid w:val="00F42772"/>
    <w:rsid w:val="00F4278B"/>
    <w:rsid w:val="00F42930"/>
    <w:rsid w:val="00F42EF7"/>
    <w:rsid w:val="00F4334E"/>
    <w:rsid w:val="00F4340C"/>
    <w:rsid w:val="00F43DDE"/>
    <w:rsid w:val="00F445EE"/>
    <w:rsid w:val="00F4466F"/>
    <w:rsid w:val="00F4487B"/>
    <w:rsid w:val="00F45049"/>
    <w:rsid w:val="00F452B0"/>
    <w:rsid w:val="00F452EC"/>
    <w:rsid w:val="00F455D1"/>
    <w:rsid w:val="00F456E6"/>
    <w:rsid w:val="00F45B78"/>
    <w:rsid w:val="00F45C17"/>
    <w:rsid w:val="00F45D49"/>
    <w:rsid w:val="00F46262"/>
    <w:rsid w:val="00F4636C"/>
    <w:rsid w:val="00F46494"/>
    <w:rsid w:val="00F46554"/>
    <w:rsid w:val="00F46902"/>
    <w:rsid w:val="00F46C9D"/>
    <w:rsid w:val="00F472DB"/>
    <w:rsid w:val="00F474BC"/>
    <w:rsid w:val="00F47735"/>
    <w:rsid w:val="00F47F39"/>
    <w:rsid w:val="00F5021A"/>
    <w:rsid w:val="00F5030A"/>
    <w:rsid w:val="00F50311"/>
    <w:rsid w:val="00F50419"/>
    <w:rsid w:val="00F5046C"/>
    <w:rsid w:val="00F5049D"/>
    <w:rsid w:val="00F505FE"/>
    <w:rsid w:val="00F5061A"/>
    <w:rsid w:val="00F50663"/>
    <w:rsid w:val="00F5069F"/>
    <w:rsid w:val="00F50B99"/>
    <w:rsid w:val="00F50FE3"/>
    <w:rsid w:val="00F510AC"/>
    <w:rsid w:val="00F51206"/>
    <w:rsid w:val="00F51392"/>
    <w:rsid w:val="00F51635"/>
    <w:rsid w:val="00F51909"/>
    <w:rsid w:val="00F519D9"/>
    <w:rsid w:val="00F51A78"/>
    <w:rsid w:val="00F52221"/>
    <w:rsid w:val="00F52A3A"/>
    <w:rsid w:val="00F52E1B"/>
    <w:rsid w:val="00F52F91"/>
    <w:rsid w:val="00F53499"/>
    <w:rsid w:val="00F53572"/>
    <w:rsid w:val="00F53814"/>
    <w:rsid w:val="00F5381B"/>
    <w:rsid w:val="00F53882"/>
    <w:rsid w:val="00F53912"/>
    <w:rsid w:val="00F53B56"/>
    <w:rsid w:val="00F53C00"/>
    <w:rsid w:val="00F53EDA"/>
    <w:rsid w:val="00F5406B"/>
    <w:rsid w:val="00F5440B"/>
    <w:rsid w:val="00F54559"/>
    <w:rsid w:val="00F54730"/>
    <w:rsid w:val="00F54B45"/>
    <w:rsid w:val="00F54C60"/>
    <w:rsid w:val="00F552F2"/>
    <w:rsid w:val="00F5541B"/>
    <w:rsid w:val="00F55876"/>
    <w:rsid w:val="00F55985"/>
    <w:rsid w:val="00F55C5E"/>
    <w:rsid w:val="00F55D34"/>
    <w:rsid w:val="00F5606B"/>
    <w:rsid w:val="00F560DB"/>
    <w:rsid w:val="00F564AF"/>
    <w:rsid w:val="00F564D6"/>
    <w:rsid w:val="00F565A1"/>
    <w:rsid w:val="00F566EF"/>
    <w:rsid w:val="00F56B25"/>
    <w:rsid w:val="00F56B4C"/>
    <w:rsid w:val="00F56C12"/>
    <w:rsid w:val="00F56EF3"/>
    <w:rsid w:val="00F57398"/>
    <w:rsid w:val="00F574D3"/>
    <w:rsid w:val="00F574E8"/>
    <w:rsid w:val="00F57522"/>
    <w:rsid w:val="00F5754A"/>
    <w:rsid w:val="00F57690"/>
    <w:rsid w:val="00F5794E"/>
    <w:rsid w:val="00F57A21"/>
    <w:rsid w:val="00F57D44"/>
    <w:rsid w:val="00F6008D"/>
    <w:rsid w:val="00F60641"/>
    <w:rsid w:val="00F60ADE"/>
    <w:rsid w:val="00F61336"/>
    <w:rsid w:val="00F618AA"/>
    <w:rsid w:val="00F61B7B"/>
    <w:rsid w:val="00F61BC7"/>
    <w:rsid w:val="00F61C19"/>
    <w:rsid w:val="00F628CA"/>
    <w:rsid w:val="00F62A42"/>
    <w:rsid w:val="00F62CC7"/>
    <w:rsid w:val="00F631C2"/>
    <w:rsid w:val="00F63491"/>
    <w:rsid w:val="00F635C7"/>
    <w:rsid w:val="00F63815"/>
    <w:rsid w:val="00F63ADA"/>
    <w:rsid w:val="00F63E75"/>
    <w:rsid w:val="00F63F10"/>
    <w:rsid w:val="00F64062"/>
    <w:rsid w:val="00F64245"/>
    <w:rsid w:val="00F6429D"/>
    <w:rsid w:val="00F64431"/>
    <w:rsid w:val="00F6445E"/>
    <w:rsid w:val="00F64709"/>
    <w:rsid w:val="00F64732"/>
    <w:rsid w:val="00F64A77"/>
    <w:rsid w:val="00F64B86"/>
    <w:rsid w:val="00F64D0F"/>
    <w:rsid w:val="00F64FC5"/>
    <w:rsid w:val="00F650E6"/>
    <w:rsid w:val="00F65138"/>
    <w:rsid w:val="00F6525E"/>
    <w:rsid w:val="00F65299"/>
    <w:rsid w:val="00F65520"/>
    <w:rsid w:val="00F658DE"/>
    <w:rsid w:val="00F66275"/>
    <w:rsid w:val="00F663AE"/>
    <w:rsid w:val="00F667AF"/>
    <w:rsid w:val="00F66AA5"/>
    <w:rsid w:val="00F66D77"/>
    <w:rsid w:val="00F66E2D"/>
    <w:rsid w:val="00F66E58"/>
    <w:rsid w:val="00F66EEB"/>
    <w:rsid w:val="00F67234"/>
    <w:rsid w:val="00F673B4"/>
    <w:rsid w:val="00F67A10"/>
    <w:rsid w:val="00F67E1E"/>
    <w:rsid w:val="00F701B9"/>
    <w:rsid w:val="00F7026A"/>
    <w:rsid w:val="00F70295"/>
    <w:rsid w:val="00F70389"/>
    <w:rsid w:val="00F7044E"/>
    <w:rsid w:val="00F7063B"/>
    <w:rsid w:val="00F70773"/>
    <w:rsid w:val="00F7088C"/>
    <w:rsid w:val="00F70892"/>
    <w:rsid w:val="00F70AB8"/>
    <w:rsid w:val="00F70B82"/>
    <w:rsid w:val="00F70BDE"/>
    <w:rsid w:val="00F70D73"/>
    <w:rsid w:val="00F70EDE"/>
    <w:rsid w:val="00F71546"/>
    <w:rsid w:val="00F715E9"/>
    <w:rsid w:val="00F717AC"/>
    <w:rsid w:val="00F71C4D"/>
    <w:rsid w:val="00F71D0C"/>
    <w:rsid w:val="00F71D42"/>
    <w:rsid w:val="00F71D99"/>
    <w:rsid w:val="00F71ECB"/>
    <w:rsid w:val="00F71F0F"/>
    <w:rsid w:val="00F71FDF"/>
    <w:rsid w:val="00F7205D"/>
    <w:rsid w:val="00F72317"/>
    <w:rsid w:val="00F725B8"/>
    <w:rsid w:val="00F7278B"/>
    <w:rsid w:val="00F727A0"/>
    <w:rsid w:val="00F72971"/>
    <w:rsid w:val="00F72AF9"/>
    <w:rsid w:val="00F72B0E"/>
    <w:rsid w:val="00F72B46"/>
    <w:rsid w:val="00F72B62"/>
    <w:rsid w:val="00F72B74"/>
    <w:rsid w:val="00F72C06"/>
    <w:rsid w:val="00F72C89"/>
    <w:rsid w:val="00F72DF6"/>
    <w:rsid w:val="00F7303C"/>
    <w:rsid w:val="00F73168"/>
    <w:rsid w:val="00F73201"/>
    <w:rsid w:val="00F7330C"/>
    <w:rsid w:val="00F73324"/>
    <w:rsid w:val="00F73978"/>
    <w:rsid w:val="00F739BA"/>
    <w:rsid w:val="00F73DDA"/>
    <w:rsid w:val="00F740ED"/>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0C8"/>
    <w:rsid w:val="00F763DC"/>
    <w:rsid w:val="00F763FE"/>
    <w:rsid w:val="00F76701"/>
    <w:rsid w:val="00F76AA5"/>
    <w:rsid w:val="00F76B1F"/>
    <w:rsid w:val="00F76BD3"/>
    <w:rsid w:val="00F76EA1"/>
    <w:rsid w:val="00F76FB1"/>
    <w:rsid w:val="00F772C3"/>
    <w:rsid w:val="00F774D3"/>
    <w:rsid w:val="00F7751C"/>
    <w:rsid w:val="00F77E1A"/>
    <w:rsid w:val="00F77E97"/>
    <w:rsid w:val="00F80005"/>
    <w:rsid w:val="00F8036E"/>
    <w:rsid w:val="00F807B4"/>
    <w:rsid w:val="00F8089D"/>
    <w:rsid w:val="00F809AB"/>
    <w:rsid w:val="00F80C5E"/>
    <w:rsid w:val="00F80E75"/>
    <w:rsid w:val="00F80EB3"/>
    <w:rsid w:val="00F80FFC"/>
    <w:rsid w:val="00F8117C"/>
    <w:rsid w:val="00F815CB"/>
    <w:rsid w:val="00F81621"/>
    <w:rsid w:val="00F81B0B"/>
    <w:rsid w:val="00F81B84"/>
    <w:rsid w:val="00F81C4A"/>
    <w:rsid w:val="00F81CE7"/>
    <w:rsid w:val="00F81F51"/>
    <w:rsid w:val="00F81FEF"/>
    <w:rsid w:val="00F821E7"/>
    <w:rsid w:val="00F82247"/>
    <w:rsid w:val="00F8242D"/>
    <w:rsid w:val="00F82587"/>
    <w:rsid w:val="00F82DE0"/>
    <w:rsid w:val="00F83008"/>
    <w:rsid w:val="00F833CD"/>
    <w:rsid w:val="00F833DD"/>
    <w:rsid w:val="00F83547"/>
    <w:rsid w:val="00F83567"/>
    <w:rsid w:val="00F835CE"/>
    <w:rsid w:val="00F838C2"/>
    <w:rsid w:val="00F83A97"/>
    <w:rsid w:val="00F83ABE"/>
    <w:rsid w:val="00F83DD7"/>
    <w:rsid w:val="00F83E6B"/>
    <w:rsid w:val="00F846FB"/>
    <w:rsid w:val="00F847BE"/>
    <w:rsid w:val="00F847FA"/>
    <w:rsid w:val="00F848A7"/>
    <w:rsid w:val="00F848F2"/>
    <w:rsid w:val="00F84913"/>
    <w:rsid w:val="00F84BD4"/>
    <w:rsid w:val="00F84C9B"/>
    <w:rsid w:val="00F84CED"/>
    <w:rsid w:val="00F84E11"/>
    <w:rsid w:val="00F84FCE"/>
    <w:rsid w:val="00F85367"/>
    <w:rsid w:val="00F856B1"/>
    <w:rsid w:val="00F856F9"/>
    <w:rsid w:val="00F8573B"/>
    <w:rsid w:val="00F8598F"/>
    <w:rsid w:val="00F86003"/>
    <w:rsid w:val="00F86228"/>
    <w:rsid w:val="00F8637E"/>
    <w:rsid w:val="00F8661E"/>
    <w:rsid w:val="00F866AC"/>
    <w:rsid w:val="00F86740"/>
    <w:rsid w:val="00F86A43"/>
    <w:rsid w:val="00F86A48"/>
    <w:rsid w:val="00F86CE8"/>
    <w:rsid w:val="00F86D1C"/>
    <w:rsid w:val="00F86FA4"/>
    <w:rsid w:val="00F87214"/>
    <w:rsid w:val="00F875F2"/>
    <w:rsid w:val="00F875FF"/>
    <w:rsid w:val="00F87923"/>
    <w:rsid w:val="00F87C70"/>
    <w:rsid w:val="00F87C95"/>
    <w:rsid w:val="00F87DB1"/>
    <w:rsid w:val="00F90984"/>
    <w:rsid w:val="00F90AE7"/>
    <w:rsid w:val="00F90B16"/>
    <w:rsid w:val="00F90DFA"/>
    <w:rsid w:val="00F91031"/>
    <w:rsid w:val="00F9122A"/>
    <w:rsid w:val="00F912DD"/>
    <w:rsid w:val="00F91349"/>
    <w:rsid w:val="00F914FA"/>
    <w:rsid w:val="00F91961"/>
    <w:rsid w:val="00F91AB6"/>
    <w:rsid w:val="00F91BCA"/>
    <w:rsid w:val="00F91D82"/>
    <w:rsid w:val="00F91E33"/>
    <w:rsid w:val="00F9200B"/>
    <w:rsid w:val="00F921DF"/>
    <w:rsid w:val="00F92798"/>
    <w:rsid w:val="00F92869"/>
    <w:rsid w:val="00F92A25"/>
    <w:rsid w:val="00F92CE2"/>
    <w:rsid w:val="00F92EBC"/>
    <w:rsid w:val="00F92F0D"/>
    <w:rsid w:val="00F9314D"/>
    <w:rsid w:val="00F931FD"/>
    <w:rsid w:val="00F93874"/>
    <w:rsid w:val="00F939AD"/>
    <w:rsid w:val="00F93ABF"/>
    <w:rsid w:val="00F9417B"/>
    <w:rsid w:val="00F943F1"/>
    <w:rsid w:val="00F945AD"/>
    <w:rsid w:val="00F9460E"/>
    <w:rsid w:val="00F9469C"/>
    <w:rsid w:val="00F94728"/>
    <w:rsid w:val="00F9485E"/>
    <w:rsid w:val="00F948B1"/>
    <w:rsid w:val="00F94B13"/>
    <w:rsid w:val="00F94B38"/>
    <w:rsid w:val="00F94B84"/>
    <w:rsid w:val="00F94EEF"/>
    <w:rsid w:val="00F9500B"/>
    <w:rsid w:val="00F951D7"/>
    <w:rsid w:val="00F95244"/>
    <w:rsid w:val="00F953B5"/>
    <w:rsid w:val="00F9596B"/>
    <w:rsid w:val="00F959D3"/>
    <w:rsid w:val="00F95B52"/>
    <w:rsid w:val="00F95C29"/>
    <w:rsid w:val="00F95E31"/>
    <w:rsid w:val="00F9602A"/>
    <w:rsid w:val="00F96166"/>
    <w:rsid w:val="00F965F7"/>
    <w:rsid w:val="00F96718"/>
    <w:rsid w:val="00F9691E"/>
    <w:rsid w:val="00F96A40"/>
    <w:rsid w:val="00F96E56"/>
    <w:rsid w:val="00F96E7A"/>
    <w:rsid w:val="00F96FE4"/>
    <w:rsid w:val="00F97046"/>
    <w:rsid w:val="00F97337"/>
    <w:rsid w:val="00F97596"/>
    <w:rsid w:val="00F97642"/>
    <w:rsid w:val="00F9790A"/>
    <w:rsid w:val="00F97A05"/>
    <w:rsid w:val="00F97CFC"/>
    <w:rsid w:val="00F97F3B"/>
    <w:rsid w:val="00F97F85"/>
    <w:rsid w:val="00FA0176"/>
    <w:rsid w:val="00FA07C0"/>
    <w:rsid w:val="00FA07E2"/>
    <w:rsid w:val="00FA0A6D"/>
    <w:rsid w:val="00FA0BDB"/>
    <w:rsid w:val="00FA0CAA"/>
    <w:rsid w:val="00FA0D1C"/>
    <w:rsid w:val="00FA0E55"/>
    <w:rsid w:val="00FA0FF3"/>
    <w:rsid w:val="00FA10C3"/>
    <w:rsid w:val="00FA124F"/>
    <w:rsid w:val="00FA1375"/>
    <w:rsid w:val="00FA147F"/>
    <w:rsid w:val="00FA167C"/>
    <w:rsid w:val="00FA16E7"/>
    <w:rsid w:val="00FA18AF"/>
    <w:rsid w:val="00FA1C02"/>
    <w:rsid w:val="00FA1DF8"/>
    <w:rsid w:val="00FA1E85"/>
    <w:rsid w:val="00FA2497"/>
    <w:rsid w:val="00FA24A6"/>
    <w:rsid w:val="00FA281E"/>
    <w:rsid w:val="00FA28C4"/>
    <w:rsid w:val="00FA299F"/>
    <w:rsid w:val="00FA2B97"/>
    <w:rsid w:val="00FA2D99"/>
    <w:rsid w:val="00FA34B8"/>
    <w:rsid w:val="00FA36BE"/>
    <w:rsid w:val="00FA3760"/>
    <w:rsid w:val="00FA37BE"/>
    <w:rsid w:val="00FA3A53"/>
    <w:rsid w:val="00FA3AE2"/>
    <w:rsid w:val="00FA3C03"/>
    <w:rsid w:val="00FA3C7A"/>
    <w:rsid w:val="00FA3D0B"/>
    <w:rsid w:val="00FA3EA6"/>
    <w:rsid w:val="00FA3F6A"/>
    <w:rsid w:val="00FA3F8C"/>
    <w:rsid w:val="00FA4055"/>
    <w:rsid w:val="00FA40A0"/>
    <w:rsid w:val="00FA41C5"/>
    <w:rsid w:val="00FA4215"/>
    <w:rsid w:val="00FA428A"/>
    <w:rsid w:val="00FA43DE"/>
    <w:rsid w:val="00FA4406"/>
    <w:rsid w:val="00FA44B3"/>
    <w:rsid w:val="00FA453F"/>
    <w:rsid w:val="00FA4872"/>
    <w:rsid w:val="00FA48A8"/>
    <w:rsid w:val="00FA497B"/>
    <w:rsid w:val="00FA4B80"/>
    <w:rsid w:val="00FA4EA7"/>
    <w:rsid w:val="00FA5E8E"/>
    <w:rsid w:val="00FA5F41"/>
    <w:rsid w:val="00FA5FF3"/>
    <w:rsid w:val="00FA60D5"/>
    <w:rsid w:val="00FA615B"/>
    <w:rsid w:val="00FA632C"/>
    <w:rsid w:val="00FA6443"/>
    <w:rsid w:val="00FA6537"/>
    <w:rsid w:val="00FA6554"/>
    <w:rsid w:val="00FA6670"/>
    <w:rsid w:val="00FA691B"/>
    <w:rsid w:val="00FA6ACC"/>
    <w:rsid w:val="00FA6C8F"/>
    <w:rsid w:val="00FA735A"/>
    <w:rsid w:val="00FA7497"/>
    <w:rsid w:val="00FA7644"/>
    <w:rsid w:val="00FA773E"/>
    <w:rsid w:val="00FA78CB"/>
    <w:rsid w:val="00FB083C"/>
    <w:rsid w:val="00FB11A5"/>
    <w:rsid w:val="00FB138B"/>
    <w:rsid w:val="00FB185B"/>
    <w:rsid w:val="00FB18B6"/>
    <w:rsid w:val="00FB19DF"/>
    <w:rsid w:val="00FB1D21"/>
    <w:rsid w:val="00FB2216"/>
    <w:rsid w:val="00FB2350"/>
    <w:rsid w:val="00FB2477"/>
    <w:rsid w:val="00FB2527"/>
    <w:rsid w:val="00FB2903"/>
    <w:rsid w:val="00FB294D"/>
    <w:rsid w:val="00FB2D0C"/>
    <w:rsid w:val="00FB2D8D"/>
    <w:rsid w:val="00FB2DEA"/>
    <w:rsid w:val="00FB3660"/>
    <w:rsid w:val="00FB37DE"/>
    <w:rsid w:val="00FB3958"/>
    <w:rsid w:val="00FB3A58"/>
    <w:rsid w:val="00FB4190"/>
    <w:rsid w:val="00FB4276"/>
    <w:rsid w:val="00FB44BB"/>
    <w:rsid w:val="00FB4565"/>
    <w:rsid w:val="00FB4774"/>
    <w:rsid w:val="00FB4D21"/>
    <w:rsid w:val="00FB4E8F"/>
    <w:rsid w:val="00FB50E4"/>
    <w:rsid w:val="00FB522C"/>
    <w:rsid w:val="00FB526D"/>
    <w:rsid w:val="00FB588C"/>
    <w:rsid w:val="00FB5C23"/>
    <w:rsid w:val="00FB5E6E"/>
    <w:rsid w:val="00FB5FD9"/>
    <w:rsid w:val="00FB6034"/>
    <w:rsid w:val="00FB61EE"/>
    <w:rsid w:val="00FB642B"/>
    <w:rsid w:val="00FB65D9"/>
    <w:rsid w:val="00FB66DC"/>
    <w:rsid w:val="00FB6B07"/>
    <w:rsid w:val="00FB708A"/>
    <w:rsid w:val="00FB70BC"/>
    <w:rsid w:val="00FB713F"/>
    <w:rsid w:val="00FB739A"/>
    <w:rsid w:val="00FB73FC"/>
    <w:rsid w:val="00FB74F9"/>
    <w:rsid w:val="00FB7A9B"/>
    <w:rsid w:val="00FB7C45"/>
    <w:rsid w:val="00FB7DA5"/>
    <w:rsid w:val="00FC0506"/>
    <w:rsid w:val="00FC06C4"/>
    <w:rsid w:val="00FC0FC9"/>
    <w:rsid w:val="00FC1182"/>
    <w:rsid w:val="00FC121A"/>
    <w:rsid w:val="00FC1336"/>
    <w:rsid w:val="00FC141F"/>
    <w:rsid w:val="00FC1772"/>
    <w:rsid w:val="00FC1B90"/>
    <w:rsid w:val="00FC1D74"/>
    <w:rsid w:val="00FC1F30"/>
    <w:rsid w:val="00FC2329"/>
    <w:rsid w:val="00FC251E"/>
    <w:rsid w:val="00FC2D53"/>
    <w:rsid w:val="00FC2D62"/>
    <w:rsid w:val="00FC31E2"/>
    <w:rsid w:val="00FC332E"/>
    <w:rsid w:val="00FC348F"/>
    <w:rsid w:val="00FC34B7"/>
    <w:rsid w:val="00FC353F"/>
    <w:rsid w:val="00FC3564"/>
    <w:rsid w:val="00FC3890"/>
    <w:rsid w:val="00FC39AD"/>
    <w:rsid w:val="00FC3AF4"/>
    <w:rsid w:val="00FC3B2F"/>
    <w:rsid w:val="00FC3BF2"/>
    <w:rsid w:val="00FC3CE3"/>
    <w:rsid w:val="00FC4392"/>
    <w:rsid w:val="00FC49AA"/>
    <w:rsid w:val="00FC4A3B"/>
    <w:rsid w:val="00FC4C78"/>
    <w:rsid w:val="00FC4CEF"/>
    <w:rsid w:val="00FC4D74"/>
    <w:rsid w:val="00FC4DCA"/>
    <w:rsid w:val="00FC5103"/>
    <w:rsid w:val="00FC523C"/>
    <w:rsid w:val="00FC5416"/>
    <w:rsid w:val="00FC5865"/>
    <w:rsid w:val="00FC5CFA"/>
    <w:rsid w:val="00FC5D42"/>
    <w:rsid w:val="00FC610F"/>
    <w:rsid w:val="00FC6124"/>
    <w:rsid w:val="00FC63A1"/>
    <w:rsid w:val="00FC640E"/>
    <w:rsid w:val="00FC691E"/>
    <w:rsid w:val="00FC6A14"/>
    <w:rsid w:val="00FC6B2A"/>
    <w:rsid w:val="00FC6BEE"/>
    <w:rsid w:val="00FC74F7"/>
    <w:rsid w:val="00FC78A6"/>
    <w:rsid w:val="00FC79AC"/>
    <w:rsid w:val="00FC7F40"/>
    <w:rsid w:val="00FC7FC6"/>
    <w:rsid w:val="00FC7FC8"/>
    <w:rsid w:val="00FD0041"/>
    <w:rsid w:val="00FD0180"/>
    <w:rsid w:val="00FD0389"/>
    <w:rsid w:val="00FD038A"/>
    <w:rsid w:val="00FD088F"/>
    <w:rsid w:val="00FD0B01"/>
    <w:rsid w:val="00FD0BA9"/>
    <w:rsid w:val="00FD0CEB"/>
    <w:rsid w:val="00FD0DFF"/>
    <w:rsid w:val="00FD0EE2"/>
    <w:rsid w:val="00FD0F80"/>
    <w:rsid w:val="00FD1194"/>
    <w:rsid w:val="00FD1494"/>
    <w:rsid w:val="00FD1533"/>
    <w:rsid w:val="00FD18A0"/>
    <w:rsid w:val="00FD19BC"/>
    <w:rsid w:val="00FD1A41"/>
    <w:rsid w:val="00FD1B01"/>
    <w:rsid w:val="00FD1B24"/>
    <w:rsid w:val="00FD1B9D"/>
    <w:rsid w:val="00FD1CCA"/>
    <w:rsid w:val="00FD1D21"/>
    <w:rsid w:val="00FD1E87"/>
    <w:rsid w:val="00FD1F28"/>
    <w:rsid w:val="00FD232C"/>
    <w:rsid w:val="00FD2370"/>
    <w:rsid w:val="00FD23B2"/>
    <w:rsid w:val="00FD23D4"/>
    <w:rsid w:val="00FD2427"/>
    <w:rsid w:val="00FD2492"/>
    <w:rsid w:val="00FD25B5"/>
    <w:rsid w:val="00FD2676"/>
    <w:rsid w:val="00FD28D2"/>
    <w:rsid w:val="00FD2983"/>
    <w:rsid w:val="00FD2D41"/>
    <w:rsid w:val="00FD313C"/>
    <w:rsid w:val="00FD3398"/>
    <w:rsid w:val="00FD35EC"/>
    <w:rsid w:val="00FD3788"/>
    <w:rsid w:val="00FD37F3"/>
    <w:rsid w:val="00FD399E"/>
    <w:rsid w:val="00FD3D2B"/>
    <w:rsid w:val="00FD4427"/>
    <w:rsid w:val="00FD4881"/>
    <w:rsid w:val="00FD4996"/>
    <w:rsid w:val="00FD4A42"/>
    <w:rsid w:val="00FD4C06"/>
    <w:rsid w:val="00FD4DD2"/>
    <w:rsid w:val="00FD4FEE"/>
    <w:rsid w:val="00FD5A57"/>
    <w:rsid w:val="00FD5C4E"/>
    <w:rsid w:val="00FD5CAD"/>
    <w:rsid w:val="00FD5F08"/>
    <w:rsid w:val="00FD6151"/>
    <w:rsid w:val="00FD6581"/>
    <w:rsid w:val="00FD66B1"/>
    <w:rsid w:val="00FD673B"/>
    <w:rsid w:val="00FD6CD4"/>
    <w:rsid w:val="00FD6E52"/>
    <w:rsid w:val="00FD71AD"/>
    <w:rsid w:val="00FD7662"/>
    <w:rsid w:val="00FD7B93"/>
    <w:rsid w:val="00FE02AD"/>
    <w:rsid w:val="00FE0329"/>
    <w:rsid w:val="00FE0937"/>
    <w:rsid w:val="00FE0A85"/>
    <w:rsid w:val="00FE0AF2"/>
    <w:rsid w:val="00FE0B2C"/>
    <w:rsid w:val="00FE0D4F"/>
    <w:rsid w:val="00FE0E8B"/>
    <w:rsid w:val="00FE0F74"/>
    <w:rsid w:val="00FE0FA7"/>
    <w:rsid w:val="00FE106F"/>
    <w:rsid w:val="00FE12F6"/>
    <w:rsid w:val="00FE1502"/>
    <w:rsid w:val="00FE196B"/>
    <w:rsid w:val="00FE1A4B"/>
    <w:rsid w:val="00FE1AA8"/>
    <w:rsid w:val="00FE1CDD"/>
    <w:rsid w:val="00FE1E1E"/>
    <w:rsid w:val="00FE1E21"/>
    <w:rsid w:val="00FE1E95"/>
    <w:rsid w:val="00FE209B"/>
    <w:rsid w:val="00FE20F7"/>
    <w:rsid w:val="00FE243A"/>
    <w:rsid w:val="00FE25A8"/>
    <w:rsid w:val="00FE27A3"/>
    <w:rsid w:val="00FE2DB1"/>
    <w:rsid w:val="00FE2DEE"/>
    <w:rsid w:val="00FE35C9"/>
    <w:rsid w:val="00FE37FA"/>
    <w:rsid w:val="00FE3B83"/>
    <w:rsid w:val="00FE3BB5"/>
    <w:rsid w:val="00FE3C70"/>
    <w:rsid w:val="00FE3CBE"/>
    <w:rsid w:val="00FE3DC8"/>
    <w:rsid w:val="00FE3EA4"/>
    <w:rsid w:val="00FE3FC1"/>
    <w:rsid w:val="00FE4146"/>
    <w:rsid w:val="00FE4194"/>
    <w:rsid w:val="00FE4323"/>
    <w:rsid w:val="00FE4517"/>
    <w:rsid w:val="00FE456C"/>
    <w:rsid w:val="00FE4572"/>
    <w:rsid w:val="00FE46D0"/>
    <w:rsid w:val="00FE4C2B"/>
    <w:rsid w:val="00FE4EAE"/>
    <w:rsid w:val="00FE5AE3"/>
    <w:rsid w:val="00FE5BDB"/>
    <w:rsid w:val="00FE5C85"/>
    <w:rsid w:val="00FE5D51"/>
    <w:rsid w:val="00FE5D59"/>
    <w:rsid w:val="00FE5E12"/>
    <w:rsid w:val="00FE638A"/>
    <w:rsid w:val="00FE6394"/>
    <w:rsid w:val="00FE6407"/>
    <w:rsid w:val="00FE6725"/>
    <w:rsid w:val="00FE6A79"/>
    <w:rsid w:val="00FE6BA1"/>
    <w:rsid w:val="00FE6CD1"/>
    <w:rsid w:val="00FE6D02"/>
    <w:rsid w:val="00FE6D3B"/>
    <w:rsid w:val="00FE70C1"/>
    <w:rsid w:val="00FE7326"/>
    <w:rsid w:val="00FE769D"/>
    <w:rsid w:val="00FE7A8C"/>
    <w:rsid w:val="00FE7B67"/>
    <w:rsid w:val="00FE7C6A"/>
    <w:rsid w:val="00FE7CA4"/>
    <w:rsid w:val="00FE7DC0"/>
    <w:rsid w:val="00FE7FD9"/>
    <w:rsid w:val="00FF0746"/>
    <w:rsid w:val="00FF077B"/>
    <w:rsid w:val="00FF07FA"/>
    <w:rsid w:val="00FF0AF1"/>
    <w:rsid w:val="00FF0BE0"/>
    <w:rsid w:val="00FF11E6"/>
    <w:rsid w:val="00FF150D"/>
    <w:rsid w:val="00FF1988"/>
    <w:rsid w:val="00FF1A93"/>
    <w:rsid w:val="00FF1E72"/>
    <w:rsid w:val="00FF2166"/>
    <w:rsid w:val="00FF21D8"/>
    <w:rsid w:val="00FF23B0"/>
    <w:rsid w:val="00FF24CC"/>
    <w:rsid w:val="00FF2AA4"/>
    <w:rsid w:val="00FF2DDA"/>
    <w:rsid w:val="00FF334E"/>
    <w:rsid w:val="00FF362A"/>
    <w:rsid w:val="00FF38F7"/>
    <w:rsid w:val="00FF397F"/>
    <w:rsid w:val="00FF3A9E"/>
    <w:rsid w:val="00FF3DC0"/>
    <w:rsid w:val="00FF4223"/>
    <w:rsid w:val="00FF4563"/>
    <w:rsid w:val="00FF46FE"/>
    <w:rsid w:val="00FF48D6"/>
    <w:rsid w:val="00FF48ED"/>
    <w:rsid w:val="00FF4908"/>
    <w:rsid w:val="00FF4B38"/>
    <w:rsid w:val="00FF4BB4"/>
    <w:rsid w:val="00FF4CA0"/>
    <w:rsid w:val="00FF4CAE"/>
    <w:rsid w:val="00FF526F"/>
    <w:rsid w:val="00FF5542"/>
    <w:rsid w:val="00FF5A10"/>
    <w:rsid w:val="00FF5A6D"/>
    <w:rsid w:val="00FF5BA8"/>
    <w:rsid w:val="00FF5BAA"/>
    <w:rsid w:val="00FF5BD2"/>
    <w:rsid w:val="00FF5DC9"/>
    <w:rsid w:val="00FF5E3B"/>
    <w:rsid w:val="00FF60AE"/>
    <w:rsid w:val="00FF6267"/>
    <w:rsid w:val="00FF6292"/>
    <w:rsid w:val="00FF636A"/>
    <w:rsid w:val="00FF636F"/>
    <w:rsid w:val="00FF64B9"/>
    <w:rsid w:val="00FF6584"/>
    <w:rsid w:val="00FF66D8"/>
    <w:rsid w:val="00FF698C"/>
    <w:rsid w:val="00FF6AA8"/>
    <w:rsid w:val="00FF6CE0"/>
    <w:rsid w:val="00FF6F5F"/>
    <w:rsid w:val="00FF6FFC"/>
    <w:rsid w:val="00FF7198"/>
    <w:rsid w:val="00FF72EC"/>
    <w:rsid w:val="00FF73CF"/>
    <w:rsid w:val="00FF78E3"/>
    <w:rsid w:val="00FF7A53"/>
    <w:rsid w:val="00FF7B3B"/>
    <w:rsid w:val="00FF7C55"/>
    <w:rsid w:val="00FF7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63919F21-6A12-4F18-B26F-D40FE279F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Malgun Gothic"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unhideWhenUsed="1" w:qFormat="1"/>
    <w:lsdException w:name="heading 8" w:uiPriority="0"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7E6AA8"/>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1">
    <w:name w:val="heading 1"/>
    <w:aliases w:val="Heading U,H1,H11,Œ©o‚µ 1,뙥,?co??E 1,h1,?c,?co?ƒÊ 1,?,Œ,Œ©,Œ...,Œ©oâµ 1,?co?ÄÊ 1,Î,Î©,Î..."/>
    <w:basedOn w:val="a7"/>
    <w:next w:val="a7"/>
    <w:link w:val="10"/>
    <w:uiPriority w:val="99"/>
    <w:qFormat/>
    <w:rsid w:val="0056241E"/>
    <w:pPr>
      <w:keepNext/>
      <w:keepLines/>
      <w:numPr>
        <w:numId w:val="3"/>
      </w:numPr>
      <w:spacing w:before="480"/>
      <w:jc w:val="left"/>
      <w:outlineLvl w:val="0"/>
    </w:pPr>
    <w:rPr>
      <w:b/>
      <w:bCs/>
      <w:sz w:val="24"/>
      <w:szCs w:val="24"/>
    </w:rPr>
  </w:style>
  <w:style w:type="paragraph" w:styleId="2">
    <w:name w:val="heading 2"/>
    <w:aliases w:val="H2,H21,Œ©o‚µ 2,뙥2,?co??E 2,h2,?c1,?co?ƒÊ 2,?2,Œ1,Œ2,Œ©2,...,Œ©_o‚µ 2,Œ©1,Œ©oâµ 2,?co?ÄÊ 2,Î1,Î2,Î©2,Î©_oâµ 2,Î©1"/>
    <w:basedOn w:val="a7"/>
    <w:next w:val="a7"/>
    <w:link w:val="22"/>
    <w:uiPriority w:val="99"/>
    <w:qFormat/>
    <w:rsid w:val="0056241E"/>
    <w:pPr>
      <w:keepNext/>
      <w:keepLines/>
      <w:numPr>
        <w:ilvl w:val="1"/>
        <w:numId w:val="3"/>
      </w:numPr>
      <w:spacing w:before="313"/>
      <w:outlineLvl w:val="1"/>
    </w:pPr>
    <w:rPr>
      <w:b/>
      <w:bCs/>
      <w:sz w:val="22"/>
      <w:szCs w:val="22"/>
    </w:rPr>
  </w:style>
  <w:style w:type="paragraph" w:styleId="3">
    <w:name w:val="heading 3"/>
    <w:aliases w:val="H3,H31,h3"/>
    <w:basedOn w:val="a7"/>
    <w:next w:val="a7"/>
    <w:link w:val="32"/>
    <w:uiPriority w:val="99"/>
    <w:qFormat/>
    <w:rsid w:val="00DE5D3F"/>
    <w:pPr>
      <w:keepNext/>
      <w:keepLines/>
      <w:numPr>
        <w:ilvl w:val="2"/>
        <w:numId w:val="3"/>
      </w:numPr>
      <w:spacing w:before="181"/>
      <w:outlineLvl w:val="2"/>
    </w:pPr>
    <w:rPr>
      <w:b/>
      <w:bCs/>
    </w:rPr>
  </w:style>
  <w:style w:type="paragraph" w:styleId="4">
    <w:name w:val="heading 4"/>
    <w:aliases w:val="Heading 4 Char1,Heading 4 Char Char,H4,H41,h4,0.1.1.1 Titre 4 + Left:  0&quot;,First line:  0&quot;,0.1.1...,0.1.1.1 Titre 4"/>
    <w:basedOn w:val="3"/>
    <w:next w:val="a7"/>
    <w:link w:val="42"/>
    <w:uiPriority w:val="99"/>
    <w:qFormat/>
    <w:rsid w:val="00F456E6"/>
    <w:pPr>
      <w:numPr>
        <w:ilvl w:val="3"/>
      </w:numPr>
      <w:jc w:val="left"/>
      <w:outlineLvl w:val="3"/>
    </w:pPr>
  </w:style>
  <w:style w:type="paragraph" w:styleId="50">
    <w:name w:val="heading 5"/>
    <w:aliases w:val="H5,H51,h5"/>
    <w:basedOn w:val="a7"/>
    <w:next w:val="a7"/>
    <w:link w:val="51"/>
    <w:uiPriority w:val="99"/>
    <w:qFormat/>
    <w:rsid w:val="001533A7"/>
    <w:pPr>
      <w:spacing w:before="240" w:after="60"/>
      <w:outlineLvl w:val="4"/>
    </w:pPr>
    <w:rPr>
      <w:rFonts w:ascii="Calibri" w:eastAsia="SimSun" w:hAnsi="Calibri"/>
      <w:b/>
      <w:bCs/>
      <w:i/>
      <w:iCs/>
      <w:sz w:val="26"/>
      <w:szCs w:val="26"/>
    </w:rPr>
  </w:style>
  <w:style w:type="paragraph" w:styleId="6">
    <w:name w:val="heading 6"/>
    <w:aliases w:val="H6,H61,h6"/>
    <w:basedOn w:val="3"/>
    <w:next w:val="a7"/>
    <w:link w:val="60"/>
    <w:uiPriority w:val="99"/>
    <w:qFormat/>
    <w:rsid w:val="0056241E"/>
    <w:pPr>
      <w:numPr>
        <w:ilvl w:val="5"/>
      </w:numPr>
      <w:outlineLvl w:val="5"/>
    </w:pPr>
  </w:style>
  <w:style w:type="paragraph" w:styleId="7">
    <w:name w:val="heading 7"/>
    <w:basedOn w:val="3"/>
    <w:next w:val="a7"/>
    <w:link w:val="70"/>
    <w:qFormat/>
    <w:rsid w:val="0056241E"/>
    <w:pPr>
      <w:outlineLvl w:val="6"/>
    </w:pPr>
  </w:style>
  <w:style w:type="paragraph" w:styleId="8">
    <w:name w:val="heading 8"/>
    <w:basedOn w:val="9"/>
    <w:next w:val="a7"/>
    <w:link w:val="80"/>
    <w:qFormat/>
    <w:rsid w:val="00DE5D3F"/>
    <w:pPr>
      <w:outlineLvl w:val="7"/>
    </w:pPr>
  </w:style>
  <w:style w:type="paragraph" w:styleId="9">
    <w:name w:val="heading 9"/>
    <w:basedOn w:val="1"/>
    <w:next w:val="a7"/>
    <w:link w:val="90"/>
    <w:uiPriority w:val="99"/>
    <w:qFormat/>
    <w:rsid w:val="00DE5D3F"/>
    <w:pPr>
      <w:tabs>
        <w:tab w:val="clear" w:pos="794"/>
        <w:tab w:val="clear" w:pos="1191"/>
        <w:tab w:val="clear" w:pos="1588"/>
        <w:tab w:val="clear" w:pos="1985"/>
      </w:tabs>
      <w:ind w:left="0" w:firstLine="0"/>
      <w:jc w:val="center"/>
      <w:outlineLvl w:val="8"/>
    </w:p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character" w:customStyle="1" w:styleId="10">
    <w:name w:val="見出し 1 (文字)"/>
    <w:aliases w:val="Heading U (文字),H1 (文字),H11 (文字),Œ©o‚µ 1 (文字),뙥 (文字),?co??E 1 (文字),h1 (文字),?c (文字),?co?ƒÊ 1 (文字),? (文字),Œ (文字),Œ© (文字),Œ... (文字),Œ©oâµ 1 (文字),?co?ÄÊ 1 (文字),Î (文字),Î© (文字),Î... (文字)"/>
    <w:link w:val="1"/>
    <w:uiPriority w:val="99"/>
    <w:locked/>
    <w:rsid w:val="0056241E"/>
    <w:rPr>
      <w:rFonts w:ascii="Times New Roman" w:hAnsi="Times New Roman"/>
      <w:b/>
      <w:bCs/>
      <w:sz w:val="24"/>
      <w:szCs w:val="24"/>
      <w:lang w:val="en-GB"/>
    </w:rPr>
  </w:style>
  <w:style w:type="character" w:customStyle="1" w:styleId="22">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uiPriority w:val="99"/>
    <w:locked/>
    <w:rsid w:val="0056241E"/>
    <w:rPr>
      <w:rFonts w:ascii="Times New Roman" w:hAnsi="Times New Roman"/>
      <w:b/>
      <w:bCs/>
      <w:sz w:val="22"/>
      <w:szCs w:val="22"/>
      <w:lang w:val="en-GB"/>
    </w:rPr>
  </w:style>
  <w:style w:type="character" w:customStyle="1" w:styleId="32">
    <w:name w:val="見出し 3 (文字)"/>
    <w:aliases w:val="H3 (文字),H31 (文字),h3 (文字)"/>
    <w:link w:val="3"/>
    <w:uiPriority w:val="99"/>
    <w:locked/>
    <w:rsid w:val="00F75C43"/>
    <w:rPr>
      <w:rFonts w:ascii="Times New Roman" w:hAnsi="Times New Roman"/>
      <w:b/>
      <w:bCs/>
      <w:lang w:val="en-GB"/>
    </w:rPr>
  </w:style>
  <w:style w:type="character" w:customStyle="1" w:styleId="42">
    <w:name w:val="見出し 4 (文字)"/>
    <w:aliases w:val="Heading 4 Char1 (文字),Heading 4 Char Char (文字),H4 (文字),H41 (文字),h4 (文字),0.1.1.1 Titre 4 + Left:  0&quot; (文字),First line:  0&quot; (文字),0.1.1... (文字),0.1.1.1 Titre 4 (文字)"/>
    <w:link w:val="4"/>
    <w:uiPriority w:val="99"/>
    <w:locked/>
    <w:rsid w:val="00F456E6"/>
    <w:rPr>
      <w:rFonts w:ascii="Times New Roman" w:hAnsi="Times New Roman"/>
      <w:b/>
      <w:bCs/>
      <w:lang w:val="en-GB"/>
    </w:rPr>
  </w:style>
  <w:style w:type="paragraph" w:customStyle="1" w:styleId="toc0">
    <w:name w:val="toc 0"/>
    <w:basedOn w:val="a7"/>
    <w:next w:val="11"/>
    <w:uiPriority w:val="99"/>
    <w:rsid w:val="001533A7"/>
    <w:pPr>
      <w:keepLines/>
      <w:tabs>
        <w:tab w:val="clear" w:pos="794"/>
        <w:tab w:val="clear" w:pos="1191"/>
        <w:tab w:val="clear" w:pos="1588"/>
        <w:tab w:val="clear" w:pos="1985"/>
        <w:tab w:val="right" w:pos="9639"/>
      </w:tabs>
      <w:spacing w:before="120"/>
      <w:jc w:val="left"/>
    </w:pPr>
    <w:rPr>
      <w:b/>
      <w:sz w:val="24"/>
    </w:rPr>
  </w:style>
  <w:style w:type="character" w:customStyle="1" w:styleId="60">
    <w:name w:val="見出し 6 (文字)"/>
    <w:aliases w:val="H6 (文字),H61 (文字),h6 (文字)"/>
    <w:link w:val="6"/>
    <w:uiPriority w:val="99"/>
    <w:locked/>
    <w:rsid w:val="0056241E"/>
    <w:rPr>
      <w:rFonts w:ascii="Times New Roman" w:hAnsi="Times New Roman"/>
      <w:b/>
      <w:bCs/>
      <w:lang w:val="en-GB"/>
    </w:rPr>
  </w:style>
  <w:style w:type="character" w:customStyle="1" w:styleId="70">
    <w:name w:val="見出し 7 (文字)"/>
    <w:link w:val="7"/>
    <w:locked/>
    <w:rsid w:val="0056241E"/>
    <w:rPr>
      <w:rFonts w:ascii="Times New Roman" w:hAnsi="Times New Roman"/>
      <w:b/>
      <w:bCs/>
      <w:lang w:val="en-GB"/>
    </w:rPr>
  </w:style>
  <w:style w:type="character" w:customStyle="1" w:styleId="80">
    <w:name w:val="見出し 8 (文字)"/>
    <w:link w:val="8"/>
    <w:locked/>
    <w:rsid w:val="00F75C43"/>
    <w:rPr>
      <w:rFonts w:ascii="Times New Roman" w:hAnsi="Times New Roman"/>
      <w:b/>
      <w:bCs/>
      <w:sz w:val="24"/>
      <w:szCs w:val="24"/>
      <w:lang w:val="en-GB"/>
    </w:rPr>
  </w:style>
  <w:style w:type="character" w:customStyle="1" w:styleId="90">
    <w:name w:val="見出し 9 (文字)"/>
    <w:link w:val="9"/>
    <w:uiPriority w:val="99"/>
    <w:locked/>
    <w:rsid w:val="00F75C43"/>
    <w:rPr>
      <w:rFonts w:ascii="Times New Roman" w:hAnsi="Times New Roman"/>
      <w:b/>
      <w:bCs/>
      <w:sz w:val="24"/>
      <w:szCs w:val="24"/>
      <w:lang w:val="en-GB"/>
    </w:rPr>
  </w:style>
  <w:style w:type="paragraph" w:styleId="ab">
    <w:name w:val="Body Text Indent"/>
    <w:basedOn w:val="a7"/>
    <w:link w:val="ac"/>
    <w:uiPriority w:val="99"/>
    <w:rsid w:val="00DE5D3F"/>
    <w:pPr>
      <w:spacing w:after="120" w:line="480" w:lineRule="auto"/>
    </w:pPr>
  </w:style>
  <w:style w:type="character" w:customStyle="1" w:styleId="ac">
    <w:name w:val="本文インデント (文字)"/>
    <w:link w:val="ab"/>
    <w:uiPriority w:val="99"/>
    <w:locked/>
    <w:rsid w:val="00F75C43"/>
    <w:rPr>
      <w:rFonts w:ascii="Times New Roman" w:hAnsi="Times New Roman" w:cs="Times New Roman"/>
      <w:sz w:val="20"/>
      <w:szCs w:val="20"/>
      <w:lang w:val="en-GB"/>
    </w:rPr>
  </w:style>
  <w:style w:type="paragraph" w:customStyle="1" w:styleId="3H5">
    <w:name w:val="3H5"/>
    <w:basedOn w:val="a7"/>
    <w:link w:val="3DVCLevel5Char"/>
    <w:qFormat/>
    <w:rsid w:val="001533A7"/>
    <w:pPr>
      <w:keepNext/>
      <w:keepLines/>
      <w:numPr>
        <w:ilvl w:val="5"/>
        <w:numId w:val="33"/>
      </w:numPr>
      <w:tabs>
        <w:tab w:val="clear" w:pos="1191"/>
        <w:tab w:val="clear" w:pos="1588"/>
        <w:tab w:val="clear" w:pos="1985"/>
      </w:tabs>
      <w:overflowPunct/>
      <w:autoSpaceDE/>
      <w:autoSpaceDN/>
      <w:adjustRightInd/>
      <w:spacing w:before="181"/>
      <w:textAlignment w:val="auto"/>
      <w:outlineLvl w:val="5"/>
    </w:pPr>
    <w:rPr>
      <w:b/>
    </w:rPr>
  </w:style>
  <w:style w:type="character" w:styleId="ad">
    <w:name w:val="annotation reference"/>
    <w:uiPriority w:val="99"/>
    <w:rsid w:val="00DE5D3F"/>
    <w:rPr>
      <w:rFonts w:cs="Times New Roman"/>
      <w:sz w:val="16"/>
      <w:szCs w:val="16"/>
    </w:rPr>
  </w:style>
  <w:style w:type="paragraph" w:styleId="ae">
    <w:name w:val="annotation text"/>
    <w:basedOn w:val="a7"/>
    <w:link w:val="af"/>
    <w:uiPriority w:val="99"/>
    <w:rsid w:val="00DE5D3F"/>
  </w:style>
  <w:style w:type="character" w:customStyle="1" w:styleId="af">
    <w:name w:val="コメント文字列 (文字)"/>
    <w:link w:val="ae"/>
    <w:uiPriority w:val="99"/>
    <w:locked/>
    <w:rsid w:val="00F75C43"/>
    <w:rPr>
      <w:rFonts w:ascii="Times New Roman" w:hAnsi="Times New Roman" w:cs="Times New Roman"/>
      <w:sz w:val="20"/>
      <w:szCs w:val="20"/>
      <w:lang w:val="en-GB"/>
    </w:rPr>
  </w:style>
  <w:style w:type="paragraph" w:styleId="81">
    <w:name w:val="toc 8"/>
    <w:basedOn w:val="a7"/>
    <w:next w:val="a7"/>
    <w:autoRedefine/>
    <w:uiPriority w:val="39"/>
    <w:rsid w:val="005F0EBA"/>
    <w:pPr>
      <w:tabs>
        <w:tab w:val="clear" w:pos="794"/>
        <w:tab w:val="clear" w:pos="1191"/>
        <w:tab w:val="clear" w:pos="1588"/>
        <w:tab w:val="clear" w:pos="1985"/>
      </w:tabs>
      <w:spacing w:before="0"/>
      <w:ind w:left="1400"/>
      <w:jc w:val="left"/>
    </w:pPr>
  </w:style>
  <w:style w:type="paragraph" w:styleId="71">
    <w:name w:val="toc 7"/>
    <w:basedOn w:val="33"/>
    <w:autoRedefine/>
    <w:uiPriority w:val="39"/>
    <w:rsid w:val="0063570F"/>
    <w:pPr>
      <w:ind w:left="2382" w:hanging="1191"/>
    </w:pPr>
  </w:style>
  <w:style w:type="paragraph" w:styleId="33">
    <w:name w:val="toc 3"/>
    <w:basedOn w:val="a7"/>
    <w:next w:val="a7"/>
    <w:autoRedefine/>
    <w:uiPriority w:val="39"/>
    <w:qFormat/>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61">
    <w:name w:val="toc 6"/>
    <w:basedOn w:val="33"/>
    <w:autoRedefine/>
    <w:uiPriority w:val="39"/>
    <w:rsid w:val="0063570F"/>
    <w:pPr>
      <w:ind w:left="2098" w:hanging="1106"/>
    </w:pPr>
  </w:style>
  <w:style w:type="paragraph" w:styleId="52">
    <w:name w:val="toc 5"/>
    <w:basedOn w:val="33"/>
    <w:autoRedefine/>
    <w:uiPriority w:val="39"/>
    <w:rsid w:val="0063570F"/>
    <w:pPr>
      <w:ind w:left="1758" w:hanging="964"/>
    </w:pPr>
  </w:style>
  <w:style w:type="paragraph" w:styleId="43">
    <w:name w:val="toc 4"/>
    <w:basedOn w:val="33"/>
    <w:next w:val="52"/>
    <w:autoRedefine/>
    <w:uiPriority w:val="39"/>
    <w:rsid w:val="0063570F"/>
    <w:pPr>
      <w:ind w:left="1502" w:hanging="907"/>
    </w:pPr>
  </w:style>
  <w:style w:type="paragraph" w:styleId="23">
    <w:name w:val="toc 2"/>
    <w:basedOn w:val="11"/>
    <w:next w:val="33"/>
    <w:autoRedefine/>
    <w:uiPriority w:val="39"/>
    <w:qFormat/>
    <w:rsid w:val="001533A7"/>
    <w:pPr>
      <w:keepNext w:val="0"/>
      <w:tabs>
        <w:tab w:val="clear" w:pos="9629"/>
        <w:tab w:val="left" w:pos="900"/>
        <w:tab w:val="right" w:leader="dot" w:pos="9630"/>
      </w:tabs>
      <w:spacing w:before="0"/>
      <w:ind w:left="200" w:firstLine="0"/>
    </w:pPr>
    <w:rPr>
      <w:bCs w:val="0"/>
    </w:rPr>
  </w:style>
  <w:style w:type="paragraph" w:styleId="11">
    <w:name w:val="toc 1"/>
    <w:basedOn w:val="a7"/>
    <w:next w:val="23"/>
    <w:autoRedefine/>
    <w:uiPriority w:val="39"/>
    <w:qFormat/>
    <w:rsid w:val="001533A7"/>
    <w:pPr>
      <w:keepNext/>
      <w:tabs>
        <w:tab w:val="clear" w:pos="794"/>
        <w:tab w:val="clear" w:pos="1191"/>
        <w:tab w:val="clear" w:pos="1588"/>
        <w:tab w:val="clear" w:pos="1985"/>
        <w:tab w:val="right" w:leader="dot" w:pos="9629"/>
      </w:tabs>
      <w:spacing w:before="86"/>
      <w:ind w:left="397" w:hanging="397"/>
      <w:jc w:val="left"/>
    </w:pPr>
    <w:rPr>
      <w:bCs/>
      <w:noProof/>
    </w:rPr>
  </w:style>
  <w:style w:type="paragraph" w:styleId="72">
    <w:name w:val="index 7"/>
    <w:basedOn w:val="a7"/>
    <w:next w:val="a7"/>
    <w:autoRedefine/>
    <w:uiPriority w:val="99"/>
    <w:semiHidden/>
    <w:rsid w:val="00DE5D3F"/>
    <w:pPr>
      <w:ind w:left="1698"/>
    </w:pPr>
  </w:style>
  <w:style w:type="paragraph" w:styleId="62">
    <w:name w:val="index 6"/>
    <w:basedOn w:val="a7"/>
    <w:next w:val="a7"/>
    <w:autoRedefine/>
    <w:uiPriority w:val="99"/>
    <w:semiHidden/>
    <w:rsid w:val="00DE5D3F"/>
    <w:pPr>
      <w:ind w:left="1415"/>
    </w:pPr>
  </w:style>
  <w:style w:type="paragraph" w:styleId="53">
    <w:name w:val="index 5"/>
    <w:basedOn w:val="a7"/>
    <w:next w:val="a7"/>
    <w:autoRedefine/>
    <w:uiPriority w:val="99"/>
    <w:semiHidden/>
    <w:rsid w:val="00DE5D3F"/>
    <w:pPr>
      <w:ind w:left="1132"/>
    </w:pPr>
  </w:style>
  <w:style w:type="paragraph" w:styleId="44">
    <w:name w:val="index 4"/>
    <w:basedOn w:val="a7"/>
    <w:next w:val="a7"/>
    <w:autoRedefine/>
    <w:uiPriority w:val="99"/>
    <w:semiHidden/>
    <w:rsid w:val="00DE5D3F"/>
    <w:pPr>
      <w:ind w:left="849"/>
    </w:pPr>
  </w:style>
  <w:style w:type="paragraph" w:styleId="34">
    <w:name w:val="index 3"/>
    <w:basedOn w:val="a7"/>
    <w:next w:val="a7"/>
    <w:autoRedefine/>
    <w:uiPriority w:val="99"/>
    <w:semiHidden/>
    <w:rsid w:val="00DE5D3F"/>
    <w:pPr>
      <w:ind w:left="566"/>
    </w:pPr>
  </w:style>
  <w:style w:type="paragraph" w:styleId="24">
    <w:name w:val="index 2"/>
    <w:basedOn w:val="a7"/>
    <w:next w:val="a7"/>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af0">
    <w:name w:val="line number"/>
    <w:uiPriority w:val="99"/>
    <w:rsid w:val="00DE5D3F"/>
    <w:rPr>
      <w:rFonts w:cs="Times New Roman"/>
    </w:rPr>
  </w:style>
  <w:style w:type="paragraph" w:styleId="af1">
    <w:name w:val="index heading"/>
    <w:basedOn w:val="a7"/>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af2">
    <w:name w:val="footer"/>
    <w:basedOn w:val="a7"/>
    <w:link w:val="af3"/>
    <w:uiPriority w:val="99"/>
    <w:rsid w:val="00DE5D3F"/>
    <w:pPr>
      <w:tabs>
        <w:tab w:val="clear" w:pos="794"/>
        <w:tab w:val="clear" w:pos="1191"/>
        <w:tab w:val="clear" w:pos="1588"/>
        <w:tab w:val="clear" w:pos="1985"/>
        <w:tab w:val="left" w:pos="907"/>
        <w:tab w:val="center" w:pos="4849"/>
        <w:tab w:val="right" w:pos="8789"/>
        <w:tab w:val="right" w:pos="9725"/>
      </w:tabs>
      <w:jc w:val="left"/>
    </w:pPr>
  </w:style>
  <w:style w:type="character" w:customStyle="1" w:styleId="af3">
    <w:name w:val="フッター (文字)"/>
    <w:link w:val="af2"/>
    <w:uiPriority w:val="99"/>
    <w:locked/>
    <w:rsid w:val="00F75C43"/>
    <w:rPr>
      <w:rFonts w:ascii="Times New Roman" w:hAnsi="Times New Roman" w:cs="Times New Roman"/>
      <w:sz w:val="20"/>
      <w:szCs w:val="20"/>
      <w:lang w:val="en-GB"/>
    </w:rPr>
  </w:style>
  <w:style w:type="paragraph" w:styleId="af4">
    <w:name w:val="header"/>
    <w:aliases w:val="h,Header/Footer"/>
    <w:basedOn w:val="a7"/>
    <w:link w:val="af5"/>
    <w:uiPriority w:val="99"/>
    <w:rsid w:val="00DE5D3F"/>
    <w:pPr>
      <w:tabs>
        <w:tab w:val="clear" w:pos="794"/>
        <w:tab w:val="clear" w:pos="1191"/>
        <w:tab w:val="clear" w:pos="1588"/>
        <w:tab w:val="clear" w:pos="1985"/>
        <w:tab w:val="left" w:pos="907"/>
        <w:tab w:val="center" w:pos="4849"/>
        <w:tab w:val="right" w:pos="9725"/>
      </w:tabs>
    </w:pPr>
  </w:style>
  <w:style w:type="character" w:customStyle="1" w:styleId="af5">
    <w:name w:val="ヘッダー (文字)"/>
    <w:aliases w:val="h (文字),Header/Footer (文字)"/>
    <w:link w:val="af4"/>
    <w:uiPriority w:val="99"/>
    <w:locked/>
    <w:rsid w:val="00F75C43"/>
    <w:rPr>
      <w:rFonts w:ascii="Times New Roman" w:hAnsi="Times New Roman" w:cs="Times New Roman"/>
      <w:sz w:val="20"/>
      <w:szCs w:val="20"/>
      <w:lang w:val="en-GB"/>
    </w:rPr>
  </w:style>
  <w:style w:type="character" w:styleId="af6">
    <w:name w:val="footnote reference"/>
    <w:uiPriority w:val="99"/>
    <w:semiHidden/>
    <w:rsid w:val="00DE5D3F"/>
    <w:rPr>
      <w:rFonts w:cs="Times New Roman"/>
      <w:position w:val="6"/>
      <w:sz w:val="16"/>
      <w:szCs w:val="16"/>
    </w:rPr>
  </w:style>
  <w:style w:type="paragraph" w:styleId="af7">
    <w:name w:val="footnote text"/>
    <w:basedOn w:val="a7"/>
    <w:link w:val="af8"/>
    <w:uiPriority w:val="99"/>
    <w:semiHidden/>
    <w:rsid w:val="00DE5D3F"/>
    <w:pPr>
      <w:tabs>
        <w:tab w:val="left" w:pos="256"/>
      </w:tabs>
    </w:pPr>
  </w:style>
  <w:style w:type="character" w:customStyle="1" w:styleId="af8">
    <w:name w:val="脚注文字列 (文字)"/>
    <w:link w:val="af7"/>
    <w:uiPriority w:val="99"/>
    <w:semiHidden/>
    <w:locked/>
    <w:rsid w:val="00F75C43"/>
    <w:rPr>
      <w:rFonts w:ascii="Times New Roman" w:hAnsi="Times New Roman" w:cs="Times New Roman"/>
      <w:sz w:val="20"/>
      <w:szCs w:val="20"/>
      <w:lang w:val="en-GB"/>
    </w:rPr>
  </w:style>
  <w:style w:type="paragraph" w:styleId="af9">
    <w:name w:val="Normal Indent"/>
    <w:basedOn w:val="a7"/>
    <w:uiPriority w:val="99"/>
    <w:rsid w:val="00DE5D3F"/>
    <w:pPr>
      <w:ind w:left="600"/>
    </w:pPr>
  </w:style>
  <w:style w:type="paragraph" w:customStyle="1" w:styleId="3HAnnex">
    <w:name w:val="3HAnnex"/>
    <w:basedOn w:val="a7"/>
    <w:qFormat/>
    <w:rsid w:val="001533A7"/>
    <w:pPr>
      <w:spacing w:before="480"/>
      <w:jc w:val="center"/>
    </w:pPr>
    <w:rPr>
      <w:b/>
      <w:sz w:val="24"/>
    </w:rPr>
  </w:style>
  <w:style w:type="paragraph" w:customStyle="1" w:styleId="3H6">
    <w:name w:val="3H6"/>
    <w:basedOn w:val="a7"/>
    <w:rsid w:val="001533A7"/>
    <w:pPr>
      <w:tabs>
        <w:tab w:val="num" w:pos="794"/>
      </w:tabs>
    </w:pPr>
  </w:style>
  <w:style w:type="paragraph" w:customStyle="1" w:styleId="3H7">
    <w:name w:val="3H7"/>
    <w:basedOn w:val="a7"/>
    <w:rsid w:val="001533A7"/>
    <w:pPr>
      <w:tabs>
        <w:tab w:val="num" w:pos="794"/>
      </w:tabs>
    </w:pPr>
  </w:style>
  <w:style w:type="paragraph" w:customStyle="1" w:styleId="3H9">
    <w:name w:val="3H9"/>
    <w:basedOn w:val="a7"/>
    <w:rsid w:val="00473BB7"/>
    <w:pPr>
      <w:tabs>
        <w:tab w:val="clear" w:pos="794"/>
      </w:tabs>
    </w:pPr>
  </w:style>
  <w:style w:type="paragraph" w:customStyle="1" w:styleId="enumlev1">
    <w:name w:val="enumlev1"/>
    <w:basedOn w:val="a7"/>
    <w:rsid w:val="00DE5D3F"/>
    <w:pPr>
      <w:spacing w:before="86"/>
      <w:ind w:left="1191" w:hanging="397"/>
    </w:pPr>
  </w:style>
  <w:style w:type="character" w:customStyle="1" w:styleId="hps">
    <w:name w:val="hps"/>
    <w:rsid w:val="0068210D"/>
  </w:style>
  <w:style w:type="character" w:customStyle="1" w:styleId="Heading5Char">
    <w:name w:val="Heading 5 Char"/>
    <w:uiPriority w:val="99"/>
    <w:locked/>
    <w:rsid w:val="001533A7"/>
    <w:rPr>
      <w:rFonts w:ascii="Times New Roman" w:hAnsi="Times New Roman"/>
      <w:b/>
      <w:bCs/>
    </w:rPr>
  </w:style>
  <w:style w:type="character" w:customStyle="1" w:styleId="Heading4CharChar1">
    <w:name w:val="Heading 4 Char Char1"/>
    <w:aliases w:val="Heading 4 Char1 Char Char,Heading 4 Char Char Char Char"/>
    <w:uiPriority w:val="99"/>
    <w:rsid w:val="001533A7"/>
    <w:rPr>
      <w:rFonts w:cs="Times New Roman"/>
      <w:b/>
      <w:bCs/>
      <w:lang w:val="en-GB" w:eastAsia="en-US"/>
    </w:rPr>
  </w:style>
  <w:style w:type="paragraph" w:customStyle="1" w:styleId="Annex1">
    <w:name w:val="Annex 1"/>
    <w:basedOn w:val="1"/>
    <w:next w:val="a7"/>
    <w:uiPriority w:val="99"/>
    <w:qFormat/>
    <w:rsid w:val="001533A7"/>
    <w:pPr>
      <w:keepNext w:val="0"/>
      <w:keepLines w:val="0"/>
      <w:numPr>
        <w:numId w:val="0"/>
      </w:numPr>
      <w:spacing w:before="136"/>
      <w:jc w:val="center"/>
      <w:outlineLvl w:val="9"/>
    </w:pPr>
    <w:rPr>
      <w:rFonts w:ascii="Times New Roman Bold" w:hAnsi="Times New Roman Bold"/>
      <w:bCs w:val="0"/>
      <w:sz w:val="20"/>
      <w:szCs w:val="20"/>
    </w:rPr>
  </w:style>
  <w:style w:type="paragraph" w:customStyle="1" w:styleId="TableLegend">
    <w:name w:val="Table_Legend"/>
    <w:basedOn w:val="a7"/>
    <w:next w:val="a7"/>
    <w:uiPriority w:val="99"/>
    <w:rsid w:val="001533A7"/>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a7"/>
    <w:next w:val="TableText"/>
    <w:uiPriority w:val="99"/>
    <w:rsid w:val="001533A7"/>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1533A7"/>
    <w:pPr>
      <w:keepNext w:val="0"/>
      <w:keepLines/>
      <w:tabs>
        <w:tab w:val="clear" w:pos="454"/>
      </w:tabs>
      <w:spacing w:before="100" w:after="100" w:line="190" w:lineRule="exact"/>
    </w:pPr>
  </w:style>
  <w:style w:type="character" w:customStyle="1" w:styleId="BlancCharCharChar">
    <w:name w:val="Blanc Char Char Char"/>
    <w:uiPriority w:val="99"/>
    <w:rsid w:val="001533A7"/>
    <w:rPr>
      <w:rFonts w:cs="Times New Roman"/>
      <w:b/>
      <w:bCs/>
      <w:sz w:val="8"/>
      <w:szCs w:val="8"/>
      <w:lang w:val="en-US" w:eastAsia="en-US"/>
    </w:rPr>
  </w:style>
  <w:style w:type="paragraph" w:customStyle="1" w:styleId="enumlev2">
    <w:name w:val="enumlev2"/>
    <w:basedOn w:val="enumlev1"/>
    <w:uiPriority w:val="99"/>
    <w:rsid w:val="001533A7"/>
    <w:pPr>
      <w:ind w:left="1588"/>
    </w:pPr>
  </w:style>
  <w:style w:type="paragraph" w:customStyle="1" w:styleId="AnnexRef">
    <w:name w:val="Annex_Ref"/>
    <w:basedOn w:val="a7"/>
    <w:next w:val="a7"/>
    <w:uiPriority w:val="99"/>
    <w:rsid w:val="00DE5D3F"/>
    <w:pPr>
      <w:spacing w:before="0"/>
      <w:jc w:val="center"/>
    </w:pPr>
  </w:style>
  <w:style w:type="paragraph" w:customStyle="1" w:styleId="enumlev3">
    <w:name w:val="enumlev3"/>
    <w:basedOn w:val="enumlev2"/>
    <w:uiPriority w:val="99"/>
    <w:rsid w:val="001533A7"/>
    <w:pPr>
      <w:ind w:left="1985"/>
    </w:pPr>
  </w:style>
  <w:style w:type="paragraph" w:customStyle="1" w:styleId="heading1aftertitle">
    <w:name w:val="heading 1aftertitle"/>
    <w:basedOn w:val="1"/>
    <w:next w:val="a7"/>
    <w:uiPriority w:val="99"/>
    <w:rsid w:val="001533A7"/>
    <w:pPr>
      <w:spacing w:before="1134"/>
      <w:outlineLvl w:val="9"/>
    </w:pPr>
  </w:style>
  <w:style w:type="paragraph" w:customStyle="1" w:styleId="FigureTitle">
    <w:name w:val="Figure_Title"/>
    <w:basedOn w:val="TableTitle"/>
    <w:next w:val="a7"/>
    <w:uiPriority w:val="99"/>
    <w:rsid w:val="001533A7"/>
    <w:pPr>
      <w:spacing w:after="720"/>
    </w:pPr>
    <w:rPr>
      <w:bCs w:val="0"/>
      <w:lang w:eastAsia="zh-TW"/>
    </w:rPr>
  </w:style>
  <w:style w:type="paragraph" w:customStyle="1" w:styleId="TableTitle">
    <w:name w:val="Table_Title"/>
    <w:basedOn w:val="a7"/>
    <w:next w:val="Blanc"/>
    <w:rsid w:val="001533A7"/>
    <w:pPr>
      <w:keepNext/>
      <w:spacing w:before="240" w:after="113"/>
      <w:jc w:val="center"/>
    </w:pPr>
    <w:rPr>
      <w:b/>
      <w:bCs/>
    </w:rPr>
  </w:style>
  <w:style w:type="paragraph" w:customStyle="1" w:styleId="Blanc">
    <w:name w:val="Blanc"/>
    <w:basedOn w:val="TableTitle"/>
    <w:next w:val="TableText"/>
    <w:rsid w:val="001533A7"/>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a7"/>
    <w:next w:val="FigureTitleChar"/>
    <w:uiPriority w:val="99"/>
    <w:rsid w:val="001533A7"/>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a7"/>
    <w:next w:val="a7"/>
    <w:rsid w:val="001533A7"/>
    <w:pPr>
      <w:keepNext/>
      <w:spacing w:before="240" w:after="720"/>
      <w:jc w:val="center"/>
    </w:pPr>
    <w:rPr>
      <w:b/>
      <w:bCs/>
    </w:rPr>
  </w:style>
  <w:style w:type="paragraph" w:customStyle="1" w:styleId="AnnexTitle">
    <w:name w:val="Annex_Title"/>
    <w:basedOn w:val="a7"/>
    <w:next w:val="a7"/>
    <w:uiPriority w:val="99"/>
    <w:rsid w:val="001533A7"/>
    <w:pPr>
      <w:spacing w:after="68"/>
      <w:jc w:val="center"/>
    </w:pPr>
    <w:rPr>
      <w:b/>
      <w:bCs/>
      <w:sz w:val="24"/>
      <w:szCs w:val="24"/>
    </w:rPr>
  </w:style>
  <w:style w:type="paragraph" w:customStyle="1" w:styleId="Fig">
    <w:name w:val="Fig_#"/>
    <w:basedOn w:val="a7"/>
    <w:next w:val="a7"/>
    <w:uiPriority w:val="99"/>
    <w:rsid w:val="001533A7"/>
    <w:pPr>
      <w:jc w:val="left"/>
    </w:pPr>
    <w:rPr>
      <w:color w:val="FF0000"/>
      <w:lang w:val="en-US"/>
    </w:rPr>
  </w:style>
  <w:style w:type="paragraph" w:customStyle="1" w:styleId="Equation">
    <w:name w:val="Equation"/>
    <w:basedOn w:val="a7"/>
    <w:rsid w:val="00DE5D3F"/>
    <w:pPr>
      <w:tabs>
        <w:tab w:val="clear" w:pos="1191"/>
        <w:tab w:val="clear" w:pos="1985"/>
        <w:tab w:val="center" w:pos="4849"/>
        <w:tab w:val="right" w:pos="9696"/>
      </w:tabs>
      <w:spacing w:before="193" w:after="240"/>
      <w:jc w:val="left"/>
    </w:pPr>
    <w:rPr>
      <w:sz w:val="22"/>
      <w:szCs w:val="22"/>
    </w:rPr>
  </w:style>
  <w:style w:type="paragraph" w:customStyle="1" w:styleId="SectionTitle">
    <w:name w:val="Section_Title"/>
    <w:basedOn w:val="a7"/>
    <w:uiPriority w:val="99"/>
    <w:rsid w:val="001533A7"/>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a7"/>
    <w:uiPriority w:val="99"/>
    <w:rsid w:val="001533A7"/>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a7"/>
    <w:next w:val="headfoot"/>
    <w:uiPriority w:val="99"/>
    <w:rsid w:val="001533A7"/>
    <w:pPr>
      <w:keepNext/>
      <w:keepLines/>
      <w:spacing w:before="720"/>
      <w:jc w:val="left"/>
    </w:pPr>
    <w:rPr>
      <w:b/>
      <w:bCs/>
    </w:rPr>
  </w:style>
  <w:style w:type="paragraph" w:customStyle="1" w:styleId="headfoot">
    <w:name w:val="head_foot"/>
    <w:basedOn w:val="a7"/>
    <w:next w:val="Rec"/>
    <w:uiPriority w:val="99"/>
    <w:rsid w:val="001533A7"/>
    <w:pPr>
      <w:tabs>
        <w:tab w:val="clear" w:pos="794"/>
        <w:tab w:val="clear" w:pos="1191"/>
        <w:tab w:val="clear" w:pos="1588"/>
        <w:tab w:val="clear" w:pos="1985"/>
      </w:tabs>
      <w:spacing w:before="0"/>
    </w:pPr>
    <w:rPr>
      <w:color w:val="FF0000"/>
      <w:sz w:val="8"/>
      <w:szCs w:val="8"/>
    </w:rPr>
  </w:style>
  <w:style w:type="paragraph" w:customStyle="1" w:styleId="SAP">
    <w:name w:val="SAP"/>
    <w:basedOn w:val="a7"/>
    <w:uiPriority w:val="99"/>
    <w:rsid w:val="001533A7"/>
    <w:pPr>
      <w:spacing w:before="960" w:after="240"/>
      <w:jc w:val="right"/>
    </w:pPr>
    <w:rPr>
      <w:rFonts w:ascii="C39T36Lfz" w:hAnsi="C39T36Lfz" w:cs="C39T36Lfz"/>
      <w:sz w:val="104"/>
      <w:szCs w:val="104"/>
    </w:rPr>
  </w:style>
  <w:style w:type="paragraph" w:customStyle="1" w:styleId="ASN1">
    <w:name w:val="ASN.1"/>
    <w:basedOn w:val="a7"/>
    <w:next w:val="ASN1Continue"/>
    <w:uiPriority w:val="99"/>
    <w:rsid w:val="001533A7"/>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1533A7"/>
    <w:pPr>
      <w:spacing w:before="0"/>
    </w:pPr>
  </w:style>
  <w:style w:type="paragraph" w:styleId="afa">
    <w:name w:val="Title"/>
    <w:basedOn w:val="a7"/>
    <w:next w:val="a7"/>
    <w:link w:val="afb"/>
    <w:uiPriority w:val="99"/>
    <w:qFormat/>
    <w:rsid w:val="00DE5D3F"/>
    <w:pPr>
      <w:spacing w:before="840" w:after="480"/>
      <w:jc w:val="center"/>
    </w:pPr>
    <w:rPr>
      <w:rFonts w:ascii="Cambria" w:hAnsi="Cambria"/>
      <w:b/>
      <w:bCs/>
      <w:kern w:val="28"/>
      <w:sz w:val="32"/>
      <w:szCs w:val="32"/>
    </w:rPr>
  </w:style>
  <w:style w:type="character" w:customStyle="1" w:styleId="afb">
    <w:name w:val="表題 (文字)"/>
    <w:link w:val="afa"/>
    <w:uiPriority w:val="99"/>
    <w:locked/>
    <w:rsid w:val="00F75C43"/>
    <w:rPr>
      <w:rFonts w:ascii="Cambria" w:hAnsi="Cambria" w:cs="Times New Roman"/>
      <w:b/>
      <w:bCs/>
      <w:kern w:val="28"/>
      <w:sz w:val="32"/>
      <w:szCs w:val="32"/>
      <w:lang w:val="en-GB"/>
    </w:rPr>
  </w:style>
  <w:style w:type="paragraph" w:customStyle="1" w:styleId="ASN1Italic">
    <w:name w:val="ASN.1 Italic"/>
    <w:basedOn w:val="ASN1"/>
    <w:uiPriority w:val="99"/>
    <w:rsid w:val="001533A7"/>
    <w:pPr>
      <w:spacing w:before="0"/>
    </w:pPr>
    <w:rPr>
      <w:b w:val="0"/>
      <w:bCs w:val="0"/>
      <w:i/>
      <w:iCs/>
      <w:sz w:val="20"/>
      <w:szCs w:val="20"/>
    </w:rPr>
  </w:style>
  <w:style w:type="paragraph" w:customStyle="1" w:styleId="Note">
    <w:name w:val="Note"/>
    <w:basedOn w:val="a7"/>
    <w:next w:val="a7"/>
    <w:uiPriority w:val="99"/>
    <w:rsid w:val="001533A7"/>
    <w:pPr>
      <w:tabs>
        <w:tab w:val="clear" w:pos="794"/>
      </w:tabs>
      <w:spacing w:before="60" w:line="199" w:lineRule="exact"/>
      <w:ind w:firstLine="794"/>
    </w:pPr>
    <w:rPr>
      <w:sz w:val="18"/>
      <w:szCs w:val="18"/>
    </w:rPr>
  </w:style>
  <w:style w:type="paragraph" w:styleId="afc">
    <w:name w:val="Revision"/>
    <w:hidden/>
    <w:uiPriority w:val="99"/>
    <w:semiHidden/>
    <w:rsid w:val="00BF691A"/>
    <w:rPr>
      <w:rFonts w:ascii="Times New Roman" w:hAnsi="Times New Roman"/>
      <w:lang w:val="en-GB"/>
    </w:rPr>
  </w:style>
  <w:style w:type="paragraph" w:customStyle="1" w:styleId="3HeaderFooter">
    <w:name w:val="3HeaderFooter"/>
    <w:basedOn w:val="3N"/>
    <w:link w:val="3HeaderFooterChar"/>
    <w:qFormat/>
    <w:rsid w:val="005C4C1E"/>
    <w:pPr>
      <w:tabs>
        <w:tab w:val="left" w:pos="907"/>
        <w:tab w:val="right" w:pos="8789"/>
        <w:tab w:val="right" w:pos="9696"/>
      </w:tabs>
      <w:spacing w:before="0"/>
      <w:jc w:val="left"/>
    </w:pPr>
    <w:rPr>
      <w:rFonts w:eastAsia="Times New Roman"/>
      <w:b/>
      <w:sz w:val="22"/>
      <w:szCs w:val="22"/>
    </w:rPr>
  </w:style>
  <w:style w:type="character" w:customStyle="1" w:styleId="NoteChar">
    <w:name w:val="Note Char"/>
    <w:uiPriority w:val="99"/>
    <w:rsid w:val="001533A7"/>
    <w:rPr>
      <w:rFonts w:cs="Times New Roman"/>
      <w:sz w:val="18"/>
      <w:szCs w:val="18"/>
      <w:lang w:val="en-GB" w:eastAsia="en-US"/>
    </w:rPr>
  </w:style>
  <w:style w:type="paragraph" w:customStyle="1" w:styleId="tableheading">
    <w:name w:val="table heading"/>
    <w:basedOn w:val="a7"/>
    <w:rsid w:val="00DE5D3F"/>
    <w:pPr>
      <w:keepNext/>
      <w:keepLines/>
      <w:tabs>
        <w:tab w:val="clear" w:pos="794"/>
        <w:tab w:val="clear" w:pos="1191"/>
        <w:tab w:val="clear" w:pos="1588"/>
        <w:tab w:val="clear" w:pos="1985"/>
      </w:tabs>
      <w:spacing w:before="0" w:after="60"/>
    </w:pPr>
    <w:rPr>
      <w:b/>
      <w:bCs/>
    </w:rPr>
  </w:style>
  <w:style w:type="paragraph" w:styleId="afd">
    <w:name w:val="caption"/>
    <w:basedOn w:val="a7"/>
    <w:next w:val="a7"/>
    <w:link w:val="afe"/>
    <w:qFormat/>
    <w:rsid w:val="001533A7"/>
    <w:pPr>
      <w:keepNext/>
      <w:tabs>
        <w:tab w:val="clear" w:pos="794"/>
        <w:tab w:val="clear" w:pos="1191"/>
        <w:tab w:val="clear" w:pos="1588"/>
        <w:tab w:val="clear" w:pos="1985"/>
      </w:tabs>
      <w:spacing w:before="240" w:after="113"/>
      <w:jc w:val="center"/>
    </w:pPr>
    <w:rPr>
      <w:b/>
      <w:bCs/>
      <w:noProof/>
    </w:rPr>
  </w:style>
  <w:style w:type="paragraph" w:customStyle="1" w:styleId="tablecell">
    <w:name w:val="table cell"/>
    <w:basedOn w:val="a7"/>
    <w:rsid w:val="00DE5D3F"/>
    <w:pPr>
      <w:keepNext/>
      <w:keepLines/>
      <w:tabs>
        <w:tab w:val="clear" w:pos="794"/>
        <w:tab w:val="clear" w:pos="1191"/>
        <w:tab w:val="clear" w:pos="1588"/>
        <w:tab w:val="clear" w:pos="1985"/>
      </w:tabs>
      <w:spacing w:before="0" w:after="60"/>
    </w:pPr>
  </w:style>
  <w:style w:type="paragraph" w:customStyle="1" w:styleId="head">
    <w:name w:val="head"/>
    <w:basedOn w:val="headfoot"/>
    <w:next w:val="foot"/>
    <w:uiPriority w:val="99"/>
    <w:rsid w:val="001533A7"/>
    <w:rPr>
      <w:color w:val="FFFFFF"/>
    </w:rPr>
  </w:style>
  <w:style w:type="paragraph" w:customStyle="1" w:styleId="foot">
    <w:name w:val="foot"/>
    <w:basedOn w:val="head"/>
    <w:next w:val="1"/>
    <w:uiPriority w:val="99"/>
    <w:rsid w:val="001533A7"/>
  </w:style>
  <w:style w:type="paragraph" w:customStyle="1" w:styleId="tablesyntax">
    <w:name w:val="table syntax"/>
    <w:basedOn w:val="a7"/>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aff">
    <w:name w:val="table of figures"/>
    <w:basedOn w:val="a7"/>
    <w:next w:val="a7"/>
    <w:uiPriority w:val="99"/>
    <w:rsid w:val="00DE5D3F"/>
    <w:pPr>
      <w:tabs>
        <w:tab w:val="clear" w:pos="794"/>
        <w:tab w:val="clear" w:pos="1191"/>
        <w:tab w:val="clear" w:pos="1588"/>
        <w:tab w:val="clear" w:pos="1985"/>
      </w:tabs>
      <w:ind w:left="400" w:hanging="400"/>
    </w:pPr>
  </w:style>
  <w:style w:type="paragraph" w:styleId="91">
    <w:name w:val="toc 9"/>
    <w:basedOn w:val="a7"/>
    <w:next w:val="a7"/>
    <w:autoRedefine/>
    <w:uiPriority w:val="39"/>
    <w:rsid w:val="000D74AC"/>
    <w:pPr>
      <w:tabs>
        <w:tab w:val="clear" w:pos="794"/>
        <w:tab w:val="clear" w:pos="1191"/>
        <w:tab w:val="clear" w:pos="1588"/>
        <w:tab w:val="clear" w:pos="1985"/>
      </w:tabs>
      <w:spacing w:before="60"/>
      <w:jc w:val="left"/>
    </w:pPr>
    <w:rPr>
      <w:bCs/>
    </w:rPr>
  </w:style>
  <w:style w:type="character" w:styleId="aff0">
    <w:name w:val="Hyperlink"/>
    <w:uiPriority w:val="99"/>
    <w:rsid w:val="00DE5D3F"/>
    <w:rPr>
      <w:rFonts w:cs="Times New Roman"/>
      <w:color w:val="0000FF"/>
      <w:u w:val="single"/>
    </w:rPr>
  </w:style>
  <w:style w:type="paragraph" w:styleId="aff1">
    <w:name w:val="Body Text"/>
    <w:basedOn w:val="a7"/>
    <w:link w:val="aff2"/>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aff2">
    <w:name w:val="本文 (文字)"/>
    <w:link w:val="aff1"/>
    <w:uiPriority w:val="99"/>
    <w:locked/>
    <w:rsid w:val="0056241E"/>
    <w:rPr>
      <w:rFonts w:ascii="Times New Roman" w:eastAsia="Batang" w:hAnsi="Times New Roman"/>
      <w:sz w:val="22"/>
      <w:szCs w:val="22"/>
      <w:lang w:val="en-GB"/>
    </w:rPr>
  </w:style>
  <w:style w:type="paragraph" w:customStyle="1" w:styleId="RecISO">
    <w:name w:val="Rec_ISO_#"/>
    <w:basedOn w:val="Rec"/>
    <w:uiPriority w:val="99"/>
    <w:rsid w:val="001533A7"/>
    <w:pPr>
      <w:tabs>
        <w:tab w:val="clear" w:pos="794"/>
        <w:tab w:val="clear" w:pos="1191"/>
        <w:tab w:val="clear" w:pos="1588"/>
        <w:tab w:val="clear" w:pos="1985"/>
      </w:tabs>
    </w:pPr>
  </w:style>
  <w:style w:type="paragraph" w:customStyle="1" w:styleId="RecCCITT">
    <w:name w:val="Rec_CCITT_#"/>
    <w:basedOn w:val="RecISO"/>
    <w:uiPriority w:val="99"/>
    <w:rsid w:val="001533A7"/>
    <w:pPr>
      <w:spacing w:before="0"/>
    </w:pPr>
  </w:style>
  <w:style w:type="paragraph" w:customStyle="1" w:styleId="IndexTitle">
    <w:name w:val="Index_Title"/>
    <w:basedOn w:val="AnnexTitle"/>
    <w:uiPriority w:val="99"/>
    <w:rsid w:val="001533A7"/>
  </w:style>
  <w:style w:type="paragraph" w:customStyle="1" w:styleId="Note2">
    <w:name w:val="Note 2"/>
    <w:basedOn w:val="a7"/>
    <w:uiPriority w:val="99"/>
    <w:qFormat/>
    <w:rsid w:val="001533A7"/>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a7"/>
    <w:uiPriority w:val="99"/>
    <w:rsid w:val="001533A7"/>
    <w:pPr>
      <w:ind w:left="1474"/>
    </w:pPr>
  </w:style>
  <w:style w:type="character" w:styleId="aff3">
    <w:name w:val="FollowedHyperlink"/>
    <w:uiPriority w:val="99"/>
    <w:rsid w:val="00DE5D3F"/>
    <w:rPr>
      <w:rFonts w:cs="Times New Roman"/>
      <w:color w:val="800080"/>
      <w:u w:val="single"/>
    </w:rPr>
  </w:style>
  <w:style w:type="paragraph" w:customStyle="1" w:styleId="Sprechblasentext1">
    <w:name w:val="Sprechblasentext1"/>
    <w:basedOn w:val="a7"/>
    <w:uiPriority w:val="99"/>
    <w:semiHidden/>
    <w:rsid w:val="001533A7"/>
    <w:rPr>
      <w:rFonts w:ascii="Tahoma" w:hAnsi="Tahoma" w:cs="Tahoma"/>
      <w:sz w:val="16"/>
      <w:szCs w:val="16"/>
    </w:rPr>
  </w:style>
  <w:style w:type="paragraph" w:styleId="aff4">
    <w:name w:val="Document Map"/>
    <w:basedOn w:val="a7"/>
    <w:link w:val="aff5"/>
    <w:uiPriority w:val="99"/>
    <w:semiHidden/>
    <w:rsid w:val="001C0A25"/>
    <w:pPr>
      <w:shd w:val="clear" w:color="auto" w:fill="000080"/>
    </w:pPr>
    <w:rPr>
      <w:sz w:val="16"/>
    </w:rPr>
  </w:style>
  <w:style w:type="character" w:customStyle="1" w:styleId="aff5">
    <w:name w:val="見出しマップ (文字)"/>
    <w:link w:val="aff4"/>
    <w:uiPriority w:val="99"/>
    <w:semiHidden/>
    <w:locked/>
    <w:rsid w:val="001C0A25"/>
    <w:rPr>
      <w:rFonts w:ascii="Times New Roman" w:hAnsi="Times New Roman"/>
      <w:sz w:val="16"/>
      <w:shd w:val="clear" w:color="auto" w:fill="000080"/>
      <w:lang w:val="en-GB"/>
    </w:rPr>
  </w:style>
  <w:style w:type="paragraph" w:styleId="35">
    <w:name w:val="Body Text Indent 3"/>
    <w:basedOn w:val="a7"/>
    <w:link w:val="36"/>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rPr>
  </w:style>
  <w:style w:type="character" w:customStyle="1" w:styleId="36">
    <w:name w:val="本文インデント 3 (文字)"/>
    <w:link w:val="35"/>
    <w:uiPriority w:val="99"/>
    <w:locked/>
    <w:rsid w:val="00F75C43"/>
    <w:rPr>
      <w:rFonts w:ascii="Times New Roman" w:hAnsi="Times New Roman" w:cs="Times New Roman"/>
      <w:sz w:val="16"/>
      <w:szCs w:val="16"/>
      <w:lang w:val="en-GB"/>
    </w:rPr>
  </w:style>
  <w:style w:type="paragraph" w:styleId="25">
    <w:name w:val="Body Text Indent 2"/>
    <w:basedOn w:val="a7"/>
    <w:link w:val="26"/>
    <w:uiPriority w:val="99"/>
    <w:rsid w:val="00DE5D3F"/>
    <w:pPr>
      <w:spacing w:after="120" w:line="480" w:lineRule="auto"/>
      <w:ind w:left="283"/>
    </w:pPr>
  </w:style>
  <w:style w:type="character" w:customStyle="1" w:styleId="26">
    <w:name w:val="本文インデント 2 (文字)"/>
    <w:link w:val="25"/>
    <w:uiPriority w:val="99"/>
    <w:locked/>
    <w:rsid w:val="00F75C43"/>
    <w:rPr>
      <w:rFonts w:ascii="Times New Roman" w:hAnsi="Times New Roman" w:cs="Times New Roman"/>
      <w:sz w:val="20"/>
      <w:szCs w:val="20"/>
      <w:lang w:val="en-GB"/>
    </w:rPr>
  </w:style>
  <w:style w:type="paragraph" w:customStyle="1" w:styleId="CourierText">
    <w:name w:val="Courier Text"/>
    <w:basedOn w:val="a7"/>
    <w:uiPriority w:val="99"/>
    <w:rsid w:val="001533A7"/>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AppendixHeading2">
    <w:name w:val="Appendix Heading 2"/>
    <w:basedOn w:val="2"/>
    <w:uiPriority w:val="99"/>
    <w:rsid w:val="001533A7"/>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styleId="37">
    <w:name w:val="Body Text 3"/>
    <w:basedOn w:val="a7"/>
    <w:link w:val="38"/>
    <w:uiPriority w:val="99"/>
    <w:rsid w:val="00DE5D3F"/>
    <w:pPr>
      <w:spacing w:after="120"/>
    </w:pPr>
    <w:rPr>
      <w:sz w:val="16"/>
      <w:szCs w:val="16"/>
    </w:rPr>
  </w:style>
  <w:style w:type="character" w:customStyle="1" w:styleId="38">
    <w:name w:val="本文 3 (文字)"/>
    <w:link w:val="37"/>
    <w:uiPriority w:val="99"/>
    <w:locked/>
    <w:rsid w:val="00F75C43"/>
    <w:rPr>
      <w:rFonts w:ascii="Times New Roman" w:hAnsi="Times New Roman" w:cs="Times New Roman"/>
      <w:sz w:val="16"/>
      <w:szCs w:val="16"/>
      <w:lang w:val="en-GB"/>
    </w:rPr>
  </w:style>
  <w:style w:type="paragraph" w:customStyle="1" w:styleId="Note1">
    <w:name w:val="Note 1"/>
    <w:basedOn w:val="a7"/>
    <w:qFormat/>
    <w:rsid w:val="00DB7757"/>
    <w:pPr>
      <w:tabs>
        <w:tab w:val="clear" w:pos="794"/>
        <w:tab w:val="clear" w:pos="1191"/>
        <w:tab w:val="clear" w:pos="1588"/>
        <w:tab w:val="clear" w:pos="1985"/>
      </w:tabs>
      <w:spacing w:before="60"/>
      <w:ind w:left="288"/>
    </w:pPr>
    <w:rPr>
      <w:sz w:val="18"/>
      <w:szCs w:val="18"/>
    </w:rPr>
  </w:style>
  <w:style w:type="paragraph" w:customStyle="1" w:styleId="AppendixHeadingI">
    <w:name w:val="Appendix Heading I"/>
    <w:basedOn w:val="a7"/>
    <w:uiPriority w:val="99"/>
    <w:rsid w:val="001533A7"/>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3"/>
    <w:uiPriority w:val="99"/>
    <w:rsid w:val="001533A7"/>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4"/>
    <w:uiPriority w:val="99"/>
    <w:rsid w:val="001533A7"/>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a7"/>
    <w:uiPriority w:val="99"/>
    <w:rsid w:val="001533A7"/>
    <w:pPr>
      <w:tabs>
        <w:tab w:val="clear" w:pos="1191"/>
        <w:tab w:val="clear" w:pos="1588"/>
        <w:tab w:val="clear" w:pos="1985"/>
        <w:tab w:val="num" w:pos="1008"/>
      </w:tabs>
      <w:spacing w:before="240" w:after="60"/>
      <w:ind w:left="1008" w:hanging="1008"/>
      <w:jc w:val="left"/>
    </w:pPr>
    <w:rPr>
      <w:rFonts w:eastAsia="Batang"/>
      <w:sz w:val="22"/>
      <w:szCs w:val="22"/>
      <w:lang w:val="en-US"/>
    </w:rPr>
  </w:style>
  <w:style w:type="paragraph" w:customStyle="1" w:styleId="BlancChar">
    <w:name w:val="Blanc Char"/>
    <w:basedOn w:val="a7"/>
    <w:next w:val="TableText"/>
    <w:uiPriority w:val="99"/>
    <w:rsid w:val="001533A7"/>
    <w:pPr>
      <w:keepNext/>
      <w:tabs>
        <w:tab w:val="clear" w:pos="794"/>
        <w:tab w:val="clear" w:pos="1191"/>
        <w:tab w:val="clear" w:pos="1588"/>
        <w:tab w:val="clear" w:pos="1985"/>
      </w:tabs>
      <w:spacing w:before="0" w:after="57" w:line="12" w:lineRule="exact"/>
      <w:jc w:val="center"/>
    </w:pPr>
    <w:rPr>
      <w:b/>
      <w:bCs/>
      <w:sz w:val="8"/>
      <w:szCs w:val="8"/>
      <w:lang w:val="en-US"/>
    </w:rPr>
  </w:style>
  <w:style w:type="paragraph" w:customStyle="1" w:styleId="11BodyText">
    <w:name w:val="11 BodyText"/>
    <w:basedOn w:val="a7"/>
    <w:uiPriority w:val="99"/>
    <w:rsid w:val="001533A7"/>
    <w:pPr>
      <w:spacing w:before="0" w:after="220"/>
    </w:pPr>
  </w:style>
  <w:style w:type="paragraph" w:customStyle="1" w:styleId="Kommentarthema1">
    <w:name w:val="Kommentarthema1"/>
    <w:basedOn w:val="ae"/>
    <w:next w:val="ae"/>
    <w:uiPriority w:val="99"/>
    <w:semiHidden/>
    <w:rsid w:val="001533A7"/>
    <w:rPr>
      <w:b/>
      <w:bCs/>
    </w:rPr>
  </w:style>
  <w:style w:type="paragraph" w:customStyle="1" w:styleId="Figure0">
    <w:name w:val="Figure"/>
    <w:basedOn w:val="a7"/>
    <w:next w:val="a7"/>
    <w:uiPriority w:val="99"/>
    <w:rsid w:val="001533A7"/>
    <w:pPr>
      <w:spacing w:before="240" w:after="480"/>
      <w:jc w:val="center"/>
    </w:pPr>
  </w:style>
  <w:style w:type="paragraph" w:customStyle="1" w:styleId="FigureLegend">
    <w:name w:val="Figure_Legend"/>
    <w:basedOn w:val="TableLegend"/>
    <w:next w:val="a7"/>
    <w:uiPriority w:val="99"/>
    <w:rsid w:val="001533A7"/>
  </w:style>
  <w:style w:type="paragraph" w:customStyle="1" w:styleId="Fig0">
    <w:name w:val="Fig"/>
    <w:basedOn w:val="Figure0"/>
    <w:next w:val="Fig"/>
    <w:uiPriority w:val="99"/>
    <w:rsid w:val="001533A7"/>
    <w:pPr>
      <w:spacing w:before="136" w:after="0"/>
    </w:pPr>
    <w:rPr>
      <w:lang w:val="en-US"/>
    </w:rPr>
  </w:style>
  <w:style w:type="paragraph" w:styleId="27">
    <w:name w:val="Body Text 2"/>
    <w:basedOn w:val="a7"/>
    <w:link w:val="28"/>
    <w:uiPriority w:val="99"/>
    <w:rsid w:val="00DE5D3F"/>
    <w:pPr>
      <w:spacing w:after="120" w:line="480" w:lineRule="auto"/>
    </w:pPr>
  </w:style>
  <w:style w:type="character" w:customStyle="1" w:styleId="28">
    <w:name w:val="本文 2 (文字)"/>
    <w:link w:val="27"/>
    <w:uiPriority w:val="99"/>
    <w:locked/>
    <w:rsid w:val="00F75C43"/>
    <w:rPr>
      <w:rFonts w:ascii="Times New Roman" w:hAnsi="Times New Roman" w:cs="Times New Roman"/>
      <w:sz w:val="20"/>
      <w:szCs w:val="20"/>
      <w:lang w:val="en-GB"/>
    </w:rPr>
  </w:style>
  <w:style w:type="paragraph" w:customStyle="1" w:styleId="figure1">
    <w:name w:val="figure"/>
    <w:basedOn w:val="a7"/>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paragraph" w:styleId="aff6">
    <w:name w:val="Balloon Text"/>
    <w:basedOn w:val="a7"/>
    <w:link w:val="aff7"/>
    <w:uiPriority w:val="99"/>
    <w:semiHidden/>
    <w:rsid w:val="00146B39"/>
    <w:rPr>
      <w:sz w:val="16"/>
    </w:rPr>
  </w:style>
  <w:style w:type="character" w:customStyle="1" w:styleId="aff7">
    <w:name w:val="吹き出し (文字)"/>
    <w:link w:val="aff6"/>
    <w:uiPriority w:val="99"/>
    <w:semiHidden/>
    <w:locked/>
    <w:rsid w:val="00146B39"/>
    <w:rPr>
      <w:rFonts w:ascii="Times New Roman" w:hAnsi="Times New Roman"/>
      <w:sz w:val="16"/>
      <w:lang w:val="en-GB"/>
    </w:rPr>
  </w:style>
  <w:style w:type="character" w:customStyle="1" w:styleId="FigureChar">
    <w:name w:val="Figure_# Char"/>
    <w:uiPriority w:val="99"/>
    <w:rsid w:val="001533A7"/>
    <w:rPr>
      <w:rFonts w:cs="Times New Roman"/>
      <w:lang w:val="en-US" w:eastAsia="en-US"/>
    </w:rPr>
  </w:style>
  <w:style w:type="paragraph" w:customStyle="1" w:styleId="Annex2">
    <w:name w:val="Annex 2"/>
    <w:basedOn w:val="a7"/>
    <w:next w:val="a7"/>
    <w:uiPriority w:val="99"/>
    <w:qFormat/>
    <w:rsid w:val="001533A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a7"/>
    <w:next w:val="a7"/>
    <w:qFormat/>
    <w:rsid w:val="001533A7"/>
    <w:pPr>
      <w:keepNext/>
      <w:tabs>
        <w:tab w:val="num" w:pos="720"/>
        <w:tab w:val="num" w:pos="1440"/>
        <w:tab w:val="num" w:pos="2160"/>
      </w:tabs>
      <w:spacing w:before="181"/>
      <w:ind w:left="1224" w:hanging="1224"/>
      <w:outlineLvl w:val="2"/>
    </w:pPr>
    <w:rPr>
      <w:b/>
      <w:bCs/>
    </w:rPr>
  </w:style>
  <w:style w:type="paragraph" w:customStyle="1" w:styleId="Annex4">
    <w:name w:val="Annex 4"/>
    <w:basedOn w:val="Annex3"/>
    <w:next w:val="a7"/>
    <w:uiPriority w:val="99"/>
    <w:rsid w:val="001533A7"/>
    <w:pPr>
      <w:numPr>
        <w:ilvl w:val="3"/>
        <w:numId w:val="37"/>
      </w:numPr>
      <w:tabs>
        <w:tab w:val="clear" w:pos="794"/>
        <w:tab w:val="clear" w:pos="1191"/>
        <w:tab w:val="clear" w:pos="1440"/>
        <w:tab w:val="clear" w:pos="1588"/>
        <w:tab w:val="clear" w:pos="1985"/>
        <w:tab w:val="clear" w:pos="2160"/>
      </w:tabs>
      <w:overflowPunct/>
      <w:autoSpaceDE/>
      <w:autoSpaceDN/>
      <w:adjustRightInd/>
      <w:textAlignment w:val="auto"/>
      <w:outlineLvl w:val="3"/>
    </w:pPr>
    <w:rPr>
      <w:lang w:val="en-CA"/>
    </w:rPr>
  </w:style>
  <w:style w:type="paragraph" w:customStyle="1" w:styleId="Annex5">
    <w:name w:val="Annex 5"/>
    <w:basedOn w:val="Annex4"/>
    <w:next w:val="a7"/>
    <w:uiPriority w:val="99"/>
    <w:rsid w:val="001533A7"/>
    <w:pPr>
      <w:numPr>
        <w:ilvl w:val="4"/>
      </w:numPr>
      <w:outlineLvl w:val="4"/>
    </w:pPr>
  </w:style>
  <w:style w:type="character" w:customStyle="1" w:styleId="CourierTextChar">
    <w:name w:val="Courier Text Char"/>
    <w:uiPriority w:val="99"/>
    <w:rsid w:val="001533A7"/>
    <w:rPr>
      <w:rFonts w:ascii="Courier" w:hAnsi="Courier" w:cs="Courier"/>
      <w:sz w:val="22"/>
      <w:szCs w:val="22"/>
      <w:lang w:val="en-GB" w:eastAsia="en-US"/>
    </w:rPr>
  </w:style>
  <w:style w:type="paragraph" w:customStyle="1" w:styleId="Normal1">
    <w:name w:val="Normal1"/>
    <w:basedOn w:val="TableTitle"/>
    <w:uiPriority w:val="99"/>
    <w:rsid w:val="001533A7"/>
    <w:pPr>
      <w:tabs>
        <w:tab w:val="center" w:pos="4864"/>
      </w:tabs>
      <w:jc w:val="both"/>
    </w:pPr>
  </w:style>
  <w:style w:type="paragraph" w:customStyle="1" w:styleId="equation0">
    <w:name w:val="equation"/>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a7"/>
    <w:next w:val="a7"/>
    <w:uiPriority w:val="99"/>
    <w:rsid w:val="001533A7"/>
    <w:pPr>
      <w:keepNext/>
      <w:keepLines/>
      <w:spacing w:before="480"/>
      <w:jc w:val="center"/>
    </w:pPr>
    <w:rPr>
      <w:b/>
      <w:sz w:val="28"/>
    </w:rPr>
  </w:style>
  <w:style w:type="paragraph" w:customStyle="1" w:styleId="Headingb">
    <w:name w:val="Heading_b"/>
    <w:basedOn w:val="a7"/>
    <w:next w:val="a7"/>
    <w:uiPriority w:val="99"/>
    <w:rsid w:val="001533A7"/>
    <w:pPr>
      <w:keepNext/>
      <w:spacing w:before="160"/>
      <w:jc w:val="left"/>
    </w:pPr>
    <w:rPr>
      <w:b/>
      <w:sz w:val="24"/>
    </w:rPr>
  </w:style>
  <w:style w:type="paragraph" w:customStyle="1" w:styleId="TableTitleCharChar">
    <w:name w:val="Table_Title Char Char"/>
    <w:basedOn w:val="a7"/>
    <w:next w:val="BlancCharChar"/>
    <w:uiPriority w:val="99"/>
    <w:rsid w:val="001533A7"/>
    <w:pPr>
      <w:keepNext/>
      <w:spacing w:before="240" w:after="113"/>
      <w:jc w:val="center"/>
    </w:pPr>
    <w:rPr>
      <w:b/>
      <w:bCs/>
    </w:rPr>
  </w:style>
  <w:style w:type="paragraph" w:customStyle="1" w:styleId="RecNo">
    <w:name w:val="Rec_No"/>
    <w:basedOn w:val="a7"/>
    <w:next w:val="a7"/>
    <w:uiPriority w:val="99"/>
    <w:rsid w:val="00DE5D3F"/>
    <w:pPr>
      <w:keepNext/>
      <w:keepLines/>
      <w:spacing w:before="0"/>
      <w:jc w:val="left"/>
    </w:pPr>
    <w:rPr>
      <w:b/>
      <w:sz w:val="28"/>
    </w:rPr>
  </w:style>
  <w:style w:type="character" w:customStyle="1" w:styleId="TableTitleCharCharChar1">
    <w:name w:val="Table_Title Char Char Char1"/>
    <w:uiPriority w:val="99"/>
    <w:rsid w:val="001533A7"/>
    <w:rPr>
      <w:rFonts w:cs="Times New Roman"/>
      <w:b/>
      <w:bCs/>
      <w:lang w:val="en-GB" w:eastAsia="en-US"/>
    </w:rPr>
  </w:style>
  <w:style w:type="character" w:customStyle="1" w:styleId="TableTitleCharCharChar">
    <w:name w:val="Table_Title Char Char Char"/>
    <w:uiPriority w:val="99"/>
    <w:rsid w:val="001533A7"/>
    <w:rPr>
      <w:rFonts w:cs="Times New Roman"/>
      <w:b/>
      <w:bCs/>
      <w:lang w:val="en-GB" w:eastAsia="en-US"/>
    </w:rPr>
  </w:style>
  <w:style w:type="character" w:customStyle="1" w:styleId="Annex1Char">
    <w:name w:val="Annex 1 Char"/>
    <w:uiPriority w:val="99"/>
    <w:rsid w:val="001533A7"/>
    <w:rPr>
      <w:rFonts w:cs="Times New Roman"/>
      <w:b/>
      <w:bCs/>
      <w:sz w:val="24"/>
      <w:szCs w:val="24"/>
      <w:lang w:val="en-GB" w:eastAsia="en-US"/>
    </w:rPr>
  </w:style>
  <w:style w:type="table" w:styleId="aff8">
    <w:name w:val="Table Grid"/>
    <w:basedOn w:val="a9"/>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page number"/>
    <w:uiPriority w:val="99"/>
    <w:rsid w:val="00B66832"/>
    <w:rPr>
      <w:rFonts w:cs="Times New Roman"/>
    </w:rPr>
  </w:style>
  <w:style w:type="paragraph" w:customStyle="1" w:styleId="TableTitleChar">
    <w:name w:val="Table_Title Char"/>
    <w:basedOn w:val="a7"/>
    <w:next w:val="a7"/>
    <w:uiPriority w:val="99"/>
    <w:rsid w:val="001533A7"/>
    <w:pPr>
      <w:keepNext/>
      <w:spacing w:before="240" w:after="113"/>
      <w:jc w:val="center"/>
    </w:pPr>
    <w:rPr>
      <w:b/>
      <w:bCs/>
    </w:rPr>
  </w:style>
  <w:style w:type="character" w:customStyle="1" w:styleId="Annex3Char">
    <w:name w:val="Annex 3 Char"/>
    <w:uiPriority w:val="99"/>
    <w:rsid w:val="001533A7"/>
    <w:rPr>
      <w:rFonts w:cs="Times New Roman"/>
      <w:b/>
      <w:bCs/>
      <w:lang w:val="en-GB" w:eastAsia="en-US"/>
    </w:rPr>
  </w:style>
  <w:style w:type="character" w:customStyle="1" w:styleId="Heading1Char1">
    <w:name w:val="Heading 1 Char1"/>
    <w:uiPriority w:val="99"/>
    <w:rsid w:val="001533A7"/>
    <w:rPr>
      <w:rFonts w:cs="Times New Roman"/>
      <w:b/>
      <w:bCs/>
      <w:sz w:val="24"/>
      <w:szCs w:val="24"/>
      <w:lang w:val="en-GB" w:eastAsia="en-US"/>
    </w:rPr>
  </w:style>
  <w:style w:type="character" w:customStyle="1" w:styleId="tablesyntaxChar">
    <w:name w:val="table syntax Char"/>
    <w:link w:val="tablesyntax"/>
    <w:locked/>
    <w:rsid w:val="002E0D6E"/>
    <w:rPr>
      <w:rFonts w:cs="Times New Roman"/>
      <w:lang w:val="en-GB" w:eastAsia="en-US" w:bidi="ar-SA"/>
    </w:rPr>
  </w:style>
  <w:style w:type="paragraph" w:customStyle="1" w:styleId="Rectitle">
    <w:name w:val="Rec_title"/>
    <w:basedOn w:val="a7"/>
    <w:next w:val="a7"/>
    <w:uiPriority w:val="99"/>
    <w:rsid w:val="001533A7"/>
    <w:pPr>
      <w:keepNext/>
      <w:keepLines/>
      <w:spacing w:before="360"/>
      <w:jc w:val="center"/>
    </w:pPr>
    <w:rPr>
      <w:b/>
      <w:sz w:val="28"/>
    </w:rPr>
  </w:style>
  <w:style w:type="paragraph" w:customStyle="1" w:styleId="FooterQP">
    <w:name w:val="Footer_QP"/>
    <w:basedOn w:val="a7"/>
    <w:uiPriority w:val="99"/>
    <w:rsid w:val="001533A7"/>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1533A7"/>
    <w:rPr>
      <w:rFonts w:cs="Times New Roman"/>
      <w:lang w:val="fr-FR"/>
    </w:rPr>
  </w:style>
  <w:style w:type="character" w:customStyle="1" w:styleId="Head0">
    <w:name w:val="Head"/>
    <w:uiPriority w:val="99"/>
    <w:rsid w:val="001533A7"/>
    <w:rPr>
      <w:rFonts w:cs="Times New Roman"/>
      <w:b/>
    </w:rPr>
  </w:style>
  <w:style w:type="character" w:customStyle="1" w:styleId="3HeaderFooterChar">
    <w:name w:val="3HeaderFooter Char"/>
    <w:link w:val="3HeaderFooter"/>
    <w:rsid w:val="005C4C1E"/>
    <w:rPr>
      <w:rFonts w:ascii="Times New Roman" w:eastAsia="Times New Roman" w:hAnsi="Times New Roman"/>
      <w:b/>
      <w:sz w:val="22"/>
      <w:szCs w:val="22"/>
    </w:rPr>
  </w:style>
  <w:style w:type="paragraph" w:customStyle="1" w:styleId="Tablehead">
    <w:name w:val="Table_head"/>
    <w:basedOn w:val="Tabletext0"/>
    <w:next w:val="Tabletext0"/>
    <w:uiPriority w:val="99"/>
    <w:rsid w:val="001533A7"/>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a7"/>
    <w:uiPriority w:val="99"/>
    <w:rsid w:val="001533A7"/>
    <w:pPr>
      <w:keepLines/>
      <w:tabs>
        <w:tab w:val="clear" w:pos="794"/>
        <w:tab w:val="clear" w:pos="1191"/>
        <w:tab w:val="clear" w:pos="1588"/>
        <w:tab w:val="clear" w:pos="1985"/>
      </w:tabs>
      <w:spacing w:before="40" w:after="40" w:line="190" w:lineRule="exact"/>
      <w:jc w:val="left"/>
    </w:pPr>
    <w:rPr>
      <w:sz w:val="18"/>
    </w:rPr>
  </w:style>
  <w:style w:type="paragraph" w:customStyle="1" w:styleId="StyleHeading1TimesNewRoman12ptBefore24ptAfter0">
    <w:name w:val="Style Heading 1 + Times New Roman 12 pt Before:  24 pt After:  0..."/>
    <w:basedOn w:val="1"/>
    <w:uiPriority w:val="99"/>
    <w:rsid w:val="001533A7"/>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3L1">
    <w:name w:val="3L1"/>
    <w:basedOn w:val="3H1"/>
    <w:link w:val="3L1Char"/>
    <w:qFormat/>
    <w:rsid w:val="001533A7"/>
    <w:pPr>
      <w:keepLines w:val="0"/>
      <w:widowControl w:val="0"/>
      <w:ind w:left="794" w:hanging="794"/>
      <w:outlineLvl w:val="9"/>
    </w:pPr>
    <w:rPr>
      <w:bCs/>
    </w:rPr>
  </w:style>
  <w:style w:type="paragraph" w:customStyle="1" w:styleId="StyleHeading2TimesNewRoman11ptNotItalicJustifiedBe">
    <w:name w:val="Style Heading 2 + Times New Roman 11 pt Not Italic Justified Be..."/>
    <w:basedOn w:val="2"/>
    <w:uiPriority w:val="99"/>
    <w:rsid w:val="001533A7"/>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3"/>
    <w:uiPriority w:val="99"/>
    <w:rsid w:val="001533A7"/>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1533A7"/>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1533A7"/>
    <w:pPr>
      <w:spacing w:before="20" w:after="40"/>
      <w:jc w:val="center"/>
    </w:pPr>
    <w:rPr>
      <w:rFonts w:eastAsia="Batang"/>
    </w:rPr>
  </w:style>
  <w:style w:type="paragraph" w:customStyle="1" w:styleId="Styleenumlev1Left0Hanging03">
    <w:name w:val="Style enumlev1 + Left:  0&quot; Hanging:  0.3&quot;"/>
    <w:basedOn w:val="enumlev1"/>
    <w:uiPriority w:val="99"/>
    <w:rsid w:val="001533A7"/>
    <w:pPr>
      <w:spacing w:before="136"/>
      <w:ind w:left="432" w:hanging="432"/>
    </w:pPr>
    <w:rPr>
      <w:rFonts w:eastAsia="Batang"/>
    </w:rPr>
  </w:style>
  <w:style w:type="paragraph" w:customStyle="1" w:styleId="StyleNote111ptLeft0">
    <w:name w:val="Style Note 1 + 11 pt Left:  0&quot;"/>
    <w:basedOn w:val="Note1"/>
    <w:uiPriority w:val="99"/>
    <w:rsid w:val="001533A7"/>
    <w:pPr>
      <w:spacing w:before="136"/>
      <w:ind w:left="0"/>
    </w:pPr>
    <w:rPr>
      <w:rFonts w:eastAsia="Batang"/>
      <w:sz w:val="22"/>
      <w:szCs w:val="20"/>
    </w:rPr>
  </w:style>
  <w:style w:type="paragraph" w:customStyle="1" w:styleId="Annex3CharChar">
    <w:name w:val="Annex 3 Char Char"/>
    <w:basedOn w:val="a7"/>
    <w:next w:val="a7"/>
    <w:link w:val="Annex3CharCharChar"/>
    <w:uiPriority w:val="99"/>
    <w:rsid w:val="001533A7"/>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a7"/>
    <w:link w:val="Annex4CharCharCharCharChar"/>
    <w:uiPriority w:val="99"/>
    <w:rsid w:val="001533A7"/>
    <w:pPr>
      <w:ind w:left="1728" w:hanging="1728"/>
    </w:pPr>
  </w:style>
  <w:style w:type="paragraph" w:customStyle="1" w:styleId="Annex6">
    <w:name w:val="Annex 6"/>
    <w:basedOn w:val="Annex5"/>
    <w:next w:val="a7"/>
    <w:uiPriority w:val="99"/>
    <w:rsid w:val="001533A7"/>
    <w:pPr>
      <w:numPr>
        <w:ilvl w:val="5"/>
      </w:numPr>
      <w:outlineLvl w:val="5"/>
    </w:pPr>
  </w:style>
  <w:style w:type="paragraph" w:customStyle="1" w:styleId="AVCEquationlevel1CharCharCharChar">
    <w:name w:val="AVC Equation level 1 Char Char Char Char"/>
    <w:basedOn w:val="a7"/>
    <w:link w:val="AVCEquationlevel1CharCharCharCharChar"/>
    <w:uiPriority w:val="99"/>
    <w:rsid w:val="001533A7"/>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1533A7"/>
    <w:rPr>
      <w:sz w:val="22"/>
      <w:szCs w:val="22"/>
      <w:lang w:val="en-GB" w:eastAsia="en-US"/>
    </w:rPr>
  </w:style>
  <w:style w:type="paragraph" w:customStyle="1" w:styleId="SVCBulletslevel1CharCharChar">
    <w:name w:val="SVC Bullets level 1 Char Char Char"/>
    <w:link w:val="SVCBulletslevel1CharCharCharChar"/>
    <w:uiPriority w:val="99"/>
    <w:rsid w:val="001533A7"/>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1533A7"/>
    <w:rPr>
      <w:b/>
      <w:bCs/>
      <w:lang w:val="en-GB" w:eastAsia="en-US"/>
    </w:rPr>
  </w:style>
  <w:style w:type="character" w:customStyle="1" w:styleId="SVCBulletslevel1CharChar">
    <w:name w:val="SVC Bullets level 1 Char Char"/>
    <w:link w:val="SVCBulletslevel1Char"/>
    <w:uiPriority w:val="99"/>
    <w:locked/>
    <w:rsid w:val="001533A7"/>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1533A7"/>
    <w:rPr>
      <w:rFonts w:ascii="Times" w:hAnsi="Times"/>
    </w:rPr>
  </w:style>
  <w:style w:type="paragraph" w:customStyle="1" w:styleId="SVCBulletslevel4Char">
    <w:name w:val="SVC Bullets level 4 Char"/>
    <w:basedOn w:val="SVCBulletslevel3CharChar"/>
    <w:link w:val="SVCBulletslevel4CharChar"/>
    <w:uiPriority w:val="99"/>
    <w:rsid w:val="001533A7"/>
    <w:pPr>
      <w:tabs>
        <w:tab w:val="clear" w:pos="-31680"/>
        <w:tab w:val="num" w:pos="2880"/>
      </w:tabs>
      <w:ind w:left="2880" w:hanging="360"/>
    </w:pPr>
  </w:style>
  <w:style w:type="paragraph" w:customStyle="1" w:styleId="SVCBulletslevel5">
    <w:name w:val="SVC Bullets level 5"/>
    <w:basedOn w:val="SVCBulletslevel4Char"/>
    <w:uiPriority w:val="99"/>
    <w:rsid w:val="001533A7"/>
    <w:pPr>
      <w:tabs>
        <w:tab w:val="clear" w:pos="2880"/>
        <w:tab w:val="num" w:pos="3600"/>
      </w:tabs>
      <w:ind w:left="3600"/>
    </w:pPr>
  </w:style>
  <w:style w:type="paragraph" w:customStyle="1" w:styleId="SVCBulletslevel6">
    <w:name w:val="SVC Bullets level 6"/>
    <w:basedOn w:val="SVCBulletslevel5"/>
    <w:uiPriority w:val="99"/>
    <w:rsid w:val="001533A7"/>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1533A7"/>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1533A7"/>
    <w:rPr>
      <w:lang w:val="en-GB"/>
    </w:rPr>
  </w:style>
  <w:style w:type="character" w:customStyle="1" w:styleId="SVCBulletslevel4CharChar">
    <w:name w:val="SVC Bullets level 4 Char Char"/>
    <w:link w:val="SVCBulletslevel4Char"/>
    <w:uiPriority w:val="99"/>
    <w:locked/>
    <w:rsid w:val="001533A7"/>
    <w:rPr>
      <w:lang w:val="en-GB"/>
    </w:rPr>
  </w:style>
  <w:style w:type="paragraph" w:customStyle="1" w:styleId="SVCBulletslevel7">
    <w:name w:val="SVC Bullets level 7"/>
    <w:basedOn w:val="SVCBulletslevel6"/>
    <w:uiPriority w:val="99"/>
    <w:rsid w:val="001533A7"/>
    <w:pPr>
      <w:ind w:left="2772"/>
    </w:pPr>
  </w:style>
  <w:style w:type="paragraph" w:customStyle="1" w:styleId="SVCBulletslevel8">
    <w:name w:val="SVC Bullets level 8"/>
    <w:basedOn w:val="SVCBulletslevel7"/>
    <w:uiPriority w:val="99"/>
    <w:rsid w:val="001533A7"/>
    <w:pPr>
      <w:ind w:left="3168"/>
    </w:pPr>
  </w:style>
  <w:style w:type="paragraph" w:customStyle="1" w:styleId="SVCBulletslevel3">
    <w:name w:val="SVC Bullets level 3"/>
    <w:basedOn w:val="a7"/>
    <w:uiPriority w:val="99"/>
    <w:rsid w:val="001533A7"/>
    <w:pPr>
      <w:tabs>
        <w:tab w:val="num" w:pos="-31680"/>
      </w:tabs>
      <w:ind w:left="1195" w:hanging="403"/>
    </w:pPr>
  </w:style>
  <w:style w:type="paragraph" w:customStyle="1" w:styleId="SVCBulletslevel2CharChar">
    <w:name w:val="SVC Bullets level 2 Char Char"/>
    <w:basedOn w:val="a7"/>
    <w:link w:val="SVCBulletslevel2CharCharChar"/>
    <w:uiPriority w:val="99"/>
    <w:rsid w:val="001533A7"/>
    <w:pPr>
      <w:numPr>
        <w:numId w:val="19"/>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1533A7"/>
    <w:rPr>
      <w:rFonts w:ascii="Times New Roman" w:hAnsi="Times New Roman"/>
      <w:lang w:val="en-GB"/>
    </w:rPr>
  </w:style>
  <w:style w:type="paragraph" w:customStyle="1" w:styleId="FigureCharChar">
    <w:name w:val="Figure_# Char Char"/>
    <w:basedOn w:val="a7"/>
    <w:next w:val="FigureTitleChar"/>
    <w:link w:val="FigureCharCharChar"/>
    <w:uiPriority w:val="99"/>
    <w:rsid w:val="001533A7"/>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a7"/>
    <w:next w:val="a7"/>
    <w:link w:val="FigureCharCharCharChar"/>
    <w:uiPriority w:val="99"/>
    <w:rsid w:val="001533A7"/>
    <w:pPr>
      <w:spacing w:before="240" w:after="480"/>
      <w:jc w:val="center"/>
    </w:pPr>
  </w:style>
  <w:style w:type="paragraph" w:customStyle="1" w:styleId="figureCharCharChar1">
    <w:name w:val="figure Char Char Char"/>
    <w:basedOn w:val="a7"/>
    <w:link w:val="figureCharCharCharChar0"/>
    <w:uiPriority w:val="99"/>
    <w:rsid w:val="001533A7"/>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olor w:val="000000"/>
      <w:lang w:val="fr-FR"/>
    </w:rPr>
  </w:style>
  <w:style w:type="character" w:customStyle="1" w:styleId="FigureChar2">
    <w:name w:val="Figure_# Char2"/>
    <w:uiPriority w:val="99"/>
    <w:rsid w:val="001533A7"/>
    <w:rPr>
      <w:rFonts w:cs="Times New Roman"/>
      <w:lang w:val="en-US" w:eastAsia="en-US"/>
    </w:rPr>
  </w:style>
  <w:style w:type="paragraph" w:customStyle="1" w:styleId="AVCIndentlevel2">
    <w:name w:val="AVC Indent level 2"/>
    <w:basedOn w:val="AVCIndentlevel1"/>
    <w:uiPriority w:val="99"/>
    <w:rsid w:val="001533A7"/>
    <w:pPr>
      <w:ind w:left="794"/>
    </w:pPr>
  </w:style>
  <w:style w:type="paragraph" w:customStyle="1" w:styleId="AVCIndentlevel1">
    <w:name w:val="AVC Indent level 1"/>
    <w:basedOn w:val="a7"/>
    <w:uiPriority w:val="99"/>
    <w:rsid w:val="001533A7"/>
    <w:pPr>
      <w:tabs>
        <w:tab w:val="left" w:pos="397"/>
      </w:tabs>
      <w:ind w:left="397"/>
      <w:textAlignment w:val="auto"/>
    </w:pPr>
  </w:style>
  <w:style w:type="paragraph" w:customStyle="1" w:styleId="Style1">
    <w:name w:val="Style1"/>
    <w:basedOn w:val="AVCBulletlevel1CharChar"/>
    <w:uiPriority w:val="99"/>
    <w:rsid w:val="001533A7"/>
    <w:pPr>
      <w:ind w:left="2304" w:hanging="403"/>
    </w:pPr>
  </w:style>
  <w:style w:type="paragraph" w:customStyle="1" w:styleId="AVCEquationlevel2">
    <w:name w:val="AVC Equation level 2"/>
    <w:basedOn w:val="AVCEquationlevel1CharCharCharChar"/>
    <w:uiPriority w:val="99"/>
    <w:rsid w:val="001533A7"/>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1533A7"/>
    <w:pPr>
      <w:tabs>
        <w:tab w:val="clear" w:pos="397"/>
        <w:tab w:val="clear" w:pos="792"/>
        <w:tab w:val="num" w:pos="794"/>
      </w:tabs>
      <w:ind w:left="794" w:hanging="391"/>
    </w:pPr>
  </w:style>
  <w:style w:type="paragraph" w:styleId="affa">
    <w:name w:val="endnote text"/>
    <w:basedOn w:val="a7"/>
    <w:link w:val="affb"/>
    <w:uiPriority w:val="99"/>
    <w:semiHidden/>
    <w:rsid w:val="00E47875"/>
    <w:pPr>
      <w:tabs>
        <w:tab w:val="clear" w:pos="794"/>
        <w:tab w:val="clear" w:pos="1191"/>
        <w:tab w:val="clear" w:pos="1588"/>
        <w:tab w:val="clear" w:pos="1985"/>
      </w:tabs>
      <w:overflowPunct/>
      <w:autoSpaceDE/>
      <w:autoSpaceDN/>
      <w:adjustRightInd/>
      <w:spacing w:before="0" w:after="75"/>
      <w:textAlignment w:val="auto"/>
    </w:pPr>
  </w:style>
  <w:style w:type="character" w:customStyle="1" w:styleId="affb">
    <w:name w:val="文末脚注文字列 (文字)"/>
    <w:link w:val="affa"/>
    <w:uiPriority w:val="99"/>
    <w:semiHidden/>
    <w:locked/>
    <w:rsid w:val="00F75C43"/>
    <w:rPr>
      <w:rFonts w:ascii="Times New Roman" w:hAnsi="Times New Roman" w:cs="Times New Roman"/>
      <w:sz w:val="20"/>
      <w:szCs w:val="20"/>
      <w:lang w:val="en-GB"/>
    </w:rPr>
  </w:style>
  <w:style w:type="paragraph" w:customStyle="1" w:styleId="AVCEquationlevel3">
    <w:name w:val="AVC Equation level 3"/>
    <w:basedOn w:val="AVCEquationlevel2"/>
    <w:uiPriority w:val="99"/>
    <w:rsid w:val="001533A7"/>
    <w:pPr>
      <w:ind w:left="1588"/>
    </w:pPr>
  </w:style>
  <w:style w:type="character" w:customStyle="1" w:styleId="AVCEquationlevel1Char1">
    <w:name w:val="AVC Equation level 1 Char1"/>
    <w:uiPriority w:val="99"/>
    <w:rsid w:val="001533A7"/>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1533A7"/>
    <w:rPr>
      <w:rFonts w:ascii="Helvetica" w:hAnsi="Helvetica" w:cs="Helvetica"/>
      <w:color w:val="000000"/>
      <w:lang w:val="fr-FR" w:eastAsia="en-US"/>
    </w:rPr>
  </w:style>
  <w:style w:type="character" w:customStyle="1" w:styleId="FigureCharCharCharChar">
    <w:name w:val="Figure Char Char Char Char"/>
    <w:link w:val="FigureCharCharChar0"/>
    <w:uiPriority w:val="99"/>
    <w:locked/>
    <w:rsid w:val="001533A7"/>
    <w:rPr>
      <w:rFonts w:ascii="Times New Roman" w:hAnsi="Times New Roman"/>
      <w:lang w:val="en-GB"/>
    </w:rPr>
  </w:style>
  <w:style w:type="character" w:customStyle="1" w:styleId="FigureCharCharChar">
    <w:name w:val="Figure_# Char Char Char"/>
    <w:link w:val="FigureCharChar"/>
    <w:uiPriority w:val="99"/>
    <w:locked/>
    <w:rsid w:val="001533A7"/>
    <w:rPr>
      <w:rFonts w:ascii="Times New Roman" w:hAnsi="Times New Roman"/>
      <w:lang w:val="en-GB"/>
    </w:rPr>
  </w:style>
  <w:style w:type="paragraph" w:customStyle="1" w:styleId="AVCBulletlevel6">
    <w:name w:val="AVC Bullet level 6"/>
    <w:basedOn w:val="AVCBulletlevel1CharChar"/>
    <w:uiPriority w:val="99"/>
    <w:rsid w:val="001533A7"/>
    <w:pPr>
      <w:numPr>
        <w:numId w:val="23"/>
      </w:numPr>
      <w:tabs>
        <w:tab w:val="clear" w:pos="2376"/>
        <w:tab w:val="clear" w:pos="2779"/>
        <w:tab w:val="num" w:pos="720"/>
        <w:tab w:val="left" w:pos="2381"/>
        <w:tab w:val="left" w:pos="2778"/>
      </w:tabs>
    </w:pPr>
  </w:style>
  <w:style w:type="character" w:customStyle="1" w:styleId="AVCNumberinglevel2Char">
    <w:name w:val="AVC Numbering level 2 Char"/>
    <w:uiPriority w:val="99"/>
    <w:rsid w:val="001533A7"/>
  </w:style>
  <w:style w:type="paragraph" w:customStyle="1" w:styleId="TableTextCentred">
    <w:name w:val="Table_Text_Centred"/>
    <w:basedOn w:val="TableText"/>
    <w:uiPriority w:val="99"/>
    <w:rsid w:val="001533A7"/>
    <w:pPr>
      <w:jc w:val="center"/>
    </w:pPr>
  </w:style>
  <w:style w:type="paragraph" w:customStyle="1" w:styleId="AVCNumberinglevel2">
    <w:name w:val="AVC Numbering level 2"/>
    <w:basedOn w:val="AVCNumberinglevel1"/>
    <w:uiPriority w:val="99"/>
    <w:rsid w:val="001533A7"/>
    <w:pPr>
      <w:tabs>
        <w:tab w:val="left" w:pos="397"/>
      </w:tabs>
      <w:ind w:left="720" w:hanging="720"/>
    </w:pPr>
  </w:style>
  <w:style w:type="paragraph" w:customStyle="1" w:styleId="AVCIndentlevel3">
    <w:name w:val="AVC Indent level 3"/>
    <w:basedOn w:val="AVCIndentlevel2"/>
    <w:uiPriority w:val="99"/>
    <w:rsid w:val="001533A7"/>
    <w:pPr>
      <w:ind w:left="1191"/>
    </w:pPr>
  </w:style>
  <w:style w:type="paragraph" w:styleId="affc">
    <w:name w:val="annotation subject"/>
    <w:basedOn w:val="ae"/>
    <w:next w:val="ae"/>
    <w:link w:val="affd"/>
    <w:uiPriority w:val="99"/>
    <w:semiHidden/>
    <w:rsid w:val="00E47875"/>
    <w:rPr>
      <w:b/>
      <w:bCs/>
    </w:rPr>
  </w:style>
  <w:style w:type="character" w:customStyle="1" w:styleId="affd">
    <w:name w:val="コメント内容 (文字)"/>
    <w:link w:val="affc"/>
    <w:uiPriority w:val="99"/>
    <w:semiHidden/>
    <w:locked/>
    <w:rsid w:val="00F75C43"/>
    <w:rPr>
      <w:rFonts w:ascii="Times New Roman" w:hAnsi="Times New Roman" w:cs="Times New Roman"/>
      <w:b/>
      <w:bCs/>
      <w:sz w:val="20"/>
      <w:szCs w:val="20"/>
      <w:lang w:val="en-GB"/>
    </w:rPr>
  </w:style>
  <w:style w:type="paragraph" w:customStyle="1" w:styleId="AVCBulletlevel1CharChar">
    <w:name w:val="AVC Bullet level 1 Char Char"/>
    <w:basedOn w:val="a7"/>
    <w:link w:val="AVCBulletlevel1CharCharChar"/>
    <w:uiPriority w:val="99"/>
    <w:rsid w:val="001533A7"/>
    <w:pPr>
      <w:numPr>
        <w:numId w:val="24"/>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1533A7"/>
    <w:rPr>
      <w:rFonts w:cs="Times New Roman"/>
      <w:sz w:val="22"/>
      <w:szCs w:val="22"/>
      <w:lang w:val="en-GB" w:eastAsia="en-US" w:bidi="ar-SA"/>
    </w:rPr>
  </w:style>
  <w:style w:type="character" w:customStyle="1" w:styleId="AVCEquationlevel1Char2">
    <w:name w:val="AVC Equation level 1 Char2"/>
    <w:uiPriority w:val="99"/>
    <w:locked/>
    <w:rsid w:val="001533A7"/>
    <w:rPr>
      <w:rFonts w:cs="Times New Roman"/>
      <w:sz w:val="22"/>
      <w:szCs w:val="22"/>
      <w:lang w:val="en-GB" w:eastAsia="en-US" w:bidi="ar-SA"/>
    </w:rPr>
  </w:style>
  <w:style w:type="character" w:customStyle="1" w:styleId="AVCEquationlevel2Char">
    <w:name w:val="AVC Equation level 2 Char"/>
    <w:uiPriority w:val="99"/>
    <w:rsid w:val="001533A7"/>
    <w:rPr>
      <w:rFonts w:cs="Times New Roman"/>
      <w:sz w:val="22"/>
      <w:szCs w:val="22"/>
      <w:lang w:val="en-GB" w:eastAsia="en-US" w:bidi="ar-SA"/>
    </w:rPr>
  </w:style>
  <w:style w:type="paragraph" w:customStyle="1" w:styleId="BalloonText1">
    <w:name w:val="Balloon Text1"/>
    <w:basedOn w:val="a7"/>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ae"/>
    <w:next w:val="ae"/>
    <w:uiPriority w:val="99"/>
    <w:semiHidden/>
    <w:rsid w:val="001533A7"/>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customStyle="1" w:styleId="AVCBulletlevel4">
    <w:name w:val="AVC Bullet level 4"/>
    <w:basedOn w:val="AVCBulletlevel1CharChar"/>
    <w:uiPriority w:val="99"/>
    <w:rsid w:val="001533A7"/>
    <w:pPr>
      <w:numPr>
        <w:numId w:val="21"/>
      </w:numPr>
      <w:tabs>
        <w:tab w:val="num" w:pos="720"/>
      </w:tabs>
      <w:ind w:left="1598" w:hanging="403"/>
    </w:pPr>
  </w:style>
  <w:style w:type="paragraph" w:customStyle="1" w:styleId="AVCBulletlevel5">
    <w:name w:val="AVC Bullet level 5"/>
    <w:basedOn w:val="AVCBulletlevel1CharChar"/>
    <w:uiPriority w:val="99"/>
    <w:rsid w:val="001533A7"/>
    <w:pPr>
      <w:numPr>
        <w:numId w:val="22"/>
      </w:numPr>
      <w:tabs>
        <w:tab w:val="clear" w:pos="2376"/>
        <w:tab w:val="num" w:pos="360"/>
        <w:tab w:val="left" w:pos="2381"/>
      </w:tabs>
      <w:ind w:left="1987" w:hanging="403"/>
    </w:pPr>
  </w:style>
  <w:style w:type="paragraph" w:customStyle="1" w:styleId="AVCBulletlevel7">
    <w:name w:val="AVC Bullet level 7"/>
    <w:basedOn w:val="AVCBulletlevel1CharChar"/>
    <w:uiPriority w:val="99"/>
    <w:rsid w:val="001533A7"/>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1533A7"/>
    <w:pPr>
      <w:numPr>
        <w:numId w:val="0"/>
      </w:numPr>
      <w:tabs>
        <w:tab w:val="clear" w:pos="1191"/>
      </w:tabs>
    </w:pPr>
  </w:style>
  <w:style w:type="paragraph" w:customStyle="1" w:styleId="AVCNumberinglevel1">
    <w:name w:val="AVC Numbering level 1"/>
    <w:basedOn w:val="a7"/>
    <w:uiPriority w:val="99"/>
    <w:rsid w:val="001533A7"/>
    <w:pPr>
      <w:numPr>
        <w:numId w:val="25"/>
      </w:numPr>
      <w:ind w:left="403" w:hanging="403"/>
      <w:textAlignment w:val="auto"/>
    </w:pPr>
  </w:style>
  <w:style w:type="paragraph" w:customStyle="1" w:styleId="LegendeFigure">
    <w:name w:val="Legende Figure"/>
    <w:basedOn w:val="afd"/>
    <w:next w:val="a7"/>
    <w:uiPriority w:val="99"/>
    <w:rsid w:val="001533A7"/>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1533A7"/>
    <w:rPr>
      <w:lang w:val="en-GB"/>
    </w:rPr>
  </w:style>
  <w:style w:type="character" w:customStyle="1" w:styleId="AVCBulletlevel3CharCharCharCharChar">
    <w:name w:val="AVC Bullet level 3 Char Char Char Char Char"/>
    <w:link w:val="AVCBulletlevel3CharCharCharChar"/>
    <w:uiPriority w:val="99"/>
    <w:locked/>
    <w:rsid w:val="001533A7"/>
    <w:rPr>
      <w:lang w:val="en-GB"/>
    </w:rPr>
  </w:style>
  <w:style w:type="paragraph" w:customStyle="1" w:styleId="AVCBulletlevel3CharCharCharChar">
    <w:name w:val="AVC Bullet level 3 Char Char Char Char"/>
    <w:basedOn w:val="AVCBulletlevel1CharChar"/>
    <w:link w:val="AVCBulletlevel3CharCharCharCharChar"/>
    <w:uiPriority w:val="99"/>
    <w:rsid w:val="001533A7"/>
    <w:pPr>
      <w:numPr>
        <w:numId w:val="26"/>
      </w:numPr>
      <w:tabs>
        <w:tab w:val="clear" w:pos="1985"/>
        <w:tab w:val="num" w:pos="390"/>
        <w:tab w:val="num" w:pos="1117"/>
      </w:tabs>
      <w:ind w:left="1117"/>
    </w:pPr>
  </w:style>
  <w:style w:type="character" w:customStyle="1" w:styleId="FigureChar1">
    <w:name w:val="Figure_# Char1"/>
    <w:uiPriority w:val="99"/>
    <w:rsid w:val="001533A7"/>
    <w:rPr>
      <w:rFonts w:cs="Times New Roman"/>
      <w:lang w:val="en-US" w:eastAsia="en-US" w:bidi="ar-SA"/>
    </w:rPr>
  </w:style>
  <w:style w:type="character" w:customStyle="1" w:styleId="Annex4CharCharCharCharChar">
    <w:name w:val="Annex 4 Char Char Char Char Char"/>
    <w:link w:val="Annex4CharCharCharChar"/>
    <w:uiPriority w:val="99"/>
    <w:locked/>
    <w:rsid w:val="001533A7"/>
    <w:rPr>
      <w:b/>
      <w:bCs/>
      <w:lang w:eastAsia="en-US"/>
    </w:rPr>
  </w:style>
  <w:style w:type="paragraph" w:customStyle="1" w:styleId="AVCBulletlevel1Char1">
    <w:name w:val="AVC Bullet level 1 Char1"/>
    <w:basedOn w:val="a7"/>
    <w:uiPriority w:val="99"/>
    <w:rsid w:val="001533A7"/>
    <w:pPr>
      <w:tabs>
        <w:tab w:val="left" w:pos="397"/>
        <w:tab w:val="num" w:pos="720"/>
      </w:tabs>
      <w:ind w:left="397" w:hanging="360"/>
    </w:pPr>
  </w:style>
  <w:style w:type="paragraph" w:customStyle="1" w:styleId="AVCBulletlevel3">
    <w:name w:val="AVC Bullet level 3"/>
    <w:basedOn w:val="a7"/>
    <w:uiPriority w:val="99"/>
    <w:rsid w:val="001533A7"/>
    <w:pPr>
      <w:tabs>
        <w:tab w:val="left" w:pos="397"/>
        <w:tab w:val="num" w:pos="1191"/>
      </w:tabs>
      <w:ind w:left="1191" w:hanging="397"/>
    </w:pPr>
  </w:style>
  <w:style w:type="character" w:customStyle="1" w:styleId="SVCBulletslevel2CharCharCharCharChar">
    <w:name w:val="SVC Bullets level 2 Char Char Char Char Char"/>
    <w:uiPriority w:val="99"/>
    <w:rsid w:val="001533A7"/>
    <w:rPr>
      <w:rFonts w:ascii="Times New Roman" w:hAnsi="Times New Roman"/>
      <w:lang w:val="en-GB" w:eastAsia="en-US" w:bidi="ar-SA"/>
    </w:rPr>
  </w:style>
  <w:style w:type="paragraph" w:customStyle="1" w:styleId="SVCNumberinglevel1">
    <w:name w:val="SVC Numbering level 1"/>
    <w:basedOn w:val="SVCBulletslevel1CharCharChar"/>
    <w:uiPriority w:val="99"/>
    <w:rsid w:val="001533A7"/>
    <w:pPr>
      <w:numPr>
        <w:numId w:val="27"/>
      </w:numPr>
      <w:textAlignment w:val="baseline"/>
    </w:pPr>
  </w:style>
  <w:style w:type="paragraph" w:customStyle="1" w:styleId="SVCNumberinglevel2">
    <w:name w:val="SVC Numbering level 2"/>
    <w:basedOn w:val="SVCNumberinglevel1"/>
    <w:uiPriority w:val="99"/>
    <w:rsid w:val="001533A7"/>
    <w:pPr>
      <w:numPr>
        <w:numId w:val="0"/>
      </w:numPr>
    </w:pPr>
  </w:style>
  <w:style w:type="paragraph" w:customStyle="1" w:styleId="SVCNumberinglevel3">
    <w:name w:val="SVC Numbering level 3"/>
    <w:basedOn w:val="SVCNumberinglevel2"/>
    <w:uiPriority w:val="99"/>
    <w:rsid w:val="001533A7"/>
    <w:pPr>
      <w:numPr>
        <w:ilvl w:val="2"/>
        <w:numId w:val="27"/>
      </w:numPr>
      <w:tabs>
        <w:tab w:val="num" w:pos="1800"/>
      </w:tabs>
    </w:pPr>
  </w:style>
  <w:style w:type="paragraph" w:customStyle="1" w:styleId="SVCNumberinglevel4">
    <w:name w:val="SVC Numbering level 4"/>
    <w:basedOn w:val="SVCNumberinglevel3"/>
    <w:uiPriority w:val="99"/>
    <w:rsid w:val="001533A7"/>
    <w:pPr>
      <w:numPr>
        <w:ilvl w:val="3"/>
      </w:numPr>
      <w:tabs>
        <w:tab w:val="num" w:pos="2520"/>
      </w:tabs>
    </w:pPr>
  </w:style>
  <w:style w:type="paragraph" w:customStyle="1" w:styleId="SVCNumberinglevel5">
    <w:name w:val="SVC Numbering level 5"/>
    <w:basedOn w:val="SVCNumberinglevel4"/>
    <w:uiPriority w:val="99"/>
    <w:rsid w:val="001533A7"/>
    <w:pPr>
      <w:numPr>
        <w:ilvl w:val="4"/>
      </w:numPr>
      <w:tabs>
        <w:tab w:val="num" w:pos="3240"/>
      </w:tabs>
    </w:pPr>
  </w:style>
  <w:style w:type="paragraph" w:customStyle="1" w:styleId="SVCIndentlevel5">
    <w:name w:val="SVC Indent level 5"/>
    <w:basedOn w:val="SVCIndentlevel4"/>
    <w:uiPriority w:val="99"/>
    <w:rsid w:val="001533A7"/>
    <w:pPr>
      <w:tabs>
        <w:tab w:val="clear" w:pos="1584"/>
      </w:tabs>
      <w:ind w:left="2000"/>
    </w:pPr>
  </w:style>
  <w:style w:type="paragraph" w:customStyle="1" w:styleId="SVCIndentlevel2">
    <w:name w:val="SVC Indent level 2"/>
    <w:basedOn w:val="SVCIndentlevel1"/>
    <w:uiPriority w:val="99"/>
    <w:rsid w:val="001533A7"/>
    <w:pPr>
      <w:ind w:left="800"/>
    </w:pPr>
  </w:style>
  <w:style w:type="paragraph" w:customStyle="1" w:styleId="SVCIndentlevel3">
    <w:name w:val="SVC Indent level 3"/>
    <w:basedOn w:val="SVCIndentlevel2"/>
    <w:uiPriority w:val="99"/>
    <w:rsid w:val="001533A7"/>
    <w:pPr>
      <w:tabs>
        <w:tab w:val="clear" w:pos="792"/>
      </w:tabs>
      <w:ind w:left="1200"/>
    </w:pPr>
  </w:style>
  <w:style w:type="paragraph" w:customStyle="1" w:styleId="SVCIndentlevel4">
    <w:name w:val="SVC Indent level 4"/>
    <w:uiPriority w:val="99"/>
    <w:rsid w:val="001533A7"/>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1533A7"/>
    <w:pPr>
      <w:tabs>
        <w:tab w:val="clear" w:pos="403"/>
      </w:tabs>
      <w:ind w:left="403"/>
    </w:pPr>
  </w:style>
  <w:style w:type="character" w:customStyle="1" w:styleId="AVCBulletlevel1CharCharCharChar">
    <w:name w:val="AVC Bullet level 1 Char Char Char Char"/>
    <w:uiPriority w:val="99"/>
    <w:rsid w:val="001533A7"/>
    <w:rPr>
      <w:rFonts w:cs="Times New Roman"/>
      <w:lang w:val="en-GB" w:eastAsia="en-US" w:bidi="ar-SA"/>
    </w:rPr>
  </w:style>
  <w:style w:type="character" w:customStyle="1" w:styleId="AVCBulletlevel2CharCharChar">
    <w:name w:val="AVC Bullet level 2 Char Char Char"/>
    <w:link w:val="AVCBulletlevel2CharChar"/>
    <w:uiPriority w:val="99"/>
    <w:locked/>
    <w:rsid w:val="001533A7"/>
    <w:rPr>
      <w:lang w:val="en-GB"/>
    </w:rPr>
  </w:style>
  <w:style w:type="paragraph" w:customStyle="1" w:styleId="AVCBulletlevel3Char">
    <w:name w:val="AVC Bullet level 3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1">
    <w:name w:val="AVC Bullet level 1"/>
    <w:basedOn w:val="a7"/>
    <w:uiPriority w:val="99"/>
    <w:rsid w:val="001533A7"/>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1533A7"/>
    <w:pPr>
      <w:tabs>
        <w:tab w:val="clear" w:pos="4849"/>
      </w:tabs>
      <w:spacing w:before="200"/>
      <w:ind w:left="794"/>
    </w:pPr>
    <w:rPr>
      <w:sz w:val="20"/>
    </w:rPr>
  </w:style>
  <w:style w:type="paragraph" w:customStyle="1" w:styleId="SVCBulletslevel2">
    <w:name w:val="SVC Bullets level 2"/>
    <w:basedOn w:val="a7"/>
    <w:uiPriority w:val="99"/>
    <w:rsid w:val="001533A7"/>
    <w:rPr>
      <w:lang w:eastAsia="ko-KR"/>
    </w:rPr>
  </w:style>
  <w:style w:type="paragraph" w:customStyle="1" w:styleId="Annex4Char">
    <w:name w:val="Annex 4 Char"/>
    <w:basedOn w:val="Annex3CharChar"/>
    <w:next w:val="a7"/>
    <w:uiPriority w:val="99"/>
    <w:rsid w:val="001533A7"/>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1533A7"/>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1533A7"/>
    <w:pPr>
      <w:numPr>
        <w:numId w:val="0"/>
      </w:numPr>
      <w:tabs>
        <w:tab w:val="clear" w:pos="1985"/>
        <w:tab w:val="num" w:pos="490"/>
      </w:tabs>
      <w:ind w:left="490" w:hanging="390"/>
    </w:pPr>
  </w:style>
  <w:style w:type="character" w:customStyle="1" w:styleId="TableTitleChar1">
    <w:name w:val="Table_Title Char1"/>
    <w:uiPriority w:val="99"/>
    <w:rsid w:val="001533A7"/>
    <w:rPr>
      <w:rFonts w:cs="Times New Roman"/>
      <w:b/>
      <w:bCs/>
      <w:lang w:val="en-GB" w:eastAsia="en-US" w:bidi="ar-SA"/>
    </w:rPr>
  </w:style>
  <w:style w:type="paragraph" w:customStyle="1" w:styleId="AVCBulletlevel1Char">
    <w:name w:val="AVC Bullet level 1 Char"/>
    <w:basedOn w:val="a7"/>
    <w:link w:val="AVCBulletlevel1CharChar1"/>
    <w:uiPriority w:val="99"/>
    <w:rsid w:val="001533A7"/>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1533A7"/>
    <w:pPr>
      <w:tabs>
        <w:tab w:val="clear" w:pos="4849"/>
      </w:tabs>
      <w:spacing w:before="200"/>
      <w:ind w:left="794"/>
    </w:pPr>
    <w:rPr>
      <w:sz w:val="20"/>
    </w:rPr>
  </w:style>
  <w:style w:type="paragraph" w:customStyle="1" w:styleId="SVCBulletslevel1">
    <w:name w:val="SVC Bullets level 1"/>
    <w:basedOn w:val="SVCBulletslevel1CharCharChar"/>
    <w:uiPriority w:val="99"/>
    <w:rsid w:val="001533A7"/>
    <w:pPr>
      <w:tabs>
        <w:tab w:val="clear" w:pos="403"/>
        <w:tab w:val="num" w:pos="360"/>
      </w:tabs>
      <w:ind w:left="360" w:hanging="360"/>
    </w:pPr>
  </w:style>
  <w:style w:type="paragraph" w:customStyle="1" w:styleId="SVCBulletslevel2Char">
    <w:name w:val="SVC Bullets level 2 Char"/>
    <w:basedOn w:val="a7"/>
    <w:uiPriority w:val="99"/>
    <w:rsid w:val="001533A7"/>
  </w:style>
  <w:style w:type="paragraph" w:customStyle="1" w:styleId="SVCBulletslevel4">
    <w:name w:val="SVC Bullets level 4"/>
    <w:basedOn w:val="SVCBulletslevel3"/>
    <w:uiPriority w:val="99"/>
    <w:rsid w:val="001533A7"/>
    <w:pPr>
      <w:tabs>
        <w:tab w:val="clear" w:pos="-31680"/>
        <w:tab w:val="num" w:pos="1800"/>
      </w:tabs>
      <w:ind w:left="1800" w:hanging="360"/>
    </w:pPr>
  </w:style>
  <w:style w:type="paragraph" w:customStyle="1" w:styleId="SVCBulletslevel1Char">
    <w:name w:val="SVC Bullets level 1 Char"/>
    <w:link w:val="SVCBulletslevel1CharChar"/>
    <w:uiPriority w:val="99"/>
    <w:rsid w:val="001533A7"/>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1533A7"/>
    <w:pPr>
      <w:tabs>
        <w:tab w:val="clear" w:pos="-31680"/>
        <w:tab w:val="num" w:pos="2160"/>
      </w:tabs>
      <w:ind w:left="2160" w:hanging="360"/>
    </w:pPr>
  </w:style>
  <w:style w:type="paragraph" w:styleId="a">
    <w:name w:val="List Bullet"/>
    <w:basedOn w:val="a7"/>
    <w:uiPriority w:val="99"/>
    <w:rsid w:val="00AD706A"/>
    <w:pPr>
      <w:numPr>
        <w:numId w:val="1"/>
      </w:numPr>
    </w:pPr>
  </w:style>
  <w:style w:type="paragraph" w:customStyle="1" w:styleId="AVCEquationlevel1CharCharChar">
    <w:name w:val="AVC Equation level 1 Char Char Char"/>
    <w:basedOn w:val="Equation"/>
    <w:uiPriority w:val="99"/>
    <w:rsid w:val="001533A7"/>
    <w:pPr>
      <w:tabs>
        <w:tab w:val="clear" w:pos="4849"/>
      </w:tabs>
      <w:spacing w:before="200"/>
      <w:ind w:left="794"/>
    </w:pPr>
    <w:rPr>
      <w:sz w:val="20"/>
    </w:rPr>
  </w:style>
  <w:style w:type="paragraph" w:customStyle="1" w:styleId="AVCBulletlevel2Char">
    <w:name w:val="AVC Bullet level 2 Char"/>
    <w:basedOn w:val="AVCBulletlevel1CharChar"/>
    <w:uiPriority w:val="99"/>
    <w:rsid w:val="001533A7"/>
    <w:pPr>
      <w:tabs>
        <w:tab w:val="clear" w:pos="792"/>
      </w:tabs>
    </w:pPr>
  </w:style>
  <w:style w:type="paragraph" w:customStyle="1" w:styleId="SVCBulletslevel3Char">
    <w:name w:val="SVC Bullets level 3 Char"/>
    <w:basedOn w:val="SVCBulletslevel3"/>
    <w:uiPriority w:val="99"/>
    <w:rsid w:val="001533A7"/>
    <w:pPr>
      <w:tabs>
        <w:tab w:val="clear" w:pos="-31680"/>
        <w:tab w:val="num" w:pos="720"/>
      </w:tabs>
      <w:ind w:left="1224" w:hanging="1224"/>
    </w:pPr>
  </w:style>
  <w:style w:type="paragraph" w:customStyle="1" w:styleId="00BodyText">
    <w:name w:val="00 BodyText"/>
    <w:basedOn w:val="a7"/>
    <w:link w:val="00BodyTextChar"/>
    <w:uiPriority w:val="99"/>
    <w:rsid w:val="001533A7"/>
    <w:pPr>
      <w:tabs>
        <w:tab w:val="clear" w:pos="794"/>
        <w:tab w:val="clear" w:pos="1191"/>
        <w:tab w:val="clear" w:pos="1588"/>
        <w:tab w:val="clear" w:pos="1985"/>
      </w:tabs>
      <w:overflowPunct/>
      <w:autoSpaceDE/>
      <w:autoSpaceDN/>
      <w:adjustRightInd/>
      <w:spacing w:before="0" w:after="220"/>
      <w:jc w:val="left"/>
      <w:textAlignment w:val="auto"/>
    </w:pPr>
    <w:rPr>
      <w:rFonts w:ascii="Arial" w:eastAsia="ＭＳ 明朝" w:hAnsi="Arial"/>
      <w:sz w:val="22"/>
      <w:lang w:eastAsia="ja-JP"/>
    </w:rPr>
  </w:style>
  <w:style w:type="paragraph" w:customStyle="1" w:styleId="CharCharZchnZchnCharCharCarCar">
    <w:name w:val="Char Char Zchn Zchn Char Char Car Car"/>
    <w:uiPriority w:val="99"/>
    <w:semiHidden/>
    <w:rsid w:val="001533A7"/>
    <w:pPr>
      <w:keepNext/>
      <w:numPr>
        <w:numId w:val="2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a7"/>
    <w:autoRedefine/>
    <w:uiPriority w:val="99"/>
    <w:rsid w:val="001533A7"/>
    <w:pPr>
      <w:tabs>
        <w:tab w:val="clear" w:pos="1080"/>
        <w:tab w:val="num" w:pos="1200"/>
        <w:tab w:val="num" w:pos="5040"/>
      </w:tabs>
      <w:ind w:left="3240" w:hanging="3240"/>
      <w:outlineLvl w:val="6"/>
    </w:pPr>
  </w:style>
  <w:style w:type="paragraph" w:customStyle="1" w:styleId="NormalITU">
    <w:name w:val="Normal_ITU"/>
    <w:basedOn w:val="a7"/>
    <w:uiPriority w:val="99"/>
    <w:rsid w:val="001533A7"/>
    <w:pPr>
      <w:tabs>
        <w:tab w:val="clear" w:pos="794"/>
        <w:tab w:val="clear" w:pos="1191"/>
        <w:tab w:val="clear" w:pos="1588"/>
        <w:tab w:val="clear" w:pos="1985"/>
      </w:tabs>
      <w:overflowPunct/>
      <w:spacing w:before="120"/>
      <w:jc w:val="left"/>
      <w:textAlignment w:val="auto"/>
    </w:pPr>
    <w:rPr>
      <w:rFonts w:eastAsia="ＭＳ 明朝" w:cs="Arial"/>
      <w:sz w:val="24"/>
      <w:lang w:val="en-US" w:eastAsia="ja-JP"/>
    </w:rPr>
  </w:style>
  <w:style w:type="paragraph" w:customStyle="1" w:styleId="XTableEntry">
    <w:name w:val="XTableEntry"/>
    <w:basedOn w:val="a7"/>
    <w:uiPriority w:val="99"/>
    <w:rsid w:val="001533A7"/>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a7"/>
    <w:link w:val="XParagraphChar"/>
    <w:uiPriority w:val="99"/>
    <w:rsid w:val="001533A7"/>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a7"/>
    <w:uiPriority w:val="99"/>
    <w:rsid w:val="001533A7"/>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1533A7"/>
    <w:pPr>
      <w:ind w:left="1417"/>
    </w:pPr>
  </w:style>
  <w:style w:type="character" w:customStyle="1" w:styleId="XParagraphChar">
    <w:name w:val="XParagraph Char"/>
    <w:link w:val="XParagraph"/>
    <w:uiPriority w:val="99"/>
    <w:locked/>
    <w:rsid w:val="001533A7"/>
    <w:rPr>
      <w:sz w:val="22"/>
      <w:szCs w:val="22"/>
      <w:lang w:val="en-GB" w:eastAsia="en-US"/>
    </w:rPr>
  </w:style>
  <w:style w:type="paragraph" w:customStyle="1" w:styleId="XEquation2">
    <w:name w:val="XEquation2"/>
    <w:basedOn w:val="a7"/>
    <w:uiPriority w:val="99"/>
    <w:rsid w:val="001533A7"/>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a7"/>
    <w:uiPriority w:val="99"/>
    <w:rsid w:val="001533A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a7"/>
    <w:uiPriority w:val="99"/>
    <w:rsid w:val="001533A7"/>
    <w:pPr>
      <w:numPr>
        <w:numId w:val="30"/>
      </w:numPr>
      <w:tabs>
        <w:tab w:val="clear" w:pos="794"/>
        <w:tab w:val="clear" w:pos="1191"/>
        <w:tab w:val="clear" w:pos="1588"/>
        <w:tab w:val="clear" w:pos="1985"/>
      </w:tabs>
      <w:overflowPunct/>
      <w:autoSpaceDE/>
      <w:autoSpaceDN/>
      <w:adjustRightInd/>
      <w:spacing w:before="0"/>
      <w:textAlignment w:val="auto"/>
    </w:pPr>
    <w:rPr>
      <w:rFonts w:eastAsia="ＭＳ 明朝"/>
      <w:sz w:val="16"/>
      <w:lang w:val="en-US"/>
    </w:rPr>
  </w:style>
  <w:style w:type="character" w:customStyle="1" w:styleId="Annex4CharChar">
    <w:name w:val="Annex 4 Char Char"/>
    <w:uiPriority w:val="99"/>
    <w:rsid w:val="001533A7"/>
    <w:rPr>
      <w:rFonts w:ascii="Arial" w:eastAsia="SimSun" w:hAnsi="Arial" w:cs="Arial"/>
      <w:b/>
      <w:bCs/>
      <w:color w:val="0000FF"/>
      <w:kern w:val="2"/>
      <w:lang w:val="en-US" w:eastAsia="en-US" w:bidi="ar-SA"/>
    </w:rPr>
  </w:style>
  <w:style w:type="paragraph" w:customStyle="1" w:styleId="Bibliography1">
    <w:name w:val="Bibliography1"/>
    <w:basedOn w:val="a7"/>
    <w:uiPriority w:val="99"/>
    <w:rsid w:val="001533A7"/>
    <w:pPr>
      <w:numPr>
        <w:numId w:val="31"/>
      </w:num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character" w:customStyle="1" w:styleId="AVCBulletlevel1CharChar1">
    <w:name w:val="AVC Bullet level 1 Char Char1"/>
    <w:link w:val="AVCBulletlevel1Char"/>
    <w:uiPriority w:val="99"/>
    <w:locked/>
    <w:rsid w:val="001533A7"/>
    <w:rPr>
      <w:lang w:val="en-GB" w:eastAsia="en-US"/>
    </w:rPr>
  </w:style>
  <w:style w:type="paragraph" w:styleId="45">
    <w:name w:val="List Bullet 4"/>
    <w:basedOn w:val="a7"/>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ＭＳ 明朝" w:hAnsi="Arial"/>
      <w:lang w:eastAsia="ja-JP"/>
    </w:rPr>
  </w:style>
  <w:style w:type="paragraph" w:styleId="5">
    <w:name w:val="List Number 5"/>
    <w:basedOn w:val="a7"/>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ＭＳ 明朝" w:hAnsi="Arial"/>
      <w:lang w:eastAsia="ja-JP"/>
    </w:rPr>
  </w:style>
  <w:style w:type="character" w:customStyle="1" w:styleId="Annex3Char1">
    <w:name w:val="Annex 3 Char1"/>
    <w:uiPriority w:val="99"/>
    <w:rsid w:val="001533A7"/>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1533A7"/>
    <w:pPr>
      <w:tabs>
        <w:tab w:val="clear" w:pos="397"/>
        <w:tab w:val="clear" w:pos="792"/>
        <w:tab w:val="num" w:pos="794"/>
      </w:tabs>
      <w:ind w:left="794" w:hanging="391"/>
    </w:pPr>
  </w:style>
  <w:style w:type="character" w:customStyle="1" w:styleId="00BodyTextChar">
    <w:name w:val="00 BodyText Char"/>
    <w:link w:val="00BodyText"/>
    <w:uiPriority w:val="99"/>
    <w:locked/>
    <w:rsid w:val="001533A7"/>
    <w:rPr>
      <w:rFonts w:ascii="Arial" w:eastAsia="ＭＳ 明朝" w:hAnsi="Arial"/>
      <w:sz w:val="22"/>
      <w:lang w:eastAsia="ja-JP"/>
    </w:rPr>
  </w:style>
  <w:style w:type="paragraph" w:customStyle="1" w:styleId="CharCharCharCharCharCharChar">
    <w:name w:val="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a7"/>
    <w:next w:val="a7"/>
    <w:uiPriority w:val="99"/>
    <w:rsid w:val="001533A7"/>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ＭＳ 明朝" w:hAnsi="Arial"/>
      <w:color w:val="0000FF"/>
      <w:lang w:eastAsia="ja-JP"/>
    </w:rPr>
  </w:style>
  <w:style w:type="paragraph" w:customStyle="1" w:styleId="zzCopyright">
    <w:name w:val="zzCopyright"/>
    <w:basedOn w:val="a7"/>
    <w:next w:val="a7"/>
    <w:uiPriority w:val="99"/>
    <w:rsid w:val="001533A7"/>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ＭＳ 明朝" w:hAnsi="Arial"/>
      <w:color w:val="0000FF"/>
      <w:lang w:eastAsia="ja-JP"/>
    </w:rPr>
  </w:style>
  <w:style w:type="paragraph" w:customStyle="1" w:styleId="zzCover">
    <w:name w:val="zzCover"/>
    <w:basedOn w:val="a7"/>
    <w:uiPriority w:val="99"/>
    <w:rsid w:val="001533A7"/>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ＭＳ 明朝" w:hAnsi="Arial"/>
      <w:b/>
      <w:color w:val="000000"/>
      <w:sz w:val="24"/>
      <w:lang w:eastAsia="ja-JP"/>
    </w:rPr>
  </w:style>
  <w:style w:type="paragraph" w:styleId="HTML">
    <w:name w:val="HTML Preformatted"/>
    <w:basedOn w:val="a7"/>
    <w:link w:val="HTML0"/>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rPr>
  </w:style>
  <w:style w:type="character" w:customStyle="1" w:styleId="HTML0">
    <w:name w:val="HTML 書式付き (文字)"/>
    <w:link w:val="HTML"/>
    <w:uiPriority w:val="99"/>
    <w:locked/>
    <w:rsid w:val="00F75C43"/>
    <w:rPr>
      <w:rFonts w:ascii="Courier New" w:hAnsi="Courier New" w:cs="Courier New"/>
      <w:sz w:val="20"/>
      <w:szCs w:val="20"/>
      <w:lang w:val="en-GB"/>
    </w:rPr>
  </w:style>
  <w:style w:type="paragraph" w:customStyle="1" w:styleId="zzForeword">
    <w:name w:val="zzForeword"/>
    <w:basedOn w:val="a7"/>
    <w:next w:val="a7"/>
    <w:uiPriority w:val="99"/>
    <w:rsid w:val="001533A7"/>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ＭＳ 明朝"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a7"/>
    <w:uiPriority w:val="99"/>
    <w:rsid w:val="001533A7"/>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ＭＳ 明朝"/>
      <w:sz w:val="24"/>
      <w:szCs w:val="24"/>
      <w:lang w:val="en-US" w:eastAsia="ja-JP"/>
    </w:rPr>
  </w:style>
  <w:style w:type="paragraph" w:customStyle="1" w:styleId="Bulletedo2">
    <w:name w:val="Bulleted o 2"/>
    <w:basedOn w:val="a7"/>
    <w:uiPriority w:val="99"/>
    <w:rsid w:val="001533A7"/>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1533A7"/>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a0">
    <w:name w:val="List Continue"/>
    <w:aliases w:val="list 1,list-1"/>
    <w:basedOn w:val="a7"/>
    <w:uiPriority w:val="99"/>
    <w:rsid w:val="00802DAA"/>
    <w:pPr>
      <w:numPr>
        <w:numId w:val="5"/>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0">
    <w:name w:val="List Continue 2"/>
    <w:aliases w:val="list-2"/>
    <w:basedOn w:val="a0"/>
    <w:uiPriority w:val="99"/>
    <w:rsid w:val="00802DAA"/>
    <w:pPr>
      <w:numPr>
        <w:ilvl w:val="1"/>
      </w:numPr>
      <w:tabs>
        <w:tab w:val="clear" w:pos="400"/>
        <w:tab w:val="left" w:pos="800"/>
        <w:tab w:val="num" w:pos="1268"/>
        <w:tab w:val="num" w:pos="1440"/>
      </w:tabs>
      <w:ind w:hanging="360"/>
    </w:pPr>
  </w:style>
  <w:style w:type="paragraph" w:styleId="30">
    <w:name w:val="List Continue 3"/>
    <w:aliases w:val="list-3"/>
    <w:basedOn w:val="a0"/>
    <w:uiPriority w:val="99"/>
    <w:rsid w:val="00802DAA"/>
    <w:pPr>
      <w:numPr>
        <w:ilvl w:val="2"/>
      </w:numPr>
      <w:tabs>
        <w:tab w:val="clear" w:pos="400"/>
        <w:tab w:val="left" w:pos="1200"/>
        <w:tab w:val="num" w:pos="1988"/>
        <w:tab w:val="num" w:pos="2160"/>
      </w:tabs>
      <w:ind w:hanging="180"/>
    </w:pPr>
  </w:style>
  <w:style w:type="paragraph" w:styleId="40">
    <w:name w:val="List Continue 4"/>
    <w:aliases w:val="list-4"/>
    <w:basedOn w:val="a0"/>
    <w:uiPriority w:val="99"/>
    <w:rsid w:val="00802DAA"/>
    <w:pPr>
      <w:numPr>
        <w:ilvl w:val="3"/>
      </w:numPr>
      <w:tabs>
        <w:tab w:val="clear" w:pos="400"/>
        <w:tab w:val="left" w:pos="1600"/>
        <w:tab w:val="num" w:pos="2708"/>
        <w:tab w:val="num" w:pos="2880"/>
      </w:tabs>
      <w:ind w:hanging="360"/>
    </w:pPr>
  </w:style>
  <w:style w:type="paragraph" w:styleId="a1">
    <w:name w:val="List Number"/>
    <w:aliases w:val="OL"/>
    <w:basedOn w:val="a7"/>
    <w:uiPriority w:val="99"/>
    <w:rsid w:val="00802DAA"/>
    <w:pPr>
      <w:numPr>
        <w:numId w:val="6"/>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ＭＳ 明朝"/>
      <w:lang w:eastAsia="ja-JP"/>
    </w:rPr>
  </w:style>
  <w:style w:type="paragraph" w:styleId="21">
    <w:name w:val="List Number 2"/>
    <w:basedOn w:val="a7"/>
    <w:uiPriority w:val="99"/>
    <w:rsid w:val="00802DAA"/>
    <w:pPr>
      <w:numPr>
        <w:ilvl w:val="1"/>
        <w:numId w:val="6"/>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ＭＳ 明朝"/>
      <w:lang w:eastAsia="ja-JP"/>
    </w:rPr>
  </w:style>
  <w:style w:type="paragraph" w:styleId="31">
    <w:name w:val="List Number 3"/>
    <w:basedOn w:val="a7"/>
    <w:uiPriority w:val="99"/>
    <w:rsid w:val="00802DAA"/>
    <w:pPr>
      <w:numPr>
        <w:ilvl w:val="2"/>
        <w:numId w:val="6"/>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ＭＳ 明朝"/>
      <w:lang w:eastAsia="ja-JP"/>
    </w:rPr>
  </w:style>
  <w:style w:type="paragraph" w:styleId="41">
    <w:name w:val="List Number 4"/>
    <w:basedOn w:val="a7"/>
    <w:uiPriority w:val="99"/>
    <w:rsid w:val="00802DAA"/>
    <w:pPr>
      <w:numPr>
        <w:ilvl w:val="3"/>
        <w:numId w:val="6"/>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ＭＳ 明朝"/>
      <w:lang w:eastAsia="ja-JP"/>
    </w:rPr>
  </w:style>
  <w:style w:type="paragraph" w:customStyle="1" w:styleId="a2">
    <w:name w:val="a2"/>
    <w:basedOn w:val="2"/>
    <w:next w:val="a7"/>
    <w:uiPriority w:val="99"/>
    <w:rsid w:val="001533A7"/>
    <w:pPr>
      <w:keepLines w:val="0"/>
      <w:numPr>
        <w:numId w:val="32"/>
      </w:numPr>
      <w:tabs>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jc w:val="left"/>
      <w:textAlignment w:val="auto"/>
    </w:pPr>
    <w:rPr>
      <w:rFonts w:ascii="Arial" w:eastAsia="ＭＳ 明朝" w:hAnsi="Arial"/>
      <w:bCs w:val="0"/>
      <w:sz w:val="24"/>
      <w:szCs w:val="20"/>
      <w:lang w:val="de-DE" w:eastAsia="ja-JP"/>
    </w:rPr>
  </w:style>
  <w:style w:type="paragraph" w:customStyle="1" w:styleId="a3">
    <w:name w:val="a3"/>
    <w:basedOn w:val="3"/>
    <w:next w:val="a7"/>
    <w:uiPriority w:val="99"/>
    <w:rsid w:val="001533A7"/>
    <w:pPr>
      <w:keepLines w:val="0"/>
      <w:numPr>
        <w:numId w:val="32"/>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ＭＳ 明朝" w:hAnsi="Arial"/>
      <w:bCs w:val="0"/>
      <w:sz w:val="22"/>
      <w:lang w:val="de-DE" w:eastAsia="ja-JP"/>
    </w:rPr>
  </w:style>
  <w:style w:type="paragraph" w:customStyle="1" w:styleId="a4">
    <w:name w:val="a4"/>
    <w:basedOn w:val="4"/>
    <w:next w:val="a7"/>
    <w:uiPriority w:val="99"/>
    <w:rsid w:val="001533A7"/>
    <w:pPr>
      <w:keepLines w:val="0"/>
      <w:numPr>
        <w:numId w:val="32"/>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ＭＳ 明朝" w:hAnsi="Arial"/>
      <w:bCs w:val="0"/>
      <w:lang w:val="de-DE" w:eastAsia="ja-JP"/>
    </w:rPr>
  </w:style>
  <w:style w:type="paragraph" w:customStyle="1" w:styleId="a5">
    <w:name w:val="a5"/>
    <w:basedOn w:val="a7"/>
    <w:next w:val="a7"/>
    <w:uiPriority w:val="99"/>
    <w:rsid w:val="001533A7"/>
    <w:pPr>
      <w:numPr>
        <w:ilvl w:val="4"/>
        <w:numId w:val="32"/>
      </w:numPr>
      <w:tabs>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ＭＳ 明朝" w:hAnsi="Arial"/>
      <w:lang w:val="de-DE" w:eastAsia="ja-JP"/>
    </w:rPr>
  </w:style>
  <w:style w:type="paragraph" w:customStyle="1" w:styleId="a6">
    <w:name w:val="a6"/>
    <w:basedOn w:val="6"/>
    <w:next w:val="a7"/>
    <w:uiPriority w:val="99"/>
    <w:rsid w:val="001533A7"/>
    <w:pPr>
      <w:keepLines w:val="0"/>
      <w:numPr>
        <w:numId w:val="32"/>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ＭＳ 明朝" w:hAnsi="Arial"/>
      <w:bCs w:val="0"/>
      <w:lang w:val="de-DE" w:eastAsia="ja-JP"/>
    </w:rPr>
  </w:style>
  <w:style w:type="paragraph" w:customStyle="1" w:styleId="ANNEX">
    <w:name w:val="ANNEX"/>
    <w:basedOn w:val="a7"/>
    <w:next w:val="a7"/>
    <w:uiPriority w:val="99"/>
    <w:rsid w:val="001533A7"/>
    <w:pPr>
      <w:keepNext/>
      <w:pageBreakBefore/>
      <w:numPr>
        <w:numId w:val="32"/>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ＭＳ 明朝" w:hAnsi="Arial"/>
      <w:b/>
      <w:sz w:val="28"/>
      <w:lang w:val="de-DE" w:eastAsia="ja-JP"/>
    </w:rPr>
  </w:style>
  <w:style w:type="paragraph" w:customStyle="1" w:styleId="Chaptitle">
    <w:name w:val="Chap_title"/>
    <w:basedOn w:val="a7"/>
    <w:next w:val="Normalaftertitle"/>
    <w:uiPriority w:val="99"/>
    <w:rsid w:val="001533A7"/>
    <w:pPr>
      <w:keepNext/>
      <w:keepLines/>
      <w:spacing w:before="240"/>
      <w:jc w:val="center"/>
    </w:pPr>
    <w:rPr>
      <w:b/>
      <w:sz w:val="28"/>
    </w:rPr>
  </w:style>
  <w:style w:type="paragraph" w:customStyle="1" w:styleId="Normalaftertitle">
    <w:name w:val="Normal_after_title"/>
    <w:basedOn w:val="a7"/>
    <w:uiPriority w:val="99"/>
    <w:rsid w:val="001533A7"/>
    <w:pPr>
      <w:spacing w:before="480"/>
    </w:pPr>
  </w:style>
  <w:style w:type="paragraph" w:customStyle="1" w:styleId="AnnexNoTitle0">
    <w:name w:val="Annex_NoTitle"/>
    <w:basedOn w:val="a7"/>
    <w:next w:val="Normalaftertitle"/>
    <w:uiPriority w:val="99"/>
    <w:rsid w:val="001533A7"/>
    <w:pPr>
      <w:keepNext/>
      <w:keepLines/>
      <w:spacing w:before="720"/>
      <w:jc w:val="center"/>
    </w:pPr>
    <w:rPr>
      <w:b/>
      <w:sz w:val="24"/>
    </w:rPr>
  </w:style>
  <w:style w:type="character" w:customStyle="1" w:styleId="Appdef">
    <w:name w:val="App_def"/>
    <w:uiPriority w:val="99"/>
    <w:rsid w:val="001533A7"/>
    <w:rPr>
      <w:rFonts w:ascii="Times New Roman" w:hAnsi="Times New Roman" w:cs="Times New Roman"/>
      <w:b/>
    </w:rPr>
  </w:style>
  <w:style w:type="character" w:customStyle="1" w:styleId="Appref">
    <w:name w:val="App_ref"/>
    <w:uiPriority w:val="99"/>
    <w:rsid w:val="001533A7"/>
    <w:rPr>
      <w:rFonts w:cs="Times New Roman"/>
    </w:rPr>
  </w:style>
  <w:style w:type="paragraph" w:customStyle="1" w:styleId="AppendixNoTitle">
    <w:name w:val="Appendix_NoTitle"/>
    <w:basedOn w:val="AnnexNoTitle0"/>
    <w:next w:val="Normalaftertitle"/>
    <w:uiPriority w:val="99"/>
    <w:rsid w:val="001533A7"/>
  </w:style>
  <w:style w:type="character" w:customStyle="1" w:styleId="Artdef">
    <w:name w:val="Art_def"/>
    <w:uiPriority w:val="99"/>
    <w:rsid w:val="001533A7"/>
    <w:rPr>
      <w:rFonts w:ascii="Times New Roman" w:hAnsi="Times New Roman" w:cs="Times New Roman"/>
      <w:b/>
    </w:rPr>
  </w:style>
  <w:style w:type="paragraph" w:customStyle="1" w:styleId="Reftitle">
    <w:name w:val="Ref_title"/>
    <w:basedOn w:val="1"/>
    <w:next w:val="Reftext"/>
    <w:uiPriority w:val="99"/>
    <w:rsid w:val="001533A7"/>
    <w:pPr>
      <w:numPr>
        <w:numId w:val="0"/>
      </w:numPr>
      <w:outlineLvl w:val="9"/>
    </w:pPr>
    <w:rPr>
      <w:bCs w:val="0"/>
      <w:szCs w:val="20"/>
    </w:rPr>
  </w:style>
  <w:style w:type="paragraph" w:customStyle="1" w:styleId="Reftext">
    <w:name w:val="Ref_text"/>
    <w:basedOn w:val="a7"/>
    <w:uiPriority w:val="99"/>
    <w:rsid w:val="001533A7"/>
    <w:pPr>
      <w:ind w:left="794" w:hanging="794"/>
    </w:pPr>
  </w:style>
  <w:style w:type="paragraph" w:customStyle="1" w:styleId="ArtNo">
    <w:name w:val="Art_No"/>
    <w:basedOn w:val="a7"/>
    <w:next w:val="Arttitle"/>
    <w:uiPriority w:val="99"/>
    <w:rsid w:val="001533A7"/>
    <w:pPr>
      <w:keepNext/>
      <w:keepLines/>
      <w:spacing w:before="480"/>
      <w:jc w:val="center"/>
    </w:pPr>
    <w:rPr>
      <w:caps/>
      <w:sz w:val="28"/>
    </w:rPr>
  </w:style>
  <w:style w:type="paragraph" w:customStyle="1" w:styleId="Arttitle">
    <w:name w:val="Art_title"/>
    <w:basedOn w:val="a7"/>
    <w:next w:val="Normalaftertitle"/>
    <w:uiPriority w:val="99"/>
    <w:rsid w:val="001533A7"/>
    <w:pPr>
      <w:keepNext/>
      <w:keepLines/>
      <w:spacing w:before="240"/>
      <w:jc w:val="center"/>
    </w:pPr>
    <w:rPr>
      <w:b/>
      <w:sz w:val="28"/>
    </w:rPr>
  </w:style>
  <w:style w:type="character" w:customStyle="1" w:styleId="Artref">
    <w:name w:val="Art_ref"/>
    <w:uiPriority w:val="99"/>
    <w:rsid w:val="001533A7"/>
    <w:rPr>
      <w:rFonts w:cs="Times New Roman"/>
    </w:rPr>
  </w:style>
  <w:style w:type="paragraph" w:customStyle="1" w:styleId="Call">
    <w:name w:val="Call"/>
    <w:basedOn w:val="a7"/>
    <w:next w:val="a7"/>
    <w:uiPriority w:val="99"/>
    <w:rsid w:val="001533A7"/>
    <w:pPr>
      <w:tabs>
        <w:tab w:val="clear" w:pos="1191"/>
        <w:tab w:val="clear" w:pos="1588"/>
        <w:tab w:val="clear" w:pos="1985"/>
      </w:tabs>
      <w:spacing w:before="227"/>
      <w:ind w:left="794"/>
      <w:jc w:val="left"/>
    </w:pPr>
    <w:rPr>
      <w:i/>
    </w:rPr>
  </w:style>
  <w:style w:type="paragraph" w:customStyle="1" w:styleId="ChapNo">
    <w:name w:val="Chap_No"/>
    <w:basedOn w:val="a7"/>
    <w:next w:val="Chaptitle"/>
    <w:uiPriority w:val="99"/>
    <w:rsid w:val="001533A7"/>
    <w:pPr>
      <w:keepNext/>
      <w:keepLines/>
      <w:spacing w:before="480"/>
      <w:jc w:val="center"/>
    </w:pPr>
    <w:rPr>
      <w:b/>
      <w:caps/>
      <w:sz w:val="28"/>
    </w:rPr>
  </w:style>
  <w:style w:type="paragraph" w:customStyle="1" w:styleId="Equationlegend">
    <w:name w:val="Equation_legend"/>
    <w:basedOn w:val="a7"/>
    <w:uiPriority w:val="99"/>
    <w:rsid w:val="001533A7"/>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a7"/>
    <w:uiPriority w:val="99"/>
    <w:rsid w:val="001533A7"/>
  </w:style>
  <w:style w:type="paragraph" w:customStyle="1" w:styleId="Tablelegend0">
    <w:name w:val="Table_legend"/>
    <w:basedOn w:val="a7"/>
    <w:next w:val="a7"/>
    <w:uiPriority w:val="99"/>
    <w:rsid w:val="001533A7"/>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a7"/>
    <w:next w:val="Normalaftertitle"/>
    <w:uiPriority w:val="99"/>
    <w:rsid w:val="001533A7"/>
    <w:pPr>
      <w:keepLines/>
      <w:spacing w:before="240" w:after="120"/>
      <w:jc w:val="center"/>
    </w:pPr>
    <w:rPr>
      <w:b/>
    </w:rPr>
  </w:style>
  <w:style w:type="paragraph" w:customStyle="1" w:styleId="Figurewithouttitle">
    <w:name w:val="Figure_without_title"/>
    <w:basedOn w:val="a7"/>
    <w:next w:val="Normalaftertitle"/>
    <w:uiPriority w:val="99"/>
    <w:rsid w:val="001533A7"/>
    <w:pPr>
      <w:keepLines/>
      <w:spacing w:before="240" w:after="120"/>
      <w:jc w:val="center"/>
    </w:pPr>
  </w:style>
  <w:style w:type="paragraph" w:customStyle="1" w:styleId="FirstFooter">
    <w:name w:val="FirstFooter"/>
    <w:basedOn w:val="af2"/>
    <w:uiPriority w:val="99"/>
    <w:rsid w:val="001533A7"/>
    <w:pPr>
      <w:tabs>
        <w:tab w:val="clear" w:pos="4849"/>
      </w:tabs>
      <w:overflowPunct/>
      <w:autoSpaceDE/>
      <w:autoSpaceDN/>
      <w:adjustRightInd/>
      <w:spacing w:before="40"/>
      <w:textAlignment w:val="auto"/>
    </w:pPr>
    <w:rPr>
      <w:caps/>
    </w:rPr>
  </w:style>
  <w:style w:type="paragraph" w:customStyle="1" w:styleId="Formal">
    <w:name w:val="Formal"/>
    <w:basedOn w:val="a7"/>
    <w:uiPriority w:val="99"/>
    <w:rsid w:val="001533A7"/>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3"/>
    <w:next w:val="a7"/>
    <w:uiPriority w:val="99"/>
    <w:rsid w:val="001533A7"/>
    <w:pPr>
      <w:numPr>
        <w:ilvl w:val="0"/>
        <w:numId w:val="0"/>
      </w:numPr>
      <w:ind w:left="794" w:hanging="794"/>
    </w:pPr>
    <w:rPr>
      <w:b w:val="0"/>
      <w:bCs w:val="0"/>
      <w:i/>
    </w:rPr>
  </w:style>
  <w:style w:type="paragraph" w:customStyle="1" w:styleId="PartNo">
    <w:name w:val="Part_No"/>
    <w:basedOn w:val="a7"/>
    <w:next w:val="Partref"/>
    <w:uiPriority w:val="99"/>
    <w:rsid w:val="001533A7"/>
    <w:pPr>
      <w:keepNext/>
      <w:keepLines/>
      <w:spacing w:before="480" w:after="80"/>
      <w:jc w:val="center"/>
    </w:pPr>
    <w:rPr>
      <w:caps/>
      <w:sz w:val="28"/>
    </w:rPr>
  </w:style>
  <w:style w:type="paragraph" w:customStyle="1" w:styleId="Partref">
    <w:name w:val="Part_ref"/>
    <w:basedOn w:val="a7"/>
    <w:next w:val="Parttitle"/>
    <w:uiPriority w:val="99"/>
    <w:rsid w:val="001533A7"/>
    <w:pPr>
      <w:keepNext/>
      <w:keepLines/>
      <w:spacing w:before="280"/>
      <w:jc w:val="center"/>
    </w:pPr>
  </w:style>
  <w:style w:type="paragraph" w:customStyle="1" w:styleId="Parttitle">
    <w:name w:val="Part_title"/>
    <w:basedOn w:val="a7"/>
    <w:next w:val="Normalaftertitle"/>
    <w:uiPriority w:val="99"/>
    <w:rsid w:val="001533A7"/>
    <w:pPr>
      <w:keepNext/>
      <w:keepLines/>
      <w:spacing w:before="240" w:after="280"/>
      <w:jc w:val="center"/>
    </w:pPr>
    <w:rPr>
      <w:b/>
      <w:sz w:val="28"/>
    </w:rPr>
  </w:style>
  <w:style w:type="paragraph" w:customStyle="1" w:styleId="Recdate">
    <w:name w:val="Rec_date"/>
    <w:basedOn w:val="a7"/>
    <w:next w:val="Normalaftertitle"/>
    <w:uiPriority w:val="99"/>
    <w:rsid w:val="001533A7"/>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1533A7"/>
  </w:style>
  <w:style w:type="paragraph" w:customStyle="1" w:styleId="QuestionNo">
    <w:name w:val="Question_No"/>
    <w:basedOn w:val="RecNo"/>
    <w:next w:val="Questiontitle"/>
    <w:uiPriority w:val="99"/>
    <w:rsid w:val="001533A7"/>
    <w:rPr>
      <w:rFonts w:ascii="Times New Roman Bold" w:hAnsi="Times New Roman Bold"/>
      <w:sz w:val="20"/>
    </w:rPr>
  </w:style>
  <w:style w:type="paragraph" w:customStyle="1" w:styleId="Questiontitle">
    <w:name w:val="Question_title"/>
    <w:basedOn w:val="Rectitle"/>
    <w:next w:val="Questionref"/>
    <w:uiPriority w:val="99"/>
    <w:rsid w:val="001533A7"/>
    <w:pPr>
      <w:spacing w:before="240"/>
    </w:pPr>
    <w:rPr>
      <w:rFonts w:ascii="Times New Roman Bold" w:hAnsi="Times New Roman Bold"/>
      <w:sz w:val="24"/>
    </w:rPr>
  </w:style>
  <w:style w:type="paragraph" w:customStyle="1" w:styleId="Recref">
    <w:name w:val="Rec_ref"/>
    <w:basedOn w:val="a7"/>
    <w:next w:val="1"/>
    <w:uiPriority w:val="99"/>
    <w:rsid w:val="001533A7"/>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1533A7"/>
  </w:style>
  <w:style w:type="paragraph" w:customStyle="1" w:styleId="Repdate">
    <w:name w:val="Rep_date"/>
    <w:basedOn w:val="Recdate"/>
    <w:next w:val="Normalaftertitle"/>
    <w:uiPriority w:val="99"/>
    <w:rsid w:val="001533A7"/>
  </w:style>
  <w:style w:type="paragraph" w:customStyle="1" w:styleId="RepNo">
    <w:name w:val="Rep_No"/>
    <w:basedOn w:val="RecNo"/>
    <w:next w:val="Reptitle"/>
    <w:uiPriority w:val="99"/>
    <w:rsid w:val="001533A7"/>
    <w:rPr>
      <w:rFonts w:ascii="Times New Roman Bold" w:hAnsi="Times New Roman Bold"/>
      <w:sz w:val="20"/>
    </w:rPr>
  </w:style>
  <w:style w:type="paragraph" w:customStyle="1" w:styleId="Reptitle">
    <w:name w:val="Rep_title"/>
    <w:basedOn w:val="Rectitle"/>
    <w:next w:val="Repref"/>
    <w:uiPriority w:val="99"/>
    <w:rsid w:val="001533A7"/>
    <w:pPr>
      <w:spacing w:before="240"/>
    </w:pPr>
    <w:rPr>
      <w:rFonts w:ascii="Times New Roman Bold" w:hAnsi="Times New Roman Bold"/>
      <w:sz w:val="24"/>
    </w:rPr>
  </w:style>
  <w:style w:type="paragraph" w:customStyle="1" w:styleId="Repref">
    <w:name w:val="Rep_ref"/>
    <w:basedOn w:val="Recref"/>
    <w:next w:val="Repdate"/>
    <w:uiPriority w:val="99"/>
    <w:rsid w:val="001533A7"/>
  </w:style>
  <w:style w:type="paragraph" w:customStyle="1" w:styleId="Resdate">
    <w:name w:val="Res_date"/>
    <w:basedOn w:val="Recdate"/>
    <w:next w:val="Normalaftertitle"/>
    <w:uiPriority w:val="99"/>
    <w:rsid w:val="001533A7"/>
  </w:style>
  <w:style w:type="character" w:customStyle="1" w:styleId="Resdef">
    <w:name w:val="Res_def"/>
    <w:uiPriority w:val="99"/>
    <w:rsid w:val="001533A7"/>
    <w:rPr>
      <w:rFonts w:ascii="Times New Roman" w:hAnsi="Times New Roman" w:cs="Times New Roman"/>
      <w:b/>
    </w:rPr>
  </w:style>
  <w:style w:type="paragraph" w:customStyle="1" w:styleId="ResNo">
    <w:name w:val="Res_No"/>
    <w:basedOn w:val="RecNo"/>
    <w:next w:val="Restitle"/>
    <w:uiPriority w:val="99"/>
    <w:rsid w:val="001533A7"/>
    <w:rPr>
      <w:rFonts w:ascii="Times New Roman Bold" w:hAnsi="Times New Roman Bold"/>
      <w:sz w:val="20"/>
    </w:rPr>
  </w:style>
  <w:style w:type="paragraph" w:customStyle="1" w:styleId="Restitle">
    <w:name w:val="Res_title"/>
    <w:basedOn w:val="Rectitle"/>
    <w:next w:val="Resref"/>
    <w:uiPriority w:val="99"/>
    <w:rsid w:val="001533A7"/>
    <w:pPr>
      <w:spacing w:before="240"/>
    </w:pPr>
    <w:rPr>
      <w:rFonts w:ascii="Times New Roman Bold" w:hAnsi="Times New Roman Bold"/>
      <w:sz w:val="24"/>
    </w:rPr>
  </w:style>
  <w:style w:type="paragraph" w:customStyle="1" w:styleId="Resref">
    <w:name w:val="Res_ref"/>
    <w:basedOn w:val="Recref"/>
    <w:next w:val="Resdate"/>
    <w:uiPriority w:val="99"/>
    <w:rsid w:val="001533A7"/>
  </w:style>
  <w:style w:type="paragraph" w:customStyle="1" w:styleId="Section1">
    <w:name w:val="Section_1"/>
    <w:basedOn w:val="a7"/>
    <w:next w:val="a7"/>
    <w:uiPriority w:val="99"/>
    <w:rsid w:val="001533A7"/>
    <w:pPr>
      <w:tabs>
        <w:tab w:val="clear" w:pos="794"/>
        <w:tab w:val="clear" w:pos="1191"/>
        <w:tab w:val="clear" w:pos="1588"/>
        <w:tab w:val="clear" w:pos="1985"/>
      </w:tabs>
      <w:spacing w:before="624"/>
      <w:jc w:val="center"/>
    </w:pPr>
    <w:rPr>
      <w:b/>
    </w:rPr>
  </w:style>
  <w:style w:type="paragraph" w:customStyle="1" w:styleId="Section2">
    <w:name w:val="Section_2"/>
    <w:basedOn w:val="a7"/>
    <w:next w:val="a7"/>
    <w:uiPriority w:val="99"/>
    <w:rsid w:val="001533A7"/>
    <w:pPr>
      <w:tabs>
        <w:tab w:val="clear" w:pos="794"/>
        <w:tab w:val="clear" w:pos="1191"/>
        <w:tab w:val="clear" w:pos="1588"/>
        <w:tab w:val="clear" w:pos="1985"/>
      </w:tabs>
      <w:spacing w:before="240"/>
      <w:jc w:val="center"/>
    </w:pPr>
    <w:rPr>
      <w:i/>
    </w:rPr>
  </w:style>
  <w:style w:type="paragraph" w:customStyle="1" w:styleId="SectionNo">
    <w:name w:val="Section_No"/>
    <w:basedOn w:val="a7"/>
    <w:next w:val="Sectiontitle0"/>
    <w:uiPriority w:val="99"/>
    <w:rsid w:val="001533A7"/>
    <w:pPr>
      <w:keepNext/>
      <w:keepLines/>
      <w:spacing w:before="480" w:after="80"/>
      <w:jc w:val="center"/>
    </w:pPr>
    <w:rPr>
      <w:caps/>
      <w:sz w:val="24"/>
    </w:rPr>
  </w:style>
  <w:style w:type="paragraph" w:customStyle="1" w:styleId="Sectiontitle0">
    <w:name w:val="Section_title"/>
    <w:basedOn w:val="a7"/>
    <w:uiPriority w:val="99"/>
    <w:rsid w:val="001533A7"/>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a7"/>
    <w:next w:val="Normalaftertitle"/>
    <w:uiPriority w:val="99"/>
    <w:rsid w:val="001533A7"/>
    <w:pPr>
      <w:spacing w:before="840" w:after="200"/>
      <w:jc w:val="center"/>
    </w:pPr>
    <w:rPr>
      <w:b/>
      <w:sz w:val="28"/>
    </w:rPr>
  </w:style>
  <w:style w:type="paragraph" w:customStyle="1" w:styleId="SpecialFooter">
    <w:name w:val="Special Footer"/>
    <w:basedOn w:val="af2"/>
    <w:uiPriority w:val="99"/>
    <w:rsid w:val="001533A7"/>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1533A7"/>
    <w:rPr>
      <w:rFonts w:cs="Times New Roman"/>
      <w:b/>
      <w:color w:val="auto"/>
    </w:rPr>
  </w:style>
  <w:style w:type="paragraph" w:customStyle="1" w:styleId="TableNoTitle">
    <w:name w:val="Table_NoTitle"/>
    <w:basedOn w:val="a7"/>
    <w:next w:val="Tablehead"/>
    <w:uiPriority w:val="99"/>
    <w:rsid w:val="001533A7"/>
    <w:pPr>
      <w:keepNext/>
      <w:keepLines/>
      <w:spacing w:before="360" w:after="120"/>
      <w:jc w:val="center"/>
    </w:pPr>
    <w:rPr>
      <w:b/>
    </w:rPr>
  </w:style>
  <w:style w:type="paragraph" w:customStyle="1" w:styleId="Title1">
    <w:name w:val="Title 1"/>
    <w:basedOn w:val="Source"/>
    <w:next w:val="Title2"/>
    <w:uiPriority w:val="99"/>
    <w:rsid w:val="001533A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1533A7"/>
  </w:style>
  <w:style w:type="paragraph" w:customStyle="1" w:styleId="Title3">
    <w:name w:val="Title 3"/>
    <w:basedOn w:val="Title2"/>
    <w:next w:val="Title4"/>
    <w:uiPriority w:val="99"/>
    <w:rsid w:val="001533A7"/>
    <w:rPr>
      <w:caps w:val="0"/>
    </w:rPr>
  </w:style>
  <w:style w:type="paragraph" w:customStyle="1" w:styleId="Title4">
    <w:name w:val="Title 4"/>
    <w:basedOn w:val="Title3"/>
    <w:next w:val="1"/>
    <w:uiPriority w:val="99"/>
    <w:rsid w:val="001533A7"/>
    <w:rPr>
      <w:b/>
    </w:rPr>
  </w:style>
  <w:style w:type="paragraph" w:customStyle="1" w:styleId="Artheading">
    <w:name w:val="Art_heading"/>
    <w:basedOn w:val="a7"/>
    <w:next w:val="Normalaftertitle"/>
    <w:uiPriority w:val="99"/>
    <w:rsid w:val="001533A7"/>
    <w:pPr>
      <w:spacing w:before="480"/>
      <w:jc w:val="center"/>
    </w:pPr>
    <w:rPr>
      <w:b/>
      <w:sz w:val="28"/>
    </w:rPr>
  </w:style>
  <w:style w:type="paragraph" w:customStyle="1" w:styleId="Annexref0">
    <w:name w:val="Annex_ref"/>
    <w:basedOn w:val="a7"/>
    <w:next w:val="a7"/>
    <w:uiPriority w:val="99"/>
    <w:rsid w:val="001533A7"/>
    <w:pPr>
      <w:spacing w:before="0"/>
      <w:jc w:val="center"/>
    </w:pPr>
  </w:style>
  <w:style w:type="paragraph" w:customStyle="1" w:styleId="Appendixref">
    <w:name w:val="Appendix_ref"/>
    <w:basedOn w:val="Annexref0"/>
    <w:next w:val="Normalaftertitle"/>
    <w:uiPriority w:val="99"/>
    <w:rsid w:val="001533A7"/>
  </w:style>
  <w:style w:type="paragraph" w:customStyle="1" w:styleId="ASN1continue0">
    <w:name w:val="ASN.1_continue"/>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1533A7"/>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styleId="affe">
    <w:name w:val="Date"/>
    <w:basedOn w:val="a7"/>
    <w:next w:val="a7"/>
    <w:link w:val="afff"/>
    <w:uiPriority w:val="99"/>
    <w:rsid w:val="00BA3A75"/>
  </w:style>
  <w:style w:type="character" w:customStyle="1" w:styleId="afff">
    <w:name w:val="日付 (文字)"/>
    <w:link w:val="affe"/>
    <w:uiPriority w:val="99"/>
    <w:locked/>
    <w:rsid w:val="00F75C43"/>
    <w:rPr>
      <w:rFonts w:ascii="Times New Roman" w:hAnsi="Times New Roman" w:cs="Times New Roman"/>
      <w:sz w:val="20"/>
      <w:szCs w:val="20"/>
      <w:lang w:val="en-GB"/>
    </w:rPr>
  </w:style>
  <w:style w:type="paragraph" w:customStyle="1" w:styleId="Couvnote0">
    <w:name w:val="Couv_note"/>
    <w:basedOn w:val="a7"/>
    <w:uiPriority w:val="99"/>
    <w:rsid w:val="001533A7"/>
    <w:pPr>
      <w:tabs>
        <w:tab w:val="clear" w:pos="794"/>
        <w:tab w:val="clear" w:pos="1191"/>
        <w:tab w:val="clear" w:pos="1588"/>
        <w:tab w:val="clear" w:pos="1985"/>
        <w:tab w:val="left" w:pos="1134"/>
        <w:tab w:val="left" w:pos="1418"/>
      </w:tabs>
      <w:spacing w:before="200"/>
    </w:pPr>
    <w:rPr>
      <w:rFonts w:ascii="Arial" w:hAnsi="Arial"/>
    </w:rPr>
  </w:style>
  <w:style w:type="character" w:customStyle="1" w:styleId="afe">
    <w:name w:val="図表番号 (文字)"/>
    <w:link w:val="afd"/>
    <w:locked/>
    <w:rsid w:val="007E4DD5"/>
    <w:rPr>
      <w:rFonts w:ascii="Times New Roman" w:hAnsi="Times New Roman"/>
      <w:b/>
      <w:bCs/>
      <w:noProof/>
      <w:lang w:val="en-GB" w:eastAsia="en-US"/>
    </w:rPr>
  </w:style>
  <w:style w:type="paragraph" w:customStyle="1" w:styleId="CouvrecNo">
    <w:name w:val="Couv_rec_No"/>
    <w:basedOn w:val="a7"/>
    <w:uiPriority w:val="99"/>
    <w:rsid w:val="001533A7"/>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a7"/>
    <w:uiPriority w:val="99"/>
    <w:rsid w:val="001533A7"/>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a7"/>
    <w:uiPriority w:val="99"/>
    <w:rsid w:val="001533A7"/>
    <w:pPr>
      <w:spacing w:after="68"/>
      <w:jc w:val="center"/>
    </w:pPr>
    <w:rPr>
      <w:b/>
      <w:sz w:val="24"/>
    </w:rPr>
  </w:style>
  <w:style w:type="paragraph" w:customStyle="1" w:styleId="Normalaftertitle0">
    <w:name w:val="Normal after title"/>
    <w:basedOn w:val="a7"/>
    <w:uiPriority w:val="99"/>
    <w:rsid w:val="001533A7"/>
    <w:pPr>
      <w:spacing w:before="480"/>
    </w:pPr>
    <w:rPr>
      <w:lang w:val="en-US"/>
    </w:rPr>
  </w:style>
  <w:style w:type="paragraph" w:customStyle="1" w:styleId="Tablefin">
    <w:name w:val="Table_fin"/>
    <w:basedOn w:val="a7"/>
    <w:next w:val="a7"/>
    <w:uiPriority w:val="99"/>
    <w:rsid w:val="001533A7"/>
    <w:pPr>
      <w:tabs>
        <w:tab w:val="clear" w:pos="794"/>
        <w:tab w:val="clear" w:pos="1191"/>
        <w:tab w:val="clear" w:pos="1588"/>
        <w:tab w:val="clear" w:pos="1985"/>
      </w:tabs>
      <w:spacing w:before="0"/>
    </w:pPr>
    <w:rPr>
      <w:sz w:val="12"/>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afff0">
    <w:name w:val="Emphasis"/>
    <w:qFormat/>
    <w:rsid w:val="0044513F"/>
    <w:rPr>
      <w:i/>
      <w:iCs/>
    </w:rPr>
  </w:style>
  <w:style w:type="paragraph" w:customStyle="1" w:styleId="StyleHeading1Justified">
    <w:name w:val="Style Heading 1 + Justified"/>
    <w:basedOn w:val="1"/>
    <w:uiPriority w:val="99"/>
    <w:rsid w:val="001533A7"/>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numbering" w:customStyle="1" w:styleId="SVCNumbers">
    <w:name w:val="SVC Numbers"/>
    <w:rsid w:val="001533A7"/>
    <w:pPr>
      <w:numPr>
        <w:numId w:val="27"/>
      </w:numPr>
    </w:pPr>
  </w:style>
  <w:style w:type="paragraph" w:customStyle="1" w:styleId="ColorfulShading-Accent11">
    <w:name w:val="Colorful Shading - Accent 11"/>
    <w:hidden/>
    <w:uiPriority w:val="99"/>
    <w:semiHidden/>
    <w:rsid w:val="00844A3D"/>
    <w:rPr>
      <w:rFonts w:ascii="Times New Roman" w:hAnsi="Times New Roman"/>
      <w:lang w:val="en-GB"/>
    </w:rPr>
  </w:style>
  <w:style w:type="numbering" w:customStyle="1" w:styleId="AVCBullet">
    <w:name w:val="AVC Bullet"/>
    <w:rsid w:val="001533A7"/>
    <w:pPr>
      <w:numPr>
        <w:numId w:val="20"/>
      </w:numPr>
    </w:pPr>
  </w:style>
  <w:style w:type="paragraph" w:customStyle="1" w:styleId="MediumList2-Accent22">
    <w:name w:val="Medium List 2 - Accent 22"/>
    <w:hidden/>
    <w:uiPriority w:val="99"/>
    <w:semiHidden/>
    <w:rsid w:val="004E192A"/>
    <w:rPr>
      <w:rFonts w:ascii="Times New Roman" w:hAnsi="Times New Roman"/>
      <w:lang w:val="en-GB"/>
    </w:rPr>
  </w:style>
  <w:style w:type="numbering" w:customStyle="1" w:styleId="SVCBullets">
    <w:name w:val="SVC Bullets"/>
    <w:rsid w:val="001533A7"/>
    <w:pPr>
      <w:numPr>
        <w:numId w:val="18"/>
      </w:numPr>
    </w:pPr>
  </w:style>
  <w:style w:type="numbering" w:customStyle="1" w:styleId="SVCIndent">
    <w:name w:val="SVC Indent"/>
    <w:rsid w:val="001533A7"/>
    <w:pPr>
      <w:numPr>
        <w:numId w:val="28"/>
      </w:numPr>
    </w:pPr>
  </w:style>
  <w:style w:type="paragraph" w:styleId="12">
    <w:name w:val="index 1"/>
    <w:basedOn w:val="a7"/>
    <w:next w:val="a7"/>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aa"/>
    <w:uiPriority w:val="99"/>
    <w:semiHidden/>
    <w:unhideWhenUsed/>
    <w:locked/>
    <w:rsid w:val="00C03E75"/>
  </w:style>
  <w:style w:type="character" w:customStyle="1" w:styleId="CaptionChar">
    <w:name w:val="Caption Char"/>
    <w:locked/>
    <w:rsid w:val="001533A7"/>
    <w:rPr>
      <w:rFonts w:eastAsia="SimSun" w:cs="Times New Roman"/>
      <w:b/>
      <w:bCs/>
    </w:rPr>
  </w:style>
  <w:style w:type="paragraph" w:customStyle="1" w:styleId="Style4ptBefore0pt">
    <w:name w:val="Style 4 pt Before:  0 pt"/>
    <w:basedOn w:val="a7"/>
    <w:rsid w:val="001533A7"/>
    <w:pPr>
      <w:spacing w:before="0"/>
    </w:pPr>
    <w:rPr>
      <w:rFonts w:eastAsia="Times New Roman"/>
      <w:sz w:val="24"/>
    </w:rPr>
  </w:style>
  <w:style w:type="paragraph" w:customStyle="1" w:styleId="ColorfulShading-Accent13">
    <w:name w:val="Colorful Shading - Accent 13"/>
    <w:hidden/>
    <w:uiPriority w:val="99"/>
    <w:semiHidden/>
    <w:rsid w:val="005C6454"/>
    <w:rPr>
      <w:rFonts w:ascii="Times New Roman" w:hAnsi="Times New Roman"/>
      <w:lang w:val="en-GB"/>
    </w:rPr>
  </w:style>
  <w:style w:type="paragraph" w:customStyle="1" w:styleId="MediumGrid1-Accent21">
    <w:name w:val="Medium Grid 1 - Accent 21"/>
    <w:basedOn w:val="a7"/>
    <w:uiPriority w:val="34"/>
    <w:qFormat/>
    <w:rsid w:val="001533A7"/>
    <w:pPr>
      <w:ind w:left="720"/>
    </w:pPr>
  </w:style>
  <w:style w:type="paragraph" w:customStyle="1" w:styleId="3H0">
    <w:name w:val="3H0"/>
    <w:next w:val="3N"/>
    <w:link w:val="3H0Char"/>
    <w:qFormat/>
    <w:rsid w:val="001533A7"/>
    <w:pPr>
      <w:keepNext/>
      <w:keepLines/>
      <w:numPr>
        <w:numId w:val="33"/>
      </w:numPr>
      <w:spacing w:before="313"/>
      <w:jc w:val="both"/>
      <w:outlineLvl w:val="1"/>
    </w:pPr>
    <w:rPr>
      <w:rFonts w:ascii="Times New Roman" w:hAnsi="Times New Roman"/>
      <w:b/>
      <w:sz w:val="22"/>
      <w:lang w:val="en-GB"/>
    </w:rPr>
  </w:style>
  <w:style w:type="character" w:customStyle="1" w:styleId="3L1Char">
    <w:name w:val="3L1 Char"/>
    <w:link w:val="3L1"/>
    <w:rsid w:val="009E14D8"/>
    <w:rPr>
      <w:rFonts w:ascii="Times New Roman" w:hAnsi="Times New Roman"/>
      <w:b/>
      <w:bCs/>
      <w:lang w:val="en-GB"/>
    </w:rPr>
  </w:style>
  <w:style w:type="paragraph" w:customStyle="1" w:styleId="ColorfulList-Accent11">
    <w:name w:val="Colorful List - Accent 11"/>
    <w:basedOn w:val="a7"/>
    <w:uiPriority w:val="34"/>
    <w:qFormat/>
    <w:rsid w:val="001533A7"/>
    <w:pPr>
      <w:ind w:left="720"/>
    </w:pPr>
  </w:style>
  <w:style w:type="paragraph" w:customStyle="1" w:styleId="MediumGrid1-Accent22">
    <w:name w:val="Medium Grid 1 - Accent 22"/>
    <w:basedOn w:val="a7"/>
    <w:uiPriority w:val="34"/>
    <w:qFormat/>
    <w:rsid w:val="001533A7"/>
    <w:pPr>
      <w:ind w:left="720"/>
    </w:pPr>
  </w:style>
  <w:style w:type="paragraph" w:customStyle="1" w:styleId="3N">
    <w:name w:val="3N"/>
    <w:basedOn w:val="a7"/>
    <w:link w:val="3NChar"/>
    <w:qFormat/>
    <w:rsid w:val="005C4C1E"/>
    <w:pPr>
      <w:widowControl w:val="0"/>
      <w:tabs>
        <w:tab w:val="clear" w:pos="794"/>
        <w:tab w:val="clear" w:pos="1191"/>
        <w:tab w:val="clear" w:pos="1588"/>
        <w:tab w:val="clear" w:pos="1985"/>
      </w:tabs>
    </w:pPr>
  </w:style>
  <w:style w:type="paragraph" w:customStyle="1" w:styleId="ColorfulList-Accent12">
    <w:name w:val="Colorful List - Accent 12"/>
    <w:basedOn w:val="a7"/>
    <w:uiPriority w:val="34"/>
    <w:qFormat/>
    <w:rsid w:val="001533A7"/>
    <w:pPr>
      <w:ind w:left="720"/>
      <w:textAlignment w:val="auto"/>
    </w:pPr>
  </w:style>
  <w:style w:type="paragraph" w:customStyle="1" w:styleId="3H1">
    <w:name w:val="3H1"/>
    <w:basedOn w:val="3H0"/>
    <w:next w:val="3N"/>
    <w:link w:val="3H1Char"/>
    <w:qFormat/>
    <w:rsid w:val="001533A7"/>
    <w:pPr>
      <w:numPr>
        <w:ilvl w:val="1"/>
      </w:numPr>
      <w:spacing w:before="181"/>
      <w:outlineLvl w:val="2"/>
    </w:pPr>
    <w:rPr>
      <w:sz w:val="20"/>
    </w:rPr>
  </w:style>
  <w:style w:type="character" w:customStyle="1" w:styleId="3NChar">
    <w:name w:val="3N Char"/>
    <w:link w:val="3N"/>
    <w:rsid w:val="005C4C1E"/>
    <w:rPr>
      <w:rFonts w:ascii="Times New Roman" w:hAnsi="Times New Roman"/>
      <w:lang w:val="en-GB"/>
    </w:rPr>
  </w:style>
  <w:style w:type="paragraph" w:customStyle="1" w:styleId="3H2">
    <w:name w:val="3H2"/>
    <w:basedOn w:val="3H1"/>
    <w:next w:val="3N"/>
    <w:link w:val="3H2Char"/>
    <w:qFormat/>
    <w:rsid w:val="001533A7"/>
    <w:pPr>
      <w:numPr>
        <w:ilvl w:val="2"/>
      </w:numPr>
      <w:outlineLvl w:val="3"/>
    </w:pPr>
  </w:style>
  <w:style w:type="paragraph" w:customStyle="1" w:styleId="annex-heading3">
    <w:name w:val="annex-heading3"/>
    <w:basedOn w:val="Annex3"/>
    <w:link w:val="annex-heading3Char"/>
    <w:qFormat/>
    <w:rsid w:val="001533A7"/>
    <w:pPr>
      <w:tabs>
        <w:tab w:val="clear" w:pos="1440"/>
        <w:tab w:val="clear" w:pos="2160"/>
      </w:tabs>
      <w:textAlignment w:val="auto"/>
    </w:pPr>
  </w:style>
  <w:style w:type="paragraph" w:customStyle="1" w:styleId="3Table">
    <w:name w:val="3Table"/>
    <w:basedOn w:val="tablesyntax"/>
    <w:link w:val="3TableChar"/>
    <w:qFormat/>
    <w:rsid w:val="005C4C1E"/>
    <w:pPr>
      <w:spacing w:after="60"/>
    </w:pPr>
    <w:rPr>
      <w:rFonts w:ascii="Times New Roman" w:hAnsi="Times New Roman"/>
      <w:noProof/>
    </w:rPr>
  </w:style>
  <w:style w:type="character" w:customStyle="1" w:styleId="3H1Char">
    <w:name w:val="3H1 Char"/>
    <w:link w:val="3H1"/>
    <w:rsid w:val="00997E65"/>
    <w:rPr>
      <w:rFonts w:ascii="Times New Roman" w:hAnsi="Times New Roman"/>
      <w:b/>
      <w:lang w:val="en-GB"/>
    </w:rPr>
  </w:style>
  <w:style w:type="character" w:customStyle="1" w:styleId="annex-heading3Char">
    <w:name w:val="annex-heading3 Char"/>
    <w:link w:val="annex-heading3"/>
    <w:rsid w:val="001533A7"/>
    <w:rPr>
      <w:rFonts w:ascii="Times New Roman" w:hAnsi="Times New Roman"/>
      <w:b/>
      <w:bCs/>
      <w:lang w:val="en-GB"/>
    </w:rPr>
  </w:style>
  <w:style w:type="paragraph" w:customStyle="1" w:styleId="3H3">
    <w:name w:val="3H3"/>
    <w:basedOn w:val="3H2"/>
    <w:next w:val="3N"/>
    <w:link w:val="3H3Char"/>
    <w:qFormat/>
    <w:rsid w:val="001533A7"/>
    <w:pPr>
      <w:numPr>
        <w:ilvl w:val="3"/>
      </w:numPr>
      <w:outlineLvl w:val="4"/>
    </w:pPr>
  </w:style>
  <w:style w:type="character" w:customStyle="1" w:styleId="3TableChar">
    <w:name w:val="3Table Char"/>
    <w:link w:val="3Table"/>
    <w:rsid w:val="005C4C1E"/>
    <w:rPr>
      <w:rFonts w:ascii="Times New Roman" w:hAnsi="Times New Roman"/>
      <w:noProof/>
      <w:lang w:val="en-GB"/>
    </w:rPr>
  </w:style>
  <w:style w:type="paragraph" w:customStyle="1" w:styleId="3H4">
    <w:name w:val="3H4"/>
    <w:basedOn w:val="3H3"/>
    <w:next w:val="3N"/>
    <w:link w:val="3H4Char"/>
    <w:qFormat/>
    <w:rsid w:val="001533A7"/>
    <w:pPr>
      <w:numPr>
        <w:ilvl w:val="4"/>
      </w:numPr>
      <w:outlineLvl w:val="5"/>
    </w:pPr>
  </w:style>
  <w:style w:type="character" w:customStyle="1" w:styleId="3H2Char">
    <w:name w:val="3H2 Char"/>
    <w:link w:val="3H2"/>
    <w:rsid w:val="003964D8"/>
    <w:rPr>
      <w:rFonts w:ascii="Times New Roman" w:hAnsi="Times New Roman"/>
      <w:b/>
      <w:lang w:val="en-GB"/>
    </w:rPr>
  </w:style>
  <w:style w:type="paragraph" w:customStyle="1" w:styleId="ColorfulList-Accent13">
    <w:name w:val="Colorful List - Accent 13"/>
    <w:basedOn w:val="a7"/>
    <w:uiPriority w:val="34"/>
    <w:qFormat/>
    <w:rsid w:val="001533A7"/>
    <w:pPr>
      <w:ind w:left="720"/>
      <w:textAlignment w:val="auto"/>
    </w:pPr>
  </w:style>
  <w:style w:type="paragraph" w:customStyle="1" w:styleId="3L1Note">
    <w:name w:val="3L1Note"/>
    <w:basedOn w:val="3L1"/>
    <w:link w:val="3L1NoteChar"/>
    <w:qFormat/>
    <w:rsid w:val="001533A7"/>
    <w:pPr>
      <w:numPr>
        <w:ilvl w:val="0"/>
        <w:numId w:val="0"/>
      </w:numPr>
      <w:ind w:left="794"/>
    </w:pPr>
  </w:style>
  <w:style w:type="character" w:customStyle="1" w:styleId="3H3Char">
    <w:name w:val="3H3 Char"/>
    <w:link w:val="3H3"/>
    <w:rsid w:val="00F232E5"/>
    <w:rPr>
      <w:rFonts w:ascii="Times New Roman" w:hAnsi="Times New Roman"/>
      <w:b/>
      <w:lang w:val="en-GB"/>
    </w:rPr>
  </w:style>
  <w:style w:type="character" w:customStyle="1" w:styleId="3DVCAnnexLevel0Char">
    <w:name w:val="3DVC Annex Level 0 Char"/>
    <w:rsid w:val="001533A7"/>
    <w:rPr>
      <w:rFonts w:ascii="Times New Roman" w:hAnsi="Times New Roman"/>
      <w:b/>
      <w:bCs/>
      <w:sz w:val="22"/>
      <w:szCs w:val="22"/>
      <w:lang w:val="en-GB" w:eastAsia="en-US"/>
    </w:rPr>
  </w:style>
  <w:style w:type="paragraph" w:styleId="afff1">
    <w:name w:val="List Paragraph"/>
    <w:basedOn w:val="a7"/>
    <w:uiPriority w:val="34"/>
    <w:qFormat/>
    <w:rsid w:val="005C4C1E"/>
    <w:pPr>
      <w:ind w:left="720" w:hanging="794"/>
    </w:pPr>
  </w:style>
  <w:style w:type="character" w:customStyle="1" w:styleId="3L1NoteChar">
    <w:name w:val="3L1Note Char"/>
    <w:link w:val="3L1Note"/>
    <w:rsid w:val="001533A7"/>
    <w:rPr>
      <w:rFonts w:ascii="Times New Roman" w:hAnsi="Times New Roman"/>
      <w:b/>
      <w:bCs/>
      <w:lang w:val="en-GB"/>
    </w:rPr>
  </w:style>
  <w:style w:type="character" w:customStyle="1" w:styleId="3DVCLevel1Char">
    <w:name w:val="3DVC Level 1 Char"/>
    <w:rsid w:val="001533A7"/>
    <w:rPr>
      <w:rFonts w:ascii="Times New Roman" w:hAnsi="Times New Roman"/>
      <w:b/>
      <w:bCs/>
      <w:lang w:val="en-GB" w:eastAsia="en-US"/>
    </w:rPr>
  </w:style>
  <w:style w:type="paragraph" w:customStyle="1" w:styleId="3EdNotes">
    <w:name w:val="3EdNotes"/>
    <w:basedOn w:val="a7"/>
    <w:link w:val="3EdNotesChar"/>
    <w:qFormat/>
    <w:rsid w:val="001533A7"/>
    <w:pPr>
      <w:numPr>
        <w:numId w:val="8"/>
      </w:numPr>
      <w:tabs>
        <w:tab w:val="clear" w:pos="794"/>
        <w:tab w:val="left" w:pos="284"/>
      </w:tabs>
      <w:spacing w:before="0"/>
      <w:ind w:left="284" w:hanging="284"/>
    </w:pPr>
  </w:style>
  <w:style w:type="character" w:customStyle="1" w:styleId="3H4Char">
    <w:name w:val="3H4 Char"/>
    <w:link w:val="3H4"/>
    <w:rsid w:val="003964D8"/>
    <w:rPr>
      <w:rFonts w:ascii="Times New Roman" w:hAnsi="Times New Roman"/>
      <w:b/>
      <w:lang w:val="en-GB"/>
    </w:rPr>
  </w:style>
  <w:style w:type="character" w:customStyle="1" w:styleId="3DVCLevel2Char">
    <w:name w:val="3DVC Level 2 Char"/>
    <w:rsid w:val="001533A7"/>
    <w:rPr>
      <w:rFonts w:ascii="Times New Roman" w:hAnsi="Times New Roman"/>
      <w:b/>
      <w:lang w:val="en-GB"/>
    </w:rPr>
  </w:style>
  <w:style w:type="numbering" w:customStyle="1" w:styleId="3DHeading">
    <w:name w:val="3D Heading"/>
    <w:uiPriority w:val="99"/>
    <w:rsid w:val="003964D8"/>
    <w:pPr>
      <w:numPr>
        <w:numId w:val="9"/>
      </w:numPr>
    </w:pPr>
  </w:style>
  <w:style w:type="character" w:customStyle="1" w:styleId="3EdNotesChar">
    <w:name w:val="3EdNotes Char"/>
    <w:link w:val="3EdNotes"/>
    <w:rsid w:val="0025558B"/>
    <w:rPr>
      <w:rFonts w:ascii="Times New Roman" w:hAnsi="Times New Roman"/>
      <w:lang w:val="en-GB"/>
    </w:rPr>
  </w:style>
  <w:style w:type="paragraph" w:customStyle="1" w:styleId="3TOCLOFLOT">
    <w:name w:val="3TOCLOFLOT"/>
    <w:basedOn w:val="3N"/>
    <w:link w:val="3TOCLOFLOTChar"/>
    <w:qFormat/>
    <w:rsid w:val="005C4C1E"/>
    <w:pPr>
      <w:keepNext/>
      <w:jc w:val="center"/>
      <w:outlineLvl w:val="0"/>
    </w:pPr>
    <w:rPr>
      <w:b/>
      <w:caps/>
      <w:sz w:val="24"/>
      <w:szCs w:val="24"/>
    </w:rPr>
  </w:style>
  <w:style w:type="character" w:customStyle="1" w:styleId="3TOCLOFLOTChar">
    <w:name w:val="3TOCLOFLOT Char"/>
    <w:link w:val="3TOCLOFLOT"/>
    <w:rsid w:val="005C4C1E"/>
    <w:rPr>
      <w:rFonts w:ascii="Times New Roman" w:hAnsi="Times New Roman"/>
      <w:b/>
      <w:caps/>
      <w:sz w:val="24"/>
      <w:szCs w:val="24"/>
      <w:lang w:val="en-GB"/>
    </w:rPr>
  </w:style>
  <w:style w:type="paragraph" w:customStyle="1" w:styleId="Note1CharCharCharCharCharChar">
    <w:name w:val="Note 1 Char Char Char Char Char Char"/>
    <w:basedOn w:val="a7"/>
    <w:uiPriority w:val="99"/>
    <w:rsid w:val="00081094"/>
    <w:pPr>
      <w:tabs>
        <w:tab w:val="clear" w:pos="794"/>
        <w:tab w:val="clear" w:pos="1191"/>
        <w:tab w:val="clear" w:pos="1588"/>
        <w:tab w:val="clear" w:pos="1985"/>
      </w:tabs>
      <w:spacing w:before="60" w:line="199" w:lineRule="exact"/>
      <w:ind w:left="284"/>
    </w:pPr>
    <w:rPr>
      <w:sz w:val="18"/>
      <w:szCs w:val="18"/>
    </w:rPr>
  </w:style>
  <w:style w:type="character" w:customStyle="1" w:styleId="3DVCLevel3Char">
    <w:name w:val="3DVC Level 3 Char"/>
    <w:rsid w:val="001533A7"/>
    <w:rPr>
      <w:rFonts w:ascii="Times New Roman" w:hAnsi="Times New Roman"/>
      <w:b/>
      <w:lang w:val="en-GB"/>
    </w:rPr>
  </w:style>
  <w:style w:type="paragraph" w:customStyle="1" w:styleId="3S0">
    <w:name w:val="3S0"/>
    <w:basedOn w:val="a7"/>
    <w:link w:val="3S0Char"/>
    <w:qFormat/>
    <w:rsid w:val="001533A7"/>
    <w:pPr>
      <w:ind w:left="794" w:hanging="794"/>
    </w:pPr>
  </w:style>
  <w:style w:type="character" w:customStyle="1" w:styleId="3H0Char">
    <w:name w:val="3H0 Char"/>
    <w:link w:val="3H0"/>
    <w:rsid w:val="008452D8"/>
    <w:rPr>
      <w:rFonts w:ascii="Times New Roman" w:hAnsi="Times New Roman"/>
      <w:b/>
      <w:sz w:val="22"/>
      <w:lang w:val="en-GB"/>
    </w:rPr>
  </w:style>
  <w:style w:type="character" w:customStyle="1" w:styleId="3DVCLevel4Char">
    <w:name w:val="3DVC Level 4 Char"/>
    <w:rsid w:val="001533A7"/>
    <w:rPr>
      <w:rFonts w:ascii="Times New Roman" w:hAnsi="Times New Roman"/>
      <w:b/>
      <w:lang w:val="en-GB"/>
    </w:rPr>
  </w:style>
  <w:style w:type="character" w:customStyle="1" w:styleId="3S0Char">
    <w:name w:val="3S0 Char"/>
    <w:link w:val="3S0"/>
    <w:rsid w:val="001533A7"/>
    <w:rPr>
      <w:rFonts w:ascii="Times New Roman" w:hAnsi="Times New Roman"/>
      <w:lang w:val="en-GB"/>
    </w:rPr>
  </w:style>
  <w:style w:type="character" w:customStyle="1" w:styleId="3DVCLevel5Char">
    <w:name w:val="3DVC Level 5 Char"/>
    <w:link w:val="3H5"/>
    <w:rsid w:val="001533A7"/>
    <w:rPr>
      <w:rFonts w:ascii="Times New Roman" w:hAnsi="Times New Roman"/>
      <w:b/>
      <w:lang w:val="en-GB"/>
    </w:rPr>
  </w:style>
  <w:style w:type="character" w:customStyle="1" w:styleId="51">
    <w:name w:val="見出し 5 (文字)"/>
    <w:aliases w:val="H5 (文字),H51 (文字),h5 (文字)"/>
    <w:link w:val="50"/>
    <w:uiPriority w:val="99"/>
    <w:rsid w:val="00510C5E"/>
    <w:rPr>
      <w:rFonts w:ascii="Calibri" w:eastAsia="SimSun" w:hAnsi="Calibri"/>
      <w:b/>
      <w:bCs/>
      <w:i/>
      <w:iCs/>
      <w:sz w:val="26"/>
      <w:szCs w:val="26"/>
      <w:lang w:val="en-GB"/>
    </w:rPr>
  </w:style>
  <w:style w:type="paragraph" w:customStyle="1" w:styleId="4H0">
    <w:name w:val="4H0"/>
    <w:basedOn w:val="3H0"/>
    <w:link w:val="4H0Char"/>
    <w:qFormat/>
    <w:rsid w:val="001533A7"/>
    <w:pPr>
      <w:numPr>
        <w:numId w:val="34"/>
      </w:numPr>
      <w:tabs>
        <w:tab w:val="left" w:pos="794"/>
      </w:tabs>
    </w:pPr>
  </w:style>
  <w:style w:type="paragraph" w:customStyle="1" w:styleId="4H1">
    <w:name w:val="4H1"/>
    <w:basedOn w:val="3N"/>
    <w:link w:val="4H1Char"/>
    <w:qFormat/>
    <w:rsid w:val="001533A7"/>
    <w:pPr>
      <w:numPr>
        <w:ilvl w:val="1"/>
        <w:numId w:val="34"/>
      </w:numPr>
    </w:pPr>
    <w:rPr>
      <w:b/>
    </w:rPr>
  </w:style>
  <w:style w:type="character" w:customStyle="1" w:styleId="4H0Char">
    <w:name w:val="4H0 Char"/>
    <w:link w:val="4H0"/>
    <w:rsid w:val="001533A7"/>
    <w:rPr>
      <w:rFonts w:ascii="Times New Roman" w:hAnsi="Times New Roman"/>
      <w:b/>
      <w:sz w:val="22"/>
      <w:lang w:val="en-GB"/>
    </w:rPr>
  </w:style>
  <w:style w:type="paragraph" w:customStyle="1" w:styleId="4H2">
    <w:name w:val="4H2"/>
    <w:basedOn w:val="a7"/>
    <w:rsid w:val="001533A7"/>
    <w:pPr>
      <w:numPr>
        <w:ilvl w:val="2"/>
        <w:numId w:val="34"/>
      </w:numPr>
    </w:pPr>
  </w:style>
  <w:style w:type="character" w:customStyle="1" w:styleId="4H1Char">
    <w:name w:val="4H1 Char"/>
    <w:link w:val="4H1"/>
    <w:rsid w:val="001533A7"/>
    <w:rPr>
      <w:rFonts w:ascii="Times New Roman" w:hAnsi="Times New Roman"/>
      <w:b/>
      <w:lang w:val="en-GB"/>
    </w:rPr>
  </w:style>
  <w:style w:type="paragraph" w:customStyle="1" w:styleId="Bibliography2">
    <w:name w:val="Bibliography2"/>
    <w:basedOn w:val="a7"/>
    <w:uiPriority w:val="99"/>
    <w:rsid w:val="001533A7"/>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 w:type="numbering" w:styleId="111111">
    <w:name w:val="Outline List 2"/>
    <w:basedOn w:val="aa"/>
    <w:uiPriority w:val="99"/>
    <w:semiHidden/>
    <w:unhideWhenUsed/>
    <w:locked/>
    <w:rsid w:val="001533A7"/>
  </w:style>
  <w:style w:type="character" w:styleId="afff2">
    <w:name w:val="Subtle Reference"/>
    <w:uiPriority w:val="31"/>
    <w:qFormat/>
    <w:rsid w:val="001533A7"/>
    <w:rPr>
      <w:smallCaps/>
      <w:color w:val="C0504D"/>
      <w:u w:val="single"/>
    </w:rPr>
  </w:style>
  <w:style w:type="paragraph" w:customStyle="1" w:styleId="3N0">
    <w:name w:val="3N0"/>
    <w:basedOn w:val="a7"/>
    <w:link w:val="3N0Char"/>
    <w:qFormat/>
    <w:rsid w:val="001533A7"/>
    <w:pPr>
      <w:widowControl w:val="0"/>
      <w:tabs>
        <w:tab w:val="clear" w:pos="794"/>
        <w:tab w:val="clear" w:pos="1191"/>
        <w:tab w:val="clear" w:pos="1588"/>
        <w:tab w:val="clear" w:pos="1985"/>
      </w:tabs>
    </w:pPr>
  </w:style>
  <w:style w:type="character" w:customStyle="1" w:styleId="3N0Char">
    <w:name w:val="3N0 Char"/>
    <w:link w:val="3N0"/>
    <w:rsid w:val="001533A7"/>
    <w:rPr>
      <w:rFonts w:ascii="Times New Roman" w:hAnsi="Times New Roman"/>
      <w:lang w:val="en-GB" w:eastAsia="en-US"/>
    </w:rPr>
  </w:style>
  <w:style w:type="paragraph" w:styleId="afff3">
    <w:name w:val="TOC Heading"/>
    <w:basedOn w:val="1"/>
    <w:next w:val="a7"/>
    <w:uiPriority w:val="39"/>
    <w:unhideWhenUsed/>
    <w:qFormat/>
    <w:rsid w:val="001533A7"/>
    <w:pPr>
      <w:numPr>
        <w:numId w:val="0"/>
      </w:numPr>
      <w:tabs>
        <w:tab w:val="clear" w:pos="794"/>
        <w:tab w:val="clear" w:pos="1191"/>
        <w:tab w:val="clear" w:pos="1588"/>
        <w:tab w:val="clear" w:pos="1985"/>
      </w:tabs>
      <w:overflowPunct/>
      <w:autoSpaceDE/>
      <w:autoSpaceDN/>
      <w:adjustRightInd/>
      <w:spacing w:line="276" w:lineRule="auto"/>
      <w:textAlignment w:val="auto"/>
      <w:outlineLvl w:val="9"/>
    </w:pPr>
    <w:rPr>
      <w:rFonts w:ascii="Cambria" w:eastAsia="SimSun" w:hAnsi="Cambria"/>
      <w:color w:val="365F91"/>
      <w:sz w:val="28"/>
      <w:szCs w:val="28"/>
      <w:lang w:val="en-US" w:eastAsia="ja-JP"/>
    </w:rPr>
  </w:style>
  <w:style w:type="table" w:customStyle="1" w:styleId="TableGrid1">
    <w:name w:val="Table Grid1"/>
    <w:basedOn w:val="a9"/>
    <w:next w:val="aff8"/>
    <w:uiPriority w:val="99"/>
    <w:rsid w:val="001533A7"/>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1533A7"/>
  </w:style>
  <w:style w:type="character" w:customStyle="1" w:styleId="Heading2Char1">
    <w:name w:val="Heading 2 Char1"/>
    <w:aliases w:val="H Char"/>
    <w:uiPriority w:val="99"/>
    <w:rsid w:val="001533A7"/>
    <w:rPr>
      <w:rFonts w:ascii="Cambria" w:eastAsia="SimSun" w:hAnsi="Cambria" w:cs="Times New Roman"/>
      <w:b/>
      <w:bCs/>
      <w:i/>
      <w:iCs/>
      <w:sz w:val="28"/>
      <w:szCs w:val="28"/>
      <w:lang w:val="en-GB" w:eastAsia="en-US"/>
    </w:rPr>
  </w:style>
  <w:style w:type="paragraph" w:styleId="afff4">
    <w:name w:val="Message Header"/>
    <w:basedOn w:val="a7"/>
    <w:link w:val="afff5"/>
    <w:uiPriority w:val="99"/>
    <w:unhideWhenUsed/>
    <w:locked/>
    <w:rsid w:val="001533A7"/>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afff5">
    <w:name w:val="メッセージ見出し (文字)"/>
    <w:link w:val="afff4"/>
    <w:uiPriority w:val="99"/>
    <w:rsid w:val="001533A7"/>
    <w:rPr>
      <w:rFonts w:ascii="Cambria" w:eastAsia="SimSun" w:hAnsi="Cambria"/>
      <w:sz w:val="24"/>
      <w:szCs w:val="24"/>
      <w:shd w:val="pct20" w:color="auto" w:fill="auto"/>
      <w:lang w:val="en-GB" w:eastAsia="en-US"/>
    </w:rPr>
  </w:style>
  <w:style w:type="character" w:customStyle="1" w:styleId="Heading1Char2">
    <w:name w:val="Heading 1 Char2"/>
    <w:uiPriority w:val="99"/>
    <w:rsid w:val="001533A7"/>
    <w:rPr>
      <w:rFonts w:ascii="Cambria" w:eastAsia="SimSun" w:hAnsi="Cambria" w:cs="Times New Roman"/>
      <w:b/>
      <w:bCs/>
      <w:kern w:val="32"/>
      <w:sz w:val="32"/>
      <w:szCs w:val="32"/>
      <w:lang w:val="en-GB" w:eastAsia="en-US"/>
    </w:rPr>
  </w:style>
  <w:style w:type="numbering" w:styleId="afff6">
    <w:name w:val="Outline List 3"/>
    <w:basedOn w:val="aa"/>
    <w:uiPriority w:val="99"/>
    <w:semiHidden/>
    <w:unhideWhenUsed/>
    <w:locked/>
    <w:rsid w:val="001533A7"/>
  </w:style>
  <w:style w:type="character" w:customStyle="1" w:styleId="summary">
    <w:name w:val="summary"/>
    <w:rsid w:val="000B06B6"/>
  </w:style>
  <w:style w:type="paragraph" w:customStyle="1" w:styleId="Bibliography3">
    <w:name w:val="Bibliography3"/>
    <w:basedOn w:val="a7"/>
    <w:uiPriority w:val="99"/>
    <w:rsid w:val="000B06B6"/>
    <w:pPr>
      <w:tabs>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ＭＳ 明朝" w:hAnsi="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3033">
      <w:bodyDiv w:val="1"/>
      <w:marLeft w:val="0"/>
      <w:marRight w:val="0"/>
      <w:marTop w:val="0"/>
      <w:marBottom w:val="0"/>
      <w:divBdr>
        <w:top w:val="none" w:sz="0" w:space="0" w:color="auto"/>
        <w:left w:val="none" w:sz="0" w:space="0" w:color="auto"/>
        <w:bottom w:val="none" w:sz="0" w:space="0" w:color="auto"/>
        <w:right w:val="none" w:sz="0" w:space="0" w:color="auto"/>
      </w:divBdr>
    </w:div>
    <w:div w:id="70658339">
      <w:bodyDiv w:val="1"/>
      <w:marLeft w:val="0"/>
      <w:marRight w:val="0"/>
      <w:marTop w:val="0"/>
      <w:marBottom w:val="0"/>
      <w:divBdr>
        <w:top w:val="none" w:sz="0" w:space="0" w:color="auto"/>
        <w:left w:val="none" w:sz="0" w:space="0" w:color="auto"/>
        <w:bottom w:val="none" w:sz="0" w:space="0" w:color="auto"/>
        <w:right w:val="none" w:sz="0" w:space="0" w:color="auto"/>
      </w:divBdr>
    </w:div>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149247827">
      <w:bodyDiv w:val="1"/>
      <w:marLeft w:val="0"/>
      <w:marRight w:val="0"/>
      <w:marTop w:val="0"/>
      <w:marBottom w:val="0"/>
      <w:divBdr>
        <w:top w:val="none" w:sz="0" w:space="0" w:color="auto"/>
        <w:left w:val="none" w:sz="0" w:space="0" w:color="auto"/>
        <w:bottom w:val="none" w:sz="0" w:space="0" w:color="auto"/>
        <w:right w:val="none" w:sz="0" w:space="0" w:color="auto"/>
      </w:divBdr>
    </w:div>
    <w:div w:id="209995572">
      <w:bodyDiv w:val="1"/>
      <w:marLeft w:val="0"/>
      <w:marRight w:val="0"/>
      <w:marTop w:val="0"/>
      <w:marBottom w:val="0"/>
      <w:divBdr>
        <w:top w:val="none" w:sz="0" w:space="0" w:color="auto"/>
        <w:left w:val="none" w:sz="0" w:space="0" w:color="auto"/>
        <w:bottom w:val="none" w:sz="0" w:space="0" w:color="auto"/>
        <w:right w:val="none" w:sz="0" w:space="0" w:color="auto"/>
      </w:divBdr>
    </w:div>
    <w:div w:id="231044249">
      <w:bodyDiv w:val="1"/>
      <w:marLeft w:val="0"/>
      <w:marRight w:val="0"/>
      <w:marTop w:val="0"/>
      <w:marBottom w:val="0"/>
      <w:divBdr>
        <w:top w:val="none" w:sz="0" w:space="0" w:color="auto"/>
        <w:left w:val="none" w:sz="0" w:space="0" w:color="auto"/>
        <w:bottom w:val="none" w:sz="0" w:space="0" w:color="auto"/>
        <w:right w:val="none" w:sz="0" w:space="0" w:color="auto"/>
      </w:divBdr>
    </w:div>
    <w:div w:id="254286910">
      <w:bodyDiv w:val="1"/>
      <w:marLeft w:val="0"/>
      <w:marRight w:val="0"/>
      <w:marTop w:val="0"/>
      <w:marBottom w:val="0"/>
      <w:divBdr>
        <w:top w:val="none" w:sz="0" w:space="0" w:color="auto"/>
        <w:left w:val="none" w:sz="0" w:space="0" w:color="auto"/>
        <w:bottom w:val="none" w:sz="0" w:space="0" w:color="auto"/>
        <w:right w:val="none" w:sz="0" w:space="0" w:color="auto"/>
      </w:divBdr>
    </w:div>
    <w:div w:id="328555649">
      <w:bodyDiv w:val="1"/>
      <w:marLeft w:val="0"/>
      <w:marRight w:val="0"/>
      <w:marTop w:val="0"/>
      <w:marBottom w:val="0"/>
      <w:divBdr>
        <w:top w:val="none" w:sz="0" w:space="0" w:color="auto"/>
        <w:left w:val="none" w:sz="0" w:space="0" w:color="auto"/>
        <w:bottom w:val="none" w:sz="0" w:space="0" w:color="auto"/>
        <w:right w:val="none" w:sz="0" w:space="0" w:color="auto"/>
      </w:divBdr>
    </w:div>
    <w:div w:id="403182372">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64556088">
      <w:bodyDiv w:val="1"/>
      <w:marLeft w:val="0"/>
      <w:marRight w:val="0"/>
      <w:marTop w:val="0"/>
      <w:marBottom w:val="0"/>
      <w:divBdr>
        <w:top w:val="none" w:sz="0" w:space="0" w:color="auto"/>
        <w:left w:val="none" w:sz="0" w:space="0" w:color="auto"/>
        <w:bottom w:val="none" w:sz="0" w:space="0" w:color="auto"/>
        <w:right w:val="none" w:sz="0" w:space="0" w:color="auto"/>
      </w:divBdr>
    </w:div>
    <w:div w:id="665010154">
      <w:bodyDiv w:val="1"/>
      <w:marLeft w:val="0"/>
      <w:marRight w:val="0"/>
      <w:marTop w:val="0"/>
      <w:marBottom w:val="0"/>
      <w:divBdr>
        <w:top w:val="none" w:sz="0" w:space="0" w:color="auto"/>
        <w:left w:val="none" w:sz="0" w:space="0" w:color="auto"/>
        <w:bottom w:val="none" w:sz="0" w:space="0" w:color="auto"/>
        <w:right w:val="none" w:sz="0" w:space="0" w:color="auto"/>
      </w:divBdr>
    </w:div>
    <w:div w:id="679896731">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701247670">
      <w:bodyDiv w:val="1"/>
      <w:marLeft w:val="0"/>
      <w:marRight w:val="0"/>
      <w:marTop w:val="0"/>
      <w:marBottom w:val="0"/>
      <w:divBdr>
        <w:top w:val="none" w:sz="0" w:space="0" w:color="auto"/>
        <w:left w:val="none" w:sz="0" w:space="0" w:color="auto"/>
        <w:bottom w:val="none" w:sz="0" w:space="0" w:color="auto"/>
        <w:right w:val="none" w:sz="0" w:space="0" w:color="auto"/>
      </w:divBdr>
    </w:div>
    <w:div w:id="744688074">
      <w:bodyDiv w:val="1"/>
      <w:marLeft w:val="0"/>
      <w:marRight w:val="0"/>
      <w:marTop w:val="0"/>
      <w:marBottom w:val="0"/>
      <w:divBdr>
        <w:top w:val="none" w:sz="0" w:space="0" w:color="auto"/>
        <w:left w:val="none" w:sz="0" w:space="0" w:color="auto"/>
        <w:bottom w:val="none" w:sz="0" w:space="0" w:color="auto"/>
        <w:right w:val="none" w:sz="0" w:space="0" w:color="auto"/>
      </w:divBdr>
    </w:div>
    <w:div w:id="875700434">
      <w:bodyDiv w:val="1"/>
      <w:marLeft w:val="0"/>
      <w:marRight w:val="0"/>
      <w:marTop w:val="0"/>
      <w:marBottom w:val="0"/>
      <w:divBdr>
        <w:top w:val="none" w:sz="0" w:space="0" w:color="auto"/>
        <w:left w:val="none" w:sz="0" w:space="0" w:color="auto"/>
        <w:bottom w:val="none" w:sz="0" w:space="0" w:color="auto"/>
        <w:right w:val="none" w:sz="0" w:space="0" w:color="auto"/>
      </w:divBdr>
    </w:div>
    <w:div w:id="1055589989">
      <w:bodyDiv w:val="1"/>
      <w:marLeft w:val="0"/>
      <w:marRight w:val="0"/>
      <w:marTop w:val="0"/>
      <w:marBottom w:val="0"/>
      <w:divBdr>
        <w:top w:val="none" w:sz="0" w:space="0" w:color="auto"/>
        <w:left w:val="none" w:sz="0" w:space="0" w:color="auto"/>
        <w:bottom w:val="none" w:sz="0" w:space="0" w:color="auto"/>
        <w:right w:val="none" w:sz="0" w:space="0" w:color="auto"/>
      </w:divBdr>
    </w:div>
    <w:div w:id="1203514561">
      <w:bodyDiv w:val="1"/>
      <w:marLeft w:val="0"/>
      <w:marRight w:val="0"/>
      <w:marTop w:val="0"/>
      <w:marBottom w:val="0"/>
      <w:divBdr>
        <w:top w:val="none" w:sz="0" w:space="0" w:color="auto"/>
        <w:left w:val="none" w:sz="0" w:space="0" w:color="auto"/>
        <w:bottom w:val="none" w:sz="0" w:space="0" w:color="auto"/>
        <w:right w:val="none" w:sz="0" w:space="0" w:color="auto"/>
      </w:divBdr>
    </w:div>
    <w:div w:id="1230650391">
      <w:bodyDiv w:val="1"/>
      <w:marLeft w:val="0"/>
      <w:marRight w:val="0"/>
      <w:marTop w:val="0"/>
      <w:marBottom w:val="0"/>
      <w:divBdr>
        <w:top w:val="none" w:sz="0" w:space="0" w:color="auto"/>
        <w:left w:val="none" w:sz="0" w:space="0" w:color="auto"/>
        <w:bottom w:val="none" w:sz="0" w:space="0" w:color="auto"/>
        <w:right w:val="none" w:sz="0" w:space="0" w:color="auto"/>
      </w:divBdr>
    </w:div>
    <w:div w:id="1235974875">
      <w:bodyDiv w:val="1"/>
      <w:marLeft w:val="0"/>
      <w:marRight w:val="0"/>
      <w:marTop w:val="0"/>
      <w:marBottom w:val="0"/>
      <w:divBdr>
        <w:top w:val="none" w:sz="0" w:space="0" w:color="auto"/>
        <w:left w:val="none" w:sz="0" w:space="0" w:color="auto"/>
        <w:bottom w:val="none" w:sz="0" w:space="0" w:color="auto"/>
        <w:right w:val="none" w:sz="0" w:space="0" w:color="auto"/>
      </w:divBdr>
    </w:div>
    <w:div w:id="1273056364">
      <w:bodyDiv w:val="1"/>
      <w:marLeft w:val="0"/>
      <w:marRight w:val="0"/>
      <w:marTop w:val="0"/>
      <w:marBottom w:val="0"/>
      <w:divBdr>
        <w:top w:val="none" w:sz="0" w:space="0" w:color="auto"/>
        <w:left w:val="none" w:sz="0" w:space="0" w:color="auto"/>
        <w:bottom w:val="none" w:sz="0" w:space="0" w:color="auto"/>
        <w:right w:val="none" w:sz="0" w:space="0" w:color="auto"/>
      </w:divBdr>
    </w:div>
    <w:div w:id="1273854440">
      <w:bodyDiv w:val="1"/>
      <w:marLeft w:val="0"/>
      <w:marRight w:val="0"/>
      <w:marTop w:val="0"/>
      <w:marBottom w:val="0"/>
      <w:divBdr>
        <w:top w:val="none" w:sz="0" w:space="0" w:color="auto"/>
        <w:left w:val="none" w:sz="0" w:space="0" w:color="auto"/>
        <w:bottom w:val="none" w:sz="0" w:space="0" w:color="auto"/>
        <w:right w:val="none" w:sz="0" w:space="0" w:color="auto"/>
      </w:divBdr>
    </w:div>
    <w:div w:id="1286546221">
      <w:bodyDiv w:val="1"/>
      <w:marLeft w:val="0"/>
      <w:marRight w:val="0"/>
      <w:marTop w:val="0"/>
      <w:marBottom w:val="0"/>
      <w:divBdr>
        <w:top w:val="none" w:sz="0" w:space="0" w:color="auto"/>
        <w:left w:val="none" w:sz="0" w:space="0" w:color="auto"/>
        <w:bottom w:val="none" w:sz="0" w:space="0" w:color="auto"/>
        <w:right w:val="none" w:sz="0" w:space="0" w:color="auto"/>
      </w:divBdr>
    </w:div>
    <w:div w:id="1309674198">
      <w:bodyDiv w:val="1"/>
      <w:marLeft w:val="0"/>
      <w:marRight w:val="0"/>
      <w:marTop w:val="0"/>
      <w:marBottom w:val="0"/>
      <w:divBdr>
        <w:top w:val="none" w:sz="0" w:space="0" w:color="auto"/>
        <w:left w:val="none" w:sz="0" w:space="0" w:color="auto"/>
        <w:bottom w:val="none" w:sz="0" w:space="0" w:color="auto"/>
        <w:right w:val="none" w:sz="0" w:space="0" w:color="auto"/>
      </w:divBdr>
    </w:div>
    <w:div w:id="1362631677">
      <w:bodyDiv w:val="1"/>
      <w:marLeft w:val="0"/>
      <w:marRight w:val="0"/>
      <w:marTop w:val="0"/>
      <w:marBottom w:val="0"/>
      <w:divBdr>
        <w:top w:val="none" w:sz="0" w:space="0" w:color="auto"/>
        <w:left w:val="none" w:sz="0" w:space="0" w:color="auto"/>
        <w:bottom w:val="none" w:sz="0" w:space="0" w:color="auto"/>
        <w:right w:val="none" w:sz="0" w:space="0" w:color="auto"/>
      </w:divBdr>
    </w:div>
    <w:div w:id="1395931038">
      <w:bodyDiv w:val="1"/>
      <w:marLeft w:val="0"/>
      <w:marRight w:val="0"/>
      <w:marTop w:val="0"/>
      <w:marBottom w:val="0"/>
      <w:divBdr>
        <w:top w:val="none" w:sz="0" w:space="0" w:color="auto"/>
        <w:left w:val="none" w:sz="0" w:space="0" w:color="auto"/>
        <w:bottom w:val="none" w:sz="0" w:space="0" w:color="auto"/>
        <w:right w:val="none" w:sz="0" w:space="0" w:color="auto"/>
      </w:divBdr>
    </w:div>
    <w:div w:id="1404839527">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441678161">
      <w:bodyDiv w:val="1"/>
      <w:marLeft w:val="0"/>
      <w:marRight w:val="0"/>
      <w:marTop w:val="0"/>
      <w:marBottom w:val="0"/>
      <w:divBdr>
        <w:top w:val="none" w:sz="0" w:space="0" w:color="auto"/>
        <w:left w:val="none" w:sz="0" w:space="0" w:color="auto"/>
        <w:bottom w:val="none" w:sz="0" w:space="0" w:color="auto"/>
        <w:right w:val="none" w:sz="0" w:space="0" w:color="auto"/>
      </w:divBdr>
    </w:div>
    <w:div w:id="1485974749">
      <w:bodyDiv w:val="1"/>
      <w:marLeft w:val="0"/>
      <w:marRight w:val="0"/>
      <w:marTop w:val="0"/>
      <w:marBottom w:val="0"/>
      <w:divBdr>
        <w:top w:val="none" w:sz="0" w:space="0" w:color="auto"/>
        <w:left w:val="none" w:sz="0" w:space="0" w:color="auto"/>
        <w:bottom w:val="none" w:sz="0" w:space="0" w:color="auto"/>
        <w:right w:val="none" w:sz="0" w:space="0" w:color="auto"/>
      </w:divBdr>
    </w:div>
    <w:div w:id="1490095907">
      <w:bodyDiv w:val="1"/>
      <w:marLeft w:val="0"/>
      <w:marRight w:val="0"/>
      <w:marTop w:val="0"/>
      <w:marBottom w:val="0"/>
      <w:divBdr>
        <w:top w:val="none" w:sz="0" w:space="0" w:color="auto"/>
        <w:left w:val="none" w:sz="0" w:space="0" w:color="auto"/>
        <w:bottom w:val="none" w:sz="0" w:space="0" w:color="auto"/>
        <w:right w:val="none" w:sz="0" w:space="0" w:color="auto"/>
      </w:divBdr>
    </w:div>
    <w:div w:id="1506938824">
      <w:bodyDiv w:val="1"/>
      <w:marLeft w:val="0"/>
      <w:marRight w:val="0"/>
      <w:marTop w:val="0"/>
      <w:marBottom w:val="0"/>
      <w:divBdr>
        <w:top w:val="none" w:sz="0" w:space="0" w:color="auto"/>
        <w:left w:val="none" w:sz="0" w:space="0" w:color="auto"/>
        <w:bottom w:val="none" w:sz="0" w:space="0" w:color="auto"/>
        <w:right w:val="none" w:sz="0" w:space="0" w:color="auto"/>
      </w:divBdr>
    </w:div>
    <w:div w:id="1517814183">
      <w:bodyDiv w:val="1"/>
      <w:marLeft w:val="0"/>
      <w:marRight w:val="0"/>
      <w:marTop w:val="0"/>
      <w:marBottom w:val="0"/>
      <w:divBdr>
        <w:top w:val="none" w:sz="0" w:space="0" w:color="auto"/>
        <w:left w:val="none" w:sz="0" w:space="0" w:color="auto"/>
        <w:bottom w:val="none" w:sz="0" w:space="0" w:color="auto"/>
        <w:right w:val="none" w:sz="0" w:space="0" w:color="auto"/>
      </w:divBdr>
    </w:div>
    <w:div w:id="1546286880">
      <w:bodyDiv w:val="1"/>
      <w:marLeft w:val="0"/>
      <w:marRight w:val="0"/>
      <w:marTop w:val="0"/>
      <w:marBottom w:val="0"/>
      <w:divBdr>
        <w:top w:val="none" w:sz="0" w:space="0" w:color="auto"/>
        <w:left w:val="none" w:sz="0" w:space="0" w:color="auto"/>
        <w:bottom w:val="none" w:sz="0" w:space="0" w:color="auto"/>
        <w:right w:val="none" w:sz="0" w:space="0" w:color="auto"/>
      </w:divBdr>
    </w:div>
    <w:div w:id="1745561847">
      <w:bodyDiv w:val="1"/>
      <w:marLeft w:val="0"/>
      <w:marRight w:val="0"/>
      <w:marTop w:val="0"/>
      <w:marBottom w:val="0"/>
      <w:divBdr>
        <w:top w:val="none" w:sz="0" w:space="0" w:color="auto"/>
        <w:left w:val="none" w:sz="0" w:space="0" w:color="auto"/>
        <w:bottom w:val="none" w:sz="0" w:space="0" w:color="auto"/>
        <w:right w:val="none" w:sz="0" w:space="0" w:color="auto"/>
      </w:divBdr>
    </w:div>
    <w:div w:id="1851335990">
      <w:bodyDiv w:val="1"/>
      <w:marLeft w:val="0"/>
      <w:marRight w:val="0"/>
      <w:marTop w:val="0"/>
      <w:marBottom w:val="0"/>
      <w:divBdr>
        <w:top w:val="none" w:sz="0" w:space="0" w:color="auto"/>
        <w:left w:val="none" w:sz="0" w:space="0" w:color="auto"/>
        <w:bottom w:val="none" w:sz="0" w:space="0" w:color="auto"/>
        <w:right w:val="none" w:sz="0" w:space="0" w:color="auto"/>
      </w:divBdr>
    </w:div>
    <w:div w:id="1932814248">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1982034373">
      <w:bodyDiv w:val="1"/>
      <w:marLeft w:val="0"/>
      <w:marRight w:val="0"/>
      <w:marTop w:val="0"/>
      <w:marBottom w:val="0"/>
      <w:divBdr>
        <w:top w:val="none" w:sz="0" w:space="0" w:color="auto"/>
        <w:left w:val="none" w:sz="0" w:space="0" w:color="auto"/>
        <w:bottom w:val="none" w:sz="0" w:space="0" w:color="auto"/>
        <w:right w:val="none" w:sz="0" w:space="0" w:color="auto"/>
      </w:divBdr>
      <w:divsChild>
        <w:div w:id="1019354047">
          <w:marLeft w:val="0"/>
          <w:marRight w:val="0"/>
          <w:marTop w:val="0"/>
          <w:marBottom w:val="0"/>
          <w:divBdr>
            <w:top w:val="none" w:sz="0" w:space="0" w:color="auto"/>
            <w:left w:val="none" w:sz="0" w:space="0" w:color="auto"/>
            <w:bottom w:val="none" w:sz="0" w:space="0" w:color="auto"/>
            <w:right w:val="none" w:sz="0" w:space="0" w:color="auto"/>
          </w:divBdr>
        </w:div>
      </w:divsChild>
    </w:div>
    <w:div w:id="199151491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11564178">
      <w:bodyDiv w:val="1"/>
      <w:marLeft w:val="0"/>
      <w:marRight w:val="0"/>
      <w:marTop w:val="0"/>
      <w:marBottom w:val="0"/>
      <w:divBdr>
        <w:top w:val="none" w:sz="0" w:space="0" w:color="auto"/>
        <w:left w:val="none" w:sz="0" w:space="0" w:color="auto"/>
        <w:bottom w:val="none" w:sz="0" w:space="0" w:color="auto"/>
        <w:right w:val="none" w:sz="0" w:space="0" w:color="auto"/>
      </w:divBdr>
    </w:div>
    <w:div w:id="2020622344">
      <w:bodyDiv w:val="1"/>
      <w:marLeft w:val="0"/>
      <w:marRight w:val="0"/>
      <w:marTop w:val="0"/>
      <w:marBottom w:val="0"/>
      <w:divBdr>
        <w:top w:val="none" w:sz="0" w:space="0" w:color="auto"/>
        <w:left w:val="none" w:sz="0" w:space="0" w:color="auto"/>
        <w:bottom w:val="none" w:sz="0" w:space="0" w:color="auto"/>
        <w:right w:val="none" w:sz="0" w:space="0" w:color="auto"/>
      </w:divBdr>
    </w:div>
    <w:div w:id="2037076665">
      <w:bodyDiv w:val="1"/>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 w:id="2113435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jianle@qti.qualcomm.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yekuiw@qti.qualcomm.com" TargetMode="External"/><Relationship Id="rId2" Type="http://schemas.openxmlformats.org/officeDocument/2006/relationships/customXml" Target="../customXml/item2.xml"/><Relationship Id="rId16" Type="http://schemas.openxmlformats.org/officeDocument/2006/relationships/hyperlink" Target="mailto:miska.hannuksela@nokia.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Yan.Ye@interdigital.com"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ll@vidyo.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5A089-4484-4AF3-8257-AADC09140768}">
  <ds:schemaRefs>
    <ds:schemaRef ds:uri="http://schemas.openxmlformats.org/officeDocument/2006/bibliography"/>
  </ds:schemaRefs>
</ds:datastoreItem>
</file>

<file path=customXml/itemProps2.xml><?xml version="1.0" encoding="utf-8"?>
<ds:datastoreItem xmlns:ds="http://schemas.openxmlformats.org/officeDocument/2006/customXml" ds:itemID="{B3E7F0E9-8991-472E-87D2-EA95CA263382}">
  <ds:schemaRefs>
    <ds:schemaRef ds:uri="http://schemas.openxmlformats.org/officeDocument/2006/bibliography"/>
  </ds:schemaRefs>
</ds:datastoreItem>
</file>

<file path=customXml/itemProps3.xml><?xml version="1.0" encoding="utf-8"?>
<ds:datastoreItem xmlns:ds="http://schemas.openxmlformats.org/officeDocument/2006/customXml" ds:itemID="{0F7F73EE-6037-44A8-8CDA-82A14C7185C0}">
  <ds:schemaRefs>
    <ds:schemaRef ds:uri="http://schemas.openxmlformats.org/officeDocument/2006/bibliography"/>
  </ds:schemaRefs>
</ds:datastoreItem>
</file>

<file path=customXml/itemProps4.xml><?xml version="1.0" encoding="utf-8"?>
<ds:datastoreItem xmlns:ds="http://schemas.openxmlformats.org/officeDocument/2006/customXml" ds:itemID="{4B9B2437-719F-402C-A237-2890B11A8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955</Words>
  <Characters>5447</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Qualcomm Incorporated</Company>
  <LinksUpToDate>false</LinksUpToDate>
  <CharactersWithSpaces>6390</CharactersWithSpaces>
  <SharedDoc>false</SharedDoc>
  <HLinks>
    <vt:vector size="732" baseType="variant">
      <vt:variant>
        <vt:i4>1310773</vt:i4>
      </vt:variant>
      <vt:variant>
        <vt:i4>716</vt:i4>
      </vt:variant>
      <vt:variant>
        <vt:i4>0</vt:i4>
      </vt:variant>
      <vt:variant>
        <vt:i4>5</vt:i4>
      </vt:variant>
      <vt:variant>
        <vt:lpwstr/>
      </vt:variant>
      <vt:variant>
        <vt:lpwstr>_Toc361327518</vt:lpwstr>
      </vt:variant>
      <vt:variant>
        <vt:i4>1310773</vt:i4>
      </vt:variant>
      <vt:variant>
        <vt:i4>710</vt:i4>
      </vt:variant>
      <vt:variant>
        <vt:i4>0</vt:i4>
      </vt:variant>
      <vt:variant>
        <vt:i4>5</vt:i4>
      </vt:variant>
      <vt:variant>
        <vt:lpwstr/>
      </vt:variant>
      <vt:variant>
        <vt:lpwstr>_Toc361327517</vt:lpwstr>
      </vt:variant>
      <vt:variant>
        <vt:i4>1310773</vt:i4>
      </vt:variant>
      <vt:variant>
        <vt:i4>704</vt:i4>
      </vt:variant>
      <vt:variant>
        <vt:i4>0</vt:i4>
      </vt:variant>
      <vt:variant>
        <vt:i4>5</vt:i4>
      </vt:variant>
      <vt:variant>
        <vt:lpwstr/>
      </vt:variant>
      <vt:variant>
        <vt:lpwstr>_Toc361327516</vt:lpwstr>
      </vt:variant>
      <vt:variant>
        <vt:i4>1310773</vt:i4>
      </vt:variant>
      <vt:variant>
        <vt:i4>698</vt:i4>
      </vt:variant>
      <vt:variant>
        <vt:i4>0</vt:i4>
      </vt:variant>
      <vt:variant>
        <vt:i4>5</vt:i4>
      </vt:variant>
      <vt:variant>
        <vt:lpwstr/>
      </vt:variant>
      <vt:variant>
        <vt:lpwstr>_Toc361327515</vt:lpwstr>
      </vt:variant>
      <vt:variant>
        <vt:i4>1310773</vt:i4>
      </vt:variant>
      <vt:variant>
        <vt:i4>692</vt:i4>
      </vt:variant>
      <vt:variant>
        <vt:i4>0</vt:i4>
      </vt:variant>
      <vt:variant>
        <vt:i4>5</vt:i4>
      </vt:variant>
      <vt:variant>
        <vt:lpwstr/>
      </vt:variant>
      <vt:variant>
        <vt:lpwstr>_Toc361327514</vt:lpwstr>
      </vt:variant>
      <vt:variant>
        <vt:i4>1310773</vt:i4>
      </vt:variant>
      <vt:variant>
        <vt:i4>686</vt:i4>
      </vt:variant>
      <vt:variant>
        <vt:i4>0</vt:i4>
      </vt:variant>
      <vt:variant>
        <vt:i4>5</vt:i4>
      </vt:variant>
      <vt:variant>
        <vt:lpwstr/>
      </vt:variant>
      <vt:variant>
        <vt:lpwstr>_Toc361327513</vt:lpwstr>
      </vt:variant>
      <vt:variant>
        <vt:i4>1310773</vt:i4>
      </vt:variant>
      <vt:variant>
        <vt:i4>680</vt:i4>
      </vt:variant>
      <vt:variant>
        <vt:i4>0</vt:i4>
      </vt:variant>
      <vt:variant>
        <vt:i4>5</vt:i4>
      </vt:variant>
      <vt:variant>
        <vt:lpwstr/>
      </vt:variant>
      <vt:variant>
        <vt:lpwstr>_Toc361327511</vt:lpwstr>
      </vt:variant>
      <vt:variant>
        <vt:i4>1310773</vt:i4>
      </vt:variant>
      <vt:variant>
        <vt:i4>674</vt:i4>
      </vt:variant>
      <vt:variant>
        <vt:i4>0</vt:i4>
      </vt:variant>
      <vt:variant>
        <vt:i4>5</vt:i4>
      </vt:variant>
      <vt:variant>
        <vt:lpwstr/>
      </vt:variant>
      <vt:variant>
        <vt:lpwstr>_Toc361327510</vt:lpwstr>
      </vt:variant>
      <vt:variant>
        <vt:i4>1376309</vt:i4>
      </vt:variant>
      <vt:variant>
        <vt:i4>668</vt:i4>
      </vt:variant>
      <vt:variant>
        <vt:i4>0</vt:i4>
      </vt:variant>
      <vt:variant>
        <vt:i4>5</vt:i4>
      </vt:variant>
      <vt:variant>
        <vt:lpwstr/>
      </vt:variant>
      <vt:variant>
        <vt:lpwstr>_Toc361327509</vt:lpwstr>
      </vt:variant>
      <vt:variant>
        <vt:i4>1376309</vt:i4>
      </vt:variant>
      <vt:variant>
        <vt:i4>662</vt:i4>
      </vt:variant>
      <vt:variant>
        <vt:i4>0</vt:i4>
      </vt:variant>
      <vt:variant>
        <vt:i4>5</vt:i4>
      </vt:variant>
      <vt:variant>
        <vt:lpwstr/>
      </vt:variant>
      <vt:variant>
        <vt:lpwstr>_Toc361327508</vt:lpwstr>
      </vt:variant>
      <vt:variant>
        <vt:i4>1376309</vt:i4>
      </vt:variant>
      <vt:variant>
        <vt:i4>656</vt:i4>
      </vt:variant>
      <vt:variant>
        <vt:i4>0</vt:i4>
      </vt:variant>
      <vt:variant>
        <vt:i4>5</vt:i4>
      </vt:variant>
      <vt:variant>
        <vt:lpwstr/>
      </vt:variant>
      <vt:variant>
        <vt:lpwstr>_Toc361327507</vt:lpwstr>
      </vt:variant>
      <vt:variant>
        <vt:i4>1376309</vt:i4>
      </vt:variant>
      <vt:variant>
        <vt:i4>650</vt:i4>
      </vt:variant>
      <vt:variant>
        <vt:i4>0</vt:i4>
      </vt:variant>
      <vt:variant>
        <vt:i4>5</vt:i4>
      </vt:variant>
      <vt:variant>
        <vt:lpwstr/>
      </vt:variant>
      <vt:variant>
        <vt:lpwstr>_Toc361327506</vt:lpwstr>
      </vt:variant>
      <vt:variant>
        <vt:i4>1376309</vt:i4>
      </vt:variant>
      <vt:variant>
        <vt:i4>644</vt:i4>
      </vt:variant>
      <vt:variant>
        <vt:i4>0</vt:i4>
      </vt:variant>
      <vt:variant>
        <vt:i4>5</vt:i4>
      </vt:variant>
      <vt:variant>
        <vt:lpwstr/>
      </vt:variant>
      <vt:variant>
        <vt:lpwstr>_Toc361327505</vt:lpwstr>
      </vt:variant>
      <vt:variant>
        <vt:i4>1376309</vt:i4>
      </vt:variant>
      <vt:variant>
        <vt:i4>638</vt:i4>
      </vt:variant>
      <vt:variant>
        <vt:i4>0</vt:i4>
      </vt:variant>
      <vt:variant>
        <vt:i4>5</vt:i4>
      </vt:variant>
      <vt:variant>
        <vt:lpwstr/>
      </vt:variant>
      <vt:variant>
        <vt:lpwstr>_Toc361327501</vt:lpwstr>
      </vt:variant>
      <vt:variant>
        <vt:i4>1376309</vt:i4>
      </vt:variant>
      <vt:variant>
        <vt:i4>632</vt:i4>
      </vt:variant>
      <vt:variant>
        <vt:i4>0</vt:i4>
      </vt:variant>
      <vt:variant>
        <vt:i4>5</vt:i4>
      </vt:variant>
      <vt:variant>
        <vt:lpwstr/>
      </vt:variant>
      <vt:variant>
        <vt:lpwstr>_Toc361327500</vt:lpwstr>
      </vt:variant>
      <vt:variant>
        <vt:i4>1835060</vt:i4>
      </vt:variant>
      <vt:variant>
        <vt:i4>626</vt:i4>
      </vt:variant>
      <vt:variant>
        <vt:i4>0</vt:i4>
      </vt:variant>
      <vt:variant>
        <vt:i4>5</vt:i4>
      </vt:variant>
      <vt:variant>
        <vt:lpwstr/>
      </vt:variant>
      <vt:variant>
        <vt:lpwstr>_Toc361327495</vt:lpwstr>
      </vt:variant>
      <vt:variant>
        <vt:i4>1835060</vt:i4>
      </vt:variant>
      <vt:variant>
        <vt:i4>620</vt:i4>
      </vt:variant>
      <vt:variant>
        <vt:i4>0</vt:i4>
      </vt:variant>
      <vt:variant>
        <vt:i4>5</vt:i4>
      </vt:variant>
      <vt:variant>
        <vt:lpwstr/>
      </vt:variant>
      <vt:variant>
        <vt:lpwstr>_Toc361327494</vt:lpwstr>
      </vt:variant>
      <vt:variant>
        <vt:i4>1835060</vt:i4>
      </vt:variant>
      <vt:variant>
        <vt:i4>614</vt:i4>
      </vt:variant>
      <vt:variant>
        <vt:i4>0</vt:i4>
      </vt:variant>
      <vt:variant>
        <vt:i4>5</vt:i4>
      </vt:variant>
      <vt:variant>
        <vt:lpwstr/>
      </vt:variant>
      <vt:variant>
        <vt:lpwstr>_Toc361327493</vt:lpwstr>
      </vt:variant>
      <vt:variant>
        <vt:i4>1835060</vt:i4>
      </vt:variant>
      <vt:variant>
        <vt:i4>608</vt:i4>
      </vt:variant>
      <vt:variant>
        <vt:i4>0</vt:i4>
      </vt:variant>
      <vt:variant>
        <vt:i4>5</vt:i4>
      </vt:variant>
      <vt:variant>
        <vt:lpwstr/>
      </vt:variant>
      <vt:variant>
        <vt:lpwstr>_Toc361327492</vt:lpwstr>
      </vt:variant>
      <vt:variant>
        <vt:i4>1835060</vt:i4>
      </vt:variant>
      <vt:variant>
        <vt:i4>602</vt:i4>
      </vt:variant>
      <vt:variant>
        <vt:i4>0</vt:i4>
      </vt:variant>
      <vt:variant>
        <vt:i4>5</vt:i4>
      </vt:variant>
      <vt:variant>
        <vt:lpwstr/>
      </vt:variant>
      <vt:variant>
        <vt:lpwstr>_Toc361327491</vt:lpwstr>
      </vt:variant>
      <vt:variant>
        <vt:i4>1835060</vt:i4>
      </vt:variant>
      <vt:variant>
        <vt:i4>596</vt:i4>
      </vt:variant>
      <vt:variant>
        <vt:i4>0</vt:i4>
      </vt:variant>
      <vt:variant>
        <vt:i4>5</vt:i4>
      </vt:variant>
      <vt:variant>
        <vt:lpwstr/>
      </vt:variant>
      <vt:variant>
        <vt:lpwstr>_Toc361327490</vt:lpwstr>
      </vt:variant>
      <vt:variant>
        <vt:i4>1900596</vt:i4>
      </vt:variant>
      <vt:variant>
        <vt:i4>590</vt:i4>
      </vt:variant>
      <vt:variant>
        <vt:i4>0</vt:i4>
      </vt:variant>
      <vt:variant>
        <vt:i4>5</vt:i4>
      </vt:variant>
      <vt:variant>
        <vt:lpwstr/>
      </vt:variant>
      <vt:variant>
        <vt:lpwstr>_Toc361327489</vt:lpwstr>
      </vt:variant>
      <vt:variant>
        <vt:i4>1900596</vt:i4>
      </vt:variant>
      <vt:variant>
        <vt:i4>584</vt:i4>
      </vt:variant>
      <vt:variant>
        <vt:i4>0</vt:i4>
      </vt:variant>
      <vt:variant>
        <vt:i4>5</vt:i4>
      </vt:variant>
      <vt:variant>
        <vt:lpwstr/>
      </vt:variant>
      <vt:variant>
        <vt:lpwstr>_Toc361327488</vt:lpwstr>
      </vt:variant>
      <vt:variant>
        <vt:i4>1245236</vt:i4>
      </vt:variant>
      <vt:variant>
        <vt:i4>578</vt:i4>
      </vt:variant>
      <vt:variant>
        <vt:i4>0</vt:i4>
      </vt:variant>
      <vt:variant>
        <vt:i4>5</vt:i4>
      </vt:variant>
      <vt:variant>
        <vt:lpwstr/>
      </vt:variant>
      <vt:variant>
        <vt:lpwstr>_Toc361327466</vt:lpwstr>
      </vt:variant>
      <vt:variant>
        <vt:i4>1245236</vt:i4>
      </vt:variant>
      <vt:variant>
        <vt:i4>572</vt:i4>
      </vt:variant>
      <vt:variant>
        <vt:i4>0</vt:i4>
      </vt:variant>
      <vt:variant>
        <vt:i4>5</vt:i4>
      </vt:variant>
      <vt:variant>
        <vt:lpwstr/>
      </vt:variant>
      <vt:variant>
        <vt:lpwstr>_Toc361327465</vt:lpwstr>
      </vt:variant>
      <vt:variant>
        <vt:i4>1245236</vt:i4>
      </vt:variant>
      <vt:variant>
        <vt:i4>566</vt:i4>
      </vt:variant>
      <vt:variant>
        <vt:i4>0</vt:i4>
      </vt:variant>
      <vt:variant>
        <vt:i4>5</vt:i4>
      </vt:variant>
      <vt:variant>
        <vt:lpwstr/>
      </vt:variant>
      <vt:variant>
        <vt:lpwstr>_Toc361327464</vt:lpwstr>
      </vt:variant>
      <vt:variant>
        <vt:i4>1245236</vt:i4>
      </vt:variant>
      <vt:variant>
        <vt:i4>560</vt:i4>
      </vt:variant>
      <vt:variant>
        <vt:i4>0</vt:i4>
      </vt:variant>
      <vt:variant>
        <vt:i4>5</vt:i4>
      </vt:variant>
      <vt:variant>
        <vt:lpwstr/>
      </vt:variant>
      <vt:variant>
        <vt:lpwstr>_Toc361327463</vt:lpwstr>
      </vt:variant>
      <vt:variant>
        <vt:i4>1245236</vt:i4>
      </vt:variant>
      <vt:variant>
        <vt:i4>554</vt:i4>
      </vt:variant>
      <vt:variant>
        <vt:i4>0</vt:i4>
      </vt:variant>
      <vt:variant>
        <vt:i4>5</vt:i4>
      </vt:variant>
      <vt:variant>
        <vt:lpwstr/>
      </vt:variant>
      <vt:variant>
        <vt:lpwstr>_Toc361327462</vt:lpwstr>
      </vt:variant>
      <vt:variant>
        <vt:i4>1245236</vt:i4>
      </vt:variant>
      <vt:variant>
        <vt:i4>548</vt:i4>
      </vt:variant>
      <vt:variant>
        <vt:i4>0</vt:i4>
      </vt:variant>
      <vt:variant>
        <vt:i4>5</vt:i4>
      </vt:variant>
      <vt:variant>
        <vt:lpwstr/>
      </vt:variant>
      <vt:variant>
        <vt:lpwstr>_Toc361327461</vt:lpwstr>
      </vt:variant>
      <vt:variant>
        <vt:i4>1245236</vt:i4>
      </vt:variant>
      <vt:variant>
        <vt:i4>542</vt:i4>
      </vt:variant>
      <vt:variant>
        <vt:i4>0</vt:i4>
      </vt:variant>
      <vt:variant>
        <vt:i4>5</vt:i4>
      </vt:variant>
      <vt:variant>
        <vt:lpwstr/>
      </vt:variant>
      <vt:variant>
        <vt:lpwstr>_Toc361327460</vt:lpwstr>
      </vt:variant>
      <vt:variant>
        <vt:i4>1048628</vt:i4>
      </vt:variant>
      <vt:variant>
        <vt:i4>536</vt:i4>
      </vt:variant>
      <vt:variant>
        <vt:i4>0</vt:i4>
      </vt:variant>
      <vt:variant>
        <vt:i4>5</vt:i4>
      </vt:variant>
      <vt:variant>
        <vt:lpwstr/>
      </vt:variant>
      <vt:variant>
        <vt:lpwstr>_Toc361327459</vt:lpwstr>
      </vt:variant>
      <vt:variant>
        <vt:i4>1048628</vt:i4>
      </vt:variant>
      <vt:variant>
        <vt:i4>530</vt:i4>
      </vt:variant>
      <vt:variant>
        <vt:i4>0</vt:i4>
      </vt:variant>
      <vt:variant>
        <vt:i4>5</vt:i4>
      </vt:variant>
      <vt:variant>
        <vt:lpwstr/>
      </vt:variant>
      <vt:variant>
        <vt:lpwstr>_Toc361327458</vt:lpwstr>
      </vt:variant>
      <vt:variant>
        <vt:i4>1048628</vt:i4>
      </vt:variant>
      <vt:variant>
        <vt:i4>524</vt:i4>
      </vt:variant>
      <vt:variant>
        <vt:i4>0</vt:i4>
      </vt:variant>
      <vt:variant>
        <vt:i4>5</vt:i4>
      </vt:variant>
      <vt:variant>
        <vt:lpwstr/>
      </vt:variant>
      <vt:variant>
        <vt:lpwstr>_Toc361327457</vt:lpwstr>
      </vt:variant>
      <vt:variant>
        <vt:i4>1048628</vt:i4>
      </vt:variant>
      <vt:variant>
        <vt:i4>518</vt:i4>
      </vt:variant>
      <vt:variant>
        <vt:i4>0</vt:i4>
      </vt:variant>
      <vt:variant>
        <vt:i4>5</vt:i4>
      </vt:variant>
      <vt:variant>
        <vt:lpwstr/>
      </vt:variant>
      <vt:variant>
        <vt:lpwstr>_Toc361327456</vt:lpwstr>
      </vt:variant>
      <vt:variant>
        <vt:i4>1048628</vt:i4>
      </vt:variant>
      <vt:variant>
        <vt:i4>512</vt:i4>
      </vt:variant>
      <vt:variant>
        <vt:i4>0</vt:i4>
      </vt:variant>
      <vt:variant>
        <vt:i4>5</vt:i4>
      </vt:variant>
      <vt:variant>
        <vt:lpwstr/>
      </vt:variant>
      <vt:variant>
        <vt:lpwstr>_Toc361327455</vt:lpwstr>
      </vt:variant>
      <vt:variant>
        <vt:i4>1048628</vt:i4>
      </vt:variant>
      <vt:variant>
        <vt:i4>506</vt:i4>
      </vt:variant>
      <vt:variant>
        <vt:i4>0</vt:i4>
      </vt:variant>
      <vt:variant>
        <vt:i4>5</vt:i4>
      </vt:variant>
      <vt:variant>
        <vt:lpwstr/>
      </vt:variant>
      <vt:variant>
        <vt:lpwstr>_Toc361327454</vt:lpwstr>
      </vt:variant>
      <vt:variant>
        <vt:i4>1048628</vt:i4>
      </vt:variant>
      <vt:variant>
        <vt:i4>500</vt:i4>
      </vt:variant>
      <vt:variant>
        <vt:i4>0</vt:i4>
      </vt:variant>
      <vt:variant>
        <vt:i4>5</vt:i4>
      </vt:variant>
      <vt:variant>
        <vt:lpwstr/>
      </vt:variant>
      <vt:variant>
        <vt:lpwstr>_Toc361327453</vt:lpwstr>
      </vt:variant>
      <vt:variant>
        <vt:i4>1048628</vt:i4>
      </vt:variant>
      <vt:variant>
        <vt:i4>494</vt:i4>
      </vt:variant>
      <vt:variant>
        <vt:i4>0</vt:i4>
      </vt:variant>
      <vt:variant>
        <vt:i4>5</vt:i4>
      </vt:variant>
      <vt:variant>
        <vt:lpwstr/>
      </vt:variant>
      <vt:variant>
        <vt:lpwstr>_Toc361327452</vt:lpwstr>
      </vt:variant>
      <vt:variant>
        <vt:i4>1048628</vt:i4>
      </vt:variant>
      <vt:variant>
        <vt:i4>488</vt:i4>
      </vt:variant>
      <vt:variant>
        <vt:i4>0</vt:i4>
      </vt:variant>
      <vt:variant>
        <vt:i4>5</vt:i4>
      </vt:variant>
      <vt:variant>
        <vt:lpwstr/>
      </vt:variant>
      <vt:variant>
        <vt:lpwstr>_Toc361327451</vt:lpwstr>
      </vt:variant>
      <vt:variant>
        <vt:i4>1048628</vt:i4>
      </vt:variant>
      <vt:variant>
        <vt:i4>482</vt:i4>
      </vt:variant>
      <vt:variant>
        <vt:i4>0</vt:i4>
      </vt:variant>
      <vt:variant>
        <vt:i4>5</vt:i4>
      </vt:variant>
      <vt:variant>
        <vt:lpwstr/>
      </vt:variant>
      <vt:variant>
        <vt:lpwstr>_Toc361327450</vt:lpwstr>
      </vt:variant>
      <vt:variant>
        <vt:i4>1114164</vt:i4>
      </vt:variant>
      <vt:variant>
        <vt:i4>476</vt:i4>
      </vt:variant>
      <vt:variant>
        <vt:i4>0</vt:i4>
      </vt:variant>
      <vt:variant>
        <vt:i4>5</vt:i4>
      </vt:variant>
      <vt:variant>
        <vt:lpwstr/>
      </vt:variant>
      <vt:variant>
        <vt:lpwstr>_Toc361327449</vt:lpwstr>
      </vt:variant>
      <vt:variant>
        <vt:i4>1114164</vt:i4>
      </vt:variant>
      <vt:variant>
        <vt:i4>470</vt:i4>
      </vt:variant>
      <vt:variant>
        <vt:i4>0</vt:i4>
      </vt:variant>
      <vt:variant>
        <vt:i4>5</vt:i4>
      </vt:variant>
      <vt:variant>
        <vt:lpwstr/>
      </vt:variant>
      <vt:variant>
        <vt:lpwstr>_Toc361327448</vt:lpwstr>
      </vt:variant>
      <vt:variant>
        <vt:i4>1114164</vt:i4>
      </vt:variant>
      <vt:variant>
        <vt:i4>464</vt:i4>
      </vt:variant>
      <vt:variant>
        <vt:i4>0</vt:i4>
      </vt:variant>
      <vt:variant>
        <vt:i4>5</vt:i4>
      </vt:variant>
      <vt:variant>
        <vt:lpwstr/>
      </vt:variant>
      <vt:variant>
        <vt:lpwstr>_Toc361327447</vt:lpwstr>
      </vt:variant>
      <vt:variant>
        <vt:i4>1114164</vt:i4>
      </vt:variant>
      <vt:variant>
        <vt:i4>458</vt:i4>
      </vt:variant>
      <vt:variant>
        <vt:i4>0</vt:i4>
      </vt:variant>
      <vt:variant>
        <vt:i4>5</vt:i4>
      </vt:variant>
      <vt:variant>
        <vt:lpwstr/>
      </vt:variant>
      <vt:variant>
        <vt:lpwstr>_Toc361327446</vt:lpwstr>
      </vt:variant>
      <vt:variant>
        <vt:i4>1114164</vt:i4>
      </vt:variant>
      <vt:variant>
        <vt:i4>452</vt:i4>
      </vt:variant>
      <vt:variant>
        <vt:i4>0</vt:i4>
      </vt:variant>
      <vt:variant>
        <vt:i4>5</vt:i4>
      </vt:variant>
      <vt:variant>
        <vt:lpwstr/>
      </vt:variant>
      <vt:variant>
        <vt:lpwstr>_Toc361327445</vt:lpwstr>
      </vt:variant>
      <vt:variant>
        <vt:i4>1114164</vt:i4>
      </vt:variant>
      <vt:variant>
        <vt:i4>446</vt:i4>
      </vt:variant>
      <vt:variant>
        <vt:i4>0</vt:i4>
      </vt:variant>
      <vt:variant>
        <vt:i4>5</vt:i4>
      </vt:variant>
      <vt:variant>
        <vt:lpwstr/>
      </vt:variant>
      <vt:variant>
        <vt:lpwstr>_Toc361327444</vt:lpwstr>
      </vt:variant>
      <vt:variant>
        <vt:i4>1114164</vt:i4>
      </vt:variant>
      <vt:variant>
        <vt:i4>440</vt:i4>
      </vt:variant>
      <vt:variant>
        <vt:i4>0</vt:i4>
      </vt:variant>
      <vt:variant>
        <vt:i4>5</vt:i4>
      </vt:variant>
      <vt:variant>
        <vt:lpwstr/>
      </vt:variant>
      <vt:variant>
        <vt:lpwstr>_Toc361327443</vt:lpwstr>
      </vt:variant>
      <vt:variant>
        <vt:i4>1114164</vt:i4>
      </vt:variant>
      <vt:variant>
        <vt:i4>434</vt:i4>
      </vt:variant>
      <vt:variant>
        <vt:i4>0</vt:i4>
      </vt:variant>
      <vt:variant>
        <vt:i4>5</vt:i4>
      </vt:variant>
      <vt:variant>
        <vt:lpwstr/>
      </vt:variant>
      <vt:variant>
        <vt:lpwstr>_Toc361327442</vt:lpwstr>
      </vt:variant>
      <vt:variant>
        <vt:i4>1114164</vt:i4>
      </vt:variant>
      <vt:variant>
        <vt:i4>428</vt:i4>
      </vt:variant>
      <vt:variant>
        <vt:i4>0</vt:i4>
      </vt:variant>
      <vt:variant>
        <vt:i4>5</vt:i4>
      </vt:variant>
      <vt:variant>
        <vt:lpwstr/>
      </vt:variant>
      <vt:variant>
        <vt:lpwstr>_Toc361327441</vt:lpwstr>
      </vt:variant>
      <vt:variant>
        <vt:i4>1114164</vt:i4>
      </vt:variant>
      <vt:variant>
        <vt:i4>422</vt:i4>
      </vt:variant>
      <vt:variant>
        <vt:i4>0</vt:i4>
      </vt:variant>
      <vt:variant>
        <vt:i4>5</vt:i4>
      </vt:variant>
      <vt:variant>
        <vt:lpwstr/>
      </vt:variant>
      <vt:variant>
        <vt:lpwstr>_Toc361327440</vt:lpwstr>
      </vt:variant>
      <vt:variant>
        <vt:i4>1441844</vt:i4>
      </vt:variant>
      <vt:variant>
        <vt:i4>416</vt:i4>
      </vt:variant>
      <vt:variant>
        <vt:i4>0</vt:i4>
      </vt:variant>
      <vt:variant>
        <vt:i4>5</vt:i4>
      </vt:variant>
      <vt:variant>
        <vt:lpwstr/>
      </vt:variant>
      <vt:variant>
        <vt:lpwstr>_Toc361327439</vt:lpwstr>
      </vt:variant>
      <vt:variant>
        <vt:i4>1441844</vt:i4>
      </vt:variant>
      <vt:variant>
        <vt:i4>410</vt:i4>
      </vt:variant>
      <vt:variant>
        <vt:i4>0</vt:i4>
      </vt:variant>
      <vt:variant>
        <vt:i4>5</vt:i4>
      </vt:variant>
      <vt:variant>
        <vt:lpwstr/>
      </vt:variant>
      <vt:variant>
        <vt:lpwstr>_Toc361327438</vt:lpwstr>
      </vt:variant>
      <vt:variant>
        <vt:i4>1441844</vt:i4>
      </vt:variant>
      <vt:variant>
        <vt:i4>404</vt:i4>
      </vt:variant>
      <vt:variant>
        <vt:i4>0</vt:i4>
      </vt:variant>
      <vt:variant>
        <vt:i4>5</vt:i4>
      </vt:variant>
      <vt:variant>
        <vt:lpwstr/>
      </vt:variant>
      <vt:variant>
        <vt:lpwstr>_Toc361327437</vt:lpwstr>
      </vt:variant>
      <vt:variant>
        <vt:i4>1441844</vt:i4>
      </vt:variant>
      <vt:variant>
        <vt:i4>398</vt:i4>
      </vt:variant>
      <vt:variant>
        <vt:i4>0</vt:i4>
      </vt:variant>
      <vt:variant>
        <vt:i4>5</vt:i4>
      </vt:variant>
      <vt:variant>
        <vt:lpwstr/>
      </vt:variant>
      <vt:variant>
        <vt:lpwstr>_Toc361327436</vt:lpwstr>
      </vt:variant>
      <vt:variant>
        <vt:i4>1441844</vt:i4>
      </vt:variant>
      <vt:variant>
        <vt:i4>392</vt:i4>
      </vt:variant>
      <vt:variant>
        <vt:i4>0</vt:i4>
      </vt:variant>
      <vt:variant>
        <vt:i4>5</vt:i4>
      </vt:variant>
      <vt:variant>
        <vt:lpwstr/>
      </vt:variant>
      <vt:variant>
        <vt:lpwstr>_Toc361327435</vt:lpwstr>
      </vt:variant>
      <vt:variant>
        <vt:i4>1441844</vt:i4>
      </vt:variant>
      <vt:variant>
        <vt:i4>386</vt:i4>
      </vt:variant>
      <vt:variant>
        <vt:i4>0</vt:i4>
      </vt:variant>
      <vt:variant>
        <vt:i4>5</vt:i4>
      </vt:variant>
      <vt:variant>
        <vt:lpwstr/>
      </vt:variant>
      <vt:variant>
        <vt:lpwstr>_Toc361327434</vt:lpwstr>
      </vt:variant>
      <vt:variant>
        <vt:i4>1441844</vt:i4>
      </vt:variant>
      <vt:variant>
        <vt:i4>380</vt:i4>
      </vt:variant>
      <vt:variant>
        <vt:i4>0</vt:i4>
      </vt:variant>
      <vt:variant>
        <vt:i4>5</vt:i4>
      </vt:variant>
      <vt:variant>
        <vt:lpwstr/>
      </vt:variant>
      <vt:variant>
        <vt:lpwstr>_Toc361327433</vt:lpwstr>
      </vt:variant>
      <vt:variant>
        <vt:i4>1441844</vt:i4>
      </vt:variant>
      <vt:variant>
        <vt:i4>374</vt:i4>
      </vt:variant>
      <vt:variant>
        <vt:i4>0</vt:i4>
      </vt:variant>
      <vt:variant>
        <vt:i4>5</vt:i4>
      </vt:variant>
      <vt:variant>
        <vt:lpwstr/>
      </vt:variant>
      <vt:variant>
        <vt:lpwstr>_Toc361327432</vt:lpwstr>
      </vt:variant>
      <vt:variant>
        <vt:i4>1441844</vt:i4>
      </vt:variant>
      <vt:variant>
        <vt:i4>368</vt:i4>
      </vt:variant>
      <vt:variant>
        <vt:i4>0</vt:i4>
      </vt:variant>
      <vt:variant>
        <vt:i4>5</vt:i4>
      </vt:variant>
      <vt:variant>
        <vt:lpwstr/>
      </vt:variant>
      <vt:variant>
        <vt:lpwstr>_Toc361327431</vt:lpwstr>
      </vt:variant>
      <vt:variant>
        <vt:i4>1441844</vt:i4>
      </vt:variant>
      <vt:variant>
        <vt:i4>362</vt:i4>
      </vt:variant>
      <vt:variant>
        <vt:i4>0</vt:i4>
      </vt:variant>
      <vt:variant>
        <vt:i4>5</vt:i4>
      </vt:variant>
      <vt:variant>
        <vt:lpwstr/>
      </vt:variant>
      <vt:variant>
        <vt:lpwstr>_Toc361327430</vt:lpwstr>
      </vt:variant>
      <vt:variant>
        <vt:i4>1507380</vt:i4>
      </vt:variant>
      <vt:variant>
        <vt:i4>356</vt:i4>
      </vt:variant>
      <vt:variant>
        <vt:i4>0</vt:i4>
      </vt:variant>
      <vt:variant>
        <vt:i4>5</vt:i4>
      </vt:variant>
      <vt:variant>
        <vt:lpwstr/>
      </vt:variant>
      <vt:variant>
        <vt:lpwstr>_Toc361327429</vt:lpwstr>
      </vt:variant>
      <vt:variant>
        <vt:i4>1507380</vt:i4>
      </vt:variant>
      <vt:variant>
        <vt:i4>350</vt:i4>
      </vt:variant>
      <vt:variant>
        <vt:i4>0</vt:i4>
      </vt:variant>
      <vt:variant>
        <vt:i4>5</vt:i4>
      </vt:variant>
      <vt:variant>
        <vt:lpwstr/>
      </vt:variant>
      <vt:variant>
        <vt:lpwstr>_Toc361327428</vt:lpwstr>
      </vt:variant>
      <vt:variant>
        <vt:i4>1507380</vt:i4>
      </vt:variant>
      <vt:variant>
        <vt:i4>344</vt:i4>
      </vt:variant>
      <vt:variant>
        <vt:i4>0</vt:i4>
      </vt:variant>
      <vt:variant>
        <vt:i4>5</vt:i4>
      </vt:variant>
      <vt:variant>
        <vt:lpwstr/>
      </vt:variant>
      <vt:variant>
        <vt:lpwstr>_Toc361327427</vt:lpwstr>
      </vt:variant>
      <vt:variant>
        <vt:i4>1507380</vt:i4>
      </vt:variant>
      <vt:variant>
        <vt:i4>338</vt:i4>
      </vt:variant>
      <vt:variant>
        <vt:i4>0</vt:i4>
      </vt:variant>
      <vt:variant>
        <vt:i4>5</vt:i4>
      </vt:variant>
      <vt:variant>
        <vt:lpwstr/>
      </vt:variant>
      <vt:variant>
        <vt:lpwstr>_Toc361327426</vt:lpwstr>
      </vt:variant>
      <vt:variant>
        <vt:i4>1507380</vt:i4>
      </vt:variant>
      <vt:variant>
        <vt:i4>332</vt:i4>
      </vt:variant>
      <vt:variant>
        <vt:i4>0</vt:i4>
      </vt:variant>
      <vt:variant>
        <vt:i4>5</vt:i4>
      </vt:variant>
      <vt:variant>
        <vt:lpwstr/>
      </vt:variant>
      <vt:variant>
        <vt:lpwstr>_Toc361327425</vt:lpwstr>
      </vt:variant>
      <vt:variant>
        <vt:i4>1507380</vt:i4>
      </vt:variant>
      <vt:variant>
        <vt:i4>326</vt:i4>
      </vt:variant>
      <vt:variant>
        <vt:i4>0</vt:i4>
      </vt:variant>
      <vt:variant>
        <vt:i4>5</vt:i4>
      </vt:variant>
      <vt:variant>
        <vt:lpwstr/>
      </vt:variant>
      <vt:variant>
        <vt:lpwstr>_Toc361327424</vt:lpwstr>
      </vt:variant>
      <vt:variant>
        <vt:i4>1507380</vt:i4>
      </vt:variant>
      <vt:variant>
        <vt:i4>320</vt:i4>
      </vt:variant>
      <vt:variant>
        <vt:i4>0</vt:i4>
      </vt:variant>
      <vt:variant>
        <vt:i4>5</vt:i4>
      </vt:variant>
      <vt:variant>
        <vt:lpwstr/>
      </vt:variant>
      <vt:variant>
        <vt:lpwstr>_Toc361327423</vt:lpwstr>
      </vt:variant>
      <vt:variant>
        <vt:i4>1507380</vt:i4>
      </vt:variant>
      <vt:variant>
        <vt:i4>314</vt:i4>
      </vt:variant>
      <vt:variant>
        <vt:i4>0</vt:i4>
      </vt:variant>
      <vt:variant>
        <vt:i4>5</vt:i4>
      </vt:variant>
      <vt:variant>
        <vt:lpwstr/>
      </vt:variant>
      <vt:variant>
        <vt:lpwstr>_Toc361327422</vt:lpwstr>
      </vt:variant>
      <vt:variant>
        <vt:i4>1507380</vt:i4>
      </vt:variant>
      <vt:variant>
        <vt:i4>308</vt:i4>
      </vt:variant>
      <vt:variant>
        <vt:i4>0</vt:i4>
      </vt:variant>
      <vt:variant>
        <vt:i4>5</vt:i4>
      </vt:variant>
      <vt:variant>
        <vt:lpwstr/>
      </vt:variant>
      <vt:variant>
        <vt:lpwstr>_Toc361327421</vt:lpwstr>
      </vt:variant>
      <vt:variant>
        <vt:i4>1507380</vt:i4>
      </vt:variant>
      <vt:variant>
        <vt:i4>302</vt:i4>
      </vt:variant>
      <vt:variant>
        <vt:i4>0</vt:i4>
      </vt:variant>
      <vt:variant>
        <vt:i4>5</vt:i4>
      </vt:variant>
      <vt:variant>
        <vt:lpwstr/>
      </vt:variant>
      <vt:variant>
        <vt:lpwstr>_Toc361327420</vt:lpwstr>
      </vt:variant>
      <vt:variant>
        <vt:i4>1310772</vt:i4>
      </vt:variant>
      <vt:variant>
        <vt:i4>296</vt:i4>
      </vt:variant>
      <vt:variant>
        <vt:i4>0</vt:i4>
      </vt:variant>
      <vt:variant>
        <vt:i4>5</vt:i4>
      </vt:variant>
      <vt:variant>
        <vt:lpwstr/>
      </vt:variant>
      <vt:variant>
        <vt:lpwstr>_Toc361327419</vt:lpwstr>
      </vt:variant>
      <vt:variant>
        <vt:i4>1310772</vt:i4>
      </vt:variant>
      <vt:variant>
        <vt:i4>290</vt:i4>
      </vt:variant>
      <vt:variant>
        <vt:i4>0</vt:i4>
      </vt:variant>
      <vt:variant>
        <vt:i4>5</vt:i4>
      </vt:variant>
      <vt:variant>
        <vt:lpwstr/>
      </vt:variant>
      <vt:variant>
        <vt:lpwstr>_Toc361327418</vt:lpwstr>
      </vt:variant>
      <vt:variant>
        <vt:i4>1310772</vt:i4>
      </vt:variant>
      <vt:variant>
        <vt:i4>284</vt:i4>
      </vt:variant>
      <vt:variant>
        <vt:i4>0</vt:i4>
      </vt:variant>
      <vt:variant>
        <vt:i4>5</vt:i4>
      </vt:variant>
      <vt:variant>
        <vt:lpwstr/>
      </vt:variant>
      <vt:variant>
        <vt:lpwstr>_Toc361327417</vt:lpwstr>
      </vt:variant>
      <vt:variant>
        <vt:i4>1310772</vt:i4>
      </vt:variant>
      <vt:variant>
        <vt:i4>278</vt:i4>
      </vt:variant>
      <vt:variant>
        <vt:i4>0</vt:i4>
      </vt:variant>
      <vt:variant>
        <vt:i4>5</vt:i4>
      </vt:variant>
      <vt:variant>
        <vt:lpwstr/>
      </vt:variant>
      <vt:variant>
        <vt:lpwstr>_Toc361327416</vt:lpwstr>
      </vt:variant>
      <vt:variant>
        <vt:i4>1310772</vt:i4>
      </vt:variant>
      <vt:variant>
        <vt:i4>272</vt:i4>
      </vt:variant>
      <vt:variant>
        <vt:i4>0</vt:i4>
      </vt:variant>
      <vt:variant>
        <vt:i4>5</vt:i4>
      </vt:variant>
      <vt:variant>
        <vt:lpwstr/>
      </vt:variant>
      <vt:variant>
        <vt:lpwstr>_Toc361327415</vt:lpwstr>
      </vt:variant>
      <vt:variant>
        <vt:i4>1310772</vt:i4>
      </vt:variant>
      <vt:variant>
        <vt:i4>266</vt:i4>
      </vt:variant>
      <vt:variant>
        <vt:i4>0</vt:i4>
      </vt:variant>
      <vt:variant>
        <vt:i4>5</vt:i4>
      </vt:variant>
      <vt:variant>
        <vt:lpwstr/>
      </vt:variant>
      <vt:variant>
        <vt:lpwstr>_Toc361327414</vt:lpwstr>
      </vt:variant>
      <vt:variant>
        <vt:i4>1310772</vt:i4>
      </vt:variant>
      <vt:variant>
        <vt:i4>260</vt:i4>
      </vt:variant>
      <vt:variant>
        <vt:i4>0</vt:i4>
      </vt:variant>
      <vt:variant>
        <vt:i4>5</vt:i4>
      </vt:variant>
      <vt:variant>
        <vt:lpwstr/>
      </vt:variant>
      <vt:variant>
        <vt:lpwstr>_Toc361327413</vt:lpwstr>
      </vt:variant>
      <vt:variant>
        <vt:i4>1310772</vt:i4>
      </vt:variant>
      <vt:variant>
        <vt:i4>254</vt:i4>
      </vt:variant>
      <vt:variant>
        <vt:i4>0</vt:i4>
      </vt:variant>
      <vt:variant>
        <vt:i4>5</vt:i4>
      </vt:variant>
      <vt:variant>
        <vt:lpwstr/>
      </vt:variant>
      <vt:variant>
        <vt:lpwstr>_Toc361327411</vt:lpwstr>
      </vt:variant>
      <vt:variant>
        <vt:i4>1310772</vt:i4>
      </vt:variant>
      <vt:variant>
        <vt:i4>248</vt:i4>
      </vt:variant>
      <vt:variant>
        <vt:i4>0</vt:i4>
      </vt:variant>
      <vt:variant>
        <vt:i4>5</vt:i4>
      </vt:variant>
      <vt:variant>
        <vt:lpwstr/>
      </vt:variant>
      <vt:variant>
        <vt:lpwstr>_Toc361327410</vt:lpwstr>
      </vt:variant>
      <vt:variant>
        <vt:i4>1376308</vt:i4>
      </vt:variant>
      <vt:variant>
        <vt:i4>242</vt:i4>
      </vt:variant>
      <vt:variant>
        <vt:i4>0</vt:i4>
      </vt:variant>
      <vt:variant>
        <vt:i4>5</vt:i4>
      </vt:variant>
      <vt:variant>
        <vt:lpwstr/>
      </vt:variant>
      <vt:variant>
        <vt:lpwstr>_Toc361327409</vt:lpwstr>
      </vt:variant>
      <vt:variant>
        <vt:i4>1376308</vt:i4>
      </vt:variant>
      <vt:variant>
        <vt:i4>236</vt:i4>
      </vt:variant>
      <vt:variant>
        <vt:i4>0</vt:i4>
      </vt:variant>
      <vt:variant>
        <vt:i4>5</vt:i4>
      </vt:variant>
      <vt:variant>
        <vt:lpwstr/>
      </vt:variant>
      <vt:variant>
        <vt:lpwstr>_Toc361327408</vt:lpwstr>
      </vt:variant>
      <vt:variant>
        <vt:i4>1376308</vt:i4>
      </vt:variant>
      <vt:variant>
        <vt:i4>230</vt:i4>
      </vt:variant>
      <vt:variant>
        <vt:i4>0</vt:i4>
      </vt:variant>
      <vt:variant>
        <vt:i4>5</vt:i4>
      </vt:variant>
      <vt:variant>
        <vt:lpwstr/>
      </vt:variant>
      <vt:variant>
        <vt:lpwstr>_Toc361327407</vt:lpwstr>
      </vt:variant>
      <vt:variant>
        <vt:i4>1376308</vt:i4>
      </vt:variant>
      <vt:variant>
        <vt:i4>224</vt:i4>
      </vt:variant>
      <vt:variant>
        <vt:i4>0</vt:i4>
      </vt:variant>
      <vt:variant>
        <vt:i4>5</vt:i4>
      </vt:variant>
      <vt:variant>
        <vt:lpwstr/>
      </vt:variant>
      <vt:variant>
        <vt:lpwstr>_Toc361327406</vt:lpwstr>
      </vt:variant>
      <vt:variant>
        <vt:i4>1376308</vt:i4>
      </vt:variant>
      <vt:variant>
        <vt:i4>218</vt:i4>
      </vt:variant>
      <vt:variant>
        <vt:i4>0</vt:i4>
      </vt:variant>
      <vt:variant>
        <vt:i4>5</vt:i4>
      </vt:variant>
      <vt:variant>
        <vt:lpwstr/>
      </vt:variant>
      <vt:variant>
        <vt:lpwstr>_Toc361327405</vt:lpwstr>
      </vt:variant>
      <vt:variant>
        <vt:i4>1376308</vt:i4>
      </vt:variant>
      <vt:variant>
        <vt:i4>212</vt:i4>
      </vt:variant>
      <vt:variant>
        <vt:i4>0</vt:i4>
      </vt:variant>
      <vt:variant>
        <vt:i4>5</vt:i4>
      </vt:variant>
      <vt:variant>
        <vt:lpwstr/>
      </vt:variant>
      <vt:variant>
        <vt:lpwstr>_Toc361327404</vt:lpwstr>
      </vt:variant>
      <vt:variant>
        <vt:i4>1376308</vt:i4>
      </vt:variant>
      <vt:variant>
        <vt:i4>206</vt:i4>
      </vt:variant>
      <vt:variant>
        <vt:i4>0</vt:i4>
      </vt:variant>
      <vt:variant>
        <vt:i4>5</vt:i4>
      </vt:variant>
      <vt:variant>
        <vt:lpwstr/>
      </vt:variant>
      <vt:variant>
        <vt:lpwstr>_Toc361327403</vt:lpwstr>
      </vt:variant>
      <vt:variant>
        <vt:i4>1376308</vt:i4>
      </vt:variant>
      <vt:variant>
        <vt:i4>200</vt:i4>
      </vt:variant>
      <vt:variant>
        <vt:i4>0</vt:i4>
      </vt:variant>
      <vt:variant>
        <vt:i4>5</vt:i4>
      </vt:variant>
      <vt:variant>
        <vt:lpwstr/>
      </vt:variant>
      <vt:variant>
        <vt:lpwstr>_Toc361327402</vt:lpwstr>
      </vt:variant>
      <vt:variant>
        <vt:i4>1376308</vt:i4>
      </vt:variant>
      <vt:variant>
        <vt:i4>194</vt:i4>
      </vt:variant>
      <vt:variant>
        <vt:i4>0</vt:i4>
      </vt:variant>
      <vt:variant>
        <vt:i4>5</vt:i4>
      </vt:variant>
      <vt:variant>
        <vt:lpwstr/>
      </vt:variant>
      <vt:variant>
        <vt:lpwstr>_Toc361327401</vt:lpwstr>
      </vt:variant>
      <vt:variant>
        <vt:i4>1376308</vt:i4>
      </vt:variant>
      <vt:variant>
        <vt:i4>188</vt:i4>
      </vt:variant>
      <vt:variant>
        <vt:i4>0</vt:i4>
      </vt:variant>
      <vt:variant>
        <vt:i4>5</vt:i4>
      </vt:variant>
      <vt:variant>
        <vt:lpwstr/>
      </vt:variant>
      <vt:variant>
        <vt:lpwstr>_Toc361327400</vt:lpwstr>
      </vt:variant>
      <vt:variant>
        <vt:i4>1835059</vt:i4>
      </vt:variant>
      <vt:variant>
        <vt:i4>182</vt:i4>
      </vt:variant>
      <vt:variant>
        <vt:i4>0</vt:i4>
      </vt:variant>
      <vt:variant>
        <vt:i4>5</vt:i4>
      </vt:variant>
      <vt:variant>
        <vt:lpwstr/>
      </vt:variant>
      <vt:variant>
        <vt:lpwstr>_Toc361327399</vt:lpwstr>
      </vt:variant>
      <vt:variant>
        <vt:i4>1835059</vt:i4>
      </vt:variant>
      <vt:variant>
        <vt:i4>176</vt:i4>
      </vt:variant>
      <vt:variant>
        <vt:i4>0</vt:i4>
      </vt:variant>
      <vt:variant>
        <vt:i4>5</vt:i4>
      </vt:variant>
      <vt:variant>
        <vt:lpwstr/>
      </vt:variant>
      <vt:variant>
        <vt:lpwstr>_Toc361327398</vt:lpwstr>
      </vt:variant>
      <vt:variant>
        <vt:i4>1835059</vt:i4>
      </vt:variant>
      <vt:variant>
        <vt:i4>170</vt:i4>
      </vt:variant>
      <vt:variant>
        <vt:i4>0</vt:i4>
      </vt:variant>
      <vt:variant>
        <vt:i4>5</vt:i4>
      </vt:variant>
      <vt:variant>
        <vt:lpwstr/>
      </vt:variant>
      <vt:variant>
        <vt:lpwstr>_Toc361327397</vt:lpwstr>
      </vt:variant>
      <vt:variant>
        <vt:i4>1835059</vt:i4>
      </vt:variant>
      <vt:variant>
        <vt:i4>164</vt:i4>
      </vt:variant>
      <vt:variant>
        <vt:i4>0</vt:i4>
      </vt:variant>
      <vt:variant>
        <vt:i4>5</vt:i4>
      </vt:variant>
      <vt:variant>
        <vt:lpwstr/>
      </vt:variant>
      <vt:variant>
        <vt:lpwstr>_Toc361327396</vt:lpwstr>
      </vt:variant>
      <vt:variant>
        <vt:i4>1835059</vt:i4>
      </vt:variant>
      <vt:variant>
        <vt:i4>158</vt:i4>
      </vt:variant>
      <vt:variant>
        <vt:i4>0</vt:i4>
      </vt:variant>
      <vt:variant>
        <vt:i4>5</vt:i4>
      </vt:variant>
      <vt:variant>
        <vt:lpwstr/>
      </vt:variant>
      <vt:variant>
        <vt:lpwstr>_Toc361327395</vt:lpwstr>
      </vt:variant>
      <vt:variant>
        <vt:i4>1835059</vt:i4>
      </vt:variant>
      <vt:variant>
        <vt:i4>152</vt:i4>
      </vt:variant>
      <vt:variant>
        <vt:i4>0</vt:i4>
      </vt:variant>
      <vt:variant>
        <vt:i4>5</vt:i4>
      </vt:variant>
      <vt:variant>
        <vt:lpwstr/>
      </vt:variant>
      <vt:variant>
        <vt:lpwstr>_Toc361327394</vt:lpwstr>
      </vt:variant>
      <vt:variant>
        <vt:i4>1835059</vt:i4>
      </vt:variant>
      <vt:variant>
        <vt:i4>146</vt:i4>
      </vt:variant>
      <vt:variant>
        <vt:i4>0</vt:i4>
      </vt:variant>
      <vt:variant>
        <vt:i4>5</vt:i4>
      </vt:variant>
      <vt:variant>
        <vt:lpwstr/>
      </vt:variant>
      <vt:variant>
        <vt:lpwstr>_Toc361327393</vt:lpwstr>
      </vt:variant>
      <vt:variant>
        <vt:i4>1835059</vt:i4>
      </vt:variant>
      <vt:variant>
        <vt:i4>140</vt:i4>
      </vt:variant>
      <vt:variant>
        <vt:i4>0</vt:i4>
      </vt:variant>
      <vt:variant>
        <vt:i4>5</vt:i4>
      </vt:variant>
      <vt:variant>
        <vt:lpwstr/>
      </vt:variant>
      <vt:variant>
        <vt:lpwstr>_Toc361327392</vt:lpwstr>
      </vt:variant>
      <vt:variant>
        <vt:i4>1835059</vt:i4>
      </vt:variant>
      <vt:variant>
        <vt:i4>134</vt:i4>
      </vt:variant>
      <vt:variant>
        <vt:i4>0</vt:i4>
      </vt:variant>
      <vt:variant>
        <vt:i4>5</vt:i4>
      </vt:variant>
      <vt:variant>
        <vt:lpwstr/>
      </vt:variant>
      <vt:variant>
        <vt:lpwstr>_Toc361327391</vt:lpwstr>
      </vt:variant>
      <vt:variant>
        <vt:i4>1835059</vt:i4>
      </vt:variant>
      <vt:variant>
        <vt:i4>128</vt:i4>
      </vt:variant>
      <vt:variant>
        <vt:i4>0</vt:i4>
      </vt:variant>
      <vt:variant>
        <vt:i4>5</vt:i4>
      </vt:variant>
      <vt:variant>
        <vt:lpwstr/>
      </vt:variant>
      <vt:variant>
        <vt:lpwstr>_Toc361327390</vt:lpwstr>
      </vt:variant>
      <vt:variant>
        <vt:i4>1900595</vt:i4>
      </vt:variant>
      <vt:variant>
        <vt:i4>122</vt:i4>
      </vt:variant>
      <vt:variant>
        <vt:i4>0</vt:i4>
      </vt:variant>
      <vt:variant>
        <vt:i4>5</vt:i4>
      </vt:variant>
      <vt:variant>
        <vt:lpwstr/>
      </vt:variant>
      <vt:variant>
        <vt:lpwstr>_Toc361327389</vt:lpwstr>
      </vt:variant>
      <vt:variant>
        <vt:i4>1900595</vt:i4>
      </vt:variant>
      <vt:variant>
        <vt:i4>116</vt:i4>
      </vt:variant>
      <vt:variant>
        <vt:i4>0</vt:i4>
      </vt:variant>
      <vt:variant>
        <vt:i4>5</vt:i4>
      </vt:variant>
      <vt:variant>
        <vt:lpwstr/>
      </vt:variant>
      <vt:variant>
        <vt:lpwstr>_Toc361327388</vt:lpwstr>
      </vt:variant>
      <vt:variant>
        <vt:i4>1900595</vt:i4>
      </vt:variant>
      <vt:variant>
        <vt:i4>110</vt:i4>
      </vt:variant>
      <vt:variant>
        <vt:i4>0</vt:i4>
      </vt:variant>
      <vt:variant>
        <vt:i4>5</vt:i4>
      </vt:variant>
      <vt:variant>
        <vt:lpwstr/>
      </vt:variant>
      <vt:variant>
        <vt:lpwstr>_Toc361327387</vt:lpwstr>
      </vt:variant>
      <vt:variant>
        <vt:i4>1900595</vt:i4>
      </vt:variant>
      <vt:variant>
        <vt:i4>104</vt:i4>
      </vt:variant>
      <vt:variant>
        <vt:i4>0</vt:i4>
      </vt:variant>
      <vt:variant>
        <vt:i4>5</vt:i4>
      </vt:variant>
      <vt:variant>
        <vt:lpwstr/>
      </vt:variant>
      <vt:variant>
        <vt:lpwstr>_Toc361327386</vt:lpwstr>
      </vt:variant>
      <vt:variant>
        <vt:i4>1900595</vt:i4>
      </vt:variant>
      <vt:variant>
        <vt:i4>98</vt:i4>
      </vt:variant>
      <vt:variant>
        <vt:i4>0</vt:i4>
      </vt:variant>
      <vt:variant>
        <vt:i4>5</vt:i4>
      </vt:variant>
      <vt:variant>
        <vt:lpwstr/>
      </vt:variant>
      <vt:variant>
        <vt:lpwstr>_Toc361327385</vt:lpwstr>
      </vt:variant>
      <vt:variant>
        <vt:i4>1900595</vt:i4>
      </vt:variant>
      <vt:variant>
        <vt:i4>92</vt:i4>
      </vt:variant>
      <vt:variant>
        <vt:i4>0</vt:i4>
      </vt:variant>
      <vt:variant>
        <vt:i4>5</vt:i4>
      </vt:variant>
      <vt:variant>
        <vt:lpwstr/>
      </vt:variant>
      <vt:variant>
        <vt:lpwstr>_Toc361327384</vt:lpwstr>
      </vt:variant>
      <vt:variant>
        <vt:i4>1900595</vt:i4>
      </vt:variant>
      <vt:variant>
        <vt:i4>86</vt:i4>
      </vt:variant>
      <vt:variant>
        <vt:i4>0</vt:i4>
      </vt:variant>
      <vt:variant>
        <vt:i4>5</vt:i4>
      </vt:variant>
      <vt:variant>
        <vt:lpwstr/>
      </vt:variant>
      <vt:variant>
        <vt:lpwstr>_Toc361327383</vt:lpwstr>
      </vt:variant>
      <vt:variant>
        <vt:i4>1900595</vt:i4>
      </vt:variant>
      <vt:variant>
        <vt:i4>80</vt:i4>
      </vt:variant>
      <vt:variant>
        <vt:i4>0</vt:i4>
      </vt:variant>
      <vt:variant>
        <vt:i4>5</vt:i4>
      </vt:variant>
      <vt:variant>
        <vt:lpwstr/>
      </vt:variant>
      <vt:variant>
        <vt:lpwstr>_Toc361327382</vt:lpwstr>
      </vt:variant>
      <vt:variant>
        <vt:i4>1900595</vt:i4>
      </vt:variant>
      <vt:variant>
        <vt:i4>74</vt:i4>
      </vt:variant>
      <vt:variant>
        <vt:i4>0</vt:i4>
      </vt:variant>
      <vt:variant>
        <vt:i4>5</vt:i4>
      </vt:variant>
      <vt:variant>
        <vt:lpwstr/>
      </vt:variant>
      <vt:variant>
        <vt:lpwstr>_Toc361327381</vt:lpwstr>
      </vt:variant>
      <vt:variant>
        <vt:i4>1900595</vt:i4>
      </vt:variant>
      <vt:variant>
        <vt:i4>68</vt:i4>
      </vt:variant>
      <vt:variant>
        <vt:i4>0</vt:i4>
      </vt:variant>
      <vt:variant>
        <vt:i4>5</vt:i4>
      </vt:variant>
      <vt:variant>
        <vt:lpwstr/>
      </vt:variant>
      <vt:variant>
        <vt:lpwstr>_Toc361327380</vt:lpwstr>
      </vt:variant>
      <vt:variant>
        <vt:i4>1179699</vt:i4>
      </vt:variant>
      <vt:variant>
        <vt:i4>62</vt:i4>
      </vt:variant>
      <vt:variant>
        <vt:i4>0</vt:i4>
      </vt:variant>
      <vt:variant>
        <vt:i4>5</vt:i4>
      </vt:variant>
      <vt:variant>
        <vt:lpwstr/>
      </vt:variant>
      <vt:variant>
        <vt:lpwstr>_Toc361327379</vt:lpwstr>
      </vt:variant>
      <vt:variant>
        <vt:i4>1179699</vt:i4>
      </vt:variant>
      <vt:variant>
        <vt:i4>56</vt:i4>
      </vt:variant>
      <vt:variant>
        <vt:i4>0</vt:i4>
      </vt:variant>
      <vt:variant>
        <vt:i4>5</vt:i4>
      </vt:variant>
      <vt:variant>
        <vt:lpwstr/>
      </vt:variant>
      <vt:variant>
        <vt:lpwstr>_Toc361327378</vt:lpwstr>
      </vt:variant>
      <vt:variant>
        <vt:i4>1179699</vt:i4>
      </vt:variant>
      <vt:variant>
        <vt:i4>50</vt:i4>
      </vt:variant>
      <vt:variant>
        <vt:i4>0</vt:i4>
      </vt:variant>
      <vt:variant>
        <vt:i4>5</vt:i4>
      </vt:variant>
      <vt:variant>
        <vt:lpwstr/>
      </vt:variant>
      <vt:variant>
        <vt:lpwstr>_Toc361327377</vt:lpwstr>
      </vt:variant>
      <vt:variant>
        <vt:i4>1179699</vt:i4>
      </vt:variant>
      <vt:variant>
        <vt:i4>44</vt:i4>
      </vt:variant>
      <vt:variant>
        <vt:i4>0</vt:i4>
      </vt:variant>
      <vt:variant>
        <vt:i4>5</vt:i4>
      </vt:variant>
      <vt:variant>
        <vt:lpwstr/>
      </vt:variant>
      <vt:variant>
        <vt:lpwstr>_Toc361327376</vt:lpwstr>
      </vt:variant>
      <vt:variant>
        <vt:i4>1179699</vt:i4>
      </vt:variant>
      <vt:variant>
        <vt:i4>38</vt:i4>
      </vt:variant>
      <vt:variant>
        <vt:i4>0</vt:i4>
      </vt:variant>
      <vt:variant>
        <vt:i4>5</vt:i4>
      </vt:variant>
      <vt:variant>
        <vt:lpwstr/>
      </vt:variant>
      <vt:variant>
        <vt:lpwstr>_Toc361327375</vt:lpwstr>
      </vt:variant>
      <vt:variant>
        <vt:i4>1179699</vt:i4>
      </vt:variant>
      <vt:variant>
        <vt:i4>32</vt:i4>
      </vt:variant>
      <vt:variant>
        <vt:i4>0</vt:i4>
      </vt:variant>
      <vt:variant>
        <vt:i4>5</vt:i4>
      </vt:variant>
      <vt:variant>
        <vt:lpwstr/>
      </vt:variant>
      <vt:variant>
        <vt:lpwstr>_Toc361327374</vt:lpwstr>
      </vt:variant>
      <vt:variant>
        <vt:i4>1179699</vt:i4>
      </vt:variant>
      <vt:variant>
        <vt:i4>26</vt:i4>
      </vt:variant>
      <vt:variant>
        <vt:i4>0</vt:i4>
      </vt:variant>
      <vt:variant>
        <vt:i4>5</vt:i4>
      </vt:variant>
      <vt:variant>
        <vt:lpwstr/>
      </vt:variant>
      <vt:variant>
        <vt:lpwstr>_Toc361327373</vt:lpwstr>
      </vt:variant>
      <vt:variant>
        <vt:i4>1179699</vt:i4>
      </vt:variant>
      <vt:variant>
        <vt:i4>20</vt:i4>
      </vt:variant>
      <vt:variant>
        <vt:i4>0</vt:i4>
      </vt:variant>
      <vt:variant>
        <vt:i4>5</vt:i4>
      </vt:variant>
      <vt:variant>
        <vt:lpwstr/>
      </vt:variant>
      <vt:variant>
        <vt:lpwstr>_Toc361327372</vt:lpwstr>
      </vt:variant>
      <vt:variant>
        <vt:i4>1179699</vt:i4>
      </vt:variant>
      <vt:variant>
        <vt:i4>14</vt:i4>
      </vt:variant>
      <vt:variant>
        <vt:i4>0</vt:i4>
      </vt:variant>
      <vt:variant>
        <vt:i4>5</vt:i4>
      </vt:variant>
      <vt:variant>
        <vt:lpwstr/>
      </vt:variant>
      <vt:variant>
        <vt:lpwstr>_Toc361327371</vt:lpwstr>
      </vt:variant>
      <vt:variant>
        <vt:i4>7733249</vt:i4>
      </vt:variant>
      <vt:variant>
        <vt:i4>9</vt:i4>
      </vt:variant>
      <vt:variant>
        <vt:i4>0</vt:i4>
      </vt:variant>
      <vt:variant>
        <vt:i4>5</vt:i4>
      </vt:variant>
      <vt:variant>
        <vt:lpwstr>mailto:miska.hannuksela@nokia.com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7667793</vt:i4>
      </vt:variant>
      <vt:variant>
        <vt:i4>3</vt:i4>
      </vt:variant>
      <vt:variant>
        <vt:i4>0</vt:i4>
      </vt:variant>
      <vt:variant>
        <vt:i4>5</vt:i4>
      </vt:variant>
      <vt:variant>
        <vt:lpwstr>mailto:jill@vidyo.com</vt:lpwstr>
      </vt:variant>
      <vt:variant>
        <vt:lpwstr/>
      </vt:variant>
      <vt:variant>
        <vt:i4>2359375</vt:i4>
      </vt:variant>
      <vt:variant>
        <vt:i4>0</vt:i4>
      </vt:variant>
      <vt:variant>
        <vt:i4>0</vt:i4>
      </vt:variant>
      <vt:variant>
        <vt:i4>5</vt:i4>
      </vt:variant>
      <vt:variant>
        <vt:lpwstr>mailto:cjianle@qti.qualcomm.com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(3DC-GT1)</dc:creator>
  <cp:lastModifiedBy>Takeshi Tsukuba</cp:lastModifiedBy>
  <cp:revision>2</cp:revision>
  <cp:lastPrinted>2013-02-13T05:52:00Z</cp:lastPrinted>
  <dcterms:created xsi:type="dcterms:W3CDTF">2013-12-10T05:28:00Z</dcterms:created>
  <dcterms:modified xsi:type="dcterms:W3CDTF">2013-12-10T05:28:00Z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f5ee3055-ce4f-4c00-a77b-d2d7cbf1a049</vt:lpwstr>
  </property>
  <property fmtid="{D5CDD505-2E9C-101B-9397-08002B2CF9AE}" pid="3" name="_NewReviewCycle">
    <vt:lpwstr/>
  </property>
  <property fmtid="{D5CDD505-2E9C-101B-9397-08002B2CF9AE}" pid="4" name="NokiaConfidentiality">
    <vt:lpwstr>Public</vt:lpwstr>
  </property>
</Properties>
</file>