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p w:rsidR="007C335F" w:rsidRPr="00341BB2" w:rsidRDefault="002270F8" w:rsidP="001533A7">
            <w:pPr>
              <w:tabs>
                <w:tab w:val="left" w:pos="7200"/>
              </w:tabs>
              <w:spacing w:before="0"/>
              <w:rPr>
                <w:b/>
              </w:rPr>
            </w:pPr>
            <w:bookmarkStart w:id="0" w:name="_Ref280362398"/>
            <w:bookmarkStart w:id="1" w:name="_Toc287363716"/>
            <w:bookmarkStart w:id="2" w:name="_Toc311216699"/>
            <w:bookmarkStart w:id="3" w:name="_Toc317198660"/>
            <w:r>
              <w:rPr>
                <w:b/>
                <w:noProof/>
                <w:lang w:val="en-US" w:eastAsia="ja-JP"/>
              </w:rPr>
              <mc:AlternateContent>
                <mc:Choice Requires="wpg">
                  <w:drawing>
                    <wp:anchor distT="0" distB="0" distL="114300" distR="114300" simplePos="0" relativeHeight="251655168" behindDoc="0" locked="0" layoutInCell="1" allowOverlap="1" wp14:anchorId="3C9C2EA0" wp14:editId="4EB58578">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01DE4" id="Group 2" o:spid="_x0000_s1026" style="position:absolute;left:0;text-align:left;margin-left:-4.15pt;margin-top:-27.5pt;width:23.3pt;height:24.6pt;z-index:25165516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eastAsia="ja-JP"/>
              </w:rPr>
              <w:drawing>
                <wp:anchor distT="0" distB="0" distL="114300" distR="114300" simplePos="0" relativeHeight="251657216" behindDoc="0" locked="0" layoutInCell="1" allowOverlap="1" wp14:anchorId="24CE222A" wp14:editId="1301695F">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eastAsia="ja-JP"/>
              </w:rPr>
              <w:drawing>
                <wp:anchor distT="0" distB="0" distL="114300" distR="114300" simplePos="0" relativeHeight="251659264" behindDoc="0" locked="0" layoutInCell="1" allowOverlap="1" wp14:anchorId="38341942" wp14:editId="41B9D83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F92CE2" w:rsidP="00673D46">
            <w:pPr>
              <w:spacing w:before="60" w:after="60"/>
              <w:jc w:val="left"/>
              <w:rPr>
                <w:rStyle w:val="aff0"/>
                <w:noProof/>
                <w:szCs w:val="22"/>
                <w:lang w:eastAsia="ko-KR"/>
              </w:rPr>
            </w:pPr>
            <w:hyperlink r:id="rId13" w:history="1">
              <w:r w:rsidR="00673D46" w:rsidRPr="00FD099B">
                <w:rPr>
                  <w:rStyle w:val="aff0"/>
                  <w:noProof/>
                  <w:szCs w:val="22"/>
                  <w:lang w:eastAsia="ko-KR"/>
                </w:rPr>
                <w:t>cjianle@qti.qualcomm.com</w:t>
              </w:r>
            </w:hyperlink>
          </w:p>
          <w:p w:rsidR="00673D46" w:rsidRDefault="00F92CE2" w:rsidP="00673D46">
            <w:pPr>
              <w:spacing w:before="60" w:after="60"/>
              <w:jc w:val="left"/>
              <w:rPr>
                <w:noProof/>
                <w:szCs w:val="22"/>
                <w:lang w:eastAsia="ko-KR"/>
              </w:rPr>
            </w:pPr>
            <w:hyperlink r:id="rId14" w:history="1">
              <w:r w:rsidR="00673D46" w:rsidRPr="00FD099B">
                <w:rPr>
                  <w:rStyle w:val="aff0"/>
                  <w:noProof/>
                  <w:szCs w:val="22"/>
                  <w:lang w:eastAsia="ko-KR"/>
                </w:rPr>
                <w:t>jill@vidyo.com</w:t>
              </w:r>
            </w:hyperlink>
          </w:p>
          <w:p w:rsidR="00EC0339" w:rsidRDefault="00F92CE2" w:rsidP="00EC0339">
            <w:pPr>
              <w:spacing w:before="60" w:after="60"/>
              <w:jc w:val="left"/>
              <w:rPr>
                <w:noProof/>
                <w:szCs w:val="22"/>
                <w:lang w:eastAsia="ko-KR"/>
              </w:rPr>
            </w:pPr>
            <w:hyperlink r:id="rId15" w:history="1">
              <w:r w:rsidR="00EC0339" w:rsidRPr="00FD099B">
                <w:rPr>
                  <w:rStyle w:val="aff0"/>
                  <w:noProof/>
                  <w:szCs w:val="22"/>
                  <w:lang w:eastAsia="ko-KR"/>
                </w:rPr>
                <w:t>Yan.Ye@interdigital.com</w:t>
              </w:r>
            </w:hyperlink>
            <w:r w:rsidR="00EC0339">
              <w:rPr>
                <w:noProof/>
                <w:szCs w:val="22"/>
                <w:lang w:eastAsia="ko-KR"/>
              </w:rPr>
              <w:t xml:space="preserve"> </w:t>
            </w:r>
          </w:p>
          <w:p w:rsidR="00673D46" w:rsidRDefault="00F92CE2" w:rsidP="00C95541">
            <w:pPr>
              <w:spacing w:before="60" w:after="60"/>
              <w:jc w:val="left"/>
              <w:rPr>
                <w:noProof/>
              </w:rPr>
            </w:pPr>
            <w:hyperlink r:id="rId16" w:history="1">
              <w:r w:rsidR="00673D46" w:rsidRPr="00FD099B">
                <w:rPr>
                  <w:rStyle w:val="aff0"/>
                  <w:noProof/>
                </w:rPr>
                <w:t>miska.hannuksela@nokia.com</w:t>
              </w:r>
            </w:hyperlink>
            <w:r w:rsidR="00673D46">
              <w:rPr>
                <w:noProof/>
              </w:rPr>
              <w:t xml:space="preserve"> </w:t>
            </w:r>
          </w:p>
          <w:p w:rsidR="00FB713F" w:rsidRDefault="00F92CE2" w:rsidP="00C95541">
            <w:pPr>
              <w:spacing w:before="60" w:after="60"/>
              <w:jc w:val="left"/>
              <w:rPr>
                <w:noProof/>
              </w:rPr>
            </w:pPr>
            <w:hyperlink r:id="rId17" w:history="1">
              <w:r w:rsidR="00FB713F" w:rsidRPr="002D6C8F">
                <w:rPr>
                  <w:rStyle w:val="aff0"/>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Default="007C335F" w:rsidP="001533A7">
      <w:pPr>
        <w:pStyle w:val="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3115AA" w:rsidRPr="005D3024" w:rsidRDefault="003115AA" w:rsidP="003115AA">
      <w:pPr>
        <w:rPr>
          <w:ins w:id="14" w:author="Takeshi Tsukuba" w:date="2013-12-10T10:11:00Z"/>
          <w:rFonts w:eastAsia="ＭＳ 明朝"/>
          <w:shd w:val="clear" w:color="auto" w:fill="FFFF00"/>
          <w:lang w:eastAsia="ja-JP"/>
        </w:rPr>
      </w:pPr>
      <w:ins w:id="15" w:author="Takeshi Tsukuba" w:date="2013-12-10T10:10:00Z">
        <w:r w:rsidRPr="005D3024">
          <w:rPr>
            <w:rFonts w:eastAsia="ＭＳ 明朝"/>
            <w:shd w:val="clear" w:color="auto" w:fill="FFFF00"/>
            <w:lang w:eastAsia="ja-JP"/>
          </w:rPr>
          <w:t>Note</w:t>
        </w:r>
      </w:ins>
      <w:ins w:id="16" w:author="Takeshi Tsukuba" w:date="2013-12-10T10:13:00Z">
        <w:r w:rsidR="000B1B24" w:rsidRPr="005D3024">
          <w:rPr>
            <w:rFonts w:eastAsia="ＭＳ 明朝"/>
            <w:shd w:val="clear" w:color="auto" w:fill="FFFF00"/>
            <w:lang w:eastAsia="ja-JP"/>
          </w:rPr>
          <w:t xml:space="preserve"> </w:t>
        </w:r>
      </w:ins>
      <w:ins w:id="17" w:author="Takeshi Tsukuba" w:date="2013-12-10T10:10:00Z">
        <w:r w:rsidRPr="005D3024">
          <w:rPr>
            <w:rFonts w:eastAsia="ＭＳ 明朝"/>
            <w:shd w:val="clear" w:color="auto" w:fill="FFFF00"/>
            <w:lang w:eastAsia="ja-JP"/>
          </w:rPr>
          <w:t xml:space="preserve">(T.T): this </w:t>
        </w:r>
      </w:ins>
      <w:ins w:id="18" w:author="Takeshi Tsukuba" w:date="2013-12-10T10:11:00Z">
        <w:r w:rsidRPr="005D3024">
          <w:rPr>
            <w:rFonts w:eastAsia="ＭＳ 明朝"/>
            <w:shd w:val="clear" w:color="auto" w:fill="FFFF00"/>
            <w:lang w:eastAsia="ja-JP"/>
          </w:rPr>
          <w:t>modified WD includes following editorial fixes:</w:t>
        </w:r>
      </w:ins>
    </w:p>
    <w:p w:rsidR="0034510D" w:rsidRDefault="0034510D" w:rsidP="0034510D">
      <w:pPr>
        <w:rPr>
          <w:ins w:id="19" w:author="Takeshi Tsukuba" w:date="2013-12-10T14:15:00Z"/>
          <w:rFonts w:eastAsia="ＭＳ 明朝"/>
          <w:shd w:val="clear" w:color="auto" w:fill="FFFF00"/>
          <w:lang w:eastAsia="ja-JP"/>
        </w:rPr>
      </w:pPr>
      <w:ins w:id="20" w:author="Takeshi Tsukuba" w:date="2013-12-10T14:15:00Z">
        <w:r w:rsidRPr="0034510D">
          <w:rPr>
            <w:highlight w:val="yellow"/>
            <w:lang w:val="en-US"/>
          </w:rPr>
          <w:t>-profile_ref_minus1 semantics in sub</w:t>
        </w:r>
      </w:ins>
      <w:ins w:id="21" w:author="Takeshi Tsukuba" w:date="2013-12-10T14:16:00Z">
        <w:r w:rsidRPr="0034510D">
          <w:rPr>
            <w:highlight w:val="yellow"/>
            <w:lang w:val="en-US"/>
          </w:rPr>
          <w:t>cluase F.7.4.3.1</w:t>
        </w:r>
      </w:ins>
    </w:p>
    <w:p w:rsidR="003115AA" w:rsidRPr="0034510D" w:rsidRDefault="0034510D" w:rsidP="0034510D">
      <w:pPr>
        <w:rPr>
          <w:ins w:id="22" w:author="Takeshi Tsukuba" w:date="2013-12-10T10:11:00Z"/>
          <w:rFonts w:eastAsia="ＭＳ 明朝"/>
          <w:shd w:val="clear" w:color="auto" w:fill="FFFF00"/>
          <w:lang w:eastAsia="ja-JP"/>
        </w:rPr>
      </w:pPr>
      <w:ins w:id="23" w:author="Takeshi Tsukuba" w:date="2013-12-10T14:15:00Z">
        <w:r>
          <w:rPr>
            <w:rFonts w:eastAsia="ＭＳ 明朝"/>
            <w:shd w:val="clear" w:color="auto" w:fill="FFFF00"/>
            <w:lang w:eastAsia="ja-JP"/>
          </w:rPr>
          <w:t>-</w:t>
        </w:r>
      </w:ins>
      <w:ins w:id="24" w:author="Takeshi Tsukuba" w:date="2013-12-10T10:11:00Z">
        <w:r w:rsidR="005D3024" w:rsidRPr="0034510D">
          <w:rPr>
            <w:rFonts w:eastAsia="ＭＳ 明朝"/>
            <w:shd w:val="clear" w:color="auto" w:fill="FFFF00"/>
            <w:lang w:eastAsia="ja-JP"/>
          </w:rPr>
          <w:t>P</w:t>
        </w:r>
        <w:r w:rsidR="008563CA" w:rsidRPr="0034510D">
          <w:rPr>
            <w:rFonts w:eastAsia="ＭＳ 明朝"/>
            <w:shd w:val="clear" w:color="auto" w:fill="FFFF00"/>
            <w:lang w:eastAsia="ja-JP"/>
          </w:rPr>
          <w:t>rofile, tier and</w:t>
        </w:r>
        <w:r w:rsidR="003115AA" w:rsidRPr="0034510D">
          <w:rPr>
            <w:rFonts w:eastAsia="ＭＳ 明朝"/>
            <w:shd w:val="clear" w:color="auto" w:fill="FFFF00"/>
            <w:lang w:eastAsia="ja-JP"/>
          </w:rPr>
          <w:t xml:space="preserve"> level </w:t>
        </w:r>
      </w:ins>
      <w:ins w:id="25" w:author="Takeshi Tsukuba" w:date="2013-12-10T10:50:00Z">
        <w:r w:rsidR="003B3858" w:rsidRPr="0034510D">
          <w:rPr>
            <w:rFonts w:eastAsia="ＭＳ 明朝"/>
            <w:shd w:val="clear" w:color="auto" w:fill="FFFF00"/>
            <w:lang w:eastAsia="ja-JP"/>
          </w:rPr>
          <w:t>seman</w:t>
        </w:r>
        <w:r w:rsidR="008563CA" w:rsidRPr="0034510D">
          <w:rPr>
            <w:rFonts w:eastAsia="ＭＳ 明朝"/>
            <w:shd w:val="clear" w:color="auto" w:fill="FFFF00"/>
            <w:lang w:eastAsia="ja-JP"/>
          </w:rPr>
          <w:t>t</w:t>
        </w:r>
      </w:ins>
      <w:ins w:id="26" w:author="Takeshi Tsukuba" w:date="2013-12-10T13:44:00Z">
        <w:r w:rsidR="003B3858" w:rsidRPr="0034510D">
          <w:rPr>
            <w:rFonts w:eastAsia="ＭＳ 明朝"/>
            <w:shd w:val="clear" w:color="auto" w:fill="FFFF00"/>
            <w:lang w:eastAsia="ja-JP"/>
          </w:rPr>
          <w:t>ic</w:t>
        </w:r>
      </w:ins>
      <w:ins w:id="27" w:author="Takeshi Tsukuba" w:date="2013-12-10T10:50:00Z">
        <w:r w:rsidR="008563CA" w:rsidRPr="0034510D">
          <w:rPr>
            <w:rFonts w:eastAsia="ＭＳ 明朝"/>
            <w:shd w:val="clear" w:color="auto" w:fill="FFFF00"/>
            <w:lang w:eastAsia="ja-JP"/>
          </w:rPr>
          <w:t xml:space="preserve">s </w:t>
        </w:r>
      </w:ins>
      <w:ins w:id="28" w:author="Takeshi Tsukuba" w:date="2013-12-10T10:12:00Z">
        <w:r w:rsidR="003115AA" w:rsidRPr="0034510D">
          <w:rPr>
            <w:rFonts w:eastAsia="ＭＳ 明朝"/>
            <w:shd w:val="clear" w:color="auto" w:fill="FFFF00"/>
            <w:lang w:eastAsia="ja-JP"/>
          </w:rPr>
          <w:t xml:space="preserve">in subclause </w:t>
        </w:r>
      </w:ins>
      <w:ins w:id="29" w:author="Takeshi Tsukuba" w:date="2013-12-10T10:50:00Z">
        <w:r w:rsidR="008563CA" w:rsidRPr="0034510D">
          <w:rPr>
            <w:rFonts w:eastAsia="ＭＳ 明朝"/>
            <w:shd w:val="clear" w:color="auto" w:fill="FFFF00"/>
            <w:lang w:eastAsia="ja-JP"/>
          </w:rPr>
          <w:t>F.7.4.4</w:t>
        </w:r>
      </w:ins>
      <w:bookmarkStart w:id="30" w:name="_GoBack"/>
      <w:bookmarkEnd w:id="30"/>
    </w:p>
    <w:p w:rsidR="003115AA" w:rsidRPr="007427BA" w:rsidRDefault="003115AA" w:rsidP="003115AA">
      <w:pPr>
        <w:rPr>
          <w:rFonts w:eastAsia="ＭＳ 明朝"/>
          <w:lang w:eastAsia="ja-JP"/>
        </w:rPr>
      </w:pPr>
    </w:p>
    <w:bookmarkEnd w:id="0"/>
    <w:bookmarkEnd w:id="1"/>
    <w:bookmarkEnd w:id="2"/>
    <w:bookmarkEnd w:id="3"/>
    <w:p w:rsidR="000B06B6" w:rsidRDefault="003475AB" w:rsidP="002F2067">
      <w:pPr>
        <w:jc w:val="center"/>
        <w:rPr>
          <w:ins w:id="31" w:author="Takeshi Tsukuba" w:date="2013-12-10T14:24:00Z"/>
          <w:lang w:val="en-US"/>
        </w:rPr>
      </w:pPr>
      <w:r>
        <w:rPr>
          <w:lang w:val="en-CA"/>
        </w:rPr>
        <w:br w:type="page"/>
      </w:r>
      <w:bookmarkStart w:id="32" w:name="_Toc311217212"/>
      <w:bookmarkStart w:id="33" w:name="_Toc311217213"/>
      <w:bookmarkStart w:id="34" w:name="_Toc311217223"/>
      <w:bookmarkStart w:id="35" w:name="_Toc311217224"/>
      <w:bookmarkStart w:id="36" w:name="_Toc311217225"/>
      <w:bookmarkStart w:id="37" w:name="_Toc311217226"/>
      <w:bookmarkStart w:id="38" w:name="_Toc33101255"/>
      <w:bookmarkStart w:id="39" w:name="_Toc351057897"/>
      <w:bookmarkStart w:id="40" w:name="_Toc351335493"/>
      <w:bookmarkStart w:id="41" w:name="_Hlt22614396"/>
      <w:bookmarkStart w:id="42" w:name="_Toc35694271"/>
      <w:bookmarkStart w:id="43" w:name="_Hlt22461470"/>
      <w:bookmarkStart w:id="44" w:name="_Hlt22617966"/>
      <w:bookmarkStart w:id="45" w:name="_Toc327284427"/>
      <w:bookmarkStart w:id="46" w:name="_Toc327290315"/>
      <w:bookmarkStart w:id="47" w:name="_Toc327299358"/>
      <w:bookmarkStart w:id="48" w:name="_Toc327299671"/>
      <w:bookmarkStart w:id="49" w:name="_Toc327284430"/>
      <w:bookmarkStart w:id="50" w:name="_Toc327290318"/>
      <w:bookmarkStart w:id="51" w:name="_Toc327299361"/>
      <w:bookmarkStart w:id="52" w:name="_Toc327299674"/>
      <w:bookmarkStart w:id="53" w:name="_Toc327284431"/>
      <w:bookmarkStart w:id="54" w:name="_Toc327290319"/>
      <w:bookmarkStart w:id="55" w:name="_Toc327299362"/>
      <w:bookmarkStart w:id="56" w:name="_Toc327299675"/>
      <w:bookmarkStart w:id="57" w:name="_Toc327284433"/>
      <w:bookmarkStart w:id="58" w:name="_Toc327290321"/>
      <w:bookmarkStart w:id="59" w:name="_Toc327299364"/>
      <w:bookmarkStart w:id="60" w:name="_Toc327299677"/>
      <w:bookmarkStart w:id="61" w:name="_Toc327284435"/>
      <w:bookmarkStart w:id="62" w:name="_Toc327290323"/>
      <w:bookmarkStart w:id="63" w:name="_Toc327299366"/>
      <w:bookmarkStart w:id="64" w:name="_Toc327299679"/>
      <w:bookmarkStart w:id="65" w:name="_Toc327284439"/>
      <w:bookmarkStart w:id="66" w:name="_Toc327290327"/>
      <w:bookmarkStart w:id="67" w:name="_Toc327299370"/>
      <w:bookmarkStart w:id="68" w:name="_Toc327299683"/>
      <w:bookmarkStart w:id="69" w:name="_Toc327284444"/>
      <w:bookmarkStart w:id="70" w:name="_Toc327290332"/>
      <w:bookmarkStart w:id="71" w:name="_Toc327299375"/>
      <w:bookmarkStart w:id="72" w:name="_Toc327299688"/>
      <w:bookmarkStart w:id="73" w:name="_Toc327284447"/>
      <w:bookmarkStart w:id="74" w:name="_Toc327290335"/>
      <w:bookmarkStart w:id="75" w:name="_Toc327299378"/>
      <w:bookmarkStart w:id="76" w:name="_Toc327299691"/>
      <w:bookmarkStart w:id="77" w:name="_Toc327284448"/>
      <w:bookmarkStart w:id="78" w:name="_Toc327290336"/>
      <w:bookmarkStart w:id="79" w:name="_Toc327299379"/>
      <w:bookmarkStart w:id="80" w:name="_Toc327299692"/>
      <w:bookmarkStart w:id="81" w:name="_Toc327284450"/>
      <w:bookmarkStart w:id="82" w:name="_Toc327290338"/>
      <w:bookmarkStart w:id="83" w:name="_Toc327299381"/>
      <w:bookmarkStart w:id="84" w:name="_Toc327299694"/>
      <w:bookmarkStart w:id="85" w:name="_Toc327299384"/>
      <w:bookmarkStart w:id="86" w:name="_Toc327299697"/>
      <w:bookmarkStart w:id="87" w:name="_Toc330810870"/>
      <w:bookmarkStart w:id="88" w:name="_Toc330812665"/>
      <w:bookmarkStart w:id="89" w:name="_Toc23159757"/>
      <w:bookmarkStart w:id="90" w:name="_Toc328753017"/>
      <w:bookmarkStart w:id="91" w:name="_Toc328753018"/>
      <w:bookmarkStart w:id="92" w:name="_Toc282087387"/>
      <w:bookmarkStart w:id="93" w:name="_Toc324427951"/>
      <w:bookmarkStart w:id="94" w:name="_Toc324427952"/>
      <w:bookmarkStart w:id="95" w:name="_Toc331084363"/>
      <w:bookmarkStart w:id="96" w:name="_Toc331084365"/>
      <w:bookmarkStart w:id="97" w:name="_Toc331084367"/>
      <w:bookmarkStart w:id="98" w:name="_Toc331084368"/>
      <w:bookmarkStart w:id="99" w:name="_Toc331084369"/>
      <w:bookmarkStart w:id="100" w:name="_Toc317198810"/>
      <w:bookmarkStart w:id="101" w:name="_Toc328753037"/>
      <w:bookmarkStart w:id="102" w:name="_Toc328753041"/>
      <w:bookmarkStart w:id="103" w:name="_Toc328753043"/>
      <w:bookmarkStart w:id="104" w:name="_Toc328753044"/>
      <w:bookmarkStart w:id="105" w:name="_Toc328753045"/>
      <w:bookmarkStart w:id="106" w:name="_Toc328753049"/>
      <w:bookmarkStart w:id="107" w:name="_Toc328753051"/>
      <w:bookmarkStart w:id="108" w:name="_Toc328753054"/>
      <w:bookmarkStart w:id="109" w:name="_Toc328753057"/>
      <w:bookmarkStart w:id="110" w:name="_Toc328753059"/>
      <w:bookmarkStart w:id="111" w:name="_Toc335234596"/>
      <w:bookmarkStart w:id="112" w:name="_Toc335234597"/>
      <w:bookmarkStart w:id="113" w:name="_Toc335234600"/>
      <w:bookmarkStart w:id="114" w:name="_Toc335234602"/>
      <w:bookmarkStart w:id="115" w:name="_Toc282087407"/>
      <w:bookmarkStart w:id="116" w:name="_Toc335234780"/>
      <w:bookmarkStart w:id="117" w:name="_Toc327178233"/>
      <w:bookmarkStart w:id="118" w:name="_Toc317097546"/>
      <w:bookmarkStart w:id="119" w:name="_Toc317097989"/>
      <w:bookmarkStart w:id="120" w:name="_Toc317163823"/>
      <w:bookmarkStart w:id="121" w:name="_Toc317163905"/>
      <w:bookmarkStart w:id="122" w:name="_Toc317183550"/>
      <w:bookmarkStart w:id="123" w:name="_Toc317183994"/>
      <w:bookmarkStart w:id="124" w:name="_Toc317097655"/>
      <w:bookmarkStart w:id="125" w:name="_Toc317183659"/>
      <w:bookmarkStart w:id="126" w:name="_Toc330921582"/>
      <w:bookmarkStart w:id="127" w:name="_Toc330921583"/>
      <w:bookmarkStart w:id="128" w:name="_Toc330921584"/>
      <w:bookmarkStart w:id="129" w:name="_Toc330921586"/>
      <w:bookmarkStart w:id="130" w:name="_Toc330921588"/>
      <w:bookmarkStart w:id="131" w:name="_Toc330921619"/>
      <w:bookmarkStart w:id="132" w:name="_Toc330921620"/>
      <w:bookmarkStart w:id="133" w:name="_Toc330921625"/>
      <w:bookmarkStart w:id="134" w:name="_Toc330921628"/>
      <w:bookmarkStart w:id="135" w:name="_Toc330921641"/>
      <w:bookmarkStart w:id="136" w:name="_Toc330921684"/>
      <w:bookmarkStart w:id="137" w:name="_Toc330921685"/>
      <w:bookmarkStart w:id="138" w:name="_Toc330921791"/>
      <w:bookmarkStart w:id="139" w:name="_Toc330921799"/>
      <w:bookmarkStart w:id="140" w:name="_Toc330921800"/>
      <w:bookmarkStart w:id="141" w:name="_Toc330921803"/>
      <w:bookmarkStart w:id="142" w:name="_Toc330921805"/>
      <w:bookmarkStart w:id="143" w:name="_Toc330921811"/>
      <w:bookmarkStart w:id="144" w:name="_Toc330921813"/>
      <w:bookmarkStart w:id="145" w:name="_Toc330921818"/>
      <w:bookmarkStart w:id="146" w:name="_Toc330921821"/>
      <w:bookmarkStart w:id="147" w:name="_Toc328577761"/>
      <w:bookmarkStart w:id="148" w:name="_Toc328598564"/>
      <w:bookmarkStart w:id="149" w:name="_Toc328663209"/>
      <w:bookmarkStart w:id="150" w:name="_Toc328753078"/>
      <w:bookmarkStart w:id="151" w:name="_Toc328577763"/>
      <w:bookmarkStart w:id="152" w:name="_Toc328598566"/>
      <w:bookmarkStart w:id="153" w:name="_Toc328663211"/>
      <w:bookmarkStart w:id="154" w:name="_Toc328753080"/>
      <w:bookmarkStart w:id="155" w:name="_Toc328577768"/>
      <w:bookmarkStart w:id="156" w:name="_Toc328598571"/>
      <w:bookmarkStart w:id="157" w:name="_Toc328663216"/>
      <w:bookmarkStart w:id="158" w:name="_Toc328753085"/>
      <w:bookmarkStart w:id="159" w:name="_Toc328577779"/>
      <w:bookmarkStart w:id="160" w:name="_Toc328598582"/>
      <w:bookmarkStart w:id="161" w:name="_Toc328663227"/>
      <w:bookmarkStart w:id="162" w:name="_Toc328753096"/>
      <w:bookmarkStart w:id="163" w:name="_Toc328577780"/>
      <w:bookmarkStart w:id="164" w:name="_Toc328598583"/>
      <w:bookmarkStart w:id="165" w:name="_Toc328663228"/>
      <w:bookmarkStart w:id="166" w:name="_Toc328753097"/>
      <w:bookmarkStart w:id="167" w:name="_Toc328577781"/>
      <w:bookmarkStart w:id="168" w:name="_Toc328598584"/>
      <w:bookmarkStart w:id="169" w:name="_Toc328663229"/>
      <w:bookmarkStart w:id="170" w:name="_Toc328753098"/>
      <w:bookmarkStart w:id="171" w:name="_Toc328577784"/>
      <w:bookmarkStart w:id="172" w:name="_Toc328598587"/>
      <w:bookmarkStart w:id="173" w:name="_Toc328663232"/>
      <w:bookmarkStart w:id="174" w:name="_Toc328753101"/>
      <w:bookmarkStart w:id="175" w:name="_Toc328577787"/>
      <w:bookmarkStart w:id="176" w:name="_Toc328598590"/>
      <w:bookmarkStart w:id="177" w:name="_Toc328663235"/>
      <w:bookmarkStart w:id="178" w:name="_Toc328753104"/>
      <w:bookmarkStart w:id="179" w:name="_Toc328577788"/>
      <w:bookmarkStart w:id="180" w:name="_Toc328598591"/>
      <w:bookmarkStart w:id="181" w:name="_Toc328663236"/>
      <w:bookmarkStart w:id="182" w:name="_Toc328753105"/>
      <w:bookmarkStart w:id="183" w:name="_Toc328577790"/>
      <w:bookmarkStart w:id="184" w:name="_Toc328598593"/>
      <w:bookmarkStart w:id="185" w:name="_Toc328663238"/>
      <w:bookmarkStart w:id="186" w:name="_Toc328753107"/>
      <w:bookmarkStart w:id="187" w:name="_Toc328577792"/>
      <w:bookmarkStart w:id="188" w:name="_Toc328598595"/>
      <w:bookmarkStart w:id="189" w:name="_Toc328663240"/>
      <w:bookmarkStart w:id="190" w:name="_Toc328753109"/>
      <w:bookmarkStart w:id="191" w:name="_Toc328577793"/>
      <w:bookmarkStart w:id="192" w:name="_Toc328598596"/>
      <w:bookmarkStart w:id="193" w:name="_Toc328663241"/>
      <w:bookmarkStart w:id="194" w:name="_Toc328753110"/>
      <w:bookmarkStart w:id="195" w:name="_Toc328577799"/>
      <w:bookmarkStart w:id="196" w:name="_Toc328598602"/>
      <w:bookmarkStart w:id="197" w:name="_Toc328663247"/>
      <w:bookmarkStart w:id="198" w:name="_Toc328753116"/>
      <w:bookmarkStart w:id="199" w:name="_Toc328577802"/>
      <w:bookmarkStart w:id="200" w:name="_Toc328598605"/>
      <w:bookmarkStart w:id="201" w:name="_Toc328663250"/>
      <w:bookmarkStart w:id="202" w:name="_Toc328753119"/>
      <w:bookmarkStart w:id="203" w:name="_Toc328577803"/>
      <w:bookmarkStart w:id="204" w:name="_Toc328598606"/>
      <w:bookmarkStart w:id="205" w:name="_Toc328663251"/>
      <w:bookmarkStart w:id="206" w:name="_Toc328753120"/>
      <w:bookmarkStart w:id="207" w:name="_Toc328577805"/>
      <w:bookmarkStart w:id="208" w:name="_Toc328598608"/>
      <w:bookmarkStart w:id="209" w:name="_Toc328663253"/>
      <w:bookmarkStart w:id="210" w:name="_Toc328753122"/>
      <w:bookmarkStart w:id="211" w:name="_Toc328577806"/>
      <w:bookmarkStart w:id="212" w:name="_Toc328598609"/>
      <w:bookmarkStart w:id="213" w:name="_Toc328663254"/>
      <w:bookmarkStart w:id="214" w:name="_Toc328753123"/>
      <w:bookmarkStart w:id="215" w:name="_Toc328577808"/>
      <w:bookmarkStart w:id="216" w:name="_Toc328598611"/>
      <w:bookmarkStart w:id="217" w:name="_Toc328663256"/>
      <w:bookmarkStart w:id="218" w:name="_Toc328753125"/>
      <w:bookmarkStart w:id="219" w:name="_Toc328577809"/>
      <w:bookmarkStart w:id="220" w:name="_Toc328598612"/>
      <w:bookmarkStart w:id="221" w:name="_Toc328663257"/>
      <w:bookmarkStart w:id="222" w:name="_Toc328753126"/>
      <w:bookmarkStart w:id="223" w:name="_Toc328577810"/>
      <w:bookmarkStart w:id="224" w:name="_Toc328598613"/>
      <w:bookmarkStart w:id="225" w:name="_Toc328663258"/>
      <w:bookmarkStart w:id="226" w:name="_Toc328753127"/>
      <w:bookmarkStart w:id="227" w:name="_Toc328577811"/>
      <w:bookmarkStart w:id="228" w:name="_Toc328598614"/>
      <w:bookmarkStart w:id="229" w:name="_Toc328663259"/>
      <w:bookmarkStart w:id="230" w:name="_Toc328753128"/>
      <w:bookmarkStart w:id="231" w:name="_Toc328577812"/>
      <w:bookmarkStart w:id="232" w:name="_Toc328598615"/>
      <w:bookmarkStart w:id="233" w:name="_Toc328663260"/>
      <w:bookmarkStart w:id="234" w:name="_Toc328753129"/>
      <w:bookmarkStart w:id="235" w:name="_Toc328577813"/>
      <w:bookmarkStart w:id="236" w:name="_Toc328598616"/>
      <w:bookmarkStart w:id="237" w:name="_Toc328663261"/>
      <w:bookmarkStart w:id="238" w:name="_Toc328753130"/>
      <w:bookmarkStart w:id="239" w:name="_Toc328577817"/>
      <w:bookmarkStart w:id="240" w:name="_Toc328598620"/>
      <w:bookmarkStart w:id="241" w:name="_Toc328663265"/>
      <w:bookmarkStart w:id="242" w:name="_Toc328753134"/>
      <w:bookmarkStart w:id="243" w:name="_Toc328577820"/>
      <w:bookmarkStart w:id="244" w:name="_Toc328598623"/>
      <w:bookmarkStart w:id="245" w:name="_Toc328663268"/>
      <w:bookmarkStart w:id="246" w:name="_Toc328753137"/>
      <w:bookmarkStart w:id="247" w:name="_Toc328577821"/>
      <w:bookmarkStart w:id="248" w:name="_Toc328598624"/>
      <w:bookmarkStart w:id="249" w:name="_Toc328663269"/>
      <w:bookmarkStart w:id="250" w:name="_Toc328753138"/>
      <w:bookmarkStart w:id="251" w:name="_Toc328577822"/>
      <w:bookmarkStart w:id="252" w:name="_Toc328598625"/>
      <w:bookmarkStart w:id="253" w:name="_Toc328663270"/>
      <w:bookmarkStart w:id="254" w:name="_Toc328753139"/>
      <w:bookmarkStart w:id="255" w:name="_Toc328577825"/>
      <w:bookmarkStart w:id="256" w:name="_Toc328598628"/>
      <w:bookmarkStart w:id="257" w:name="_Toc328663273"/>
      <w:bookmarkStart w:id="258" w:name="_Toc328753142"/>
      <w:bookmarkStart w:id="259" w:name="_Toc328577828"/>
      <w:bookmarkStart w:id="260" w:name="_Toc328598631"/>
      <w:bookmarkStart w:id="261" w:name="_Toc328663276"/>
      <w:bookmarkStart w:id="262" w:name="_Toc328753145"/>
      <w:bookmarkStart w:id="263" w:name="_Toc328577829"/>
      <w:bookmarkStart w:id="264" w:name="_Toc328598632"/>
      <w:bookmarkStart w:id="265" w:name="_Toc328663277"/>
      <w:bookmarkStart w:id="266" w:name="_Toc328753146"/>
      <w:bookmarkStart w:id="267" w:name="_Toc328577830"/>
      <w:bookmarkStart w:id="268" w:name="_Toc328598633"/>
      <w:bookmarkStart w:id="269" w:name="_Toc328663278"/>
      <w:bookmarkStart w:id="270" w:name="_Toc328753147"/>
      <w:bookmarkStart w:id="271" w:name="_Toc328577833"/>
      <w:bookmarkStart w:id="272" w:name="_Toc328598636"/>
      <w:bookmarkStart w:id="273" w:name="_Toc328663281"/>
      <w:bookmarkStart w:id="274" w:name="_Toc328753150"/>
      <w:bookmarkStart w:id="275" w:name="_Toc328577836"/>
      <w:bookmarkStart w:id="276" w:name="_Toc328598639"/>
      <w:bookmarkStart w:id="277" w:name="_Toc328663284"/>
      <w:bookmarkStart w:id="278" w:name="_Toc328753153"/>
      <w:bookmarkStart w:id="279" w:name="_Toc328577837"/>
      <w:bookmarkStart w:id="280" w:name="_Toc328598640"/>
      <w:bookmarkStart w:id="281" w:name="_Toc328663285"/>
      <w:bookmarkStart w:id="282" w:name="_Toc328753154"/>
      <w:bookmarkStart w:id="283" w:name="_Toc328577841"/>
      <w:bookmarkStart w:id="284" w:name="_Toc328598644"/>
      <w:bookmarkStart w:id="285" w:name="_Toc328663289"/>
      <w:bookmarkStart w:id="286" w:name="_Toc328753158"/>
      <w:bookmarkStart w:id="287" w:name="_Toc328577844"/>
      <w:bookmarkStart w:id="288" w:name="_Toc328598647"/>
      <w:bookmarkStart w:id="289" w:name="_Toc328663292"/>
      <w:bookmarkStart w:id="290" w:name="_Toc328753161"/>
      <w:bookmarkStart w:id="291" w:name="_Toc328577845"/>
      <w:bookmarkStart w:id="292" w:name="_Toc328598648"/>
      <w:bookmarkStart w:id="293" w:name="_Toc328663293"/>
      <w:bookmarkStart w:id="294" w:name="_Toc328753162"/>
      <w:bookmarkStart w:id="295" w:name="_Toc328577846"/>
      <w:bookmarkStart w:id="296" w:name="_Toc328598649"/>
      <w:bookmarkStart w:id="297" w:name="_Toc328663294"/>
      <w:bookmarkStart w:id="298" w:name="_Toc328753163"/>
      <w:bookmarkStart w:id="299" w:name="_Toc328577848"/>
      <w:bookmarkStart w:id="300" w:name="_Toc328598651"/>
      <w:bookmarkStart w:id="301" w:name="_Toc328663296"/>
      <w:bookmarkStart w:id="302" w:name="_Toc328753165"/>
      <w:bookmarkStart w:id="303" w:name="_Toc328577851"/>
      <w:bookmarkStart w:id="304" w:name="_Toc328598654"/>
      <w:bookmarkStart w:id="305" w:name="_Toc328663299"/>
      <w:bookmarkStart w:id="306" w:name="_Toc328753168"/>
      <w:bookmarkStart w:id="307" w:name="_Toc328577855"/>
      <w:bookmarkStart w:id="308" w:name="_Toc328598658"/>
      <w:bookmarkStart w:id="309" w:name="_Toc328663303"/>
      <w:bookmarkStart w:id="310" w:name="_Toc328753172"/>
      <w:bookmarkStart w:id="311" w:name="_Toc328577856"/>
      <w:bookmarkStart w:id="312" w:name="_Toc328598659"/>
      <w:bookmarkStart w:id="313" w:name="_Toc328663304"/>
      <w:bookmarkStart w:id="314" w:name="_Toc328753173"/>
      <w:bookmarkStart w:id="315" w:name="_Toc328577858"/>
      <w:bookmarkStart w:id="316" w:name="_Toc328598661"/>
      <w:bookmarkStart w:id="317" w:name="_Toc328663306"/>
      <w:bookmarkStart w:id="318" w:name="_Toc328753175"/>
      <w:bookmarkStart w:id="319" w:name="_Toc328577861"/>
      <w:bookmarkStart w:id="320" w:name="_Toc328598664"/>
      <w:bookmarkStart w:id="321" w:name="_Toc328663309"/>
      <w:bookmarkStart w:id="322" w:name="_Toc328753178"/>
      <w:bookmarkStart w:id="323" w:name="_Toc328577862"/>
      <w:bookmarkStart w:id="324" w:name="_Toc328598665"/>
      <w:bookmarkStart w:id="325" w:name="_Toc328663310"/>
      <w:bookmarkStart w:id="326" w:name="_Toc328753179"/>
      <w:bookmarkStart w:id="327" w:name="_Toc328577865"/>
      <w:bookmarkStart w:id="328" w:name="_Toc328598668"/>
      <w:bookmarkStart w:id="329" w:name="_Toc328663313"/>
      <w:bookmarkStart w:id="330" w:name="_Toc328753182"/>
      <w:bookmarkStart w:id="331" w:name="_Toc317097659"/>
      <w:bookmarkStart w:id="332" w:name="_Toc317183663"/>
      <w:bookmarkStart w:id="333" w:name="_Toc317097660"/>
      <w:bookmarkStart w:id="334" w:name="_Toc317183664"/>
      <w:bookmarkStart w:id="335" w:name="_Toc317097661"/>
      <w:bookmarkStart w:id="336" w:name="_Toc317183665"/>
      <w:bookmarkStart w:id="337" w:name="_Toc317097662"/>
      <w:bookmarkStart w:id="338" w:name="_Toc317183666"/>
      <w:bookmarkStart w:id="339" w:name="_Toc317097663"/>
      <w:bookmarkStart w:id="340" w:name="_Toc317183667"/>
      <w:bookmarkStart w:id="341" w:name="_Toc317097664"/>
      <w:bookmarkStart w:id="342" w:name="_Toc317183668"/>
      <w:bookmarkStart w:id="343" w:name="_Toc317097665"/>
      <w:bookmarkStart w:id="344" w:name="_Toc317183669"/>
      <w:bookmarkStart w:id="345" w:name="_Toc317097678"/>
      <w:bookmarkStart w:id="346" w:name="_Toc317183682"/>
      <w:bookmarkStart w:id="347" w:name="_Toc317097686"/>
      <w:bookmarkStart w:id="348" w:name="_Toc317183690"/>
      <w:bookmarkStart w:id="349" w:name="_Toc317097691"/>
      <w:bookmarkStart w:id="350" w:name="_Toc317183695"/>
      <w:bookmarkStart w:id="351" w:name="_Toc317097700"/>
      <w:bookmarkStart w:id="352" w:name="_Toc317183704"/>
      <w:bookmarkStart w:id="353" w:name="_Toc317097708"/>
      <w:bookmarkStart w:id="354" w:name="_Toc317183712"/>
      <w:bookmarkStart w:id="355" w:name="_Toc317097716"/>
      <w:bookmarkStart w:id="356" w:name="_Toc317183720"/>
      <w:bookmarkStart w:id="357" w:name="_Toc317097721"/>
      <w:bookmarkStart w:id="358" w:name="_Toc317183725"/>
      <w:bookmarkStart w:id="359" w:name="_Toc317097730"/>
      <w:bookmarkStart w:id="360" w:name="_Toc317183734"/>
      <w:bookmarkStart w:id="361" w:name="_Toc317097738"/>
      <w:bookmarkStart w:id="362" w:name="_Toc317183742"/>
      <w:bookmarkStart w:id="363" w:name="_Toc317097743"/>
      <w:bookmarkStart w:id="364" w:name="_Toc317183747"/>
      <w:bookmarkStart w:id="365" w:name="_Toc317097749"/>
      <w:bookmarkStart w:id="366" w:name="_Toc317183753"/>
      <w:bookmarkStart w:id="367" w:name="_Toc317097759"/>
      <w:bookmarkStart w:id="368" w:name="_Toc317183763"/>
      <w:bookmarkStart w:id="369" w:name="_Toc317097764"/>
      <w:bookmarkStart w:id="370" w:name="_Toc317183768"/>
      <w:bookmarkStart w:id="371" w:name="_Toc317097770"/>
      <w:bookmarkStart w:id="372" w:name="_Toc317183774"/>
      <w:bookmarkStart w:id="373" w:name="_Toc317097780"/>
      <w:bookmarkStart w:id="374" w:name="_Toc317183784"/>
      <w:bookmarkStart w:id="375" w:name="_Toc317097785"/>
      <w:bookmarkStart w:id="376" w:name="_Toc317183789"/>
      <w:bookmarkStart w:id="377" w:name="_Toc317097791"/>
      <w:bookmarkStart w:id="378" w:name="_Toc317183795"/>
      <w:bookmarkStart w:id="379" w:name="_Toc317097801"/>
      <w:bookmarkStart w:id="380" w:name="_Toc317183805"/>
      <w:bookmarkStart w:id="381" w:name="_Toc317097806"/>
      <w:bookmarkStart w:id="382" w:name="_Toc317183810"/>
      <w:bookmarkStart w:id="383" w:name="_Toc317097812"/>
      <w:bookmarkStart w:id="384" w:name="_Toc317183816"/>
      <w:bookmarkStart w:id="385" w:name="_Toc317097818"/>
      <w:bookmarkStart w:id="386" w:name="_Toc317183822"/>
      <w:bookmarkStart w:id="387" w:name="_Toc328577870"/>
      <w:bookmarkStart w:id="388" w:name="_Toc328598673"/>
      <w:bookmarkStart w:id="389" w:name="_Toc328663318"/>
      <w:bookmarkStart w:id="390" w:name="_Toc328753187"/>
      <w:bookmarkStart w:id="391" w:name="_Toc328577873"/>
      <w:bookmarkStart w:id="392" w:name="_Toc328578354"/>
      <w:bookmarkStart w:id="393" w:name="_Toc328598676"/>
      <w:bookmarkStart w:id="394" w:name="_Toc328599178"/>
      <w:bookmarkStart w:id="395" w:name="_Toc328663321"/>
      <w:bookmarkStart w:id="396" w:name="_Toc328663825"/>
      <w:bookmarkStart w:id="397" w:name="_Toc328663911"/>
      <w:bookmarkStart w:id="398" w:name="_Toc328663997"/>
      <w:bookmarkStart w:id="399" w:name="_Toc328664083"/>
      <w:bookmarkStart w:id="400" w:name="_Toc328664169"/>
      <w:bookmarkStart w:id="401" w:name="_Toc328664256"/>
      <w:bookmarkStart w:id="402" w:name="_Toc328664344"/>
      <w:bookmarkStart w:id="403" w:name="_Toc328664430"/>
      <w:bookmarkStart w:id="404" w:name="_Toc328664791"/>
      <w:bookmarkStart w:id="405" w:name="_Toc328753190"/>
      <w:bookmarkStart w:id="406" w:name="_Toc328753694"/>
      <w:bookmarkStart w:id="407" w:name="_Toc328577886"/>
      <w:bookmarkStart w:id="408" w:name="_Toc328598689"/>
      <w:bookmarkStart w:id="409" w:name="_Toc328663334"/>
      <w:bookmarkStart w:id="410" w:name="_Toc328753203"/>
      <w:bookmarkStart w:id="411" w:name="_Toc328577890"/>
      <w:bookmarkStart w:id="412" w:name="_Toc328598693"/>
      <w:bookmarkStart w:id="413" w:name="_Toc328663338"/>
      <w:bookmarkStart w:id="414" w:name="_Toc328753207"/>
      <w:bookmarkStart w:id="415" w:name="_Toc328577896"/>
      <w:bookmarkStart w:id="416" w:name="_Toc328598699"/>
      <w:bookmarkStart w:id="417" w:name="_Toc328663344"/>
      <w:bookmarkStart w:id="418" w:name="_Toc328753213"/>
      <w:bookmarkStart w:id="419" w:name="_Toc328577897"/>
      <w:bookmarkStart w:id="420" w:name="_Toc328598700"/>
      <w:bookmarkStart w:id="421" w:name="_Toc328663345"/>
      <w:bookmarkStart w:id="422" w:name="_Toc328753214"/>
      <w:bookmarkStart w:id="423" w:name="_Toc328577907"/>
      <w:bookmarkStart w:id="424" w:name="_Toc328598710"/>
      <w:bookmarkStart w:id="425" w:name="_Toc328663355"/>
      <w:bookmarkStart w:id="426" w:name="_Toc328753224"/>
      <w:bookmarkStart w:id="427" w:name="_Toc328577909"/>
      <w:bookmarkStart w:id="428" w:name="_Toc328598712"/>
      <w:bookmarkStart w:id="429" w:name="_Toc328663357"/>
      <w:bookmarkStart w:id="430" w:name="_Toc328753226"/>
      <w:bookmarkStart w:id="431" w:name="_Toc328577912"/>
      <w:bookmarkStart w:id="432" w:name="_Toc328598715"/>
      <w:bookmarkStart w:id="433" w:name="_Toc328663360"/>
      <w:bookmarkStart w:id="434" w:name="_Toc328753229"/>
      <w:bookmarkStart w:id="435" w:name="_Toc328577915"/>
      <w:bookmarkStart w:id="436" w:name="_Toc328598718"/>
      <w:bookmarkStart w:id="437" w:name="_Toc328663363"/>
      <w:bookmarkStart w:id="438" w:name="_Toc328753232"/>
      <w:bookmarkStart w:id="439" w:name="_Toc328577921"/>
      <w:bookmarkStart w:id="440" w:name="_Toc328598724"/>
      <w:bookmarkStart w:id="441" w:name="_Toc328663369"/>
      <w:bookmarkStart w:id="442" w:name="_Toc328753238"/>
      <w:bookmarkStart w:id="443" w:name="_Toc328577932"/>
      <w:bookmarkStart w:id="444" w:name="_Toc328598735"/>
      <w:bookmarkStart w:id="445" w:name="_Toc328663380"/>
      <w:bookmarkStart w:id="446" w:name="_Toc328753249"/>
      <w:bookmarkStart w:id="447" w:name="_Toc328577934"/>
      <w:bookmarkStart w:id="448" w:name="_Toc328598737"/>
      <w:bookmarkStart w:id="449" w:name="_Toc328663382"/>
      <w:bookmarkStart w:id="450" w:name="_Toc328753251"/>
      <w:bookmarkStart w:id="451" w:name="_Toc328577938"/>
      <w:bookmarkStart w:id="452" w:name="_Toc328598741"/>
      <w:bookmarkStart w:id="453" w:name="_Toc328663386"/>
      <w:bookmarkStart w:id="454" w:name="_Toc328753255"/>
      <w:bookmarkStart w:id="455" w:name="_Toc328577940"/>
      <w:bookmarkStart w:id="456" w:name="_Toc328598743"/>
      <w:bookmarkStart w:id="457" w:name="_Toc328663388"/>
      <w:bookmarkStart w:id="458" w:name="_Toc328753257"/>
      <w:bookmarkStart w:id="459" w:name="_Toc328577941"/>
      <w:bookmarkStart w:id="460" w:name="_Toc328598744"/>
      <w:bookmarkStart w:id="461" w:name="_Toc328663389"/>
      <w:bookmarkStart w:id="462" w:name="_Toc328753258"/>
      <w:bookmarkStart w:id="463" w:name="_Toc328577946"/>
      <w:bookmarkStart w:id="464" w:name="_Toc328598749"/>
      <w:bookmarkStart w:id="465" w:name="_Toc328663394"/>
      <w:bookmarkStart w:id="466" w:name="_Toc328753263"/>
      <w:bookmarkStart w:id="467" w:name="_Toc328577957"/>
      <w:bookmarkStart w:id="468" w:name="_Toc328598760"/>
      <w:bookmarkStart w:id="469" w:name="_Toc328663405"/>
      <w:bookmarkStart w:id="470" w:name="_Toc328753274"/>
      <w:bookmarkStart w:id="471" w:name="_Toc328577958"/>
      <w:bookmarkStart w:id="472" w:name="_Toc328598761"/>
      <w:bookmarkStart w:id="473" w:name="_Toc328663406"/>
      <w:bookmarkStart w:id="474" w:name="_Toc328753275"/>
      <w:bookmarkStart w:id="475" w:name="_Toc288383137"/>
      <w:bookmarkStart w:id="476" w:name="_Toc328577995"/>
      <w:bookmarkStart w:id="477" w:name="_Toc328598798"/>
      <w:bookmarkStart w:id="478" w:name="_Toc328663443"/>
      <w:bookmarkStart w:id="479" w:name="_Toc328753312"/>
      <w:bookmarkStart w:id="480" w:name="_Toc328577999"/>
      <w:bookmarkStart w:id="481" w:name="_Toc328598802"/>
      <w:bookmarkStart w:id="482" w:name="_Toc328663447"/>
      <w:bookmarkStart w:id="483" w:name="_Toc328753316"/>
      <w:bookmarkStart w:id="484" w:name="_Toc328578001"/>
      <w:bookmarkStart w:id="485" w:name="_Toc328598804"/>
      <w:bookmarkStart w:id="486" w:name="_Toc328663449"/>
      <w:bookmarkStart w:id="487" w:name="_Toc328753318"/>
      <w:bookmarkStart w:id="488" w:name="_Toc328578003"/>
      <w:bookmarkStart w:id="489" w:name="_Toc328598806"/>
      <w:bookmarkStart w:id="490" w:name="_Toc328663451"/>
      <w:bookmarkStart w:id="491" w:name="_Toc328753320"/>
      <w:bookmarkStart w:id="492" w:name="_Toc328578011"/>
      <w:bookmarkStart w:id="493" w:name="_Toc328598814"/>
      <w:bookmarkStart w:id="494" w:name="_Toc328663459"/>
      <w:bookmarkStart w:id="495" w:name="_Toc328753328"/>
      <w:bookmarkStart w:id="496" w:name="_Toc328578012"/>
      <w:bookmarkStart w:id="497" w:name="_Toc328598815"/>
      <w:bookmarkStart w:id="498" w:name="_Toc328663460"/>
      <w:bookmarkStart w:id="499" w:name="_Toc328753329"/>
      <w:bookmarkStart w:id="500" w:name="_Toc328578055"/>
      <w:bookmarkStart w:id="501" w:name="_Toc328598858"/>
      <w:bookmarkStart w:id="502" w:name="_Toc328663503"/>
      <w:bookmarkStart w:id="503" w:name="_Toc328753372"/>
      <w:bookmarkStart w:id="504" w:name="_Toc328578056"/>
      <w:bookmarkStart w:id="505" w:name="_Toc328598859"/>
      <w:bookmarkStart w:id="506" w:name="_Toc328663504"/>
      <w:bookmarkStart w:id="507" w:name="_Toc328753373"/>
      <w:bookmarkStart w:id="508" w:name="_Toc328578162"/>
      <w:bookmarkStart w:id="509" w:name="_Toc328598965"/>
      <w:bookmarkStart w:id="510" w:name="_Toc328663610"/>
      <w:bookmarkStart w:id="511" w:name="_Toc328753479"/>
      <w:bookmarkStart w:id="512" w:name="_Toc328578170"/>
      <w:bookmarkStart w:id="513" w:name="_Toc328598973"/>
      <w:bookmarkStart w:id="514" w:name="_Toc328663618"/>
      <w:bookmarkStart w:id="515" w:name="_Toc328753487"/>
      <w:bookmarkStart w:id="516" w:name="_Toc328578171"/>
      <w:bookmarkStart w:id="517" w:name="_Toc328598974"/>
      <w:bookmarkStart w:id="518" w:name="_Toc328663619"/>
      <w:bookmarkStart w:id="519" w:name="_Toc328753488"/>
      <w:bookmarkStart w:id="520" w:name="_Toc328578172"/>
      <w:bookmarkStart w:id="521" w:name="_Toc328598975"/>
      <w:bookmarkStart w:id="522" w:name="_Toc328663620"/>
      <w:bookmarkStart w:id="523" w:name="_Toc328753489"/>
      <w:bookmarkStart w:id="524" w:name="_Toc328578174"/>
      <w:bookmarkStart w:id="525" w:name="_Toc328598977"/>
      <w:bookmarkStart w:id="526" w:name="_Toc328663622"/>
      <w:bookmarkStart w:id="527" w:name="_Toc328753491"/>
      <w:bookmarkStart w:id="528" w:name="_Toc328578182"/>
      <w:bookmarkStart w:id="529" w:name="_Toc328598985"/>
      <w:bookmarkStart w:id="530" w:name="_Toc328663630"/>
      <w:bookmarkStart w:id="531" w:name="_Toc328753499"/>
      <w:bookmarkStart w:id="532" w:name="_Toc278305710"/>
      <w:bookmarkStart w:id="533" w:name="_Toc278893662"/>
      <w:bookmarkStart w:id="534" w:name="_Toc278977647"/>
      <w:bookmarkStart w:id="535" w:name="_Toc20221200"/>
      <w:bookmarkStart w:id="536" w:name="_Toc330921832"/>
      <w:bookmarkStart w:id="537" w:name="_Toc330921842"/>
      <w:bookmarkStart w:id="538" w:name="_Toc330921843"/>
      <w:bookmarkStart w:id="539" w:name="_Toc330921844"/>
      <w:bookmarkStart w:id="540" w:name="_Toc330921845"/>
      <w:bookmarkStart w:id="541" w:name="_Toc330921850"/>
      <w:bookmarkStart w:id="542" w:name="_Toc330921851"/>
      <w:bookmarkStart w:id="543" w:name="_Toc330921852"/>
      <w:bookmarkStart w:id="544" w:name="_Toc330921853"/>
      <w:bookmarkStart w:id="545" w:name="_Toc330921854"/>
      <w:bookmarkStart w:id="546" w:name="_Toc330921855"/>
      <w:bookmarkStart w:id="547" w:name="_Toc330921856"/>
      <w:bookmarkStart w:id="548" w:name="_Toc330921858"/>
      <w:bookmarkStart w:id="549" w:name="_Toc330921859"/>
      <w:bookmarkStart w:id="550" w:name="_Toc330921860"/>
      <w:bookmarkStart w:id="551" w:name="_Toc330921861"/>
      <w:bookmarkStart w:id="552" w:name="_Toc330921862"/>
      <w:bookmarkStart w:id="553" w:name="_Toc330921867"/>
      <w:bookmarkStart w:id="554" w:name="_Toc330921868"/>
      <w:bookmarkStart w:id="555" w:name="_Toc330921870"/>
      <w:bookmarkStart w:id="556" w:name="_Toc330921871"/>
      <w:bookmarkStart w:id="557" w:name="_Toc330921872"/>
      <w:bookmarkStart w:id="558" w:name="_Toc330921873"/>
      <w:bookmarkStart w:id="559" w:name="_Toc330921874"/>
      <w:bookmarkStart w:id="560" w:name="_Toc330921879"/>
      <w:bookmarkStart w:id="561" w:name="_Toc330921880"/>
      <w:bookmarkStart w:id="562" w:name="_Toc330921882"/>
      <w:bookmarkStart w:id="563" w:name="_Toc330921883"/>
      <w:bookmarkStart w:id="564" w:name="_Toc330921884"/>
      <w:bookmarkStart w:id="565" w:name="_Toc330921885"/>
      <w:bookmarkStart w:id="566" w:name="_Toc330921890"/>
      <w:bookmarkStart w:id="567" w:name="_Toc330921891"/>
      <w:bookmarkStart w:id="568" w:name="_Toc330921893"/>
      <w:bookmarkStart w:id="569" w:name="_Toc330921894"/>
      <w:bookmarkStart w:id="570" w:name="_Toc330921895"/>
      <w:bookmarkStart w:id="571" w:name="_Toc330921901"/>
      <w:bookmarkStart w:id="572" w:name="_Toc330921902"/>
      <w:bookmarkStart w:id="573" w:name="_Toc330921904"/>
      <w:bookmarkStart w:id="574" w:name="_Toc330921905"/>
      <w:bookmarkStart w:id="575" w:name="_Toc330921907"/>
      <w:bookmarkStart w:id="576" w:name="_Toc330921908"/>
      <w:bookmarkStart w:id="577" w:name="_Toc330921909"/>
      <w:bookmarkStart w:id="578" w:name="_Toc330921913"/>
      <w:bookmarkStart w:id="579" w:name="_Toc330921914"/>
      <w:bookmarkStart w:id="580" w:name="_Toc330921916"/>
      <w:bookmarkStart w:id="581" w:name="_Toc330921917"/>
      <w:bookmarkStart w:id="582" w:name="_Toc330921919"/>
      <w:bookmarkStart w:id="583" w:name="_Toc330921923"/>
      <w:bookmarkStart w:id="584" w:name="_Toc330921924"/>
      <w:bookmarkStart w:id="585" w:name="_Toc330921926"/>
      <w:bookmarkStart w:id="586" w:name="_Toc330921927"/>
      <w:bookmarkStart w:id="587" w:name="_Toc330921929"/>
      <w:bookmarkStart w:id="588" w:name="_Toc330921931"/>
      <w:bookmarkStart w:id="589" w:name="_Toc330921933"/>
      <w:bookmarkStart w:id="590" w:name="_Toc330921936"/>
      <w:bookmarkStart w:id="591" w:name="_Toc330921937"/>
      <w:bookmarkStart w:id="592" w:name="_Toc330921939"/>
      <w:bookmarkStart w:id="593" w:name="_Toc330921940"/>
      <w:bookmarkStart w:id="594" w:name="_Toc330921943"/>
      <w:bookmarkStart w:id="595" w:name="_Toc338608772"/>
      <w:bookmarkStart w:id="596" w:name="_Toc338608774"/>
      <w:bookmarkStart w:id="597" w:name="_Toc24167875"/>
      <w:bookmarkStart w:id="598" w:name="_Toc24168931"/>
      <w:bookmarkStart w:id="599" w:name="_Toc328598990"/>
      <w:bookmarkStart w:id="600" w:name="_Toc328663636"/>
      <w:bookmarkStart w:id="601" w:name="_Toc328753505"/>
      <w:bookmarkStart w:id="602" w:name="_Toc328598993"/>
      <w:bookmarkStart w:id="603" w:name="_Toc328663639"/>
      <w:bookmarkStart w:id="604" w:name="_Toc328753508"/>
      <w:bookmarkStart w:id="605" w:name="_Toc328598996"/>
      <w:bookmarkStart w:id="606" w:name="_Toc328663642"/>
      <w:bookmarkStart w:id="607" w:name="_Toc328753511"/>
      <w:bookmarkStart w:id="608" w:name="_Toc328599001"/>
      <w:bookmarkStart w:id="609" w:name="_Toc328663647"/>
      <w:bookmarkStart w:id="610" w:name="_Toc328753516"/>
      <w:bookmarkStart w:id="611" w:name="_Toc328599003"/>
      <w:bookmarkStart w:id="612" w:name="_Toc328663649"/>
      <w:bookmarkStart w:id="613" w:name="_Toc328753518"/>
      <w:bookmarkStart w:id="614" w:name="_Toc328599006"/>
      <w:bookmarkStart w:id="615" w:name="_Toc328663652"/>
      <w:bookmarkStart w:id="616" w:name="_Toc328753521"/>
      <w:bookmarkStart w:id="617" w:name="_Toc328599008"/>
      <w:bookmarkStart w:id="618" w:name="_Toc328663654"/>
      <w:bookmarkStart w:id="619" w:name="_Toc328753523"/>
      <w:bookmarkStart w:id="620" w:name="_Toc22727479"/>
      <w:bookmarkStart w:id="621" w:name="_Toc22728252"/>
      <w:bookmarkStart w:id="622" w:name="_Toc22728986"/>
      <w:bookmarkStart w:id="623" w:name="_Toc22790490"/>
      <w:bookmarkStart w:id="624" w:name="_Toc22727483"/>
      <w:bookmarkStart w:id="625" w:name="_Toc22728256"/>
      <w:bookmarkStart w:id="626" w:name="_Toc22728990"/>
      <w:bookmarkStart w:id="627" w:name="_Toc22790494"/>
      <w:bookmarkStart w:id="628" w:name="_Toc22006965"/>
      <w:bookmarkStart w:id="629" w:name="_Toc22033244"/>
      <w:bookmarkStart w:id="630" w:name="_Toc330921949"/>
      <w:bookmarkStart w:id="631" w:name="_Toc330921956"/>
      <w:bookmarkStart w:id="632" w:name="_Toc330921957"/>
      <w:bookmarkStart w:id="633" w:name="_Toc330921958"/>
      <w:bookmarkStart w:id="634" w:name="_Toc330921959"/>
      <w:bookmarkStart w:id="635" w:name="_Toc330921960"/>
      <w:bookmarkStart w:id="636" w:name="_Toc311217284"/>
      <w:bookmarkStart w:id="637" w:name="_Toc311217287"/>
      <w:bookmarkStart w:id="638" w:name="_Toc311217291"/>
      <w:bookmarkStart w:id="639" w:name="_Toc311217298"/>
      <w:bookmarkStart w:id="640" w:name="_Toc311217303"/>
      <w:bookmarkStart w:id="641" w:name="_Toc311217312"/>
      <w:bookmarkStart w:id="642" w:name="_Toc311217316"/>
      <w:bookmarkStart w:id="643" w:name="_Toc311217318"/>
      <w:bookmarkStart w:id="644" w:name="_Toc311217320"/>
      <w:bookmarkStart w:id="645" w:name="_Toc311217331"/>
      <w:bookmarkStart w:id="646" w:name="_Toc311217332"/>
      <w:bookmarkStart w:id="647" w:name="_Toc311217333"/>
      <w:bookmarkStart w:id="648" w:name="_Toc311217334"/>
      <w:bookmarkStart w:id="649" w:name="_Toc311217363"/>
      <w:bookmarkStart w:id="650" w:name="_Toc311217416"/>
      <w:bookmarkStart w:id="651" w:name="_Toc311217520"/>
      <w:bookmarkStart w:id="652" w:name="_Toc311217530"/>
      <w:bookmarkStart w:id="653" w:name="_Toc311217535"/>
      <w:bookmarkStart w:id="654" w:name="_Toc311217610"/>
      <w:bookmarkStart w:id="655" w:name="_Toc311217611"/>
      <w:bookmarkStart w:id="656" w:name="_Toc311217686"/>
      <w:bookmarkStart w:id="657" w:name="_Toc311217689"/>
      <w:bookmarkStart w:id="658" w:name="_Toc311217690"/>
      <w:bookmarkStart w:id="659" w:name="_Toc311217691"/>
      <w:bookmarkStart w:id="660" w:name="_Toc311217759"/>
      <w:bookmarkStart w:id="661" w:name="_Toc311217765"/>
      <w:bookmarkStart w:id="662" w:name="_Toc311217825"/>
      <w:bookmarkStart w:id="663" w:name="_Toc311217826"/>
      <w:bookmarkStart w:id="664" w:name="_Toc311217867"/>
      <w:bookmarkStart w:id="665" w:name="_Toc311217872"/>
      <w:bookmarkStart w:id="666" w:name="_Toc311218100"/>
      <w:bookmarkStart w:id="667" w:name="_Toc311218101"/>
      <w:bookmarkStart w:id="668" w:name="_Toc311218106"/>
      <w:bookmarkStart w:id="669" w:name="_Toc311218112"/>
      <w:bookmarkStart w:id="670" w:name="_Toc311218117"/>
      <w:bookmarkStart w:id="671" w:name="_Toc311218125"/>
      <w:bookmarkStart w:id="672" w:name="_Toc311218127"/>
      <w:bookmarkStart w:id="673" w:name="_Toc311218133"/>
      <w:bookmarkStart w:id="674" w:name="_Toc311218135"/>
      <w:bookmarkStart w:id="675" w:name="_Toc311218141"/>
      <w:bookmarkStart w:id="676" w:name="_Toc311218143"/>
      <w:bookmarkStart w:id="677" w:name="_Toc311218146"/>
      <w:bookmarkStart w:id="678" w:name="_Toc311218147"/>
      <w:bookmarkStart w:id="679" w:name="_Toc311218149"/>
      <w:bookmarkStart w:id="680" w:name="_Toc311218323"/>
      <w:bookmarkStart w:id="681" w:name="_Toc311218329"/>
      <w:bookmarkStart w:id="682" w:name="_Toc311218332"/>
      <w:bookmarkStart w:id="683" w:name="_Toc311218341"/>
      <w:bookmarkStart w:id="684" w:name="_Toc311218342"/>
      <w:bookmarkStart w:id="685" w:name="_Toc311218345"/>
      <w:bookmarkStart w:id="686" w:name="_Toc311218349"/>
      <w:bookmarkStart w:id="687" w:name="_Toc311218352"/>
      <w:bookmarkStart w:id="688" w:name="_Toc311218353"/>
      <w:bookmarkStart w:id="689" w:name="_Toc311218354"/>
      <w:bookmarkStart w:id="690" w:name="_Toc311218356"/>
      <w:bookmarkStart w:id="691" w:name="_Toc311218358"/>
      <w:bookmarkStart w:id="692" w:name="_Toc311218446"/>
      <w:bookmarkStart w:id="693" w:name="_Toc311218447"/>
      <w:bookmarkStart w:id="694" w:name="_Toc311218535"/>
      <w:bookmarkStart w:id="695" w:name="_Toc311218537"/>
      <w:bookmarkStart w:id="696" w:name="_Toc311218642"/>
      <w:bookmarkStart w:id="697" w:name="_Toc311218644"/>
      <w:bookmarkStart w:id="698" w:name="_Toc311218749"/>
      <w:bookmarkStart w:id="699" w:name="_Toc311218750"/>
      <w:bookmarkStart w:id="700" w:name="_Toc311218849"/>
      <w:bookmarkStart w:id="701" w:name="_Toc311218851"/>
      <w:bookmarkStart w:id="702" w:name="_Toc311219347"/>
      <w:bookmarkStart w:id="703" w:name="_Toc311219348"/>
      <w:bookmarkStart w:id="704" w:name="_Toc311219815"/>
      <w:bookmarkStart w:id="705" w:name="_Toc311219817"/>
      <w:bookmarkStart w:id="706" w:name="_Toc311219824"/>
      <w:bookmarkStart w:id="707" w:name="_Toc311219841"/>
      <w:bookmarkStart w:id="708" w:name="_Toc311219842"/>
      <w:bookmarkStart w:id="709" w:name="_Toc311219843"/>
      <w:bookmarkStart w:id="710" w:name="_Toc311219844"/>
      <w:bookmarkStart w:id="711" w:name="_Toc311219850"/>
      <w:bookmarkStart w:id="712" w:name="_Toc311219852"/>
      <w:bookmarkStart w:id="713" w:name="_Toc311219853"/>
      <w:bookmarkStart w:id="714" w:name="_Toc311219854"/>
      <w:bookmarkStart w:id="715" w:name="_Toc311219855"/>
      <w:bookmarkStart w:id="716" w:name="_Toc311219856"/>
      <w:bookmarkStart w:id="717" w:name="_Toc311219857"/>
      <w:bookmarkStart w:id="718" w:name="_Toc311219861"/>
      <w:bookmarkStart w:id="719" w:name="_Toc311219867"/>
      <w:bookmarkStart w:id="720" w:name="_Toc311219870"/>
      <w:bookmarkStart w:id="721" w:name="_Toc311219871"/>
      <w:bookmarkStart w:id="722" w:name="_Toc311219872"/>
      <w:bookmarkStart w:id="723" w:name="_Toc311219873"/>
      <w:bookmarkStart w:id="724" w:name="_Toc311219874"/>
      <w:bookmarkStart w:id="725" w:name="_Toc311219875"/>
      <w:bookmarkStart w:id="726" w:name="_Toc311219877"/>
      <w:bookmarkStart w:id="727" w:name="_Toc311219883"/>
      <w:bookmarkStart w:id="728" w:name="_Toc311219886"/>
      <w:bookmarkStart w:id="729" w:name="_Toc311219889"/>
      <w:bookmarkStart w:id="730" w:name="_Toc311219890"/>
      <w:bookmarkStart w:id="731" w:name="_Toc311219891"/>
      <w:bookmarkStart w:id="732" w:name="_Toc311219892"/>
      <w:bookmarkStart w:id="733" w:name="_Toc311219893"/>
      <w:bookmarkStart w:id="734" w:name="_Toc311219895"/>
      <w:bookmarkStart w:id="735" w:name="_Toc311219896"/>
      <w:bookmarkStart w:id="736" w:name="_Toc311219897"/>
      <w:bookmarkStart w:id="737" w:name="_Toc311219898"/>
      <w:bookmarkStart w:id="738" w:name="_Toc311219899"/>
      <w:bookmarkStart w:id="739" w:name="_Toc311219900"/>
      <w:bookmarkStart w:id="740" w:name="_Toc311219901"/>
      <w:bookmarkStart w:id="741" w:name="_Toc311219902"/>
      <w:bookmarkStart w:id="742" w:name="_Toc311219938"/>
      <w:bookmarkStart w:id="743" w:name="_Toc311219940"/>
      <w:bookmarkStart w:id="744" w:name="_Toc311219961"/>
      <w:bookmarkStart w:id="745" w:name="_Toc311219989"/>
      <w:bookmarkStart w:id="746" w:name="_Toc29970785"/>
      <w:bookmarkStart w:id="747" w:name="_Toc29970797"/>
      <w:bookmarkStart w:id="748" w:name="_Toc29970909"/>
      <w:bookmarkStart w:id="749" w:name="_Toc29971021"/>
      <w:bookmarkStart w:id="750" w:name="_Toc29971133"/>
      <w:bookmarkStart w:id="751" w:name="_Toc29971188"/>
      <w:bookmarkStart w:id="752" w:name="_Toc29971192"/>
      <w:bookmarkStart w:id="753" w:name="_Toc29971235"/>
      <w:bookmarkStart w:id="754" w:name="_Toc29971238"/>
      <w:bookmarkStart w:id="755" w:name="_Toc29971240"/>
      <w:bookmarkStart w:id="756" w:name="_Toc29971249"/>
      <w:bookmarkStart w:id="757" w:name="_Toc29971260"/>
      <w:bookmarkStart w:id="758" w:name="_Toc29971279"/>
      <w:bookmarkStart w:id="759" w:name="_Toc29971281"/>
      <w:bookmarkStart w:id="760" w:name="_Toc29971300"/>
      <w:bookmarkStart w:id="761" w:name="_Toc29971302"/>
      <w:bookmarkStart w:id="762" w:name="_Toc29971321"/>
      <w:bookmarkStart w:id="763" w:name="_Toc29971323"/>
      <w:bookmarkStart w:id="764" w:name="_Toc29971342"/>
      <w:bookmarkStart w:id="765" w:name="_Toc29971344"/>
      <w:bookmarkStart w:id="766" w:name="_Toc29971363"/>
      <w:bookmarkStart w:id="767" w:name="_Toc29971365"/>
      <w:bookmarkStart w:id="768" w:name="_Toc29971384"/>
      <w:bookmarkStart w:id="769" w:name="_Toc29971771"/>
      <w:bookmarkStart w:id="770" w:name="_Toc330921963"/>
      <w:bookmarkStart w:id="771" w:name="_Toc330857423"/>
      <w:bookmarkStart w:id="772" w:name="_Toc33078898"/>
      <w:bookmarkStart w:id="773" w:name="_Toc33078899"/>
      <w:bookmarkStart w:id="774" w:name="_Toc24878143"/>
      <w:bookmarkStart w:id="775" w:name="_Toc24878171"/>
      <w:bookmarkStart w:id="776" w:name="_Toc24878199"/>
      <w:bookmarkStart w:id="777" w:name="_Toc24878227"/>
      <w:bookmarkStart w:id="778" w:name="_Toc24878251"/>
      <w:bookmarkStart w:id="779" w:name="_Toc24878277"/>
      <w:bookmarkStart w:id="780" w:name="_Toc24878303"/>
      <w:bookmarkStart w:id="781" w:name="_Toc24878329"/>
      <w:bookmarkStart w:id="782" w:name="_Toc24878352"/>
      <w:bookmarkStart w:id="783" w:name="_Toc24878384"/>
      <w:bookmarkStart w:id="784" w:name="_Toc24878416"/>
      <w:bookmarkStart w:id="785" w:name="_Toc24878448"/>
      <w:bookmarkStart w:id="786" w:name="_Toc24878473"/>
      <w:bookmarkStart w:id="787" w:name="_Toc24878507"/>
      <w:bookmarkStart w:id="788" w:name="_Toc24878541"/>
      <w:bookmarkStart w:id="789" w:name="_Toc24878575"/>
      <w:bookmarkStart w:id="790" w:name="_Toc24878592"/>
      <w:bookmarkStart w:id="791" w:name="_Toc24881337"/>
      <w:bookmarkStart w:id="792" w:name="_Toc24878601"/>
      <w:bookmarkStart w:id="793" w:name="_Toc24878625"/>
      <w:bookmarkStart w:id="794" w:name="_Toc24878649"/>
      <w:bookmarkStart w:id="795" w:name="_Toc24878673"/>
      <w:bookmarkStart w:id="796" w:name="_Toc24878693"/>
      <w:bookmarkStart w:id="797" w:name="_Toc24878742"/>
      <w:bookmarkStart w:id="798" w:name="_Toc24878749"/>
      <w:bookmarkStart w:id="799" w:name="_Toc24878756"/>
      <w:bookmarkStart w:id="800" w:name="_Toc24878778"/>
      <w:bookmarkStart w:id="801" w:name="_Toc24878789"/>
      <w:bookmarkStart w:id="802" w:name="_Toc24878800"/>
      <w:bookmarkStart w:id="803" w:name="_Toc24878822"/>
      <w:bookmarkStart w:id="804" w:name="_Toc24878833"/>
      <w:bookmarkStart w:id="805" w:name="_Toc24878844"/>
      <w:bookmarkStart w:id="806" w:name="_Toc24878855"/>
      <w:bookmarkStart w:id="807" w:name="_Toc24878866"/>
      <w:bookmarkStart w:id="808" w:name="_Toc24878877"/>
      <w:bookmarkStart w:id="809" w:name="_Toc24878888"/>
      <w:bookmarkStart w:id="810" w:name="_Toc24878899"/>
      <w:bookmarkStart w:id="811" w:name="_Toc24878906"/>
      <w:bookmarkStart w:id="812" w:name="_Toc24878913"/>
      <w:bookmarkStart w:id="813" w:name="_Toc24878935"/>
      <w:bookmarkStart w:id="814" w:name="_Toc24878946"/>
      <w:bookmarkStart w:id="815" w:name="_Toc24878957"/>
      <w:bookmarkStart w:id="816" w:name="_Toc24878979"/>
      <w:bookmarkStart w:id="817" w:name="_Toc24878990"/>
      <w:bookmarkStart w:id="818" w:name="_Toc24879001"/>
      <w:bookmarkStart w:id="819" w:name="_Toc24879023"/>
      <w:bookmarkStart w:id="820" w:name="_Toc24879034"/>
      <w:bookmarkStart w:id="821" w:name="_Toc24879045"/>
      <w:bookmarkStart w:id="822" w:name="_Toc24879067"/>
      <w:bookmarkStart w:id="823" w:name="_Toc24879078"/>
      <w:bookmarkStart w:id="824" w:name="_Toc24879089"/>
      <w:bookmarkStart w:id="825" w:name="_Toc24879111"/>
      <w:bookmarkStart w:id="826" w:name="_Toc24879122"/>
      <w:bookmarkStart w:id="827" w:name="_Toc24879133"/>
      <w:bookmarkStart w:id="828" w:name="_Toc24879144"/>
      <w:bookmarkStart w:id="829" w:name="_Toc24881341"/>
      <w:bookmarkStart w:id="830" w:name="_Toc24879150"/>
      <w:bookmarkStart w:id="831" w:name="_Toc24879157"/>
      <w:bookmarkStart w:id="832" w:name="_Toc24879179"/>
      <w:bookmarkStart w:id="833" w:name="_Toc24879190"/>
      <w:bookmarkStart w:id="834" w:name="_Toc24879201"/>
      <w:bookmarkStart w:id="835" w:name="_Toc24879212"/>
      <w:bookmarkStart w:id="836" w:name="_Toc24879223"/>
      <w:bookmarkStart w:id="837" w:name="_Toc24879234"/>
      <w:bookmarkStart w:id="838" w:name="_Toc24879245"/>
      <w:bookmarkStart w:id="839" w:name="_Toc24879256"/>
      <w:bookmarkStart w:id="840" w:name="_Toc24879267"/>
      <w:bookmarkStart w:id="841" w:name="_Toc24879278"/>
      <w:bookmarkStart w:id="842" w:name="_Toc24879289"/>
      <w:bookmarkStart w:id="843" w:name="_Toc24879300"/>
      <w:bookmarkStart w:id="844" w:name="_Toc24879311"/>
      <w:bookmarkStart w:id="845" w:name="_Toc24879322"/>
      <w:bookmarkStart w:id="846" w:name="_Toc24879344"/>
      <w:bookmarkStart w:id="847" w:name="_Toc24879355"/>
      <w:bookmarkStart w:id="848" w:name="_Toc24879366"/>
      <w:bookmarkStart w:id="849" w:name="_Toc24879377"/>
      <w:bookmarkStart w:id="850" w:name="_Toc24879388"/>
      <w:bookmarkStart w:id="851" w:name="_Toc24879399"/>
      <w:bookmarkStart w:id="852" w:name="_Toc24879410"/>
      <w:bookmarkStart w:id="853" w:name="_Toc24879421"/>
      <w:bookmarkStart w:id="854" w:name="_Toc24879432"/>
      <w:bookmarkStart w:id="855" w:name="_Toc24879443"/>
      <w:bookmarkStart w:id="856" w:name="_Toc24879454"/>
      <w:bookmarkStart w:id="857" w:name="_Toc24879465"/>
      <w:bookmarkStart w:id="858" w:name="_Toc24879476"/>
      <w:bookmarkStart w:id="859" w:name="_Toc24879498"/>
      <w:bookmarkStart w:id="860" w:name="_Toc24879509"/>
      <w:bookmarkStart w:id="861" w:name="_Toc24879520"/>
      <w:bookmarkStart w:id="862" w:name="_Toc24879531"/>
      <w:bookmarkStart w:id="863" w:name="_Toc24879542"/>
      <w:bookmarkStart w:id="864" w:name="_Toc24879553"/>
      <w:bookmarkStart w:id="865" w:name="_Toc24879564"/>
      <w:bookmarkStart w:id="866" w:name="_Toc24879575"/>
      <w:bookmarkStart w:id="867" w:name="_Toc24879586"/>
      <w:bookmarkStart w:id="868" w:name="_Toc24879597"/>
      <w:bookmarkStart w:id="869" w:name="_Toc24879608"/>
      <w:bookmarkStart w:id="870" w:name="_Toc24879619"/>
      <w:bookmarkStart w:id="871" w:name="_Toc24879630"/>
      <w:bookmarkStart w:id="872" w:name="_Toc24879641"/>
      <w:bookmarkStart w:id="873" w:name="_Toc24879663"/>
      <w:bookmarkStart w:id="874" w:name="_Toc24879674"/>
      <w:bookmarkStart w:id="875" w:name="_Toc24879696"/>
      <w:bookmarkStart w:id="876" w:name="_Toc24879707"/>
      <w:bookmarkStart w:id="877" w:name="_Toc24879718"/>
      <w:bookmarkStart w:id="878" w:name="_Toc24879729"/>
      <w:bookmarkStart w:id="879" w:name="_Toc24879740"/>
      <w:bookmarkStart w:id="880" w:name="_Toc24879751"/>
      <w:bookmarkStart w:id="881" w:name="_Toc24879762"/>
      <w:bookmarkStart w:id="882" w:name="_Toc24879773"/>
      <w:bookmarkStart w:id="883" w:name="_Toc24879784"/>
      <w:bookmarkStart w:id="884" w:name="_Toc24879795"/>
      <w:bookmarkStart w:id="885" w:name="_Toc24879806"/>
      <w:bookmarkStart w:id="886" w:name="_Toc24879817"/>
      <w:bookmarkStart w:id="887" w:name="_Toc24879828"/>
      <w:bookmarkStart w:id="888" w:name="_Toc24879839"/>
      <w:bookmarkStart w:id="889" w:name="_Toc24881342"/>
      <w:bookmarkStart w:id="890" w:name="_Toc24879845"/>
      <w:bookmarkStart w:id="891" w:name="_Toc24879852"/>
      <w:bookmarkStart w:id="892" w:name="_Toc24879874"/>
      <w:bookmarkStart w:id="893" w:name="_Toc24879885"/>
      <w:bookmarkStart w:id="894" w:name="_Toc24879896"/>
      <w:bookmarkStart w:id="895" w:name="_Toc24879907"/>
      <w:bookmarkStart w:id="896" w:name="_Toc24879918"/>
      <w:bookmarkStart w:id="897" w:name="_Toc24879929"/>
      <w:bookmarkStart w:id="898" w:name="_Toc24879940"/>
      <w:bookmarkStart w:id="899" w:name="_Toc24879951"/>
      <w:bookmarkStart w:id="900" w:name="_Toc24879962"/>
      <w:bookmarkStart w:id="901" w:name="_Toc24879973"/>
      <w:bookmarkStart w:id="902" w:name="_Toc24879984"/>
      <w:bookmarkStart w:id="903" w:name="_Toc24879995"/>
      <w:bookmarkStart w:id="904" w:name="_Toc24880006"/>
      <w:bookmarkStart w:id="905" w:name="_Toc24880017"/>
      <w:bookmarkStart w:id="906" w:name="_Toc24880039"/>
      <w:bookmarkStart w:id="907" w:name="_Toc24880050"/>
      <w:bookmarkStart w:id="908" w:name="_Toc24880061"/>
      <w:bookmarkStart w:id="909" w:name="_Toc24880072"/>
      <w:bookmarkStart w:id="910" w:name="_Toc24880083"/>
      <w:bookmarkStart w:id="911" w:name="_Toc24880094"/>
      <w:bookmarkStart w:id="912" w:name="_Toc24880105"/>
      <w:bookmarkStart w:id="913" w:name="_Toc24880116"/>
      <w:bookmarkStart w:id="914" w:name="_Toc24880127"/>
      <w:bookmarkStart w:id="915" w:name="_Toc24880138"/>
      <w:bookmarkStart w:id="916" w:name="_Toc24880149"/>
      <w:bookmarkStart w:id="917" w:name="_Toc24880160"/>
      <w:bookmarkStart w:id="918" w:name="_Toc24880171"/>
      <w:bookmarkStart w:id="919" w:name="_Toc24880193"/>
      <w:bookmarkStart w:id="920" w:name="_Toc24880204"/>
      <w:bookmarkStart w:id="921" w:name="_Toc24880215"/>
      <w:bookmarkStart w:id="922" w:name="_Toc24880226"/>
      <w:bookmarkStart w:id="923" w:name="_Toc24880237"/>
      <w:bookmarkStart w:id="924" w:name="_Toc24880248"/>
      <w:bookmarkStart w:id="925" w:name="_Toc24880259"/>
      <w:bookmarkStart w:id="926" w:name="_Toc24880270"/>
      <w:bookmarkStart w:id="927" w:name="_Toc24880281"/>
      <w:bookmarkStart w:id="928" w:name="_Toc24880292"/>
      <w:bookmarkStart w:id="929" w:name="_Toc24880303"/>
      <w:bookmarkStart w:id="930" w:name="_Toc24880314"/>
      <w:bookmarkStart w:id="931" w:name="_Toc24880325"/>
      <w:bookmarkStart w:id="932" w:name="_Toc24880336"/>
      <w:bookmarkStart w:id="933" w:name="_Toc24880358"/>
      <w:bookmarkStart w:id="934" w:name="_Toc24880369"/>
      <w:bookmarkStart w:id="935" w:name="_Toc24880391"/>
      <w:bookmarkStart w:id="936" w:name="_Toc24880402"/>
      <w:bookmarkStart w:id="937" w:name="_Toc24880413"/>
      <w:bookmarkStart w:id="938" w:name="_Toc24880424"/>
      <w:bookmarkStart w:id="939" w:name="_Toc24880435"/>
      <w:bookmarkStart w:id="940" w:name="_Toc24880446"/>
      <w:bookmarkStart w:id="941" w:name="_Toc24880457"/>
      <w:bookmarkStart w:id="942" w:name="_Toc24880468"/>
      <w:bookmarkStart w:id="943" w:name="_Toc24880479"/>
      <w:bookmarkStart w:id="944" w:name="_Toc24880490"/>
      <w:bookmarkStart w:id="945" w:name="_Toc24880501"/>
      <w:bookmarkStart w:id="946" w:name="_Toc24880512"/>
      <w:bookmarkStart w:id="947" w:name="_Toc24880523"/>
      <w:bookmarkStart w:id="948" w:name="_Toc24880534"/>
      <w:bookmarkStart w:id="949" w:name="_Toc24881343"/>
      <w:bookmarkStart w:id="950" w:name="_Toc24880540"/>
      <w:bookmarkStart w:id="951" w:name="_Toc24880547"/>
      <w:bookmarkStart w:id="952" w:name="_Toc24880569"/>
      <w:bookmarkStart w:id="953" w:name="_Toc24880580"/>
      <w:bookmarkStart w:id="954" w:name="_Toc24880591"/>
      <w:bookmarkStart w:id="955" w:name="_Toc24880602"/>
      <w:bookmarkStart w:id="956" w:name="_Toc24880613"/>
      <w:bookmarkStart w:id="957" w:name="_Toc24880624"/>
      <w:bookmarkStart w:id="958" w:name="_Toc24880635"/>
      <w:bookmarkStart w:id="959" w:name="_Toc24880646"/>
      <w:bookmarkStart w:id="960" w:name="_Toc24880657"/>
      <w:bookmarkStart w:id="961" w:name="_Toc24880679"/>
      <w:bookmarkStart w:id="962" w:name="_Toc24880690"/>
      <w:bookmarkStart w:id="963" w:name="_Toc24880701"/>
      <w:bookmarkStart w:id="964" w:name="_Toc24880712"/>
      <w:bookmarkStart w:id="965" w:name="_Toc24880723"/>
      <w:bookmarkStart w:id="966" w:name="_Toc24880734"/>
      <w:bookmarkStart w:id="967" w:name="_Toc24880745"/>
      <w:bookmarkStart w:id="968" w:name="_Toc24880756"/>
      <w:bookmarkStart w:id="969" w:name="_Toc24880767"/>
      <w:bookmarkStart w:id="970" w:name="_Toc24880789"/>
      <w:bookmarkStart w:id="971" w:name="_Toc24880800"/>
      <w:bookmarkStart w:id="972" w:name="_Toc24880811"/>
      <w:bookmarkStart w:id="973" w:name="_Toc24880822"/>
      <w:bookmarkStart w:id="974" w:name="_Toc24880833"/>
      <w:bookmarkStart w:id="975" w:name="_Toc24880844"/>
      <w:bookmarkStart w:id="976" w:name="_Toc24880855"/>
      <w:bookmarkStart w:id="977" w:name="_Toc24880866"/>
      <w:bookmarkStart w:id="978" w:name="_Toc24880877"/>
      <w:bookmarkStart w:id="979" w:name="_Toc24880899"/>
      <w:bookmarkStart w:id="980" w:name="_Toc24880910"/>
      <w:bookmarkStart w:id="981" w:name="_Toc24880921"/>
      <w:bookmarkStart w:id="982" w:name="_Toc24880932"/>
      <w:bookmarkStart w:id="983" w:name="_Toc24880943"/>
      <w:bookmarkStart w:id="984" w:name="_Toc24880954"/>
      <w:bookmarkStart w:id="985" w:name="_Toc24880965"/>
      <w:bookmarkStart w:id="986" w:name="_Toc24880976"/>
      <w:bookmarkStart w:id="987" w:name="_Toc24880998"/>
      <w:bookmarkStart w:id="988" w:name="_Toc24881009"/>
      <w:bookmarkStart w:id="989" w:name="_Toc24881020"/>
      <w:bookmarkStart w:id="990" w:name="_Toc24881031"/>
      <w:bookmarkStart w:id="991" w:name="_Toc24881042"/>
      <w:bookmarkStart w:id="992" w:name="_Toc24881053"/>
      <w:bookmarkStart w:id="993" w:name="_Toc24881064"/>
      <w:bookmarkStart w:id="994" w:name="_Toc24881075"/>
      <w:bookmarkStart w:id="995" w:name="_Toc24881086"/>
      <w:bookmarkStart w:id="996" w:name="_Toc33078907"/>
      <w:bookmarkStart w:id="997" w:name="_Toc24881104"/>
      <w:bookmarkStart w:id="998" w:name="_Toc33078912"/>
      <w:bookmarkStart w:id="999" w:name="_Toc33078919"/>
      <w:bookmarkStart w:id="1000" w:name="_Toc24881112"/>
      <w:bookmarkStart w:id="1001" w:name="_Toc24881114"/>
      <w:bookmarkStart w:id="1002" w:name="_Toc24881115"/>
      <w:bookmarkStart w:id="1003" w:name="_Toc24881117"/>
      <w:bookmarkStart w:id="1004" w:name="_Toc33078928"/>
      <w:bookmarkStart w:id="1005" w:name="_Toc23248822"/>
      <w:bookmarkStart w:id="1006" w:name="_Toc23248830"/>
      <w:bookmarkStart w:id="1007" w:name="_Hlt168807772"/>
      <w:bookmarkStart w:id="1008" w:name="_Toc73966554"/>
      <w:bookmarkStart w:id="1009" w:name="_Toc330810998"/>
      <w:bookmarkStart w:id="1010" w:name="_Toc330812793"/>
      <w:bookmarkStart w:id="1011" w:name="_Toc327284572"/>
      <w:bookmarkStart w:id="1012" w:name="_Toc327290460"/>
      <w:bookmarkStart w:id="1013" w:name="_Toc327299505"/>
      <w:bookmarkStart w:id="1014" w:name="_Toc327299818"/>
      <w:bookmarkStart w:id="1015" w:name="_Toc29960185"/>
      <w:bookmarkStart w:id="1016" w:name="_Toc29972050"/>
      <w:bookmarkStart w:id="1017" w:name="_Toc29960222"/>
      <w:bookmarkStart w:id="1018" w:name="_Toc29972087"/>
      <w:bookmarkStart w:id="1019" w:name="_Toc331028443"/>
      <w:bookmarkStart w:id="1020" w:name="_Hlt22605870"/>
      <w:bookmarkStart w:id="1021" w:name="_Toc356148056"/>
      <w:bookmarkStart w:id="1022" w:name="_Toc339889442"/>
      <w:bookmarkStart w:id="1023" w:name="_Toc340052321"/>
      <w:bookmarkStart w:id="1024" w:name="_Toc332305078"/>
      <w:bookmarkStart w:id="1025" w:name="_Toc332305325"/>
      <w:bookmarkStart w:id="1026" w:name="_Toc332971307"/>
      <w:bookmarkStart w:id="1027" w:name="_Toc332979244"/>
      <w:bookmarkStart w:id="1028" w:name="_Toc332982075"/>
      <w:bookmarkStart w:id="1029" w:name="_Toc332982218"/>
      <w:bookmarkStart w:id="1030" w:name="_Toc333174121"/>
      <w:bookmarkStart w:id="1031" w:name="_Toc333174646"/>
      <w:bookmarkStart w:id="1032" w:name="_Toc332305079"/>
      <w:bookmarkStart w:id="1033" w:name="_Toc332305326"/>
      <w:bookmarkStart w:id="1034" w:name="_Toc332971308"/>
      <w:bookmarkStart w:id="1035" w:name="_Toc332979245"/>
      <w:bookmarkStart w:id="1036" w:name="_Toc332982076"/>
      <w:bookmarkStart w:id="1037" w:name="_Toc332982219"/>
      <w:bookmarkStart w:id="1038" w:name="_Toc333174122"/>
      <w:bookmarkStart w:id="1039" w:name="_Toc333174647"/>
      <w:bookmarkStart w:id="1040" w:name="_Toc332305107"/>
      <w:bookmarkStart w:id="1041" w:name="_Toc332305354"/>
      <w:bookmarkStart w:id="1042" w:name="_Toc332971336"/>
      <w:bookmarkStart w:id="1043" w:name="_Toc332979273"/>
      <w:bookmarkStart w:id="1044" w:name="_Toc332982104"/>
      <w:bookmarkStart w:id="1045" w:name="_Toc332982247"/>
      <w:bookmarkStart w:id="1046" w:name="_Toc333174150"/>
      <w:bookmarkStart w:id="1047" w:name="_Toc333174675"/>
      <w:bookmarkStart w:id="1048" w:name="_Toc348545556"/>
      <w:bookmarkStart w:id="1049" w:name="_Toc348629387"/>
      <w:bookmarkStart w:id="1050" w:name="_Toc356148080"/>
      <w:bookmarkStart w:id="1051" w:name="_Toc348545568"/>
      <w:bookmarkStart w:id="1052" w:name="_Toc348629399"/>
      <w:bookmarkStart w:id="1053" w:name="_Toc332305127"/>
      <w:bookmarkStart w:id="1054" w:name="_Toc332305374"/>
      <w:bookmarkStart w:id="1055" w:name="_Toc332971357"/>
      <w:bookmarkStart w:id="1056" w:name="_Toc332979294"/>
      <w:bookmarkStart w:id="1057" w:name="_Toc332982125"/>
      <w:bookmarkStart w:id="1058" w:name="_Toc332982268"/>
      <w:bookmarkStart w:id="1059" w:name="_Toc333174171"/>
      <w:bookmarkStart w:id="1060" w:name="_Toc333174696"/>
      <w:bookmarkStart w:id="1061" w:name="_Toc332305130"/>
      <w:bookmarkStart w:id="1062" w:name="_Toc332305377"/>
      <w:bookmarkStart w:id="1063" w:name="_Toc332971360"/>
      <w:bookmarkStart w:id="1064" w:name="_Toc332979297"/>
      <w:bookmarkStart w:id="1065" w:name="_Toc332982128"/>
      <w:bookmarkStart w:id="1066" w:name="_Toc332982271"/>
      <w:bookmarkStart w:id="1067" w:name="_Toc333174174"/>
      <w:bookmarkStart w:id="1068" w:name="_Toc333174699"/>
      <w:bookmarkStart w:id="1069" w:name="GoHere"/>
      <w:bookmarkStart w:id="1070" w:name="_Toc356148090"/>
      <w:bookmarkStart w:id="1071" w:name="_Toc348545581"/>
      <w:bookmarkStart w:id="1072" w:name="_Toc348629412"/>
      <w:bookmarkStart w:id="1073" w:name="_Toc339889494"/>
      <w:bookmarkStart w:id="1074" w:name="_Toc340052373"/>
      <w:bookmarkStart w:id="1075" w:name="_Toc356148110"/>
      <w:bookmarkStart w:id="1076" w:name="_Toc356148112"/>
      <w:bookmarkStart w:id="1077" w:name="_Toc358989205"/>
      <w:bookmarkStart w:id="1078" w:name="_Toc358990294"/>
      <w:bookmarkStart w:id="1079" w:name="_Toc358990517"/>
      <w:bookmarkStart w:id="1080" w:name="_Toc359074856"/>
      <w:bookmarkStart w:id="1081" w:name="_Toc359075007"/>
      <w:bookmarkStart w:id="1082" w:name="_Toc359083265"/>
      <w:bookmarkStart w:id="1083" w:name="_Toc363478540"/>
      <w:bookmarkStart w:id="1084" w:name="_Toc363478974"/>
      <w:bookmarkStart w:id="1085" w:name="_Toc363479110"/>
      <w:bookmarkStart w:id="1086" w:name="_Toc363586251"/>
      <w:bookmarkStart w:id="1087" w:name="_Toc363586394"/>
      <w:bookmarkStart w:id="1088" w:name="_Toc363586537"/>
      <w:bookmarkStart w:id="1089" w:name="_Toc363586680"/>
      <w:bookmarkStart w:id="1090" w:name="_Toc363646371"/>
      <w:bookmarkStart w:id="1091" w:name="_Toc363478542"/>
      <w:bookmarkStart w:id="1092" w:name="_Toc363478976"/>
      <w:bookmarkStart w:id="1093" w:name="_Toc363479112"/>
      <w:bookmarkStart w:id="1094" w:name="_Toc363586253"/>
      <w:bookmarkStart w:id="1095" w:name="_Toc363586396"/>
      <w:bookmarkStart w:id="1096" w:name="_Toc363586539"/>
      <w:bookmarkStart w:id="1097" w:name="_Toc363586682"/>
      <w:bookmarkStart w:id="1098" w:name="_Toc363646373"/>
      <w:bookmarkStart w:id="1099" w:name="_Toc363478543"/>
      <w:bookmarkStart w:id="1100" w:name="_Toc363478977"/>
      <w:bookmarkStart w:id="1101" w:name="_Toc363479113"/>
      <w:bookmarkStart w:id="1102" w:name="_Toc363586254"/>
      <w:bookmarkStart w:id="1103" w:name="_Toc363586397"/>
      <w:bookmarkStart w:id="1104" w:name="_Toc363586540"/>
      <w:bookmarkStart w:id="1105" w:name="_Toc363586683"/>
      <w:bookmarkStart w:id="1106" w:name="_Toc363646374"/>
      <w:bookmarkStart w:id="1107" w:name="_Toc363478545"/>
      <w:bookmarkStart w:id="1108" w:name="_Toc363478979"/>
      <w:bookmarkStart w:id="1109" w:name="_Toc363479115"/>
      <w:bookmarkStart w:id="1110" w:name="_Toc363586256"/>
      <w:bookmarkStart w:id="1111" w:name="_Toc363586399"/>
      <w:bookmarkStart w:id="1112" w:name="_Toc363586542"/>
      <w:bookmarkStart w:id="1113" w:name="_Toc363586685"/>
      <w:bookmarkStart w:id="1114" w:name="_Toc363646376"/>
      <w:bookmarkStart w:id="1115" w:name="_Toc363478547"/>
      <w:bookmarkStart w:id="1116" w:name="_Toc363478981"/>
      <w:bookmarkStart w:id="1117" w:name="_Toc363479117"/>
      <w:bookmarkStart w:id="1118" w:name="_Toc363586258"/>
      <w:bookmarkStart w:id="1119" w:name="_Toc363586401"/>
      <w:bookmarkStart w:id="1120" w:name="_Toc363586544"/>
      <w:bookmarkStart w:id="1121" w:name="_Toc363586687"/>
      <w:bookmarkStart w:id="1122" w:name="_Toc363646378"/>
      <w:bookmarkStart w:id="1123" w:name="_Toc363478990"/>
      <w:bookmarkStart w:id="1124" w:name="_Toc363479126"/>
      <w:bookmarkStart w:id="1125" w:name="_Toc363586267"/>
      <w:bookmarkStart w:id="1126" w:name="_Toc363586410"/>
      <w:bookmarkStart w:id="1127" w:name="_Toc363586553"/>
      <w:bookmarkStart w:id="1128" w:name="_Toc363586696"/>
      <w:bookmarkStart w:id="1129" w:name="_Toc363646387"/>
      <w:bookmarkStart w:id="1130" w:name="_Toc358989213"/>
      <w:bookmarkStart w:id="1131" w:name="_Toc358990302"/>
      <w:bookmarkStart w:id="1132" w:name="_Toc358990525"/>
      <w:bookmarkStart w:id="1133" w:name="_Toc359074864"/>
      <w:bookmarkStart w:id="1134" w:name="_Toc359075015"/>
      <w:bookmarkStart w:id="1135" w:name="_Toc359083273"/>
      <w:bookmarkStart w:id="1136" w:name="_Toc358989215"/>
      <w:bookmarkStart w:id="1137" w:name="_Toc358990304"/>
      <w:bookmarkStart w:id="1138" w:name="_Toc358990527"/>
      <w:bookmarkStart w:id="1139" w:name="_Toc359074866"/>
      <w:bookmarkStart w:id="1140" w:name="_Toc359075017"/>
      <w:bookmarkStart w:id="1141" w:name="_Toc359083275"/>
      <w:bookmarkStart w:id="1142" w:name="_Toc358989223"/>
      <w:bookmarkStart w:id="1143" w:name="_Toc358990312"/>
      <w:bookmarkStart w:id="1144" w:name="_Toc358990535"/>
      <w:bookmarkStart w:id="1145" w:name="_Toc359074874"/>
      <w:bookmarkStart w:id="1146" w:name="_Toc359075025"/>
      <w:bookmarkStart w:id="1147" w:name="_Toc359083283"/>
      <w:bookmarkStart w:id="1148" w:name="_Toc351367660"/>
      <w:bookmarkStart w:id="1149" w:name="_Toc373499519"/>
      <w:bookmarkStart w:id="1150" w:name="_Toc347083759"/>
      <w:bookmarkStart w:id="1151" w:name="_Toc363646323"/>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9"/>
      <w:bookmarkEnd w:id="1150"/>
      <w:bookmarkEnd w:id="1151"/>
    </w:p>
    <w:p w:rsidR="00D039DE" w:rsidRPr="00983CFA" w:rsidRDefault="00D039DE" w:rsidP="00D039DE">
      <w:pPr>
        <w:tabs>
          <w:tab w:val="clear" w:pos="794"/>
          <w:tab w:val="clear" w:pos="1191"/>
          <w:tab w:val="clear" w:pos="1588"/>
          <w:tab w:val="clear" w:pos="1985"/>
          <w:tab w:val="left" w:pos="360"/>
          <w:tab w:val="left" w:pos="720"/>
          <w:tab w:val="left" w:pos="1080"/>
          <w:tab w:val="left" w:pos="1440"/>
        </w:tabs>
        <w:rPr>
          <w:ins w:id="1152" w:author="Takeshi Tsukuba" w:date="2013-12-10T14:24:00Z"/>
          <w:rFonts w:eastAsia="Times New Roman"/>
          <w:b/>
          <w:lang w:val="en-US"/>
        </w:rPr>
      </w:pPr>
      <w:ins w:id="1153" w:author="Takeshi Tsukuba" w:date="2013-12-10T14:24:00Z">
        <w:r>
          <w:rPr>
            <w:bCs/>
            <w:lang w:val="en-US"/>
          </w:rPr>
          <w:t>…skipped…</w:t>
        </w:r>
      </w:ins>
    </w:p>
    <w:p w:rsidR="00D039DE" w:rsidRPr="00983CFA" w:rsidRDefault="00D039DE" w:rsidP="002F2067">
      <w:pPr>
        <w:jc w:val="center"/>
        <w:rPr>
          <w:lang w:val="en-US"/>
        </w:rPr>
      </w:pPr>
    </w:p>
    <w:p w:rsidR="000B06B6" w:rsidRPr="00983CFA" w:rsidRDefault="00D039DE" w:rsidP="00D039DE">
      <w:pPr>
        <w:pStyle w:val="3H4"/>
        <w:keepLines w:val="0"/>
        <w:numPr>
          <w:ilvl w:val="0"/>
          <w:numId w:val="0"/>
        </w:numPr>
        <w:rPr>
          <w:lang w:val="en-US"/>
        </w:rPr>
      </w:pPr>
      <w:r>
        <w:rPr>
          <w:lang w:val="en-US"/>
        </w:rPr>
        <w:t xml:space="preserve">F.7.4.3.1.1 </w:t>
      </w:r>
      <w:r w:rsidR="000B06B6" w:rsidRPr="00983CFA">
        <w:rPr>
          <w:lang w:val="en-US"/>
        </w:rPr>
        <w:t>Video parameter set extension semantics</w:t>
      </w:r>
    </w:p>
    <w:p w:rsidR="00D039DE" w:rsidRPr="00D039DE" w:rsidRDefault="00D039DE" w:rsidP="000B06B6">
      <w:pPr>
        <w:tabs>
          <w:tab w:val="clear" w:pos="794"/>
          <w:tab w:val="clear" w:pos="1191"/>
          <w:tab w:val="clear" w:pos="1588"/>
          <w:tab w:val="clear" w:pos="1985"/>
          <w:tab w:val="left" w:pos="360"/>
          <w:tab w:val="left" w:pos="720"/>
          <w:tab w:val="left" w:pos="1080"/>
          <w:tab w:val="left" w:pos="1440"/>
        </w:tabs>
        <w:rPr>
          <w:ins w:id="1154" w:author="Takeshi Tsukuba" w:date="2013-12-10T14:21:00Z"/>
          <w:rFonts w:eastAsia="ＭＳ 明朝" w:hint="eastAsia"/>
          <w:b/>
          <w:bCs/>
          <w:lang w:val="en-US" w:eastAsia="ja-JP"/>
        </w:rPr>
      </w:pPr>
      <w:ins w:id="1155" w:author="Takeshi Tsukuba" w:date="2013-12-10T14:21:00Z">
        <w:r>
          <w:rPr>
            <w:rFonts w:eastAsia="ＭＳ 明朝"/>
            <w:b/>
            <w:bCs/>
            <w:lang w:val="en-US" w:eastAsia="ja-JP"/>
          </w:rPr>
          <w:t>…skipped…</w:t>
        </w:r>
      </w:ins>
    </w:p>
    <w:p w:rsidR="000B06B6" w:rsidRDefault="000B06B6" w:rsidP="000B06B6">
      <w:pPr>
        <w:tabs>
          <w:tab w:val="clear" w:pos="794"/>
          <w:tab w:val="clear" w:pos="1191"/>
          <w:tab w:val="clear" w:pos="1588"/>
          <w:tab w:val="clear" w:pos="1985"/>
          <w:tab w:val="left" w:pos="360"/>
          <w:tab w:val="left" w:pos="720"/>
          <w:tab w:val="left" w:pos="1080"/>
          <w:tab w:val="left" w:pos="1440"/>
        </w:tabs>
        <w:rPr>
          <w:ins w:id="1156" w:author="Takeshi Tsukuba" w:date="2013-12-10T14:23:00Z"/>
          <w:bCs/>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w:t>
      </w:r>
      <w:ins w:id="1157" w:author="Takeshi Tsukuba" w:date="2013-12-10T14:17:00Z">
        <w:r w:rsidR="0034510D">
          <w:rPr>
            <w:bCs/>
            <w:lang w:val="en-US"/>
          </w:rPr>
          <w:t xml:space="preserve"> </w:t>
        </w:r>
        <w:r w:rsidR="0034510D" w:rsidRPr="0034510D">
          <w:rPr>
            <w:bCs/>
            <w:highlight w:val="yellow"/>
            <w:lang w:val="en-US"/>
          </w:rPr>
          <w:t>profile_tier_level( )</w:t>
        </w:r>
      </w:ins>
      <w:ins w:id="1158" w:author="Takeshi Tsukuba" w:date="2013-12-10T14:18:00Z">
        <w:r w:rsidR="0034510D" w:rsidRPr="0034510D">
          <w:rPr>
            <w:bCs/>
            <w:highlight w:val="yellow"/>
            <w:lang w:val="en-US"/>
          </w:rPr>
          <w:t xml:space="preserve"> </w:t>
        </w:r>
      </w:ins>
      <w:ins w:id="1159" w:author="Takeshi Tsukuba" w:date="2013-12-10T14:17:00Z">
        <w:r w:rsidR="0034510D" w:rsidRPr="0034510D">
          <w:rPr>
            <w:bCs/>
            <w:highlight w:val="yellow"/>
            <w:lang w:val="en-US"/>
          </w:rPr>
          <w:t>sytax structure</w:t>
        </w:r>
      </w:ins>
      <w:del w:id="1160" w:author="Takeshi Tsukuba" w:date="2013-12-10T14:17:00Z">
        <w:r w:rsidRPr="00983CFA" w:rsidDel="0034510D">
          <w:rPr>
            <w:bCs/>
            <w:lang w:val="en-US"/>
          </w:rPr>
          <w:delText xml:space="preserve"> layer set</w:delText>
        </w:r>
      </w:del>
      <w:r w:rsidRPr="00983CFA">
        <w:rPr>
          <w:bCs/>
          <w:lang w:val="en-US"/>
        </w:rPr>
        <w: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D039DE" w:rsidRPr="00983CFA" w:rsidRDefault="00D039DE"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ins w:id="1161" w:author="Takeshi Tsukuba" w:date="2013-12-10T14:23:00Z">
        <w:r>
          <w:rPr>
            <w:bCs/>
            <w:lang w:val="en-US"/>
          </w:rPr>
          <w:t>…skipped…</w:t>
        </w:r>
      </w:ins>
    </w:p>
    <w:p w:rsidR="000B06B6" w:rsidRPr="00983CFA" w:rsidRDefault="00D039DE" w:rsidP="00D039DE">
      <w:pPr>
        <w:pStyle w:val="3H2"/>
        <w:keepLines w:val="0"/>
        <w:numPr>
          <w:ilvl w:val="0"/>
          <w:numId w:val="0"/>
        </w:numPr>
        <w:rPr>
          <w:lang w:val="en-US"/>
        </w:rPr>
      </w:pPr>
      <w:bookmarkStart w:id="1162" w:name="_Ref348090389"/>
      <w:bookmarkStart w:id="1163" w:name="_Toc373499552"/>
      <w:bookmarkStart w:id="1164" w:name="_Toc373832729"/>
      <w:r>
        <w:rPr>
          <w:lang w:val="en-US"/>
        </w:rPr>
        <w:t xml:space="preserve">F.7.4.4. </w:t>
      </w:r>
      <w:r w:rsidR="000B06B6" w:rsidRPr="00983CFA">
        <w:rPr>
          <w:lang w:val="en-US"/>
        </w:rPr>
        <w:t>Profile, tier and level semantics</w:t>
      </w:r>
      <w:bookmarkEnd w:id="1162"/>
      <w:bookmarkEnd w:id="1163"/>
      <w:bookmarkEnd w:id="1164"/>
    </w:p>
    <w:p w:rsidR="002513BC" w:rsidRPr="005353DD" w:rsidRDefault="002513BC" w:rsidP="002513BC">
      <w:pPr>
        <w:rPr>
          <w:bCs/>
          <w:szCs w:val="22"/>
          <w:lang w:val="en-US"/>
        </w:rPr>
      </w:pPr>
      <w:r w:rsidRPr="005353DD">
        <w:rPr>
          <w:lang w:val="en-US"/>
        </w:rPr>
        <w:t>The profile_tier_</w:t>
      </w:r>
      <w:proofErr w:type="gramStart"/>
      <w:r w:rsidRPr="005353DD">
        <w:rPr>
          <w:lang w:val="en-US"/>
        </w:rPr>
        <w:t>level(</w:t>
      </w:r>
      <w:proofErr w:type="gramEnd"/>
      <w:r w:rsidRPr="005353DD">
        <w:rPr>
          <w:lang w:val="en-US"/>
        </w:rPr>
        <w:t> ) syntax structure provides profile, tier and level information used for a layer set. When the profile_tier_</w:t>
      </w:r>
      <w:proofErr w:type="gramStart"/>
      <w:r w:rsidRPr="005353DD">
        <w:rPr>
          <w:lang w:val="en-US"/>
        </w:rPr>
        <w:t>level(</w:t>
      </w:r>
      <w:proofErr w:type="gramEnd"/>
      <w:r w:rsidRPr="005353DD">
        <w:rPr>
          <w:lang w:val="en-US"/>
        </w:rPr>
        <w:t xml:space="preserve"> ) syntax structure is included in a </w:t>
      </w:r>
      <w:r w:rsidRPr="005353DD">
        <w:rPr>
          <w:rFonts w:eastAsia="ＭＳ 明朝"/>
          <w:lang w:val="en-US"/>
        </w:rPr>
        <w:t xml:space="preserve">vps_extension( ) </w:t>
      </w:r>
      <w:r w:rsidRPr="005353DD">
        <w:rPr>
          <w:lang w:val="en-US"/>
        </w:rPr>
        <w:t xml:space="preserve">syntax structure, </w:t>
      </w:r>
      <w:r w:rsidRPr="005353DD">
        <w:rPr>
          <w:bCs/>
          <w:szCs w:val="22"/>
          <w:lang w:val="en-US"/>
        </w:rPr>
        <w:t xml:space="preserve">the applicable </w:t>
      </w:r>
      <w:r w:rsidRPr="005353DD">
        <w:rPr>
          <w:lang w:val="en-US"/>
        </w:rPr>
        <w:t xml:space="preserve">layer set to which the profile_tier_level( ) syntax structure applies is specified by the corresponding lsIdx variable in the </w:t>
      </w:r>
      <w:r w:rsidRPr="005353DD">
        <w:rPr>
          <w:rFonts w:eastAsia="ＭＳ 明朝"/>
          <w:lang w:val="en-US"/>
        </w:rPr>
        <w:t xml:space="preserve">vps_extension( ) </w:t>
      </w:r>
      <w:r w:rsidRPr="005353DD">
        <w:rPr>
          <w:lang w:val="en-US"/>
        </w:rPr>
        <w:t>syntax structure. When the profile_tier_</w:t>
      </w:r>
      <w:proofErr w:type="gramStart"/>
      <w:r w:rsidRPr="005353DD">
        <w:rPr>
          <w:lang w:val="en-US"/>
        </w:rPr>
        <w:t>level(</w:t>
      </w:r>
      <w:proofErr w:type="gramEnd"/>
      <w:r w:rsidRPr="005353DD">
        <w:rPr>
          <w:lang w:val="en-US"/>
        </w:rPr>
        <w:t xml:space="preserve"> ) syntax structure is included in a </w:t>
      </w:r>
      <w:r w:rsidRPr="005353DD">
        <w:rPr>
          <w:rFonts w:eastAsia="ＭＳ 明朝"/>
          <w:lang w:val="en-US"/>
        </w:rPr>
        <w:t xml:space="preserve">VPS, but not in a vps_extension( ) </w:t>
      </w:r>
      <w:r w:rsidRPr="005353DD">
        <w:rPr>
          <w:lang w:val="en-US"/>
        </w:rPr>
        <w:t xml:space="preserve">syntax structure, </w:t>
      </w:r>
      <w:r w:rsidRPr="005353DD">
        <w:rPr>
          <w:bCs/>
          <w:szCs w:val="22"/>
          <w:lang w:val="en-US"/>
        </w:rPr>
        <w:t xml:space="preserve">the applicable </w:t>
      </w:r>
      <w:r w:rsidRPr="005353DD">
        <w:rPr>
          <w:lang w:val="en-US"/>
        </w:rPr>
        <w:t xml:space="preserve">layer set to which the profile_tier_level( ) syntax structure applies is the layer set specified by the index 0. </w:t>
      </w:r>
      <w:r w:rsidRPr="005353DD">
        <w:rPr>
          <w:bCs/>
          <w:szCs w:val="22"/>
          <w:lang w:val="en-US"/>
        </w:rPr>
        <w:t xml:space="preserve">When the </w:t>
      </w:r>
      <w:r w:rsidRPr="005353DD">
        <w:rPr>
          <w:lang w:val="en-US"/>
        </w:rPr>
        <w:t>profile_tier_</w:t>
      </w:r>
      <w:proofErr w:type="gramStart"/>
      <w:r w:rsidRPr="005353DD">
        <w:rPr>
          <w:lang w:val="en-US"/>
        </w:rPr>
        <w:t>level(</w:t>
      </w:r>
      <w:proofErr w:type="gramEnd"/>
      <w:r w:rsidRPr="005353DD">
        <w:rPr>
          <w:lang w:val="en-US"/>
        </w:rPr>
        <w:t xml:space="preserve"> ) </w:t>
      </w:r>
      <w:r w:rsidRPr="005353DD">
        <w:rPr>
          <w:bCs/>
          <w:szCs w:val="22"/>
          <w:lang w:val="en-US"/>
        </w:rPr>
        <w:t xml:space="preserve">syntax structure is included in an SPS, the layer set to which the </w:t>
      </w:r>
      <w:r w:rsidRPr="005353DD">
        <w:rPr>
          <w:lang w:val="en-US"/>
        </w:rPr>
        <w:t xml:space="preserve">profile_tier_level( ) </w:t>
      </w:r>
      <w:r w:rsidRPr="005353DD">
        <w:rPr>
          <w:bCs/>
          <w:szCs w:val="22"/>
          <w:lang w:val="en-US"/>
        </w:rPr>
        <w:t>syntax structure</w:t>
      </w:r>
      <w:r w:rsidRPr="005353DD">
        <w:rPr>
          <w:lang w:val="en-US"/>
        </w:rPr>
        <w:t xml:space="preserve"> applies is the </w:t>
      </w:r>
      <w:r w:rsidRPr="005353DD">
        <w:rPr>
          <w:bCs/>
          <w:szCs w:val="22"/>
          <w:lang w:val="en-US"/>
        </w:rPr>
        <w:t>layer set specified by the index 0.</w:t>
      </w:r>
    </w:p>
    <w:p w:rsidR="002513BC" w:rsidRPr="005353DD" w:rsidRDefault="002513BC" w:rsidP="002513BC">
      <w:pPr>
        <w:rPr>
          <w:lang w:val="en-US"/>
        </w:rPr>
      </w:pPr>
      <w:r w:rsidRPr="005353DD">
        <w:rPr>
          <w:lang w:val="en-US"/>
        </w:rPr>
        <w:t>For interpretation of the following semantics, CVS refers to the CVS subset associated with the layer set to which the profile_tier_</w:t>
      </w:r>
      <w:proofErr w:type="gramStart"/>
      <w:r w:rsidRPr="005353DD">
        <w:rPr>
          <w:lang w:val="en-US"/>
        </w:rPr>
        <w:t>level(</w:t>
      </w:r>
      <w:proofErr w:type="gramEnd"/>
      <w:r w:rsidRPr="005353DD">
        <w:rPr>
          <w:lang w:val="en-US"/>
        </w:rPr>
        <w:t> ) syntax structure applies.</w:t>
      </w:r>
    </w:p>
    <w:p w:rsidR="002513BC" w:rsidRPr="005353DD" w:rsidRDefault="002513BC" w:rsidP="002513BC">
      <w:pPr>
        <w:pStyle w:val="3N"/>
        <w:rPr>
          <w:rFonts w:ascii="Arial Unicode MS" w:eastAsia="Arial Unicode MS" w:hAnsi="Arial Unicode MS" w:cs="Arial Unicode MS"/>
          <w:bCs/>
          <w:szCs w:val="22"/>
          <w:lang w:val="en-US"/>
        </w:rPr>
      </w:pPr>
      <w:r w:rsidRPr="005353DD">
        <w:rPr>
          <w:bCs/>
          <w:szCs w:val="22"/>
          <w:lang w:val="en-US"/>
        </w:rPr>
        <w:t>When</w:t>
      </w:r>
      <w:r w:rsidR="00C90ADE" w:rsidRPr="005353DD">
        <w:rPr>
          <w:bCs/>
          <w:szCs w:val="22"/>
          <w:lang w:val="en-US"/>
        </w:rPr>
        <w:t xml:space="preserve"> </w:t>
      </w:r>
      <w:r w:rsidRPr="005353DD">
        <w:rPr>
          <w:bCs/>
          <w:szCs w:val="22"/>
          <w:lang w:val="en-US"/>
        </w:rPr>
        <w:t xml:space="preserve">the syntax elements general_profile_space, general_tier_flag, general_profile_idc, general_profile_compatibility_flag[ j ], general_progressive_source_flag, general_interlaced_source_flag, </w:t>
      </w:r>
      <w:r w:rsidRPr="005353DD">
        <w:rPr>
          <w:bCs/>
          <w:lang w:val="en-US"/>
        </w:rPr>
        <w:t xml:space="preserve">general_non_packed_constraint_flag, general_frame_only_constraint_flag, </w:t>
      </w:r>
      <w:r w:rsidRPr="005353DD">
        <w:rPr>
          <w:bCs/>
          <w:szCs w:val="22"/>
          <w:lang w:val="en-US"/>
        </w:rPr>
        <w:t xml:space="preserve">general_reserved_zero_44bits are not present for the </w:t>
      </w:r>
      <w:ins w:id="1165" w:author="Takeshi Tsukuba" w:date="2013-12-10T13:13:00Z">
        <w:r w:rsidR="002F723B" w:rsidRPr="005353DD">
          <w:rPr>
            <w:bCs/>
            <w:szCs w:val="22"/>
            <w:highlight w:val="yellow"/>
            <w:lang w:val="en-US"/>
          </w:rPr>
          <w:t>profile_tier_level(</w:t>
        </w:r>
      </w:ins>
      <w:ins w:id="1166" w:author="Takeshi Tsukuba" w:date="2013-12-10T13:14:00Z">
        <w:r w:rsidR="002F723B" w:rsidRPr="005353DD">
          <w:rPr>
            <w:bCs/>
            <w:szCs w:val="22"/>
            <w:highlight w:val="yellow"/>
            <w:lang w:val="en-US"/>
          </w:rPr>
          <w:t> ) sytanx structure specified by the index k</w:t>
        </w:r>
      </w:ins>
      <w:ins w:id="1167" w:author="Takeshi Tsukuba" w:date="2013-12-10T13:15:00Z">
        <w:r w:rsidR="002F723B" w:rsidRPr="005353DD">
          <w:rPr>
            <w:bCs/>
            <w:szCs w:val="22"/>
            <w:lang w:val="en-US"/>
          </w:rPr>
          <w:t xml:space="preserve"> </w:t>
        </w:r>
      </w:ins>
      <w:del w:id="1168" w:author="Takeshi Tsukuba" w:date="2013-12-10T13:14:00Z">
        <w:r w:rsidRPr="005353DD" w:rsidDel="002F723B">
          <w:rPr>
            <w:bCs/>
            <w:szCs w:val="22"/>
            <w:lang w:val="en-US"/>
          </w:rPr>
          <w:delText>applicable layer set</w:delText>
        </w:r>
      </w:del>
      <w:r w:rsidRPr="005353DD">
        <w:rPr>
          <w:bCs/>
          <w:szCs w:val="22"/>
          <w:lang w:val="en-US"/>
        </w:rPr>
        <w:t xml:space="preserve">, they are inferred to be equal to the corresponding values of the </w:t>
      </w:r>
      <w:ins w:id="1169" w:author="Takeshi Tsukuba" w:date="2013-12-10T13:15:00Z">
        <w:r w:rsidR="002F723B" w:rsidRPr="005353DD">
          <w:rPr>
            <w:bCs/>
            <w:szCs w:val="22"/>
            <w:highlight w:val="yellow"/>
            <w:lang w:val="en-US"/>
          </w:rPr>
          <w:t>profile_tier_level() syntax structure</w:t>
        </w:r>
        <w:r w:rsidR="002F723B" w:rsidRPr="005353DD">
          <w:rPr>
            <w:bCs/>
            <w:szCs w:val="22"/>
            <w:lang w:val="en-US"/>
          </w:rPr>
          <w:t xml:space="preserve"> </w:t>
        </w:r>
      </w:ins>
      <w:del w:id="1170" w:author="Takeshi Tsukuba" w:date="2013-12-10T13:15:00Z">
        <w:r w:rsidRPr="005353DD" w:rsidDel="002F723B">
          <w:rPr>
            <w:bCs/>
            <w:szCs w:val="22"/>
            <w:lang w:val="en-US"/>
          </w:rPr>
          <w:delText xml:space="preserve">layer set </w:delText>
        </w:r>
      </w:del>
      <w:r w:rsidRPr="005353DD">
        <w:rPr>
          <w:bCs/>
          <w:szCs w:val="22"/>
          <w:lang w:val="en-US"/>
        </w:rPr>
        <w:t>specified by the index</w:t>
      </w:r>
      <w:ins w:id="1171" w:author="Takeshi Tsukuba" w:date="2013-12-10T11:11:00Z">
        <w:r w:rsidR="00C90ADE" w:rsidRPr="005353DD">
          <w:rPr>
            <w:rFonts w:ascii="Microsoft JhengHei" w:eastAsia="Microsoft JhengHei" w:hAnsi="Microsoft JhengHei"/>
            <w:bCs/>
            <w:szCs w:val="22"/>
            <w:lang w:val="en-US"/>
          </w:rPr>
          <w:t xml:space="preserve"> </w:t>
        </w:r>
      </w:ins>
      <w:r w:rsidR="00C85A72" w:rsidRPr="005353DD">
        <w:rPr>
          <w:rFonts w:ascii="Microsoft JhengHei" w:eastAsia="Microsoft JhengHei" w:hAnsi="Microsoft JhengHei"/>
          <w:bCs/>
          <w:szCs w:val="22"/>
          <w:lang w:val="en-US"/>
        </w:rPr>
        <w:t>( </w:t>
      </w:r>
      <w:del w:id="1172" w:author="Takeshi Tsukuba" w:date="2013-12-10T13:11:00Z">
        <w:r w:rsidRPr="005353DD" w:rsidDel="00801AA9">
          <w:rPr>
            <w:bCs/>
            <w:szCs w:val="22"/>
            <w:lang w:val="en-US"/>
          </w:rPr>
          <w:delText>profile_layer_set_ref_minus1[ lsIdx ] </w:delText>
        </w:r>
      </w:del>
      <w:ins w:id="1173" w:author="Takeshi Tsukuba" w:date="2013-12-10T13:11:00Z">
        <w:r w:rsidR="00801AA9" w:rsidRPr="005353DD">
          <w:rPr>
            <w:bCs/>
            <w:szCs w:val="22"/>
            <w:lang w:val="en-US"/>
          </w:rPr>
          <w:t xml:space="preserve"> </w:t>
        </w:r>
        <w:r w:rsidR="00801AA9" w:rsidRPr="005353DD">
          <w:rPr>
            <w:bCs/>
            <w:szCs w:val="22"/>
            <w:highlight w:val="yellow"/>
            <w:lang w:val="en-US"/>
          </w:rPr>
          <w:t>profile_ref_minsu1</w:t>
        </w:r>
        <w:r w:rsidR="00801AA9" w:rsidRPr="005353DD">
          <w:rPr>
            <w:rFonts w:ascii="Arial Unicode MS" w:eastAsia="Arial Unicode MS" w:hAnsi="Arial Unicode MS" w:cs="Arial Unicode MS"/>
            <w:bCs/>
            <w:szCs w:val="22"/>
            <w:highlight w:val="yellow"/>
            <w:lang w:val="en-US"/>
          </w:rPr>
          <w:t>[</w:t>
        </w:r>
        <w:r w:rsidR="00801AA9" w:rsidRPr="005353DD">
          <w:rPr>
            <w:rFonts w:ascii="Arial Unicode MS" w:eastAsia="Arial Unicode MS" w:hAnsi="Arial Unicode MS" w:cs="Arial Unicode MS"/>
            <w:bCs/>
            <w:szCs w:val="22"/>
            <w:highlight w:val="yellow"/>
            <w:lang w:val="en-US" w:eastAsia="ja-JP"/>
          </w:rPr>
          <w:t> k ]</w:t>
        </w:r>
      </w:ins>
      <w:r w:rsidRPr="005353DD">
        <w:rPr>
          <w:bCs/>
          <w:szCs w:val="22"/>
          <w:lang w:val="en-US"/>
        </w:rPr>
        <w:t>+1 ).</w:t>
      </w:r>
    </w:p>
    <w:p w:rsidR="002513BC" w:rsidRPr="005353DD" w:rsidDel="006F364B" w:rsidRDefault="002513BC" w:rsidP="002513BC">
      <w:pPr>
        <w:pStyle w:val="3N"/>
        <w:rPr>
          <w:del w:id="1174" w:author="Takeshi Tsukuba" w:date="2013-12-10T11:14:00Z"/>
          <w:lang w:val="en-US"/>
        </w:rPr>
      </w:pPr>
      <w:r w:rsidRPr="005353DD">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353DD">
        <w:rPr>
          <w:bCs/>
          <w:lang w:val="en-US"/>
        </w:rPr>
        <w:t>non_packed_constraint_flag</w:t>
      </w:r>
      <w:r w:rsidRPr="005353DD">
        <w:rPr>
          <w:bCs/>
          <w:szCs w:val="22"/>
          <w:lang w:val="en-US"/>
        </w:rPr>
        <w:t>[ i ]</w:t>
      </w:r>
      <w:r w:rsidRPr="005353DD">
        <w:rPr>
          <w:bCs/>
          <w:lang w:val="en-US"/>
        </w:rPr>
        <w:t xml:space="preserve">, </w:t>
      </w:r>
      <w:r w:rsidRPr="005353DD">
        <w:rPr>
          <w:bCs/>
          <w:szCs w:val="22"/>
          <w:lang w:val="en-US"/>
        </w:rPr>
        <w:t>sub_layer_</w:t>
      </w:r>
      <w:r w:rsidRPr="005353DD">
        <w:rPr>
          <w:bCs/>
          <w:lang w:val="en-US"/>
        </w:rPr>
        <w:t>frame_only_constraint_flag</w:t>
      </w:r>
      <w:r w:rsidRPr="005353DD">
        <w:rPr>
          <w:bCs/>
          <w:szCs w:val="22"/>
          <w:lang w:val="en-US"/>
        </w:rPr>
        <w:t>[ i ]</w:t>
      </w:r>
      <w:r w:rsidRPr="005353DD">
        <w:rPr>
          <w:bCs/>
          <w:lang w:val="en-US"/>
        </w:rPr>
        <w:t xml:space="preserve">, </w:t>
      </w:r>
      <w:r w:rsidRPr="005353DD">
        <w:rPr>
          <w:bCs/>
          <w:szCs w:val="22"/>
          <w:lang w:val="en-US"/>
        </w:rPr>
        <w:t xml:space="preserve">sub_layer_reserved_zero_44bits[ i ] are not present for the </w:t>
      </w:r>
      <w:ins w:id="1175" w:author="Takeshi Tsukuba" w:date="2013-12-10T13:17:00Z">
        <w:r w:rsidR="007E5DD0" w:rsidRPr="005353DD">
          <w:rPr>
            <w:bCs/>
            <w:szCs w:val="22"/>
            <w:highlight w:val="yellow"/>
            <w:lang w:val="en-US"/>
          </w:rPr>
          <w:t>profile_tier_level(</w:t>
        </w:r>
        <w:r w:rsidR="007E5DD0" w:rsidRPr="005353DD">
          <w:rPr>
            <w:rFonts w:ascii="Tunga" w:hAnsi="Tunga" w:cs="Tunga"/>
            <w:bCs/>
            <w:szCs w:val="22"/>
            <w:highlight w:val="yellow"/>
            <w:lang w:val="en-US"/>
          </w:rPr>
          <w:t> </w:t>
        </w:r>
        <w:r w:rsidR="007E5DD0" w:rsidRPr="005353DD">
          <w:rPr>
            <w:bCs/>
            <w:szCs w:val="22"/>
            <w:highlight w:val="yellow"/>
            <w:lang w:val="en-US"/>
          </w:rPr>
          <w:t>) syntax structure specified by the index k</w:t>
        </w:r>
      </w:ins>
      <w:ins w:id="1176" w:author="Takeshi Tsukuba" w:date="2013-12-10T13:18:00Z">
        <w:r w:rsidR="007E5DD0" w:rsidRPr="005353DD">
          <w:rPr>
            <w:bCs/>
            <w:szCs w:val="22"/>
            <w:highlight w:val="yellow"/>
            <w:lang w:val="en-US"/>
          </w:rPr>
          <w:t>,</w:t>
        </w:r>
      </w:ins>
      <w:ins w:id="1177" w:author="Takeshi Tsukuba" w:date="2013-12-10T13:17:00Z">
        <w:r w:rsidR="007E5DD0" w:rsidRPr="005353DD">
          <w:rPr>
            <w:bCs/>
            <w:szCs w:val="22"/>
            <w:lang w:val="en-US"/>
          </w:rPr>
          <w:t xml:space="preserve"> </w:t>
        </w:r>
      </w:ins>
      <w:del w:id="1178" w:author="Takeshi Tsukuba" w:date="2013-12-10T13:17:00Z">
        <w:r w:rsidRPr="005353DD" w:rsidDel="007E5DD0">
          <w:rPr>
            <w:bCs/>
            <w:szCs w:val="22"/>
            <w:lang w:val="en-US"/>
          </w:rPr>
          <w:delText>applicable layer set</w:delText>
        </w:r>
      </w:del>
      <w:del w:id="1179" w:author="Takeshi Tsukuba" w:date="2013-12-10T13:18:00Z">
        <w:r w:rsidRPr="005353DD" w:rsidDel="007E5DD0">
          <w:rPr>
            <w:bCs/>
            <w:szCs w:val="22"/>
            <w:lang w:val="en-US"/>
          </w:rPr>
          <w:delText>, and they are present in or inferred for the layer set specified by the index (</w:delText>
        </w:r>
        <w:r w:rsidRPr="005353DD" w:rsidDel="007E5DD0">
          <w:rPr>
            <w:b/>
            <w:bCs/>
            <w:szCs w:val="22"/>
            <w:lang w:val="en-US"/>
          </w:rPr>
          <w:delText> </w:delText>
        </w:r>
        <w:r w:rsidRPr="005353DD" w:rsidDel="007E5DD0">
          <w:rPr>
            <w:bCs/>
            <w:szCs w:val="22"/>
            <w:lang w:val="en-US"/>
          </w:rPr>
          <w:delText>profile_layer_set_ref_minus1[ lsIdx ] +1 )</w:delText>
        </w:r>
      </w:del>
      <w:r w:rsidRPr="005353DD">
        <w:rPr>
          <w:bCs/>
          <w:szCs w:val="22"/>
          <w:lang w:val="en-US"/>
        </w:rPr>
        <w:t xml:space="preserve"> they are inferred to be equal to the corresponding values of the </w:t>
      </w:r>
      <w:ins w:id="1180" w:author="Takeshi Tsukuba" w:date="2013-12-10T11:12:00Z">
        <w:r w:rsidR="00C85A72" w:rsidRPr="005353DD">
          <w:rPr>
            <w:bCs/>
            <w:szCs w:val="22"/>
            <w:highlight w:val="yellow"/>
            <w:lang w:val="en-US"/>
          </w:rPr>
          <w:t>profile_tier_level( ) syntax structure</w:t>
        </w:r>
        <w:r w:rsidR="00C85A72" w:rsidRPr="005353DD">
          <w:rPr>
            <w:bCs/>
            <w:strike/>
            <w:color w:val="FF0000"/>
            <w:szCs w:val="22"/>
            <w:lang w:val="en-US"/>
          </w:rPr>
          <w:t xml:space="preserve">  </w:t>
        </w:r>
      </w:ins>
      <w:r w:rsidRPr="005353DD">
        <w:rPr>
          <w:bCs/>
          <w:strike/>
          <w:color w:val="FF0000"/>
          <w:szCs w:val="22"/>
          <w:lang w:val="en-US"/>
        </w:rPr>
        <w:t>layer set</w:t>
      </w:r>
      <w:r w:rsidRPr="005353DD">
        <w:rPr>
          <w:bCs/>
          <w:szCs w:val="22"/>
          <w:lang w:val="en-US"/>
        </w:rPr>
        <w:t xml:space="preserve"> specified by the index (</w:t>
      </w:r>
      <w:r w:rsidRPr="005353DD">
        <w:rPr>
          <w:b/>
          <w:bCs/>
          <w:szCs w:val="22"/>
          <w:lang w:val="en-US"/>
        </w:rPr>
        <w:t> </w:t>
      </w:r>
      <w:del w:id="1181" w:author="Takeshi Tsukuba" w:date="2013-12-10T13:19:00Z">
        <w:r w:rsidRPr="005353DD" w:rsidDel="007E5DD0">
          <w:rPr>
            <w:bCs/>
            <w:szCs w:val="22"/>
            <w:lang w:val="en-US"/>
          </w:rPr>
          <w:delText>profile_layer_set_ref_minus1[ lsIdx ] </w:delText>
        </w:r>
      </w:del>
      <w:ins w:id="1182" w:author="Takeshi Tsukuba" w:date="2013-12-10T13:19:00Z">
        <w:r w:rsidR="007E5DD0" w:rsidRPr="005353DD">
          <w:rPr>
            <w:bCs/>
            <w:szCs w:val="22"/>
            <w:lang w:val="en-US"/>
          </w:rPr>
          <w:t xml:space="preserve"> </w:t>
        </w:r>
        <w:r w:rsidR="007E5DD0" w:rsidRPr="005353DD">
          <w:rPr>
            <w:bCs/>
            <w:szCs w:val="22"/>
            <w:highlight w:val="yellow"/>
            <w:lang w:val="en-US"/>
          </w:rPr>
          <w:t>profile_ref_minus1[</w:t>
        </w:r>
        <w:r w:rsidR="007E5DD0" w:rsidRPr="005353DD">
          <w:rPr>
            <w:highlight w:val="yellow"/>
          </w:rPr>
          <w:t> k ]</w:t>
        </w:r>
      </w:ins>
      <w:r w:rsidRPr="005353DD">
        <w:rPr>
          <w:bCs/>
          <w:szCs w:val="22"/>
          <w:lang w:val="en-US"/>
        </w:rPr>
        <w:t>+1 ).</w:t>
      </w:r>
    </w:p>
    <w:p w:rsidR="002513BC" w:rsidRPr="002513BC" w:rsidDel="007E02E2" w:rsidRDefault="002513BC" w:rsidP="000B06B6">
      <w:pPr>
        <w:pStyle w:val="3N"/>
        <w:rPr>
          <w:del w:id="1183" w:author="Takeshi Tsukuba" w:date="2013-12-10T13:30:00Z"/>
          <w:rFonts w:eastAsia="ＭＳ 明朝"/>
          <w:bCs/>
          <w:szCs w:val="22"/>
          <w:lang w:val="en-US" w:eastAsia="ja-JP"/>
        </w:rPr>
      </w:pPr>
    </w:p>
    <w:p w:rsidR="002513BC" w:rsidRPr="00983CFA" w:rsidRDefault="002513BC" w:rsidP="000B06B6">
      <w:pPr>
        <w:pStyle w:val="3N"/>
        <w:rPr>
          <w:lang w:val="en-US"/>
        </w:rPr>
      </w:pP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Del="00D039DE" w:rsidRDefault="000B06B6" w:rsidP="000B06B6">
      <w:pPr>
        <w:rPr>
          <w:del w:id="1184" w:author="Takeshi Tsukuba" w:date="2013-12-10T14:23:00Z"/>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D039DE" w:rsidRPr="00983CFA" w:rsidRDefault="00D039DE" w:rsidP="00D039DE">
      <w:pPr>
        <w:tabs>
          <w:tab w:val="clear" w:pos="794"/>
          <w:tab w:val="clear" w:pos="1191"/>
          <w:tab w:val="clear" w:pos="1588"/>
          <w:tab w:val="clear" w:pos="1985"/>
          <w:tab w:val="left" w:pos="360"/>
          <w:tab w:val="left" w:pos="720"/>
          <w:tab w:val="left" w:pos="1080"/>
          <w:tab w:val="left" w:pos="1440"/>
        </w:tabs>
        <w:rPr>
          <w:ins w:id="1185" w:author="Takeshi Tsukuba" w:date="2013-12-10T14:24:00Z"/>
          <w:rFonts w:eastAsia="Times New Roman"/>
          <w:b/>
          <w:lang w:val="en-US"/>
        </w:rPr>
      </w:pPr>
      <w:bookmarkStart w:id="1186" w:name="_Toc373499569"/>
      <w:bookmarkStart w:id="1187" w:name="_Toc373499604"/>
      <w:bookmarkStart w:id="1188" w:name="_Toc373499614"/>
      <w:bookmarkStart w:id="1189" w:name="_Toc373499616"/>
      <w:bookmarkStart w:id="1190" w:name="_Toc373499629"/>
      <w:bookmarkStart w:id="1191" w:name="_Toc373499633"/>
      <w:bookmarkStart w:id="1192" w:name="_Toc373499637"/>
      <w:bookmarkStart w:id="1193" w:name="_Toc351057968"/>
      <w:bookmarkStart w:id="1194" w:name="_Toc351335564"/>
      <w:bookmarkStart w:id="1195" w:name="_Toc351057980"/>
      <w:bookmarkStart w:id="1196" w:name="_Toc351335576"/>
      <w:bookmarkStart w:id="1197" w:name="_Toc351335582"/>
      <w:bookmarkStart w:id="1198" w:name="_Toc360899811"/>
      <w:bookmarkStart w:id="1199" w:name="_Toc360900055"/>
      <w:bookmarkStart w:id="1200" w:name="_Toc361055005"/>
      <w:bookmarkStart w:id="1201" w:name="_Toc361058682"/>
      <w:bookmarkStart w:id="1202" w:name="_Toc361058839"/>
      <w:bookmarkStart w:id="1203" w:name="_Toc361058985"/>
      <w:bookmarkStart w:id="1204" w:name="_Toc361059130"/>
      <w:bookmarkStart w:id="1205" w:name="_Toc361059340"/>
      <w:bookmarkStart w:id="1206" w:name="_Toc361059486"/>
      <w:bookmarkStart w:id="1207" w:name="_Toc361059632"/>
      <w:bookmarkStart w:id="1208" w:name="_Toc361059778"/>
      <w:bookmarkStart w:id="1209" w:name="_Toc361063269"/>
      <w:bookmarkStart w:id="1210" w:name="_Toc361063417"/>
      <w:bookmarkStart w:id="1211" w:name="_Toc361063563"/>
      <w:bookmarkStart w:id="1212" w:name="_Toc361063713"/>
      <w:bookmarkStart w:id="1213" w:name="_Toc361063859"/>
      <w:bookmarkStart w:id="1214" w:name="_Toc361064005"/>
      <w:bookmarkStart w:id="1215" w:name="_Toc361064152"/>
      <w:bookmarkStart w:id="1216" w:name="_Toc361066251"/>
      <w:bookmarkStart w:id="1217" w:name="_Toc361066397"/>
      <w:bookmarkStart w:id="1218" w:name="_Toc361066544"/>
      <w:bookmarkStart w:id="1219" w:name="_Toc361066690"/>
      <w:bookmarkStart w:id="1220" w:name="_Toc361066835"/>
      <w:bookmarkStart w:id="1221" w:name="_Toc361154682"/>
      <w:bookmarkStart w:id="1222" w:name="_Toc360899817"/>
      <w:bookmarkStart w:id="1223" w:name="_Toc360900061"/>
      <w:bookmarkStart w:id="1224" w:name="_Toc361055011"/>
      <w:bookmarkStart w:id="1225" w:name="_Toc361058688"/>
      <w:bookmarkStart w:id="1226" w:name="_Toc361058845"/>
      <w:bookmarkStart w:id="1227" w:name="_Toc361058991"/>
      <w:bookmarkStart w:id="1228" w:name="_Toc361059136"/>
      <w:bookmarkStart w:id="1229" w:name="_Toc361059346"/>
      <w:bookmarkStart w:id="1230" w:name="_Toc361059492"/>
      <w:bookmarkStart w:id="1231" w:name="_Toc361059638"/>
      <w:bookmarkStart w:id="1232" w:name="_Toc361059784"/>
      <w:bookmarkStart w:id="1233" w:name="_Toc361063275"/>
      <w:bookmarkStart w:id="1234" w:name="_Toc361063423"/>
      <w:bookmarkStart w:id="1235" w:name="_Toc361063569"/>
      <w:bookmarkStart w:id="1236" w:name="_Toc361063719"/>
      <w:bookmarkStart w:id="1237" w:name="_Toc361063865"/>
      <w:bookmarkStart w:id="1238" w:name="_Toc361064011"/>
      <w:bookmarkStart w:id="1239" w:name="_Toc361064158"/>
      <w:bookmarkStart w:id="1240" w:name="_Toc361066257"/>
      <w:bookmarkStart w:id="1241" w:name="_Toc361066403"/>
      <w:bookmarkStart w:id="1242" w:name="_Toc361066550"/>
      <w:bookmarkStart w:id="1243" w:name="_Toc361066696"/>
      <w:bookmarkStart w:id="1244" w:name="_Toc361066841"/>
      <w:bookmarkStart w:id="1245" w:name="_Toc361154688"/>
      <w:bookmarkStart w:id="1246" w:name="_Toc360899818"/>
      <w:bookmarkStart w:id="1247" w:name="_Toc360900062"/>
      <w:bookmarkStart w:id="1248" w:name="_Toc361055012"/>
      <w:bookmarkStart w:id="1249" w:name="_Toc361058689"/>
      <w:bookmarkStart w:id="1250" w:name="_Toc361058846"/>
      <w:bookmarkStart w:id="1251" w:name="_Toc361058992"/>
      <w:bookmarkStart w:id="1252" w:name="_Toc361059137"/>
      <w:bookmarkStart w:id="1253" w:name="_Toc361059347"/>
      <w:bookmarkStart w:id="1254" w:name="_Toc361059493"/>
      <w:bookmarkStart w:id="1255" w:name="_Toc361059639"/>
      <w:bookmarkStart w:id="1256" w:name="_Toc361059785"/>
      <w:bookmarkStart w:id="1257" w:name="_Toc361063276"/>
      <w:bookmarkStart w:id="1258" w:name="_Toc361063424"/>
      <w:bookmarkStart w:id="1259" w:name="_Toc361063570"/>
      <w:bookmarkStart w:id="1260" w:name="_Toc361063720"/>
      <w:bookmarkStart w:id="1261" w:name="_Toc361063866"/>
      <w:bookmarkStart w:id="1262" w:name="_Toc361064012"/>
      <w:bookmarkStart w:id="1263" w:name="_Toc361064159"/>
      <w:bookmarkStart w:id="1264" w:name="_Toc361066258"/>
      <w:bookmarkStart w:id="1265" w:name="_Toc361066404"/>
      <w:bookmarkStart w:id="1266" w:name="_Toc361066551"/>
      <w:bookmarkStart w:id="1267" w:name="_Toc361066697"/>
      <w:bookmarkStart w:id="1268" w:name="_Toc361066842"/>
      <w:bookmarkStart w:id="1269" w:name="_Toc361154689"/>
      <w:bookmarkStart w:id="1270" w:name="_Toc360899821"/>
      <w:bookmarkStart w:id="1271" w:name="_Toc360900065"/>
      <w:bookmarkStart w:id="1272" w:name="_Toc361055015"/>
      <w:bookmarkStart w:id="1273" w:name="_Toc361058692"/>
      <w:bookmarkStart w:id="1274" w:name="_Toc361058849"/>
      <w:bookmarkStart w:id="1275" w:name="_Toc361058995"/>
      <w:bookmarkStart w:id="1276" w:name="_Toc361059140"/>
      <w:bookmarkStart w:id="1277" w:name="_Toc361059350"/>
      <w:bookmarkStart w:id="1278" w:name="_Toc361059496"/>
      <w:bookmarkStart w:id="1279" w:name="_Toc361059642"/>
      <w:bookmarkStart w:id="1280" w:name="_Toc361059788"/>
      <w:bookmarkStart w:id="1281" w:name="_Toc361063279"/>
      <w:bookmarkStart w:id="1282" w:name="_Toc361063427"/>
      <w:bookmarkStart w:id="1283" w:name="_Toc361063573"/>
      <w:bookmarkStart w:id="1284" w:name="_Toc361063723"/>
      <w:bookmarkStart w:id="1285" w:name="_Toc361063869"/>
      <w:bookmarkStart w:id="1286" w:name="_Toc361064015"/>
      <w:bookmarkStart w:id="1287" w:name="_Toc361064162"/>
      <w:bookmarkStart w:id="1288" w:name="_Toc361066261"/>
      <w:bookmarkStart w:id="1289" w:name="_Toc361066407"/>
      <w:bookmarkStart w:id="1290" w:name="_Toc361066554"/>
      <w:bookmarkStart w:id="1291" w:name="_Toc361066700"/>
      <w:bookmarkStart w:id="1292" w:name="_Toc361066845"/>
      <w:bookmarkStart w:id="1293" w:name="_Toc361154692"/>
      <w:bookmarkStart w:id="1294" w:name="_Toc360899823"/>
      <w:bookmarkStart w:id="1295" w:name="_Toc360900067"/>
      <w:bookmarkStart w:id="1296" w:name="_Toc361055017"/>
      <w:bookmarkStart w:id="1297" w:name="_Toc361058694"/>
      <w:bookmarkStart w:id="1298" w:name="_Toc361058851"/>
      <w:bookmarkStart w:id="1299" w:name="_Toc361058997"/>
      <w:bookmarkStart w:id="1300" w:name="_Toc361059142"/>
      <w:bookmarkStart w:id="1301" w:name="_Toc361059352"/>
      <w:bookmarkStart w:id="1302" w:name="_Toc361059498"/>
      <w:bookmarkStart w:id="1303" w:name="_Toc361059644"/>
      <w:bookmarkStart w:id="1304" w:name="_Toc361059790"/>
      <w:bookmarkStart w:id="1305" w:name="_Toc361063281"/>
      <w:bookmarkStart w:id="1306" w:name="_Toc361063429"/>
      <w:bookmarkStart w:id="1307" w:name="_Toc361063575"/>
      <w:bookmarkStart w:id="1308" w:name="_Toc361063725"/>
      <w:bookmarkStart w:id="1309" w:name="_Toc361063871"/>
      <w:bookmarkStart w:id="1310" w:name="_Toc361064017"/>
      <w:bookmarkStart w:id="1311" w:name="_Toc361064164"/>
      <w:bookmarkStart w:id="1312" w:name="_Toc361066263"/>
      <w:bookmarkStart w:id="1313" w:name="_Toc361066409"/>
      <w:bookmarkStart w:id="1314" w:name="_Toc361066556"/>
      <w:bookmarkStart w:id="1315" w:name="_Toc361066702"/>
      <w:bookmarkStart w:id="1316" w:name="_Toc361066847"/>
      <w:bookmarkStart w:id="1317" w:name="_Toc361154694"/>
      <w:bookmarkStart w:id="1318" w:name="_Toc360899825"/>
      <w:bookmarkStart w:id="1319" w:name="_Toc360900069"/>
      <w:bookmarkStart w:id="1320" w:name="_Toc361055019"/>
      <w:bookmarkStart w:id="1321" w:name="_Toc361058696"/>
      <w:bookmarkStart w:id="1322" w:name="_Toc361058853"/>
      <w:bookmarkStart w:id="1323" w:name="_Toc361058999"/>
      <w:bookmarkStart w:id="1324" w:name="_Toc361059144"/>
      <w:bookmarkStart w:id="1325" w:name="_Toc361059354"/>
      <w:bookmarkStart w:id="1326" w:name="_Toc361059500"/>
      <w:bookmarkStart w:id="1327" w:name="_Toc361059646"/>
      <w:bookmarkStart w:id="1328" w:name="_Toc361059792"/>
      <w:bookmarkStart w:id="1329" w:name="_Toc361063283"/>
      <w:bookmarkStart w:id="1330" w:name="_Toc361063431"/>
      <w:bookmarkStart w:id="1331" w:name="_Toc361063577"/>
      <w:bookmarkStart w:id="1332" w:name="_Toc361063727"/>
      <w:bookmarkStart w:id="1333" w:name="_Toc361063873"/>
      <w:bookmarkStart w:id="1334" w:name="_Toc361064019"/>
      <w:bookmarkStart w:id="1335" w:name="_Toc361064166"/>
      <w:bookmarkStart w:id="1336" w:name="_Toc361066265"/>
      <w:bookmarkStart w:id="1337" w:name="_Toc361066411"/>
      <w:bookmarkStart w:id="1338" w:name="_Toc361066558"/>
      <w:bookmarkStart w:id="1339" w:name="_Toc361066704"/>
      <w:bookmarkStart w:id="1340" w:name="_Toc361066849"/>
      <w:bookmarkStart w:id="1341" w:name="_Toc361154696"/>
      <w:bookmarkStart w:id="1342" w:name="_Toc356148169"/>
      <w:bookmarkEnd w:id="1148"/>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ins w:id="1343" w:author="Takeshi Tsukuba" w:date="2013-12-10T14:24:00Z">
        <w:r>
          <w:rPr>
            <w:bCs/>
            <w:lang w:val="en-US"/>
          </w:rPr>
          <w:t>…skipped…</w:t>
        </w:r>
      </w:ins>
    </w:p>
    <w:p w:rsidR="008D66D2" w:rsidRPr="00D039DE" w:rsidRDefault="008D66D2" w:rsidP="00074F68">
      <w:pPr>
        <w:rPr>
          <w:lang w:val="en-US"/>
        </w:rPr>
      </w:pPr>
    </w:p>
    <w:sectPr w:rsidR="008D66D2" w:rsidRPr="00D039DE" w:rsidSect="001533A7">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38E" w:rsidRDefault="008E038E">
      <w:r>
        <w:separator/>
      </w:r>
    </w:p>
  </w:endnote>
  <w:endnote w:type="continuationSeparator" w:id="0">
    <w:p w:rsidR="008E038E" w:rsidRDefault="008E038E">
      <w:r>
        <w:continuationSeparator/>
      </w:r>
    </w:p>
  </w:endnote>
  <w:endnote w:type="continuationNotice" w:id="1">
    <w:p w:rsidR="008E038E" w:rsidRDefault="008E038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Microsoft JhengHei">
    <w:panose1 w:val="020B0604030504040204"/>
    <w:charset w:val="88"/>
    <w:family w:val="swiss"/>
    <w:pitch w:val="variable"/>
    <w:sig w:usb0="00000087" w:usb1="288F4000" w:usb2="00000016" w:usb3="00000000" w:csb0="00100009" w:csb1="00000000"/>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38E" w:rsidRPr="00CB04EC" w:rsidRDefault="008E038E"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F92CE2">
      <w:rPr>
        <w:b/>
        <w:bCs/>
        <w:noProof/>
      </w:rPr>
      <w:t>2</w:t>
    </w:r>
    <w:r w:rsidRPr="00C37EDE">
      <w:rPr>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38E" w:rsidRPr="00CB04EC" w:rsidRDefault="008E038E" w:rsidP="00CB04EC">
    <w:pPr>
      <w:pStyle w:val="af2"/>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F92CE2">
      <w:rPr>
        <w:bCs/>
        <w:noProof/>
        <w:lang w:val="fr-CH"/>
      </w:rPr>
      <w:t>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38E" w:rsidRDefault="008E038E">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8E038E" w:rsidRDefault="008E038E"/>
  </w:footnote>
  <w:footnote w:type="continuationSeparator" w:id="0">
    <w:p w:rsidR="008E038E" w:rsidRDefault="008E038E">
      <w:r>
        <w:continuationSeparator/>
      </w:r>
    </w:p>
  </w:footnote>
  <w:footnote w:type="continuationNotice" w:id="1">
    <w:p w:rsidR="008E038E" w:rsidRDefault="008E038E">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38E" w:rsidRPr="00256CBF" w:rsidRDefault="008E038E"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38E" w:rsidRPr="00563383" w:rsidRDefault="008E038E"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12F1145"/>
    <w:multiLevelType w:val="hybridMultilevel"/>
    <w:tmpl w:val="B64884F4"/>
    <w:lvl w:ilvl="0" w:tplc="33604F1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9F536DE"/>
    <w:multiLevelType w:val="multilevel"/>
    <w:tmpl w:val="79785820"/>
    <w:lvl w:ilvl="0">
      <w:start w:val="8"/>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2">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5C30679"/>
    <w:multiLevelType w:val="hybridMultilevel"/>
    <w:tmpl w:val="8A28B542"/>
    <w:lvl w:ilvl="0" w:tplc="BC5A7DB8">
      <w:start w:val="6"/>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1">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2">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4">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7">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0"/>
  </w:num>
  <w:num w:numId="4">
    <w:abstractNumId w:val="30"/>
  </w:num>
  <w:num w:numId="5">
    <w:abstractNumId w:val="23"/>
  </w:num>
  <w:num w:numId="6">
    <w:abstractNumId w:val="42"/>
  </w:num>
  <w:num w:numId="7">
    <w:abstractNumId w:val="38"/>
  </w:num>
  <w:num w:numId="8">
    <w:abstractNumId w:val="12"/>
  </w:num>
  <w:num w:numId="9">
    <w:abstractNumId w:val="33"/>
  </w:num>
  <w:num w:numId="10">
    <w:abstractNumId w:val="14"/>
  </w:num>
  <w:num w:numId="11">
    <w:abstractNumId w:val="4"/>
  </w:num>
  <w:num w:numId="12">
    <w:abstractNumId w:val="34"/>
  </w:num>
  <w:num w:numId="13">
    <w:abstractNumId w:val="18"/>
  </w:num>
  <w:num w:numId="14">
    <w:abstractNumId w:val="22"/>
  </w:num>
  <w:num w:numId="15">
    <w:abstractNumId w:val="15"/>
  </w:num>
  <w:num w:numId="16">
    <w:abstractNumId w:val="44"/>
  </w:num>
  <w:num w:numId="17">
    <w:abstractNumId w:val="46"/>
  </w:num>
  <w:num w:numId="18">
    <w:abstractNumId w:val="43"/>
  </w:num>
  <w:num w:numId="19">
    <w:abstractNumId w:val="26"/>
  </w:num>
  <w:num w:numId="20">
    <w:abstractNumId w:val="31"/>
  </w:num>
  <w:num w:numId="21">
    <w:abstractNumId w:val="32"/>
  </w:num>
  <w:num w:numId="22">
    <w:abstractNumId w:val="9"/>
  </w:num>
  <w:num w:numId="23">
    <w:abstractNumId w:val="13"/>
  </w:num>
  <w:num w:numId="24">
    <w:abstractNumId w:val="27"/>
  </w:num>
  <w:num w:numId="25">
    <w:abstractNumId w:val="16"/>
  </w:num>
  <w:num w:numId="26">
    <w:abstractNumId w:val="17"/>
  </w:num>
  <w:num w:numId="27">
    <w:abstractNumId w:val="6"/>
  </w:num>
  <w:num w:numId="28">
    <w:abstractNumId w:val="45"/>
  </w:num>
  <w:num w:numId="29">
    <w:abstractNumId w:val="47"/>
  </w:num>
  <w:num w:numId="30">
    <w:abstractNumId w:val="24"/>
  </w:num>
  <w:num w:numId="31">
    <w:abstractNumId w:val="5"/>
  </w:num>
  <w:num w:numId="32">
    <w:abstractNumId w:val="8"/>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1"/>
  </w:num>
  <w:num w:numId="36">
    <w:abstractNumId w:val="39"/>
  </w:num>
  <w:num w:numId="37">
    <w:abstractNumId w:val="41"/>
  </w:num>
  <w:num w:numId="38">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9"/>
  </w:num>
  <w:num w:numId="41">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36"/>
  </w:num>
  <w:num w:numId="45">
    <w:abstractNumId w:val="38"/>
  </w:num>
  <w:num w:numId="46">
    <w:abstractNumId w:val="4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35"/>
  </w:num>
  <w:num w:numId="51">
    <w:abstractNumId w:val="7"/>
  </w:num>
  <w:num w:numId="52">
    <w:abstractNumId w:val="3"/>
  </w:num>
  <w:num w:numId="53">
    <w:abstractNumId w:val="28"/>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keshi Tsukuba">
    <w15:presenceInfo w15:providerId="Windows Live" w15:userId="58235d0f0308fc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bordersDoNotSurroundHeader/>
  <w:bordersDoNotSurroundFooter/>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8BD"/>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40"/>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E99"/>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B24"/>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C57"/>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A6B"/>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55E"/>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5B8"/>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1F7"/>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7FE"/>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365"/>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B3C"/>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186"/>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3B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38B"/>
    <w:rsid w:val="002F1C73"/>
    <w:rsid w:val="002F1C7C"/>
    <w:rsid w:val="002F1CE5"/>
    <w:rsid w:val="002F2067"/>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3B"/>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5AA"/>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0D"/>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858"/>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8E"/>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64A"/>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1BF1"/>
    <w:rsid w:val="00481DE9"/>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5E3E"/>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109"/>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81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9F9"/>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3DD"/>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451"/>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24"/>
    <w:rsid w:val="005D3075"/>
    <w:rsid w:val="005D31F5"/>
    <w:rsid w:val="005D3520"/>
    <w:rsid w:val="005D3651"/>
    <w:rsid w:val="005D3870"/>
    <w:rsid w:val="005D3B2C"/>
    <w:rsid w:val="005D3E64"/>
    <w:rsid w:val="005D3E73"/>
    <w:rsid w:val="005D3E8E"/>
    <w:rsid w:val="005D4191"/>
    <w:rsid w:val="005D4354"/>
    <w:rsid w:val="005D43C3"/>
    <w:rsid w:val="005D4870"/>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07"/>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744"/>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4B"/>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89"/>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25D"/>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5FA"/>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7BA"/>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DCA"/>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B3A"/>
    <w:rsid w:val="007D6F8E"/>
    <w:rsid w:val="007D753E"/>
    <w:rsid w:val="007D76CB"/>
    <w:rsid w:val="007D78F7"/>
    <w:rsid w:val="007D7B70"/>
    <w:rsid w:val="007E00E7"/>
    <w:rsid w:val="007E0197"/>
    <w:rsid w:val="007E01A0"/>
    <w:rsid w:val="007E02E2"/>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5DD0"/>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1F"/>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AA9"/>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3CA"/>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8A2"/>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42D"/>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BCB"/>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38E"/>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87B"/>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59"/>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4E00"/>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34"/>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6C9C"/>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335"/>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94"/>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535"/>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849"/>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1A6"/>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CCC"/>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BF8"/>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BB1"/>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D49"/>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8CC"/>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CC9"/>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37F"/>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BB"/>
    <w:rsid w:val="00C747C7"/>
    <w:rsid w:val="00C74869"/>
    <w:rsid w:val="00C74C41"/>
    <w:rsid w:val="00C74DE5"/>
    <w:rsid w:val="00C7574A"/>
    <w:rsid w:val="00C758F9"/>
    <w:rsid w:val="00C75A5B"/>
    <w:rsid w:val="00C75D27"/>
    <w:rsid w:val="00C7621B"/>
    <w:rsid w:val="00C7629C"/>
    <w:rsid w:val="00C762A2"/>
    <w:rsid w:val="00C76A10"/>
    <w:rsid w:val="00C76BA9"/>
    <w:rsid w:val="00C76C08"/>
    <w:rsid w:val="00C76CB9"/>
    <w:rsid w:val="00C770ED"/>
    <w:rsid w:val="00C77264"/>
    <w:rsid w:val="00C772F1"/>
    <w:rsid w:val="00C772FB"/>
    <w:rsid w:val="00C77688"/>
    <w:rsid w:val="00C779FB"/>
    <w:rsid w:val="00C77A34"/>
    <w:rsid w:val="00C77ADD"/>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2"/>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AD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D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62C"/>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B79"/>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5A"/>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18CF"/>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22"/>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718"/>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55"/>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4E"/>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6EF3"/>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295"/>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7FA"/>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CE2"/>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90A"/>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53"/>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63919F21-6A12-4F18-B26F-D40FE279F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eading U,H1,H11,Œ©o‚µ 1,뙥,?co??E 1,h1,?c,?co?ƒÊ 1,?,Œ,Œ©,Œ...,Œ©oâµ 1,?co?ÄÊ 1,Î,Î©,Î..."/>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aliases w:val="H2,H21,Œ©o‚µ 2,뙥2,?co??E 2,h2,?c1,?co?ƒÊ 2,?2,Œ1,Œ2,Œ©2,...,Œ©_o‚µ 2,Œ©1,Œ©oâµ 2,?co?ÄÊ 2,Î1,Î2,Î©2,Î©_oâµ 2,Î©1"/>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aliases w:val="H3,H31,h3"/>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H4,H41,h4,0.1.1.1 Titre 4 + Left:  0&quot;,First line:  0&quot;,0.1.1...,0.1.1.1 Titre 4"/>
    <w:basedOn w:val="3"/>
    <w:next w:val="a7"/>
    <w:link w:val="42"/>
    <w:uiPriority w:val="99"/>
    <w:qFormat/>
    <w:rsid w:val="00F456E6"/>
    <w:pPr>
      <w:numPr>
        <w:ilvl w:val="3"/>
      </w:numPr>
      <w:jc w:val="left"/>
      <w:outlineLvl w:val="3"/>
    </w:pPr>
  </w:style>
  <w:style w:type="paragraph" w:styleId="50">
    <w:name w:val="heading 5"/>
    <w:aliases w:val="H5,H51,h5"/>
    <w:basedOn w:val="a7"/>
    <w:next w:val="a7"/>
    <w:link w:val="51"/>
    <w:uiPriority w:val="99"/>
    <w:qFormat/>
    <w:rsid w:val="001533A7"/>
    <w:pPr>
      <w:spacing w:before="240" w:after="60"/>
      <w:outlineLvl w:val="4"/>
    </w:pPr>
    <w:rPr>
      <w:rFonts w:ascii="Calibri" w:eastAsia="SimSun" w:hAnsi="Calibri"/>
      <w:b/>
      <w:bCs/>
      <w:i/>
      <w:iCs/>
      <w:sz w:val="26"/>
      <w:szCs w:val="26"/>
    </w:rPr>
  </w:style>
  <w:style w:type="paragraph" w:styleId="6">
    <w:name w:val="heading 6"/>
    <w:aliases w:val="H6,H61,h6"/>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aliases w:val="Heading U (文字),H1 (文字),H11 (文字),Œ©o‚µ 1 (文字),뙥 (文字),?co??E 1 (文字),h1 (文字),?c (文字),?co?ƒÊ 1 (文字),? (文字),Œ (文字),Œ© (文字),Œ... (文字),Œ©oâµ 1 (文字),?co?ÄÊ 1 (文字),Î (文字),Î© (文字),Î... (文字)"/>
    <w:link w:val="1"/>
    <w:uiPriority w:val="99"/>
    <w:locked/>
    <w:rsid w:val="0056241E"/>
    <w:rPr>
      <w:rFonts w:ascii="Times New Roman" w:hAnsi="Times New Roman"/>
      <w:b/>
      <w:bCs/>
      <w:sz w:val="24"/>
      <w:szCs w:val="24"/>
      <w:lang w:val="en-GB"/>
    </w:rPr>
  </w:style>
  <w:style w:type="character" w:customStyle="1" w:styleId="22">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uiPriority w:val="99"/>
    <w:locked/>
    <w:rsid w:val="0056241E"/>
    <w:rPr>
      <w:rFonts w:ascii="Times New Roman" w:hAnsi="Times New Roman"/>
      <w:b/>
      <w:bCs/>
      <w:sz w:val="22"/>
      <w:szCs w:val="22"/>
      <w:lang w:val="en-GB"/>
    </w:rPr>
  </w:style>
  <w:style w:type="character" w:customStyle="1" w:styleId="32">
    <w:name w:val="見出し 3 (文字)"/>
    <w:aliases w:val="H3 (文字),H31 (文字),h3 (文字)"/>
    <w:link w:val="3"/>
    <w:uiPriority w:val="99"/>
    <w:locked/>
    <w:rsid w:val="00F75C43"/>
    <w:rPr>
      <w:rFonts w:ascii="Times New Roman" w:hAnsi="Times New Roman"/>
      <w:b/>
      <w:bCs/>
      <w:lang w:val="en-GB"/>
    </w:rPr>
  </w:style>
  <w:style w:type="character" w:customStyle="1" w:styleId="42">
    <w:name w:val="見出し 4 (文字)"/>
    <w:aliases w:val="Heading 4 Char1 (文字),Heading 4 Char Char (文字),H4 (文字),H41 (文字),h4 (文字),0.1.1.1 Titre 4 + Left:  0&quot; (文字),First line:  0&quot; (文字),0.1.1... (文字),0.1.1.1 Titre 4 (文字)"/>
    <w:link w:val="4"/>
    <w:uiPriority w:val="99"/>
    <w:locked/>
    <w:rsid w:val="00F456E6"/>
    <w:rPr>
      <w:rFonts w:ascii="Times New Roman" w:hAnsi="Times New Roman"/>
      <w:b/>
      <w:bCs/>
      <w:lang w:val="en-GB"/>
    </w:rPr>
  </w:style>
  <w:style w:type="paragraph" w:customStyle="1" w:styleId="toc0">
    <w:name w:val="toc 0"/>
    <w:basedOn w:val="a7"/>
    <w:next w:val="1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60">
    <w:name w:val="見出し 6 (文字)"/>
    <w:aliases w:val="H6 (文字),H61 (文字),h6 (文字)"/>
    <w:link w:val="6"/>
    <w:uiPriority w:val="99"/>
    <w:locked/>
    <w:rsid w:val="0056241E"/>
    <w:rPr>
      <w:rFonts w:ascii="Times New Roman" w:hAnsi="Times New Roman"/>
      <w:b/>
      <w:bCs/>
      <w:lang w:val="en-GB"/>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rFonts w:ascii="Times New Roman" w:hAnsi="Times New Roman"/>
      <w:b/>
      <w:bCs/>
      <w:sz w:val="24"/>
      <w:szCs w:val="24"/>
      <w:lang w:val="en-GB"/>
    </w:rPr>
  </w:style>
  <w:style w:type="character" w:customStyle="1" w:styleId="90">
    <w:name w:val="見出し 9 (文字)"/>
    <w:link w:val="9"/>
    <w:uiPriority w:val="99"/>
    <w:locked/>
    <w:rsid w:val="00F75C43"/>
    <w:rPr>
      <w:rFonts w:ascii="Times New Roman" w:hAnsi="Times New Roman"/>
      <w:b/>
      <w:bCs/>
      <w:sz w:val="24"/>
      <w:szCs w:val="24"/>
      <w:lang w:val="en-GB"/>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paragraph" w:customStyle="1" w:styleId="3H5">
    <w:name w:val="3H5"/>
    <w:basedOn w:val="a7"/>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11">
    <w:name w:val="toc 1"/>
    <w:basedOn w:val="a7"/>
    <w:next w:val="23"/>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3HAnnex">
    <w:name w:val="3HAnnex"/>
    <w:basedOn w:val="a7"/>
    <w:qFormat/>
    <w:rsid w:val="001533A7"/>
    <w:pPr>
      <w:spacing w:before="480"/>
      <w:jc w:val="center"/>
    </w:pPr>
    <w:rPr>
      <w:b/>
      <w:sz w:val="24"/>
    </w:rPr>
  </w:style>
  <w:style w:type="paragraph" w:customStyle="1" w:styleId="3H6">
    <w:name w:val="3H6"/>
    <w:basedOn w:val="a7"/>
    <w:rsid w:val="001533A7"/>
    <w:pPr>
      <w:tabs>
        <w:tab w:val="num" w:pos="794"/>
      </w:tabs>
    </w:pPr>
  </w:style>
  <w:style w:type="paragraph" w:customStyle="1" w:styleId="3H7">
    <w:name w:val="3H7"/>
    <w:basedOn w:val="a7"/>
    <w:rsid w:val="001533A7"/>
    <w:pPr>
      <w:tabs>
        <w:tab w:val="num" w:pos="794"/>
      </w:tabs>
    </w:pPr>
  </w:style>
  <w:style w:type="paragraph" w:customStyle="1" w:styleId="3H9">
    <w:name w:val="3H9"/>
    <w:basedOn w:val="a7"/>
    <w:rsid w:val="00473BB7"/>
    <w:pPr>
      <w:tabs>
        <w:tab w:val="clear" w:pos="794"/>
      </w:tabs>
    </w:pPr>
  </w:style>
  <w:style w:type="paragraph" w:customStyle="1" w:styleId="enumlev1">
    <w:name w:val="enumlev1"/>
    <w:basedOn w:val="a7"/>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1"/>
    <w:next w:val="a7"/>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a7"/>
    <w:next w:val="a7"/>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a7"/>
    <w:next w:val="a7"/>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1"/>
    <w:next w:val="a7"/>
    <w:uiPriority w:val="99"/>
    <w:rsid w:val="001533A7"/>
    <w:pPr>
      <w:spacing w:before="1134"/>
      <w:outlineLvl w:val="9"/>
    </w:pPr>
  </w:style>
  <w:style w:type="paragraph" w:customStyle="1" w:styleId="FigureTitle">
    <w:name w:val="Figure_Title"/>
    <w:basedOn w:val="TableTitle"/>
    <w:next w:val="a7"/>
    <w:uiPriority w:val="99"/>
    <w:rsid w:val="001533A7"/>
    <w:pPr>
      <w:spacing w:after="720"/>
    </w:pPr>
    <w:rPr>
      <w:bCs w:val="0"/>
      <w:lang w:eastAsia="zh-TW"/>
    </w:rPr>
  </w:style>
  <w:style w:type="paragraph" w:customStyle="1" w:styleId="TableTitle">
    <w:name w:val="Table_Title"/>
    <w:basedOn w:val="a7"/>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1533A7"/>
    <w:pPr>
      <w:keepNext/>
      <w:spacing w:before="240" w:after="720"/>
      <w:jc w:val="center"/>
    </w:pPr>
    <w:rPr>
      <w:b/>
      <w:bCs/>
    </w:rPr>
  </w:style>
  <w:style w:type="paragraph" w:customStyle="1" w:styleId="AnnexTitle">
    <w:name w:val="Annex_Title"/>
    <w:basedOn w:val="a7"/>
    <w:next w:val="a7"/>
    <w:uiPriority w:val="99"/>
    <w:rsid w:val="001533A7"/>
    <w:pPr>
      <w:spacing w:after="68"/>
      <w:jc w:val="center"/>
    </w:pPr>
    <w:rPr>
      <w:b/>
      <w:bCs/>
      <w:sz w:val="24"/>
      <w:szCs w:val="24"/>
    </w:rPr>
  </w:style>
  <w:style w:type="paragraph" w:customStyle="1" w:styleId="Fig">
    <w:name w:val="Fig_#"/>
    <w:basedOn w:val="a7"/>
    <w:next w:val="a7"/>
    <w:uiPriority w:val="99"/>
    <w:rsid w:val="001533A7"/>
    <w:pPr>
      <w:jc w:val="left"/>
    </w:pPr>
    <w:rPr>
      <w:color w:val="FF0000"/>
      <w:lang w:val="en-US"/>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a7"/>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1533A7"/>
    <w:pPr>
      <w:keepNext/>
      <w:keepLines/>
      <w:spacing w:before="720"/>
      <w:jc w:val="left"/>
    </w:pPr>
    <w:rPr>
      <w:b/>
      <w:bCs/>
    </w:rPr>
  </w:style>
  <w:style w:type="paragraph" w:customStyle="1" w:styleId="headfoot">
    <w:name w:val="head_foot"/>
    <w:basedOn w:val="a7"/>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1533A7"/>
    <w:pPr>
      <w:spacing w:before="960" w:after="240"/>
      <w:jc w:val="right"/>
    </w:pPr>
    <w:rPr>
      <w:rFonts w:ascii="C39T36Lfz" w:hAnsi="C39T36Lfz" w:cs="C39T36Lfz"/>
      <w:sz w:val="104"/>
      <w:szCs w:val="104"/>
    </w:rPr>
  </w:style>
  <w:style w:type="paragraph" w:customStyle="1" w:styleId="ASN1">
    <w:name w:val="ASN.1"/>
    <w:basedOn w:val="a7"/>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afa">
    <w:name w:val="Title"/>
    <w:basedOn w:val="a7"/>
    <w:next w:val="a7"/>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a7"/>
    <w:next w:val="a7"/>
    <w:uiPriority w:val="99"/>
    <w:rsid w:val="001533A7"/>
    <w:pPr>
      <w:tabs>
        <w:tab w:val="clear" w:pos="794"/>
      </w:tabs>
      <w:spacing w:before="60" w:line="199" w:lineRule="exact"/>
      <w:ind w:firstLine="794"/>
    </w:pPr>
    <w:rPr>
      <w:sz w:val="18"/>
      <w:szCs w:val="18"/>
    </w:rPr>
  </w:style>
  <w:style w:type="paragraph" w:styleId="afc">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basedOn w:val="a7"/>
    <w:next w:val="a7"/>
    <w:link w:val="afe"/>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1"/>
    <w:uiPriority w:val="99"/>
    <w:rsid w:val="001533A7"/>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a7"/>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a7"/>
    <w:uiPriority w:val="99"/>
    <w:rsid w:val="001533A7"/>
    <w:pPr>
      <w:ind w:left="1474"/>
    </w:pPr>
  </w:style>
  <w:style w:type="character" w:styleId="aff3">
    <w:name w:val="FollowedHyperlink"/>
    <w:uiPriority w:val="99"/>
    <w:rsid w:val="00DE5D3F"/>
    <w:rPr>
      <w:rFonts w:cs="Times New Roman"/>
      <w:color w:val="800080"/>
      <w:u w:val="single"/>
    </w:rPr>
  </w:style>
  <w:style w:type="paragraph" w:customStyle="1" w:styleId="Sprechblasentext1">
    <w:name w:val="Sprechblasentext1"/>
    <w:basedOn w:val="a7"/>
    <w:uiPriority w:val="99"/>
    <w:semiHidden/>
    <w:rsid w:val="001533A7"/>
    <w:rPr>
      <w:rFonts w:ascii="Tahoma" w:hAnsi="Tahoma" w:cs="Tahoma"/>
      <w:sz w:val="16"/>
      <w:szCs w:val="16"/>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CourierText">
    <w:name w:val="Courier Text"/>
    <w:basedOn w:val="a7"/>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a7"/>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a7"/>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a7"/>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a7"/>
    <w:uiPriority w:val="99"/>
    <w:rsid w:val="001533A7"/>
    <w:pPr>
      <w:spacing w:before="0" w:after="220"/>
    </w:pPr>
  </w:style>
  <w:style w:type="paragraph" w:customStyle="1" w:styleId="Kommentarthema1">
    <w:name w:val="Kommentarthema1"/>
    <w:basedOn w:val="ae"/>
    <w:next w:val="ae"/>
    <w:uiPriority w:val="99"/>
    <w:semiHidden/>
    <w:rsid w:val="001533A7"/>
    <w:rPr>
      <w:b/>
      <w:bCs/>
    </w:rPr>
  </w:style>
  <w:style w:type="paragraph" w:customStyle="1" w:styleId="Figure0">
    <w:name w:val="Figure"/>
    <w:basedOn w:val="a7"/>
    <w:next w:val="a7"/>
    <w:uiPriority w:val="99"/>
    <w:rsid w:val="001533A7"/>
    <w:pPr>
      <w:spacing w:before="240" w:after="480"/>
      <w:jc w:val="center"/>
    </w:pPr>
  </w:style>
  <w:style w:type="paragraph" w:customStyle="1" w:styleId="FigureLegend">
    <w:name w:val="Figure_Legend"/>
    <w:basedOn w:val="TableLegend"/>
    <w:next w:val="a7"/>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figure1">
    <w:name w:val="figure"/>
    <w:basedOn w:val="a7"/>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a7"/>
    <w:next w:val="a7"/>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a7"/>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1533A7"/>
    <w:pPr>
      <w:keepNext/>
      <w:keepLines/>
      <w:spacing w:before="480"/>
      <w:jc w:val="center"/>
    </w:pPr>
    <w:rPr>
      <w:b/>
      <w:sz w:val="28"/>
    </w:rPr>
  </w:style>
  <w:style w:type="paragraph" w:customStyle="1" w:styleId="Headingb">
    <w:name w:val="Heading_b"/>
    <w:basedOn w:val="a7"/>
    <w:next w:val="a7"/>
    <w:uiPriority w:val="99"/>
    <w:rsid w:val="001533A7"/>
    <w:pPr>
      <w:keepNext/>
      <w:spacing w:before="160"/>
      <w:jc w:val="left"/>
    </w:pPr>
    <w:rPr>
      <w:b/>
      <w:sz w:val="24"/>
    </w:rPr>
  </w:style>
  <w:style w:type="paragraph" w:customStyle="1" w:styleId="TableTitleCharChar">
    <w:name w:val="Table_Title Char Char"/>
    <w:basedOn w:val="a7"/>
    <w:next w:val="BlancCharChar"/>
    <w:uiPriority w:val="99"/>
    <w:rsid w:val="001533A7"/>
    <w:pPr>
      <w:keepNext/>
      <w:spacing w:before="240" w:after="113"/>
      <w:jc w:val="center"/>
    </w:pPr>
    <w:rPr>
      <w:b/>
      <w:bCs/>
    </w:rPr>
  </w:style>
  <w:style w:type="paragraph" w:customStyle="1" w:styleId="RecNo">
    <w:name w:val="Rec_No"/>
    <w:basedOn w:val="a7"/>
    <w:next w:val="a7"/>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aff8">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uiPriority w:val="99"/>
    <w:rsid w:val="00B66832"/>
    <w:rPr>
      <w:rFonts w:cs="Times New Roman"/>
    </w:rPr>
  </w:style>
  <w:style w:type="paragraph" w:customStyle="1" w:styleId="TableTitleChar">
    <w:name w:val="Table_Title Char"/>
    <w:basedOn w:val="a7"/>
    <w:next w:val="a7"/>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a7"/>
    <w:next w:val="a7"/>
    <w:uiPriority w:val="99"/>
    <w:rsid w:val="001533A7"/>
    <w:pPr>
      <w:keepNext/>
      <w:keepLines/>
      <w:spacing w:before="360"/>
      <w:jc w:val="center"/>
    </w:pPr>
    <w:rPr>
      <w:b/>
      <w:sz w:val="28"/>
    </w:rPr>
  </w:style>
  <w:style w:type="paragraph" w:customStyle="1" w:styleId="FooterQP">
    <w:name w:val="Footer_QP"/>
    <w:basedOn w:val="a7"/>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1533A7"/>
    <w:pPr>
      <w:ind w:left="1728" w:hanging="1728"/>
    </w:pPr>
  </w:style>
  <w:style w:type="paragraph" w:customStyle="1" w:styleId="Annex6">
    <w:name w:val="Annex 6"/>
    <w:basedOn w:val="Annex5"/>
    <w:next w:val="a7"/>
    <w:uiPriority w:val="99"/>
    <w:rsid w:val="001533A7"/>
    <w:pPr>
      <w:numPr>
        <w:ilvl w:val="5"/>
      </w:numPr>
      <w:outlineLvl w:val="5"/>
    </w:pPr>
  </w:style>
  <w:style w:type="paragraph" w:customStyle="1" w:styleId="AVCEquationlevel1CharCharCharChar">
    <w:name w:val="AVC Equation level 1 Char Char Char Char"/>
    <w:basedOn w:val="a7"/>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a7"/>
    <w:uiPriority w:val="99"/>
    <w:rsid w:val="001533A7"/>
    <w:pPr>
      <w:tabs>
        <w:tab w:val="num" w:pos="-31680"/>
      </w:tabs>
      <w:ind w:left="1195" w:hanging="403"/>
    </w:pPr>
  </w:style>
  <w:style w:type="paragraph" w:customStyle="1" w:styleId="SVCBulletslevel2CharChar">
    <w:name w:val="SVC Bullets level 2 Char Char"/>
    <w:basedOn w:val="a7"/>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a7"/>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1533A7"/>
    <w:pPr>
      <w:spacing w:before="240" w:after="480"/>
      <w:jc w:val="center"/>
    </w:pPr>
  </w:style>
  <w:style w:type="paragraph" w:customStyle="1" w:styleId="figureCharCharChar1">
    <w:name w:val="figure Char Char Char"/>
    <w:basedOn w:val="a7"/>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a7"/>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a7"/>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a7"/>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a7"/>
    <w:uiPriority w:val="99"/>
    <w:rsid w:val="001533A7"/>
    <w:pPr>
      <w:numPr>
        <w:numId w:val="25"/>
      </w:numPr>
      <w:ind w:left="403" w:hanging="403"/>
      <w:textAlignment w:val="auto"/>
    </w:pPr>
  </w:style>
  <w:style w:type="paragraph" w:customStyle="1" w:styleId="LegendeFigure">
    <w:name w:val="Legende Figure"/>
    <w:basedOn w:val="afd"/>
    <w:next w:val="a7"/>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a7"/>
    <w:uiPriority w:val="99"/>
    <w:rsid w:val="001533A7"/>
    <w:pPr>
      <w:tabs>
        <w:tab w:val="left" w:pos="397"/>
        <w:tab w:val="num" w:pos="720"/>
      </w:tabs>
      <w:ind w:left="397" w:hanging="360"/>
    </w:pPr>
  </w:style>
  <w:style w:type="paragraph" w:customStyle="1" w:styleId="AVCBulletlevel3">
    <w:name w:val="AVC Bullet level 3"/>
    <w:basedOn w:val="a7"/>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a7"/>
    <w:uiPriority w:val="99"/>
    <w:rsid w:val="001533A7"/>
    <w:rPr>
      <w:lang w:eastAsia="ko-KR"/>
    </w:rPr>
  </w:style>
  <w:style w:type="paragraph" w:customStyle="1" w:styleId="Annex4Char">
    <w:name w:val="Annex 4 Char"/>
    <w:basedOn w:val="Annex3CharChar"/>
    <w:next w:val="a7"/>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a7"/>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a7"/>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a">
    <w:name w:val="List Bullet"/>
    <w:basedOn w:val="a7"/>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a7"/>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a7"/>
    <w:uiPriority w:val="99"/>
    <w:rsid w:val="001533A7"/>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a7"/>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ＭＳ 明朝"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customStyle="1" w:styleId="zzCopyright">
    <w:name w:val="zzCopyright"/>
    <w:basedOn w:val="a7"/>
    <w:next w:val="a7"/>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zzForeword">
    <w:name w:val="zzForeword"/>
    <w:basedOn w:val="a7"/>
    <w:next w:val="a7"/>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a0">
    <w:name w:val="List Continue"/>
    <w:aliases w:val="list 1,list-1"/>
    <w:basedOn w:val="a7"/>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a2">
    <w:name w:val="a2"/>
    <w:basedOn w:val="2"/>
    <w:next w:val="a7"/>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a7"/>
    <w:next w:val="a7"/>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ＭＳ 明朝" w:hAnsi="Arial"/>
      <w:lang w:val="de-DE" w:eastAsia="ja-JP"/>
    </w:rPr>
  </w:style>
  <w:style w:type="paragraph" w:customStyle="1" w:styleId="a6">
    <w:name w:val="a6"/>
    <w:basedOn w:val="6"/>
    <w:next w:val="a7"/>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customStyle="1" w:styleId="Chaptitle">
    <w:name w:val="Chap_title"/>
    <w:basedOn w:val="a7"/>
    <w:next w:val="Normalaftertitle"/>
    <w:uiPriority w:val="99"/>
    <w:rsid w:val="001533A7"/>
    <w:pPr>
      <w:keepNext/>
      <w:keepLines/>
      <w:spacing w:before="240"/>
      <w:jc w:val="center"/>
    </w:pPr>
    <w:rPr>
      <w:b/>
      <w:sz w:val="28"/>
    </w:rPr>
  </w:style>
  <w:style w:type="paragraph" w:customStyle="1" w:styleId="Normalaftertitle">
    <w:name w:val="Normal_after_title"/>
    <w:basedOn w:val="a7"/>
    <w:uiPriority w:val="99"/>
    <w:rsid w:val="001533A7"/>
    <w:pPr>
      <w:spacing w:before="480"/>
    </w:pPr>
  </w:style>
  <w:style w:type="paragraph" w:customStyle="1" w:styleId="AnnexNoTitle0">
    <w:name w:val="Annex_NoTitle"/>
    <w:basedOn w:val="a7"/>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1"/>
    <w:next w:val="Reftext"/>
    <w:uiPriority w:val="99"/>
    <w:rsid w:val="001533A7"/>
    <w:pPr>
      <w:numPr>
        <w:numId w:val="0"/>
      </w:numPr>
      <w:outlineLvl w:val="9"/>
    </w:pPr>
    <w:rPr>
      <w:bCs w:val="0"/>
      <w:szCs w:val="20"/>
    </w:rPr>
  </w:style>
  <w:style w:type="paragraph" w:customStyle="1" w:styleId="Reftext">
    <w:name w:val="Ref_text"/>
    <w:basedOn w:val="a7"/>
    <w:uiPriority w:val="99"/>
    <w:rsid w:val="001533A7"/>
    <w:pPr>
      <w:ind w:left="794" w:hanging="794"/>
    </w:pPr>
  </w:style>
  <w:style w:type="paragraph" w:customStyle="1" w:styleId="ArtNo">
    <w:name w:val="Art_No"/>
    <w:basedOn w:val="a7"/>
    <w:next w:val="Arttitle"/>
    <w:uiPriority w:val="99"/>
    <w:rsid w:val="001533A7"/>
    <w:pPr>
      <w:keepNext/>
      <w:keepLines/>
      <w:spacing w:before="480"/>
      <w:jc w:val="center"/>
    </w:pPr>
    <w:rPr>
      <w:caps/>
      <w:sz w:val="28"/>
    </w:rPr>
  </w:style>
  <w:style w:type="paragraph" w:customStyle="1" w:styleId="Arttitle">
    <w:name w:val="Art_title"/>
    <w:basedOn w:val="a7"/>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a7"/>
    <w:next w:val="a7"/>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1533A7"/>
    <w:pPr>
      <w:keepNext/>
      <w:keepLines/>
      <w:spacing w:before="480"/>
      <w:jc w:val="center"/>
    </w:pPr>
    <w:rPr>
      <w:b/>
      <w:caps/>
      <w:sz w:val="28"/>
    </w:rPr>
  </w:style>
  <w:style w:type="paragraph" w:customStyle="1" w:styleId="Equationlegend">
    <w:name w:val="Equation_legend"/>
    <w:basedOn w:val="a7"/>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1533A7"/>
  </w:style>
  <w:style w:type="paragraph" w:customStyle="1" w:styleId="Tablelegend0">
    <w:name w:val="Table_legend"/>
    <w:basedOn w:val="a7"/>
    <w:next w:val="a7"/>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1533A7"/>
    <w:pPr>
      <w:keepLines/>
      <w:spacing w:before="240" w:after="120"/>
      <w:jc w:val="center"/>
    </w:pPr>
    <w:rPr>
      <w:b/>
    </w:rPr>
  </w:style>
  <w:style w:type="paragraph" w:customStyle="1" w:styleId="Figurewithouttitle">
    <w:name w:val="Figure_without_title"/>
    <w:basedOn w:val="a7"/>
    <w:next w:val="Normalaftertitle"/>
    <w:uiPriority w:val="99"/>
    <w:rsid w:val="001533A7"/>
    <w:pPr>
      <w:keepLines/>
      <w:spacing w:before="240" w:after="120"/>
      <w:jc w:val="center"/>
    </w:pPr>
  </w:style>
  <w:style w:type="paragraph" w:customStyle="1" w:styleId="FirstFooter">
    <w:name w:val="FirstFooter"/>
    <w:basedOn w:val="af2"/>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1533A7"/>
    <w:pPr>
      <w:numPr>
        <w:ilvl w:val="0"/>
        <w:numId w:val="0"/>
      </w:numPr>
      <w:ind w:left="794" w:hanging="794"/>
    </w:pPr>
    <w:rPr>
      <w:b w:val="0"/>
      <w:bCs w:val="0"/>
      <w:i/>
    </w:rPr>
  </w:style>
  <w:style w:type="paragraph" w:customStyle="1" w:styleId="PartNo">
    <w:name w:val="Part_No"/>
    <w:basedOn w:val="a7"/>
    <w:next w:val="Partref"/>
    <w:uiPriority w:val="99"/>
    <w:rsid w:val="001533A7"/>
    <w:pPr>
      <w:keepNext/>
      <w:keepLines/>
      <w:spacing w:before="480" w:after="80"/>
      <w:jc w:val="center"/>
    </w:pPr>
    <w:rPr>
      <w:caps/>
      <w:sz w:val="28"/>
    </w:rPr>
  </w:style>
  <w:style w:type="paragraph" w:customStyle="1" w:styleId="Partref">
    <w:name w:val="Part_ref"/>
    <w:basedOn w:val="a7"/>
    <w:next w:val="Parttitle"/>
    <w:uiPriority w:val="99"/>
    <w:rsid w:val="001533A7"/>
    <w:pPr>
      <w:keepNext/>
      <w:keepLines/>
      <w:spacing w:before="280"/>
      <w:jc w:val="center"/>
    </w:pPr>
  </w:style>
  <w:style w:type="paragraph" w:customStyle="1" w:styleId="Parttitle">
    <w:name w:val="Part_title"/>
    <w:basedOn w:val="a7"/>
    <w:next w:val="Normalaftertitle"/>
    <w:uiPriority w:val="99"/>
    <w:rsid w:val="001533A7"/>
    <w:pPr>
      <w:keepNext/>
      <w:keepLines/>
      <w:spacing w:before="240" w:after="280"/>
      <w:jc w:val="center"/>
    </w:pPr>
    <w:rPr>
      <w:b/>
      <w:sz w:val="28"/>
    </w:rPr>
  </w:style>
  <w:style w:type="paragraph" w:customStyle="1" w:styleId="Recdate">
    <w:name w:val="Rec_date"/>
    <w:basedOn w:val="a7"/>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a7"/>
    <w:next w:val="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a7"/>
    <w:next w:val="a7"/>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1533A7"/>
    <w:pPr>
      <w:keepNext/>
      <w:keepLines/>
      <w:spacing w:before="480" w:after="80"/>
      <w:jc w:val="center"/>
    </w:pPr>
    <w:rPr>
      <w:caps/>
      <w:sz w:val="24"/>
    </w:rPr>
  </w:style>
  <w:style w:type="paragraph" w:customStyle="1" w:styleId="Sectiontitle0">
    <w:name w:val="Section_title"/>
    <w:basedOn w:val="a7"/>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1533A7"/>
    <w:pPr>
      <w:spacing w:before="840" w:after="200"/>
      <w:jc w:val="center"/>
    </w:pPr>
    <w:rPr>
      <w:b/>
      <w:sz w:val="28"/>
    </w:rPr>
  </w:style>
  <w:style w:type="paragraph" w:customStyle="1" w:styleId="SpecialFooter">
    <w:name w:val="Special Footer"/>
    <w:basedOn w:val="af2"/>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a7"/>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1"/>
    <w:uiPriority w:val="99"/>
    <w:rsid w:val="001533A7"/>
    <w:rPr>
      <w:b/>
    </w:rPr>
  </w:style>
  <w:style w:type="paragraph" w:customStyle="1" w:styleId="Artheading">
    <w:name w:val="Art_heading"/>
    <w:basedOn w:val="a7"/>
    <w:next w:val="Normalaftertitle"/>
    <w:uiPriority w:val="99"/>
    <w:rsid w:val="001533A7"/>
    <w:pPr>
      <w:spacing w:before="480"/>
      <w:jc w:val="center"/>
    </w:pPr>
    <w:rPr>
      <w:b/>
      <w:sz w:val="28"/>
    </w:rPr>
  </w:style>
  <w:style w:type="paragraph" w:customStyle="1" w:styleId="Annexref0">
    <w:name w:val="Annex_ref"/>
    <w:basedOn w:val="a7"/>
    <w:next w:val="a7"/>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Couvnote0">
    <w:name w:val="Couv_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afe">
    <w:name w:val="図表番号 (文字)"/>
    <w:link w:val="afd"/>
    <w:locked/>
    <w:rsid w:val="007E4DD5"/>
    <w:rPr>
      <w:rFonts w:ascii="Times New Roman" w:hAnsi="Times New Roman"/>
      <w:b/>
      <w:bCs/>
      <w:noProof/>
      <w:lang w:val="en-GB" w:eastAsia="en-US"/>
    </w:rPr>
  </w:style>
  <w:style w:type="paragraph" w:customStyle="1" w:styleId="CouvrecNo">
    <w:name w:val="Couv_rec_No"/>
    <w:basedOn w:val="a7"/>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1533A7"/>
    <w:pPr>
      <w:spacing w:after="68"/>
      <w:jc w:val="center"/>
    </w:pPr>
    <w:rPr>
      <w:b/>
      <w:sz w:val="24"/>
    </w:rPr>
  </w:style>
  <w:style w:type="paragraph" w:customStyle="1" w:styleId="Normalaftertitle0">
    <w:name w:val="Normal after title"/>
    <w:basedOn w:val="a7"/>
    <w:uiPriority w:val="99"/>
    <w:rsid w:val="001533A7"/>
    <w:pPr>
      <w:spacing w:before="480"/>
    </w:pPr>
    <w:rPr>
      <w:lang w:val="en-US"/>
    </w:rPr>
  </w:style>
  <w:style w:type="paragraph" w:customStyle="1" w:styleId="Tablefin">
    <w:name w:val="Table_fin"/>
    <w:basedOn w:val="a7"/>
    <w:next w:val="a7"/>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afff0">
    <w:name w:val="Emphasis"/>
    <w:qFormat/>
    <w:rsid w:val="0044513F"/>
    <w:rPr>
      <w:i/>
      <w:iCs/>
    </w:rPr>
  </w:style>
  <w:style w:type="paragraph" w:customStyle="1" w:styleId="StyleHeading1Justified">
    <w:name w:val="Style Heading 1 + Justified"/>
    <w:basedOn w:val="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a7"/>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a7"/>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a7"/>
    <w:uiPriority w:val="34"/>
    <w:qFormat/>
    <w:rsid w:val="001533A7"/>
    <w:pPr>
      <w:ind w:left="720"/>
    </w:pPr>
  </w:style>
  <w:style w:type="paragraph" w:customStyle="1" w:styleId="MediumGrid1-Accent22">
    <w:name w:val="Medium Grid 1 - Accent 22"/>
    <w:basedOn w:val="a7"/>
    <w:uiPriority w:val="34"/>
    <w:qFormat/>
    <w:rsid w:val="001533A7"/>
    <w:pPr>
      <w:ind w:left="720"/>
    </w:p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a7"/>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a7"/>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afff1">
    <w:name w:val="List Paragraph"/>
    <w:basedOn w:val="a7"/>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a7"/>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a7"/>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51">
    <w:name w:val="見出し 5 (文字)"/>
    <w:aliases w:val="H5 (文字),H51 (文字),h5 (文字)"/>
    <w:link w:val="50"/>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a7"/>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a7"/>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numbering" w:styleId="111111">
    <w:name w:val="Outline List 2"/>
    <w:basedOn w:val="aa"/>
    <w:uiPriority w:val="99"/>
    <w:semiHidden/>
    <w:unhideWhenUsed/>
    <w:locked/>
    <w:rsid w:val="001533A7"/>
  </w:style>
  <w:style w:type="character" w:styleId="afff2">
    <w:name w:val="Subtle Reference"/>
    <w:uiPriority w:val="31"/>
    <w:qFormat/>
    <w:rsid w:val="001533A7"/>
    <w:rPr>
      <w:smallCaps/>
      <w:color w:val="C0504D"/>
      <w:u w:val="single"/>
    </w:rPr>
  </w:style>
  <w:style w:type="paragraph" w:customStyle="1" w:styleId="3N0">
    <w:name w:val="3N0"/>
    <w:basedOn w:val="a7"/>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afff3">
    <w:name w:val="TOC Heading"/>
    <w:basedOn w:val="1"/>
    <w:next w:val="a7"/>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a9"/>
    <w:next w:val="aff8"/>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afff4">
    <w:name w:val="Message Header"/>
    <w:basedOn w:val="a7"/>
    <w:link w:val="afff5"/>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メッセージ見出し (文字)"/>
    <w:link w:val="afff4"/>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fff6">
    <w:name w:val="Outline List 3"/>
    <w:basedOn w:val="aa"/>
    <w:uiPriority w:val="99"/>
    <w:semiHidden/>
    <w:unhideWhenUsed/>
    <w:locked/>
    <w:rsid w:val="001533A7"/>
  </w:style>
  <w:style w:type="character" w:customStyle="1" w:styleId="summary">
    <w:name w:val="summary"/>
    <w:rsid w:val="000B06B6"/>
  </w:style>
  <w:style w:type="paragraph" w:customStyle="1" w:styleId="Bibliography3">
    <w:name w:val="Bibliography3"/>
    <w:basedOn w:val="a7"/>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jianle@qti.qualcomm.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yekuiw@qti.qualcomm.com" TargetMode="External"/><Relationship Id="rId2" Type="http://schemas.openxmlformats.org/officeDocument/2006/relationships/customXml" Target="../customXml/item2.xml"/><Relationship Id="rId16" Type="http://schemas.openxmlformats.org/officeDocument/2006/relationships/hyperlink" Target="mailto:miska.hannuksela@nokia.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Yan.Ye@interdigital.com"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vidyo.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A2E57-6267-49C0-9F7C-13DD7C09899F}">
  <ds:schemaRefs>
    <ds:schemaRef ds:uri="http://schemas.openxmlformats.org/officeDocument/2006/bibliography"/>
  </ds:schemaRefs>
</ds:datastoreItem>
</file>

<file path=customXml/itemProps2.xml><?xml version="1.0" encoding="utf-8"?>
<ds:datastoreItem xmlns:ds="http://schemas.openxmlformats.org/officeDocument/2006/customXml" ds:itemID="{3A892876-9F8F-44F2-B563-E753A2C8B5B9}">
  <ds:schemaRefs>
    <ds:schemaRef ds:uri="http://schemas.openxmlformats.org/officeDocument/2006/bibliography"/>
  </ds:schemaRefs>
</ds:datastoreItem>
</file>

<file path=customXml/itemProps3.xml><?xml version="1.0" encoding="utf-8"?>
<ds:datastoreItem xmlns:ds="http://schemas.openxmlformats.org/officeDocument/2006/customXml" ds:itemID="{CF75A089-4484-4AF3-8257-AADC09140768}">
  <ds:schemaRefs>
    <ds:schemaRef ds:uri="http://schemas.openxmlformats.org/officeDocument/2006/bibliography"/>
  </ds:schemaRefs>
</ds:datastoreItem>
</file>

<file path=customXml/itemProps4.xml><?xml version="1.0" encoding="utf-8"?>
<ds:datastoreItem xmlns:ds="http://schemas.openxmlformats.org/officeDocument/2006/customXml" ds:itemID="{5B25F94A-F9B8-4FBE-A277-46576E717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5446</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6389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Takeshi Tsukuba</cp:lastModifiedBy>
  <cp:revision>2</cp:revision>
  <cp:lastPrinted>2013-02-13T05:52:00Z</cp:lastPrinted>
  <dcterms:created xsi:type="dcterms:W3CDTF">2013-12-10T05:25:00Z</dcterms:created>
  <dcterms:modified xsi:type="dcterms:W3CDTF">2013-12-10T05:25:00Z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