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EE" w:rsidRPr="008660EE" w:rsidRDefault="0082354C" w:rsidP="0086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</w:t>
      </w:r>
      <w:r w:rsidR="008660EE" w:rsidRPr="008660EE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>anges are high-lighted with red</w:t>
      </w:r>
      <w:r w:rsidR="00295D7E">
        <w:rPr>
          <w:rFonts w:ascii="Times New Roman" w:hAnsi="Times New Roman" w:cs="Times New Roman" w:hint="eastAsia"/>
          <w:sz w:val="24"/>
          <w:szCs w:val="24"/>
        </w:rPr>
        <w:t xml:space="preserve"> color</w:t>
      </w:r>
      <w:r>
        <w:rPr>
          <w:rFonts w:ascii="Times New Roman" w:hAnsi="Times New Roman" w:cs="Times New Roman" w:hint="eastAsia"/>
          <w:sz w:val="24"/>
          <w:szCs w:val="24"/>
        </w:rPr>
        <w:t>]</w:t>
      </w:r>
    </w:p>
    <w:p w:rsidR="008660EE" w:rsidRPr="0082354C" w:rsidRDefault="008660EE" w:rsidP="008660EE">
      <w:pPr>
        <w:rPr>
          <w:rFonts w:ascii="Times New Roman" w:hAnsi="Times New Roman" w:cs="Times New Roman"/>
        </w:rPr>
      </w:pPr>
    </w:p>
    <w:p w:rsidR="007E5B82" w:rsidRDefault="007E5B82" w:rsidP="007E5B82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kern w:val="0"/>
          <w:sz w:val="20"/>
          <w:szCs w:val="20"/>
        </w:rPr>
        <w:t xml:space="preserve">log2_min_coding_block_size_minus3 </w:t>
      </w:r>
      <w:r>
        <w:rPr>
          <w:rFonts w:ascii="TimesNewRomanPSMT" w:hAnsi="TimesNewRomanPSMT" w:cs="TimesNewRomanPSMT"/>
          <w:kern w:val="0"/>
          <w:sz w:val="20"/>
          <w:szCs w:val="20"/>
        </w:rPr>
        <w:t>specifies the minimum size of a coding block.</w:t>
      </w:r>
    </w:p>
    <w:p w:rsidR="00F846D5" w:rsidRDefault="007E5B82" w:rsidP="007E5B82">
      <w:pPr>
        <w:rPr>
          <w:rFonts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The variable Log2MinCbSize is set equal to log2_min_coding_block_size_minus3 + 3.</w:t>
      </w:r>
      <w:r w:rsidRPr="007E5B82">
        <w:t xml:space="preserve"> </w:t>
      </w:r>
      <w:r w:rsidRPr="007E5B82">
        <w:rPr>
          <w:rFonts w:ascii="TimesNewRomanPSMT" w:hAnsi="TimesNewRomanPSMT" w:cs="TimesNewRomanPSMT"/>
          <w:color w:val="FF0000"/>
          <w:kern w:val="0"/>
          <w:sz w:val="20"/>
          <w:szCs w:val="20"/>
        </w:rPr>
        <w:t>It is a requirement of bitstream conformance that when pcm_enabled_flag is equal to 1, log2_min_coding_block_size_minus3 shall be less than 3.</w:t>
      </w:r>
    </w:p>
    <w:p w:rsidR="0025164D" w:rsidRPr="00606C64" w:rsidDel="00606C64" w:rsidRDefault="0025164D" w:rsidP="007E5B82">
      <w:pPr>
        <w:rPr>
          <w:del w:id="0" w:author="0000011080264" w:date="2012-10-01T14:00:00Z"/>
          <w:rFonts w:ascii="TimesNewRomanPSMT" w:hAnsi="TimesNewRomanPSMT" w:cs="TimesNewRomanPSMT"/>
          <w:color w:val="FF0000"/>
          <w:kern w:val="0"/>
          <w:sz w:val="20"/>
          <w:szCs w:val="20"/>
        </w:rPr>
      </w:pPr>
    </w:p>
    <w:p w:rsidR="0025164D" w:rsidDel="00606C64" w:rsidRDefault="0025164D" w:rsidP="0025164D">
      <w:pPr>
        <w:autoSpaceDE w:val="0"/>
        <w:autoSpaceDN w:val="0"/>
        <w:adjustRightInd w:val="0"/>
        <w:jc w:val="left"/>
        <w:rPr>
          <w:del w:id="1" w:author="0000011080264" w:date="2012-10-01T14:00:00Z"/>
          <w:rFonts w:ascii="TimesNewRomanPSMT" w:hAnsi="TimesNewRomanPSMT" w:cs="TimesNewRomanPSMT"/>
          <w:kern w:val="0"/>
          <w:sz w:val="20"/>
          <w:szCs w:val="20"/>
        </w:rPr>
      </w:pPr>
      <w:del w:id="2" w:author="0000011080264" w:date="2012-10-01T14:00:00Z">
        <w:r w:rsidDel="00606C64">
          <w:rPr>
            <w:rFonts w:ascii="TimesNewRomanPS-BoldMT" w:hAnsi="TimesNewRomanPS-BoldMT" w:cs="TimesNewRomanPS-BoldMT"/>
            <w:b/>
            <w:bCs/>
            <w:kern w:val="0"/>
            <w:sz w:val="20"/>
            <w:szCs w:val="20"/>
          </w:rPr>
          <w:delText xml:space="preserve">log2_min_pcm_coding_block_size_minus3 </w:delText>
        </w:r>
        <w:r w:rsidDel="00606C64">
          <w:rPr>
            <w:rFonts w:ascii="TimesNewRomanPSMT" w:hAnsi="TimesNewRomanPSMT" w:cs="TimesNewRomanPSMT"/>
            <w:kern w:val="0"/>
            <w:sz w:val="20"/>
            <w:szCs w:val="20"/>
          </w:rPr>
          <w:delText>+ 3 specifies the minimum size of I_PCM coding blocks.</w:delText>
        </w:r>
      </w:del>
    </w:p>
    <w:p w:rsidR="0025164D" w:rsidDel="00606C64" w:rsidRDefault="0025164D" w:rsidP="0025164D">
      <w:pPr>
        <w:autoSpaceDE w:val="0"/>
        <w:autoSpaceDN w:val="0"/>
        <w:adjustRightInd w:val="0"/>
        <w:jc w:val="left"/>
        <w:rPr>
          <w:del w:id="3" w:author="0000011080264" w:date="2012-10-01T14:00:00Z"/>
          <w:rFonts w:ascii="TimesNewRomanPSMT" w:hAnsi="TimesNewRomanPSMT" w:cs="TimesNewRomanPSMT"/>
          <w:kern w:val="0"/>
          <w:sz w:val="20"/>
          <w:szCs w:val="20"/>
        </w:rPr>
      </w:pPr>
      <w:del w:id="4" w:author="0000011080264" w:date="2012-10-01T14:00:00Z">
        <w:r w:rsidDel="00606C64">
          <w:rPr>
            <w:rFonts w:ascii="TimesNewRomanPSMT" w:hAnsi="TimesNewRomanPSMT" w:cs="TimesNewRomanPSMT"/>
            <w:kern w:val="0"/>
            <w:sz w:val="20"/>
            <w:szCs w:val="20"/>
          </w:rPr>
          <w:delText>The variable Log2MinIPCMCUSize is set equal to log2_min_pcm_coding_block_size_minus3 + 3. The variable</w:delText>
        </w:r>
        <w:r w:rsidDel="00606C64">
          <w:rPr>
            <w:rFonts w:ascii="TimesNewRomanPSMT" w:hAnsi="TimesNewRomanPSMT" w:cs="TimesNewRomanPSMT" w:hint="eastAsia"/>
            <w:kern w:val="0"/>
            <w:sz w:val="20"/>
            <w:szCs w:val="20"/>
          </w:rPr>
          <w:delText xml:space="preserve"> </w:delText>
        </w:r>
        <w:r w:rsidDel="00606C64">
          <w:rPr>
            <w:rFonts w:ascii="TimesNewRomanPSMT" w:hAnsi="TimesNewRomanPSMT" w:cs="TimesNewRomanPSMT"/>
            <w:kern w:val="0"/>
            <w:sz w:val="20"/>
            <w:szCs w:val="20"/>
          </w:rPr>
          <w:delText>Log2MinIPCMCUSize shall be equal or less than Min( Log2CtbSize, 5 ).</w:delText>
        </w:r>
      </w:del>
    </w:p>
    <w:p w:rsidR="0025164D" w:rsidDel="00606C64" w:rsidRDefault="0025164D" w:rsidP="0025164D">
      <w:pPr>
        <w:autoSpaceDE w:val="0"/>
        <w:autoSpaceDN w:val="0"/>
        <w:adjustRightInd w:val="0"/>
        <w:jc w:val="left"/>
        <w:rPr>
          <w:del w:id="5" w:author="0000011080264" w:date="2012-10-01T14:00:00Z"/>
          <w:rFonts w:ascii="TimesNewRomanPSMT" w:hAnsi="TimesNewRomanPSMT" w:cs="TimesNewRomanPSMT"/>
          <w:kern w:val="0"/>
          <w:sz w:val="20"/>
          <w:szCs w:val="20"/>
        </w:rPr>
      </w:pPr>
    </w:p>
    <w:p w:rsidR="0025164D" w:rsidRPr="008660EE" w:rsidRDefault="0025164D" w:rsidP="0025164D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del w:id="6" w:author="0000011080264" w:date="2012-10-01T14:00:00Z">
        <w:r w:rsidDel="00606C64">
          <w:rPr>
            <w:color w:val="FF0000"/>
          </w:rPr>
          <w:delText>The bitstream shall not contain data that result in Log2MinIPCMCUSize less than Log2MinCbSize.</w:delText>
        </w:r>
      </w:del>
    </w:p>
    <w:sectPr w:rsidR="0025164D" w:rsidRPr="008660EE" w:rsidSect="006C7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FAC" w:rsidRDefault="00676FAC" w:rsidP="008660EE">
      <w:r>
        <w:separator/>
      </w:r>
    </w:p>
  </w:endnote>
  <w:endnote w:type="continuationSeparator" w:id="1">
    <w:p w:rsidR="00676FAC" w:rsidRDefault="00676FAC" w:rsidP="0086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FAC" w:rsidRDefault="00676FAC" w:rsidP="008660EE">
      <w:r>
        <w:separator/>
      </w:r>
    </w:p>
  </w:footnote>
  <w:footnote w:type="continuationSeparator" w:id="1">
    <w:p w:rsidR="00676FAC" w:rsidRDefault="00676FAC" w:rsidP="00866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0EE"/>
    <w:rsid w:val="000E055C"/>
    <w:rsid w:val="001E6F12"/>
    <w:rsid w:val="0025164D"/>
    <w:rsid w:val="00295D7E"/>
    <w:rsid w:val="00606C64"/>
    <w:rsid w:val="00676FAC"/>
    <w:rsid w:val="006C77F8"/>
    <w:rsid w:val="007E5B82"/>
    <w:rsid w:val="0082354C"/>
    <w:rsid w:val="008660EE"/>
    <w:rsid w:val="00B66443"/>
    <w:rsid w:val="00F8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7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660EE"/>
  </w:style>
  <w:style w:type="paragraph" w:styleId="a5">
    <w:name w:val="footer"/>
    <w:basedOn w:val="a"/>
    <w:link w:val="a6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66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0000011080264</dc:creator>
  <cp:lastModifiedBy>0000011080264</cp:lastModifiedBy>
  <cp:revision>3</cp:revision>
  <dcterms:created xsi:type="dcterms:W3CDTF">2012-10-01T05:00:00Z</dcterms:created>
  <dcterms:modified xsi:type="dcterms:W3CDTF">2012-10-01T05:00:00Z</dcterms:modified>
</cp:coreProperties>
</file>