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2" w:rsidRPr="00943A5F" w:rsidRDefault="008D66D2" w:rsidP="00502293">
      <w:pPr>
        <w:jc w:val="center"/>
        <w:rPr>
          <w:noProof/>
          <w:lang w:eastAsia="ko-KR"/>
        </w:rPr>
      </w:pPr>
    </w:p>
    <w:p w:rsidR="006638F9" w:rsidRPr="00943A5F" w:rsidRDefault="00F64A77" w:rsidP="000B5191">
      <w:pPr>
        <w:tabs>
          <w:tab w:val="clear" w:pos="794"/>
          <w:tab w:val="left" w:pos="400"/>
        </w:tabs>
        <w:rPr>
          <w:bCs/>
          <w:noProof/>
        </w:rPr>
      </w:pPr>
      <w:bookmarkStart w:id="0" w:name="_Toc331072066"/>
      <w:bookmarkStart w:id="1" w:name="_Toc331084226"/>
      <w:bookmarkStart w:id="2" w:name="_Toc33005123"/>
      <w:bookmarkStart w:id="3" w:name="_Toc219707772"/>
      <w:bookmarkStart w:id="4" w:name="_Toc219707773"/>
      <w:bookmarkStart w:id="5" w:name="_Toc219707774"/>
      <w:bookmarkStart w:id="6" w:name="_Toc219707775"/>
      <w:bookmarkStart w:id="7" w:name="_Toc219707783"/>
      <w:bookmarkStart w:id="8" w:name="_Toc33005133"/>
      <w:bookmarkStart w:id="9" w:name="_Toc81309235"/>
      <w:bookmarkStart w:id="10" w:name="_Toc81315995"/>
      <w:bookmarkStart w:id="11" w:name="_Toc81318271"/>
      <w:bookmarkStart w:id="12" w:name="_Toc81319337"/>
      <w:bookmarkStart w:id="13" w:name="_Toc81390023"/>
      <w:bookmarkStart w:id="14" w:name="_Toc81393036"/>
      <w:bookmarkStart w:id="15" w:name="_Toc81394188"/>
      <w:bookmarkStart w:id="16" w:name="_Toc81396366"/>
      <w:bookmarkStart w:id="17" w:name="_Toc81462790"/>
      <w:bookmarkStart w:id="18" w:name="_Toc81465264"/>
      <w:bookmarkStart w:id="19" w:name="_Toc81309253"/>
      <w:bookmarkStart w:id="20" w:name="_Toc81316013"/>
      <w:bookmarkStart w:id="21" w:name="_Toc81318289"/>
      <w:bookmarkStart w:id="22" w:name="_Toc81319355"/>
      <w:bookmarkStart w:id="23" w:name="_Toc81390041"/>
      <w:bookmarkStart w:id="24" w:name="_Toc81393054"/>
      <w:bookmarkStart w:id="25" w:name="_Toc81394206"/>
      <w:bookmarkStart w:id="26" w:name="_Toc81396384"/>
      <w:bookmarkStart w:id="27" w:name="_Toc81462808"/>
      <w:bookmarkStart w:id="28" w:name="_Toc81465282"/>
      <w:bookmarkStart w:id="29" w:name="_Toc81309257"/>
      <w:bookmarkStart w:id="30" w:name="_Toc81316017"/>
      <w:bookmarkStart w:id="31" w:name="_Toc81318293"/>
      <w:bookmarkStart w:id="32" w:name="_Toc81319359"/>
      <w:bookmarkStart w:id="33" w:name="_Toc81390045"/>
      <w:bookmarkStart w:id="34" w:name="_Toc81393058"/>
      <w:bookmarkStart w:id="35" w:name="_Toc81394210"/>
      <w:bookmarkStart w:id="36" w:name="_Toc81396388"/>
      <w:bookmarkStart w:id="37" w:name="_Toc81462812"/>
      <w:bookmarkStart w:id="38" w:name="_Toc81465286"/>
      <w:bookmarkStart w:id="39" w:name="_Toc81309263"/>
      <w:bookmarkStart w:id="40" w:name="_Toc81316023"/>
      <w:bookmarkStart w:id="41" w:name="_Toc81318299"/>
      <w:bookmarkStart w:id="42" w:name="_Toc81319365"/>
      <w:bookmarkStart w:id="43" w:name="_Toc81390051"/>
      <w:bookmarkStart w:id="44" w:name="_Toc81393064"/>
      <w:bookmarkStart w:id="45" w:name="_Toc81394216"/>
      <w:bookmarkStart w:id="46" w:name="_Toc81396394"/>
      <w:bookmarkStart w:id="47" w:name="_Toc81462818"/>
      <w:bookmarkStart w:id="48" w:name="_Toc81465292"/>
      <w:bookmarkStart w:id="49" w:name="_Toc28778881"/>
      <w:bookmarkStart w:id="50" w:name="_Toc29358998"/>
      <w:bookmarkStart w:id="51" w:name="_Toc28778882"/>
      <w:bookmarkStart w:id="52" w:name="_Toc29358999"/>
      <w:bookmarkStart w:id="53" w:name="_Toc331257885"/>
      <w:bookmarkStart w:id="54" w:name="_Toc331257893"/>
      <w:bookmarkStart w:id="55" w:name="_Toc331257894"/>
      <w:bookmarkStart w:id="56" w:name="_Toc33005196"/>
      <w:bookmarkStart w:id="57" w:name="_Toc33005206"/>
      <w:bookmarkStart w:id="58" w:name="_Toc33005216"/>
      <w:bookmarkStart w:id="59" w:name="_Toc33005226"/>
      <w:bookmarkStart w:id="60" w:name="_Toc33005236"/>
      <w:bookmarkStart w:id="61" w:name="_Toc33005256"/>
      <w:bookmarkStart w:id="62" w:name="_Toc33005266"/>
      <w:bookmarkStart w:id="63" w:name="_Toc33005276"/>
      <w:bookmarkStart w:id="64" w:name="_Toc33005286"/>
      <w:bookmarkStart w:id="65" w:name="_Toc33005296"/>
      <w:bookmarkStart w:id="66" w:name="_Toc33005306"/>
      <w:bookmarkStart w:id="67" w:name="_Toc33005316"/>
      <w:bookmarkStart w:id="68" w:name="_Toc33005326"/>
      <w:bookmarkStart w:id="69" w:name="_Toc33005336"/>
      <w:bookmarkStart w:id="70" w:name="_Toc33005346"/>
      <w:bookmarkStart w:id="71" w:name="_Toc33005356"/>
      <w:bookmarkStart w:id="72" w:name="_Toc33005376"/>
      <w:bookmarkStart w:id="73" w:name="_Toc33005386"/>
      <w:bookmarkStart w:id="74" w:name="_Toc33005396"/>
      <w:bookmarkStart w:id="75" w:name="_Toc33005406"/>
      <w:bookmarkStart w:id="76" w:name="_Toc33005436"/>
      <w:bookmarkStart w:id="77" w:name="_Toc33005446"/>
      <w:bookmarkStart w:id="78" w:name="_Toc33005456"/>
      <w:bookmarkStart w:id="79" w:name="_Toc33005466"/>
      <w:bookmarkStart w:id="80" w:name="_Toc33005486"/>
      <w:bookmarkStart w:id="81" w:name="_Toc33005496"/>
      <w:bookmarkStart w:id="82" w:name="_Toc327178039"/>
      <w:bookmarkStart w:id="83" w:name="_Toc327178041"/>
      <w:bookmarkStart w:id="84" w:name="_Toc327178043"/>
      <w:bookmarkStart w:id="85" w:name="_Toc327178045"/>
      <w:bookmarkStart w:id="86" w:name="_Toc327178047"/>
      <w:bookmarkStart w:id="87" w:name="_Toc326153808"/>
      <w:bookmarkStart w:id="88" w:name="_Toc326163609"/>
      <w:bookmarkStart w:id="89" w:name="_Toc326153809"/>
      <w:bookmarkStart w:id="90" w:name="_Toc326163610"/>
      <w:bookmarkStart w:id="91" w:name="_Toc330857244"/>
      <w:bookmarkStart w:id="92" w:name="_Toc330936704"/>
      <w:bookmarkStart w:id="93" w:name="_Toc330936705"/>
      <w:bookmarkStart w:id="94" w:name="_Toc330936706"/>
      <w:bookmarkStart w:id="95" w:name="_Toc330936709"/>
      <w:bookmarkStart w:id="96" w:name="_Toc330936713"/>
      <w:bookmarkStart w:id="97" w:name="_Toc330936714"/>
      <w:bookmarkStart w:id="98" w:name="_Toc330936715"/>
      <w:bookmarkStart w:id="99" w:name="_Toc33005504"/>
      <w:bookmarkStart w:id="100" w:name="_Toc33005508"/>
      <w:bookmarkStart w:id="101" w:name="_Toc33005509"/>
      <w:bookmarkStart w:id="102" w:name="_Toc33005525"/>
      <w:bookmarkStart w:id="103" w:name="_Toc33005553"/>
      <w:bookmarkStart w:id="104" w:name="_Toc33005569"/>
      <w:bookmarkStart w:id="105" w:name="_Toc33005589"/>
      <w:bookmarkStart w:id="106" w:name="_Toc33005613"/>
      <w:bookmarkStart w:id="107" w:name="_Toc33005629"/>
      <w:bookmarkStart w:id="108" w:name="_Toc330921352"/>
      <w:bookmarkStart w:id="109" w:name="_Toc330921392"/>
      <w:bookmarkStart w:id="110" w:name="_Toc330921394"/>
      <w:bookmarkStart w:id="111" w:name="_Toc330921440"/>
      <w:bookmarkStart w:id="112" w:name="_Toc328577293"/>
      <w:bookmarkStart w:id="113" w:name="_Toc328598096"/>
      <w:bookmarkStart w:id="114" w:name="_Toc328662741"/>
      <w:bookmarkStart w:id="115" w:name="_Toc328752581"/>
      <w:bookmarkStart w:id="116" w:name="_Toc328577294"/>
      <w:bookmarkStart w:id="117" w:name="_Toc328598097"/>
      <w:bookmarkStart w:id="118" w:name="_Toc328662742"/>
      <w:bookmarkStart w:id="119" w:name="_Toc328752582"/>
      <w:bookmarkStart w:id="120" w:name="_Toc328577397"/>
      <w:bookmarkStart w:id="121" w:name="_Toc328598200"/>
      <w:bookmarkStart w:id="122" w:name="_Toc328662845"/>
      <w:bookmarkStart w:id="123" w:name="_Toc328752685"/>
      <w:bookmarkStart w:id="124" w:name="_Toc328577398"/>
      <w:bookmarkStart w:id="125" w:name="_Toc328598201"/>
      <w:bookmarkStart w:id="126" w:name="_Toc328662846"/>
      <w:bookmarkStart w:id="127" w:name="_Toc328752686"/>
      <w:bookmarkStart w:id="128" w:name="_Toc328577399"/>
      <w:bookmarkStart w:id="129" w:name="_Toc328598202"/>
      <w:bookmarkStart w:id="130" w:name="_Toc328662847"/>
      <w:bookmarkStart w:id="131" w:name="_Toc328752687"/>
      <w:bookmarkStart w:id="132" w:name="_Toc328577484"/>
      <w:bookmarkStart w:id="133" w:name="_Toc328598287"/>
      <w:bookmarkStart w:id="134" w:name="_Toc328662932"/>
      <w:bookmarkStart w:id="135" w:name="_Toc328752772"/>
      <w:bookmarkStart w:id="136" w:name="_Toc328577485"/>
      <w:bookmarkStart w:id="137" w:name="_Toc328598288"/>
      <w:bookmarkStart w:id="138" w:name="_Toc328662933"/>
      <w:bookmarkStart w:id="139" w:name="_Toc328752773"/>
      <w:bookmarkStart w:id="140" w:name="_Toc328577486"/>
      <w:bookmarkStart w:id="141" w:name="_Toc328598289"/>
      <w:bookmarkStart w:id="142" w:name="_Toc328662934"/>
      <w:bookmarkStart w:id="143" w:name="_Toc328752774"/>
      <w:bookmarkStart w:id="144" w:name="_Toc328577577"/>
      <w:bookmarkStart w:id="145" w:name="_Toc328598380"/>
      <w:bookmarkStart w:id="146" w:name="_Toc328663025"/>
      <w:bookmarkStart w:id="147" w:name="_Toc328752865"/>
      <w:bookmarkStart w:id="148" w:name="_Toc328577578"/>
      <w:bookmarkStart w:id="149" w:name="_Toc328598381"/>
      <w:bookmarkStart w:id="150" w:name="_Toc328663026"/>
      <w:bookmarkStart w:id="151" w:name="_Toc328752866"/>
      <w:bookmarkStart w:id="152" w:name="_Toc328577579"/>
      <w:bookmarkStart w:id="153" w:name="_Toc328598382"/>
      <w:bookmarkStart w:id="154" w:name="_Toc328663027"/>
      <w:bookmarkStart w:id="155" w:name="_Toc328752867"/>
      <w:bookmarkStart w:id="156" w:name="_Toc328577607"/>
      <w:bookmarkStart w:id="157" w:name="_Toc328598410"/>
      <w:bookmarkStart w:id="158" w:name="_Toc328663055"/>
      <w:bookmarkStart w:id="159" w:name="_Toc328752895"/>
      <w:bookmarkStart w:id="160" w:name="_Toc288383062"/>
      <w:bookmarkStart w:id="161" w:name="_Toc288895259"/>
      <w:bookmarkStart w:id="162" w:name="_Toc311216767"/>
      <w:bookmarkStart w:id="163" w:name="_Toc311216768"/>
      <w:bookmarkStart w:id="164" w:name="_Toc311216879"/>
      <w:bookmarkStart w:id="165" w:name="_Toc311216880"/>
      <w:bookmarkStart w:id="166" w:name="_Toc311216881"/>
      <w:bookmarkStart w:id="167" w:name="_Toc311216918"/>
      <w:bookmarkStart w:id="168" w:name="_Toc35694205"/>
      <w:bookmarkStart w:id="169" w:name="_Toc35694206"/>
      <w:bookmarkStart w:id="170" w:name="_Toc35694207"/>
      <w:bookmarkStart w:id="171" w:name="_Toc35694210"/>
      <w:bookmarkStart w:id="172" w:name="_Toc35694220"/>
      <w:bookmarkStart w:id="173" w:name="_Toc35694228"/>
      <w:bookmarkStart w:id="174" w:name="_Toc23248611"/>
      <w:bookmarkStart w:id="175" w:name="_Toc331257971"/>
      <w:bookmarkStart w:id="176" w:name="_Toc23248614"/>
      <w:bookmarkStart w:id="177" w:name="_Toc23248615"/>
      <w:bookmarkStart w:id="178" w:name="_Toc330936774"/>
      <w:bookmarkStart w:id="179" w:name="_Toc330936775"/>
      <w:bookmarkStart w:id="180" w:name="_Toc330936779"/>
      <w:bookmarkStart w:id="181" w:name="_Toc330936781"/>
      <w:bookmarkStart w:id="182" w:name="_Toc330921483"/>
      <w:bookmarkStart w:id="183" w:name="_Toc330921484"/>
      <w:bookmarkStart w:id="184" w:name="_Toc330921486"/>
      <w:bookmarkStart w:id="185" w:name="_Toc327178111"/>
      <w:bookmarkStart w:id="186" w:name="_Toc327178115"/>
      <w:bookmarkStart w:id="187" w:name="_Toc327178118"/>
      <w:bookmarkStart w:id="188" w:name="_Toc327178119"/>
      <w:bookmarkStart w:id="189" w:name="_Toc327178155"/>
      <w:bookmarkStart w:id="190" w:name="_Toc330921492"/>
      <w:bookmarkStart w:id="191" w:name="_Toc330921493"/>
      <w:bookmarkStart w:id="192" w:name="_Toc330921494"/>
      <w:bookmarkStart w:id="193" w:name="_Toc330921498"/>
      <w:bookmarkStart w:id="194" w:name="_Toc330921506"/>
      <w:bookmarkStart w:id="195" w:name="_Toc317198757"/>
      <w:bookmarkStart w:id="196" w:name="_Toc331259818"/>
      <w:bookmarkStart w:id="197" w:name="_Toc33101243"/>
      <w:bookmarkStart w:id="198" w:name="_Toc327284399"/>
      <w:bookmarkStart w:id="199" w:name="_Toc327290287"/>
      <w:bookmarkStart w:id="200" w:name="_Toc327299330"/>
      <w:bookmarkStart w:id="201" w:name="_Toc327299643"/>
      <w:bookmarkStart w:id="202" w:name="_Toc327284400"/>
      <w:bookmarkStart w:id="203" w:name="_Toc327290288"/>
      <w:bookmarkStart w:id="204" w:name="_Toc327299331"/>
      <w:bookmarkStart w:id="205" w:name="_Toc327299644"/>
      <w:bookmarkStart w:id="206" w:name="_Toc328577642"/>
      <w:bookmarkStart w:id="207" w:name="_Toc328598445"/>
      <w:bookmarkStart w:id="208" w:name="_Toc328663090"/>
      <w:bookmarkStart w:id="209" w:name="_Toc328752930"/>
      <w:bookmarkStart w:id="210" w:name="_Toc328577655"/>
      <w:bookmarkStart w:id="211" w:name="_Toc328598458"/>
      <w:bookmarkStart w:id="212" w:name="_Toc328663103"/>
      <w:bookmarkStart w:id="213" w:name="_Toc328752943"/>
      <w:bookmarkStart w:id="214" w:name="_Toc328577662"/>
      <w:bookmarkStart w:id="215" w:name="_Toc328598465"/>
      <w:bookmarkStart w:id="216" w:name="_Toc328663110"/>
      <w:bookmarkStart w:id="217" w:name="_Toc328752950"/>
      <w:bookmarkStart w:id="218" w:name="_Toc328577665"/>
      <w:bookmarkStart w:id="219" w:name="_Toc328598468"/>
      <w:bookmarkStart w:id="220" w:name="_Toc328663113"/>
      <w:bookmarkStart w:id="221" w:name="_Toc328752953"/>
      <w:bookmarkStart w:id="222" w:name="_Toc328577666"/>
      <w:bookmarkStart w:id="223" w:name="_Toc328598469"/>
      <w:bookmarkStart w:id="224" w:name="_Toc328663114"/>
      <w:bookmarkStart w:id="225" w:name="_Toc328752954"/>
      <w:bookmarkStart w:id="226" w:name="_Toc328577667"/>
      <w:bookmarkStart w:id="227" w:name="_Toc328598470"/>
      <w:bookmarkStart w:id="228" w:name="_Toc328663115"/>
      <w:bookmarkStart w:id="229" w:name="_Toc328752955"/>
      <w:bookmarkStart w:id="230" w:name="_Toc328577672"/>
      <w:bookmarkStart w:id="231" w:name="_Toc328598475"/>
      <w:bookmarkStart w:id="232" w:name="_Toc328663120"/>
      <w:bookmarkStart w:id="233" w:name="_Toc328752960"/>
      <w:bookmarkStart w:id="234" w:name="_Toc328577673"/>
      <w:bookmarkStart w:id="235" w:name="_Toc328598476"/>
      <w:bookmarkStart w:id="236" w:name="_Toc328663121"/>
      <w:bookmarkStart w:id="237" w:name="_Toc328752961"/>
      <w:bookmarkStart w:id="238" w:name="_Toc328577674"/>
      <w:bookmarkStart w:id="239" w:name="_Toc328598477"/>
      <w:bookmarkStart w:id="240" w:name="_Toc328663122"/>
      <w:bookmarkStart w:id="241" w:name="_Toc328752962"/>
      <w:bookmarkStart w:id="242" w:name="_Toc328577678"/>
      <w:bookmarkStart w:id="243" w:name="_Toc328598481"/>
      <w:bookmarkStart w:id="244" w:name="_Toc328663126"/>
      <w:bookmarkStart w:id="245" w:name="_Toc328752966"/>
      <w:bookmarkStart w:id="246" w:name="_Toc328577683"/>
      <w:bookmarkStart w:id="247" w:name="_Toc328598486"/>
      <w:bookmarkStart w:id="248" w:name="_Toc328663131"/>
      <w:bookmarkStart w:id="249" w:name="_Toc328752971"/>
      <w:bookmarkStart w:id="250" w:name="_Toc328577684"/>
      <w:bookmarkStart w:id="251" w:name="_Toc328598487"/>
      <w:bookmarkStart w:id="252" w:name="_Toc328663132"/>
      <w:bookmarkStart w:id="253" w:name="_Toc328752972"/>
      <w:bookmarkStart w:id="254" w:name="_Toc328577686"/>
      <w:bookmarkStart w:id="255" w:name="_Toc328598489"/>
      <w:bookmarkStart w:id="256" w:name="_Toc328663134"/>
      <w:bookmarkStart w:id="257" w:name="_Toc328752974"/>
      <w:bookmarkStart w:id="258" w:name="_Toc328577688"/>
      <w:bookmarkStart w:id="259" w:name="_Toc328598491"/>
      <w:bookmarkStart w:id="260" w:name="_Toc328663136"/>
      <w:bookmarkStart w:id="261" w:name="_Toc328752976"/>
      <w:bookmarkStart w:id="262" w:name="_Toc328577690"/>
      <w:bookmarkStart w:id="263" w:name="_Toc328598493"/>
      <w:bookmarkStart w:id="264" w:name="_Toc328663138"/>
      <w:bookmarkStart w:id="265" w:name="_Toc328752978"/>
      <w:bookmarkStart w:id="266" w:name="_Toc328577692"/>
      <w:bookmarkStart w:id="267" w:name="_Toc328598495"/>
      <w:bookmarkStart w:id="268" w:name="_Toc328663140"/>
      <w:bookmarkStart w:id="269" w:name="_Toc328752980"/>
      <w:bookmarkStart w:id="270" w:name="_Toc328577693"/>
      <w:bookmarkStart w:id="271" w:name="_Toc328598496"/>
      <w:bookmarkStart w:id="272" w:name="_Toc328663141"/>
      <w:bookmarkStart w:id="273" w:name="_Toc328752981"/>
      <w:bookmarkStart w:id="274" w:name="_Toc328577694"/>
      <w:bookmarkStart w:id="275" w:name="_Toc328598497"/>
      <w:bookmarkStart w:id="276" w:name="_Toc328663142"/>
      <w:bookmarkStart w:id="277" w:name="_Toc328752982"/>
      <w:bookmarkStart w:id="278" w:name="_Toc328577696"/>
      <w:bookmarkStart w:id="279" w:name="_Toc328598499"/>
      <w:bookmarkStart w:id="280" w:name="_Toc328663144"/>
      <w:bookmarkStart w:id="281" w:name="_Toc328752984"/>
      <w:bookmarkStart w:id="282" w:name="_Toc328577699"/>
      <w:bookmarkStart w:id="283" w:name="_Toc328598502"/>
      <w:bookmarkStart w:id="284" w:name="_Toc328663147"/>
      <w:bookmarkStart w:id="285" w:name="_Toc328752987"/>
      <w:bookmarkStart w:id="286" w:name="_Toc328577700"/>
      <w:bookmarkStart w:id="287" w:name="_Toc328598503"/>
      <w:bookmarkStart w:id="288" w:name="_Toc328663148"/>
      <w:bookmarkStart w:id="289" w:name="_Toc328752988"/>
      <w:bookmarkStart w:id="290" w:name="_Toc328577703"/>
      <w:bookmarkStart w:id="291" w:name="_Toc328598506"/>
      <w:bookmarkStart w:id="292" w:name="_Toc328663151"/>
      <w:bookmarkStart w:id="293" w:name="_Toc328752991"/>
      <w:bookmarkStart w:id="294" w:name="_Toc330857329"/>
      <w:bookmarkStart w:id="295" w:name="_Toc330857331"/>
      <w:bookmarkStart w:id="296" w:name="_Toc330857332"/>
      <w:bookmarkStart w:id="297" w:name="_Toc330857336"/>
      <w:bookmarkStart w:id="298" w:name="_Toc330857337"/>
      <w:bookmarkStart w:id="299" w:name="_Toc330857338"/>
      <w:bookmarkStart w:id="300" w:name="_Toc16578974"/>
      <w:bookmarkStart w:id="301" w:name="_Ref19428341"/>
      <w:bookmarkStart w:id="302" w:name="_Ref20133543"/>
      <w:bookmarkStart w:id="303" w:name="_Ref20133547"/>
      <w:bookmarkStart w:id="304" w:name="_Toc20134294"/>
      <w:bookmarkStart w:id="305" w:name="_Ref34466446"/>
      <w:bookmarkStart w:id="306" w:name="_Ref36115734"/>
      <w:bookmarkStart w:id="307" w:name="_Ref36826652"/>
      <w:bookmarkStart w:id="308" w:name="_Ref41631640"/>
      <w:bookmarkStart w:id="309" w:name="_Ref70757751"/>
      <w:bookmarkStart w:id="310" w:name="_Ref70758137"/>
      <w:bookmarkStart w:id="311" w:name="_Toc77680435"/>
      <w:bookmarkStart w:id="312" w:name="_Toc118289073"/>
      <w:bookmarkStart w:id="313" w:name="_Ref170312053"/>
      <w:bookmarkStart w:id="314" w:name="_Ref220342355"/>
      <w:bookmarkStart w:id="315" w:name="_Toc226456596"/>
      <w:bookmarkStart w:id="316" w:name="_Toc248045272"/>
      <w:bookmarkStart w:id="317" w:name="_Toc311216945"/>
      <w:bookmarkStart w:id="318" w:name="_Toc311217033"/>
      <w:bookmarkStart w:id="319" w:name="_Toc311217083"/>
      <w:bookmarkStart w:id="320" w:name="_Toc311217090"/>
      <w:bookmarkStart w:id="321" w:name="_Toc311217097"/>
      <w:bookmarkStart w:id="322" w:name="_Toc311217147"/>
      <w:bookmarkStart w:id="323" w:name="_Toc311217154"/>
      <w:bookmarkStart w:id="324" w:name="_Toc331028277"/>
      <w:bookmarkStart w:id="325" w:name="_Toc331028279"/>
      <w:bookmarkStart w:id="326" w:name="_Toc311217161"/>
      <w:bookmarkStart w:id="327" w:name="_Toc311217162"/>
      <w:bookmarkStart w:id="328" w:name="_Toc311217163"/>
      <w:bookmarkStart w:id="329" w:name="_Toc311217166"/>
      <w:bookmarkStart w:id="330" w:name="_Toc311217170"/>
      <w:bookmarkStart w:id="331" w:name="_Toc311217171"/>
      <w:bookmarkStart w:id="332" w:name="_Toc311217172"/>
      <w:bookmarkStart w:id="333" w:name="_Toc311217173"/>
      <w:bookmarkStart w:id="334" w:name="_Toc311217174"/>
      <w:bookmarkStart w:id="335" w:name="_Toc311217175"/>
      <w:bookmarkStart w:id="336" w:name="_Toc311217176"/>
      <w:bookmarkStart w:id="337" w:name="_Toc311217177"/>
      <w:bookmarkStart w:id="338" w:name="_Toc311217178"/>
      <w:bookmarkStart w:id="339" w:name="_Toc311217206"/>
      <w:bookmarkStart w:id="340" w:name="_Toc329626973"/>
      <w:bookmarkStart w:id="341" w:name="_Ref27614300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943A5F">
        <w:rPr>
          <w:b/>
          <w:bCs/>
          <w:noProof/>
        </w:rPr>
        <w:t>coded_sub_block_flag</w:t>
      </w:r>
      <w:r w:rsidR="000B5191" w:rsidRPr="00943A5F">
        <w:rPr>
          <w:bCs/>
          <w:noProof/>
        </w:rPr>
        <w:t>[ </w:t>
      </w:r>
      <w:r w:rsidR="00F4340C" w:rsidRPr="00943A5F">
        <w:rPr>
          <w:bCs/>
          <w:noProof/>
        </w:rPr>
        <w:t>xS</w:t>
      </w:r>
      <w:r w:rsidR="000B5191" w:rsidRPr="00943A5F">
        <w:rPr>
          <w:bCs/>
          <w:noProof/>
        </w:rPr>
        <w:t> ][ </w:t>
      </w:r>
      <w:r w:rsidR="00F4340C" w:rsidRPr="00943A5F">
        <w:rPr>
          <w:bCs/>
          <w:noProof/>
        </w:rPr>
        <w:t>yS</w:t>
      </w:r>
      <w:r w:rsidR="000B5191" w:rsidRPr="00943A5F">
        <w:rPr>
          <w:bCs/>
          <w:noProof/>
        </w:rPr>
        <w:t xml:space="preserve"> ] specifies </w:t>
      </w:r>
      <w:r w:rsidR="00D24B3F" w:rsidRPr="00943A5F">
        <w:rPr>
          <w:bCs/>
          <w:noProof/>
        </w:rPr>
        <w:t xml:space="preserve">the following </w:t>
      </w:r>
      <w:r w:rsidR="000B5191" w:rsidRPr="00943A5F">
        <w:rPr>
          <w:bCs/>
          <w:noProof/>
        </w:rPr>
        <w:t xml:space="preserve">for the </w:t>
      </w:r>
      <w:ins w:id="342" w:author="672" w:date="2012-08-13T14:37:00Z">
        <w:r w:rsidR="00631299">
          <w:rPr>
            <w:bCs/>
            <w:noProof/>
          </w:rPr>
          <w:t xml:space="preserve">4x4 </w:t>
        </w:r>
      </w:ins>
      <w:r w:rsidRPr="00943A5F">
        <w:rPr>
          <w:bCs/>
          <w:noProof/>
        </w:rPr>
        <w:t>sub-block</w:t>
      </w:r>
      <w:r w:rsidR="000B5191" w:rsidRPr="00943A5F">
        <w:rPr>
          <w:bCs/>
          <w:noProof/>
        </w:rPr>
        <w:t xml:space="preserve"> </w:t>
      </w:r>
      <w:ins w:id="343" w:author="672" w:date="2012-08-13T14:37:00Z">
        <w:r w:rsidR="00631299">
          <w:rPr>
            <w:bCs/>
            <w:noProof/>
          </w:rPr>
          <w:t xml:space="preserve">at </w:t>
        </w:r>
      </w:ins>
      <w:r w:rsidR="000B5191" w:rsidRPr="00943A5F">
        <w:rPr>
          <w:bCs/>
          <w:noProof/>
        </w:rPr>
        <w:t>position ( </w:t>
      </w:r>
      <w:r w:rsidR="00F4340C" w:rsidRPr="00943A5F">
        <w:rPr>
          <w:bCs/>
          <w:noProof/>
        </w:rPr>
        <w:t>xS</w:t>
      </w:r>
      <w:r w:rsidR="000B5191" w:rsidRPr="00943A5F">
        <w:rPr>
          <w:bCs/>
          <w:noProof/>
        </w:rPr>
        <w:t>, </w:t>
      </w:r>
      <w:r w:rsidR="00F4340C" w:rsidRPr="00943A5F">
        <w:rPr>
          <w:bCs/>
          <w:noProof/>
        </w:rPr>
        <w:t>yS</w:t>
      </w:r>
      <w:r w:rsidR="000B5191" w:rsidRPr="00943A5F">
        <w:rPr>
          <w:bCs/>
          <w:noProof/>
        </w:rPr>
        <w:t> ) within the current transform block</w:t>
      </w:r>
      <w:del w:id="344" w:author="672" w:date="2012-08-13T14:37:00Z">
        <w:r w:rsidR="00D24B3F" w:rsidRPr="00943A5F" w:rsidDel="00631299">
          <w:rPr>
            <w:bCs/>
            <w:noProof/>
          </w:rPr>
          <w:delText>, which</w:delText>
        </w:r>
        <w:r w:rsidR="000B5191" w:rsidRPr="00943A5F" w:rsidDel="00631299">
          <w:rPr>
            <w:bCs/>
            <w:noProof/>
          </w:rPr>
          <w:delText xml:space="preserve"> is a</w:delText>
        </w:r>
        <w:r w:rsidR="00AD569A" w:rsidRPr="00943A5F" w:rsidDel="00631299">
          <w:rPr>
            <w:bCs/>
            <w:noProof/>
            <w:lang w:eastAsia="ko-KR"/>
          </w:rPr>
          <w:delText>n</w:delText>
        </w:r>
        <w:r w:rsidR="000B5191" w:rsidRPr="00943A5F" w:rsidDel="00631299">
          <w:rPr>
            <w:bCs/>
            <w:noProof/>
          </w:rPr>
          <w:delText xml:space="preserve"> array of 16 transform coefficient level</w:delText>
        </w:r>
        <w:r w:rsidR="00A514EE" w:rsidRPr="00943A5F" w:rsidDel="00631299">
          <w:rPr>
            <w:bCs/>
            <w:noProof/>
          </w:rPr>
          <w:delText>s</w:delText>
        </w:r>
        <w:r w:rsidR="000B5191" w:rsidRPr="00943A5F" w:rsidDel="00631299">
          <w:rPr>
            <w:bCs/>
            <w:noProof/>
          </w:rPr>
          <w:delText xml:space="preserve"> at locations ( xC, yC )</w:delText>
        </w:r>
      </w:del>
      <w:r w:rsidR="000B5191" w:rsidRPr="00943A5F">
        <w:rPr>
          <w:bCs/>
          <w:noProof/>
        </w:rPr>
        <w:t>.</w:t>
      </w:r>
    </w:p>
    <w:p w:rsidR="00B14B93" w:rsidRPr="00943A5F" w:rsidRDefault="00B14B93" w:rsidP="00D24B3F">
      <w:pPr>
        <w:numPr>
          <w:ilvl w:val="0"/>
          <w:numId w:val="84"/>
        </w:numPr>
        <w:tabs>
          <w:tab w:val="clear" w:pos="794"/>
          <w:tab w:val="left" w:pos="360"/>
        </w:tabs>
        <w:rPr>
          <w:bCs/>
          <w:noProof/>
        </w:rPr>
      </w:pPr>
      <w:r w:rsidRPr="00943A5F">
        <w:rPr>
          <w:bCs/>
          <w:noProof/>
        </w:rPr>
        <w:t xml:space="preserve">If </w:t>
      </w:r>
      <w:r w:rsidR="00F64A77" w:rsidRPr="00943A5F">
        <w:rPr>
          <w:noProof/>
        </w:rPr>
        <w:t>coded_sub_block_flag</w:t>
      </w:r>
      <w:r w:rsidRPr="00943A5F">
        <w:rPr>
          <w:bCs/>
          <w:noProof/>
        </w:rPr>
        <w:t>[ </w:t>
      </w:r>
      <w:r w:rsidR="00F4340C" w:rsidRPr="00943A5F">
        <w:rPr>
          <w:bCs/>
          <w:noProof/>
        </w:rPr>
        <w:t>xS</w:t>
      </w:r>
      <w:r w:rsidRPr="00943A5F">
        <w:rPr>
          <w:bCs/>
          <w:noProof/>
        </w:rPr>
        <w:t> ][ </w:t>
      </w:r>
      <w:r w:rsidR="00F4340C" w:rsidRPr="00943A5F">
        <w:rPr>
          <w:bCs/>
          <w:noProof/>
        </w:rPr>
        <w:t>yS</w:t>
      </w:r>
      <w:r w:rsidRPr="00943A5F">
        <w:rPr>
          <w:bCs/>
          <w:noProof/>
        </w:rPr>
        <w:t xml:space="preserve"> ] is equal to 0, the 16 transform coefficient levels of the </w:t>
      </w:r>
      <w:r w:rsidR="00F64A77" w:rsidRPr="00943A5F">
        <w:rPr>
          <w:bCs/>
          <w:noProof/>
        </w:rPr>
        <w:t>sub-block</w:t>
      </w:r>
      <w:r w:rsidRPr="00943A5F">
        <w:rPr>
          <w:bCs/>
          <w:noProof/>
        </w:rPr>
        <w:t xml:space="preserve"> at location ( </w:t>
      </w:r>
      <w:r w:rsidR="00F4340C" w:rsidRPr="00943A5F">
        <w:rPr>
          <w:bCs/>
          <w:noProof/>
        </w:rPr>
        <w:t>xS</w:t>
      </w:r>
      <w:r w:rsidRPr="00943A5F">
        <w:rPr>
          <w:bCs/>
          <w:noProof/>
        </w:rPr>
        <w:t>, </w:t>
      </w:r>
      <w:r w:rsidR="00F4340C" w:rsidRPr="00943A5F">
        <w:rPr>
          <w:bCs/>
          <w:noProof/>
        </w:rPr>
        <w:t>yS</w:t>
      </w:r>
      <w:r w:rsidRPr="00943A5F">
        <w:rPr>
          <w:bCs/>
          <w:noProof/>
        </w:rPr>
        <w:t> ) are inferred to be equal to 0;</w:t>
      </w:r>
    </w:p>
    <w:p w:rsidR="00B14B93" w:rsidRPr="00943A5F" w:rsidRDefault="00B14B93" w:rsidP="00D24B3F">
      <w:pPr>
        <w:numPr>
          <w:ilvl w:val="0"/>
          <w:numId w:val="84"/>
        </w:numPr>
        <w:tabs>
          <w:tab w:val="clear" w:pos="794"/>
          <w:tab w:val="left" w:pos="360"/>
        </w:tabs>
        <w:rPr>
          <w:bCs/>
          <w:noProof/>
        </w:rPr>
      </w:pPr>
      <w:r w:rsidRPr="00943A5F">
        <w:rPr>
          <w:noProof/>
        </w:rPr>
        <w:t>Otherwise</w:t>
      </w:r>
      <w:r w:rsidRPr="00943A5F">
        <w:rPr>
          <w:bCs/>
          <w:noProof/>
        </w:rPr>
        <w:t xml:space="preserve"> (</w:t>
      </w:r>
      <w:r w:rsidR="00F64A77" w:rsidRPr="00943A5F">
        <w:rPr>
          <w:bCs/>
          <w:noProof/>
        </w:rPr>
        <w:t>coded_sub_block_flag</w:t>
      </w:r>
      <w:r w:rsidRPr="00943A5F">
        <w:rPr>
          <w:bCs/>
          <w:noProof/>
        </w:rPr>
        <w:t>[ </w:t>
      </w:r>
      <w:r w:rsidR="00F4340C" w:rsidRPr="00943A5F">
        <w:rPr>
          <w:bCs/>
          <w:noProof/>
        </w:rPr>
        <w:t>xS</w:t>
      </w:r>
      <w:r w:rsidRPr="00943A5F">
        <w:rPr>
          <w:bCs/>
          <w:noProof/>
        </w:rPr>
        <w:t> ][ </w:t>
      </w:r>
      <w:r w:rsidR="00F4340C" w:rsidRPr="00943A5F">
        <w:rPr>
          <w:bCs/>
          <w:noProof/>
        </w:rPr>
        <w:t>yS</w:t>
      </w:r>
      <w:r w:rsidRPr="00943A5F">
        <w:rPr>
          <w:bCs/>
          <w:noProof/>
        </w:rPr>
        <w:t> ] is equal to 1), the following applies.</w:t>
      </w:r>
    </w:p>
    <w:p w:rsidR="00B14B93" w:rsidRPr="00943A5F" w:rsidRDefault="00B14B93" w:rsidP="0042380E">
      <w:pPr>
        <w:numPr>
          <w:ilvl w:val="0"/>
          <w:numId w:val="84"/>
        </w:numPr>
        <w:tabs>
          <w:tab w:val="clear" w:pos="794"/>
          <w:tab w:val="left" w:pos="810"/>
          <w:tab w:val="left" w:pos="900"/>
        </w:tabs>
        <w:ind w:left="810"/>
        <w:rPr>
          <w:bCs/>
          <w:noProof/>
        </w:rPr>
      </w:pPr>
      <w:r w:rsidRPr="00943A5F">
        <w:rPr>
          <w:bCs/>
          <w:noProof/>
        </w:rPr>
        <w:t xml:space="preserve">If </w:t>
      </w:r>
      <w:r w:rsidR="00D24B3F" w:rsidRPr="00943A5F">
        <w:rPr>
          <w:noProof/>
        </w:rPr>
        <w:t>( xS, </w:t>
      </w:r>
      <w:r w:rsidR="00D24B3F" w:rsidRPr="00943A5F">
        <w:rPr>
          <w:bCs/>
          <w:noProof/>
        </w:rPr>
        <w:t>yS</w:t>
      </w:r>
      <w:r w:rsidR="00D24B3F" w:rsidRPr="00943A5F">
        <w:rPr>
          <w:noProof/>
        </w:rPr>
        <w:t xml:space="preserve"> ) </w:t>
      </w:r>
      <w:r w:rsidR="00D24B3F" w:rsidRPr="00943A5F">
        <w:rPr>
          <w:bCs/>
          <w:noProof/>
        </w:rPr>
        <w:t xml:space="preserve">is equal to </w:t>
      </w:r>
      <w:r w:rsidR="00D24B3F" w:rsidRPr="00943A5F">
        <w:rPr>
          <w:noProof/>
        </w:rPr>
        <w:t>( 0, 0 )</w:t>
      </w:r>
      <w:r w:rsidR="00D24B3F" w:rsidRPr="00943A5F">
        <w:rPr>
          <w:bCs/>
          <w:noProof/>
        </w:rPr>
        <w:t>, at least one of the 16 significant_coeff_flag syntax elements is present for the sub-block at location ( xS, yS ) .</w:t>
      </w:r>
    </w:p>
    <w:p w:rsidR="00B14B93" w:rsidRPr="00943A5F" w:rsidRDefault="00B14B93" w:rsidP="0042380E">
      <w:pPr>
        <w:numPr>
          <w:ilvl w:val="0"/>
          <w:numId w:val="84"/>
        </w:numPr>
        <w:tabs>
          <w:tab w:val="clear" w:pos="794"/>
          <w:tab w:val="left" w:pos="810"/>
          <w:tab w:val="left" w:pos="900"/>
        </w:tabs>
        <w:ind w:left="810"/>
        <w:rPr>
          <w:bCs/>
          <w:noProof/>
        </w:rPr>
      </w:pPr>
      <w:r w:rsidRPr="00943A5F">
        <w:rPr>
          <w:bCs/>
          <w:noProof/>
        </w:rPr>
        <w:t xml:space="preserve">Otherwise, </w:t>
      </w:r>
      <w:r w:rsidR="00D24B3F" w:rsidRPr="00943A5F">
        <w:rPr>
          <w:bCs/>
          <w:noProof/>
        </w:rPr>
        <w:t xml:space="preserve">at least one of the 16 transform coefficient levels of the sub-block at </w:t>
      </w:r>
      <w:r w:rsidR="00D24B3F" w:rsidRPr="00943A5F">
        <w:rPr>
          <w:noProof/>
        </w:rPr>
        <w:t>location</w:t>
      </w:r>
      <w:r w:rsidR="00D24B3F" w:rsidRPr="00943A5F">
        <w:rPr>
          <w:bCs/>
          <w:noProof/>
        </w:rPr>
        <w:t xml:space="preserve"> ( xS, yS ) has a non zero value.</w:t>
      </w:r>
    </w:p>
    <w:p w:rsidR="000B5191" w:rsidRPr="00943A5F" w:rsidRDefault="000B5191" w:rsidP="00B14B93">
      <w:pPr>
        <w:tabs>
          <w:tab w:val="clear" w:pos="794"/>
          <w:tab w:val="left" w:pos="400"/>
        </w:tabs>
        <w:rPr>
          <w:bCs/>
          <w:noProof/>
        </w:rPr>
      </w:pPr>
      <w:r w:rsidRPr="00943A5F">
        <w:rPr>
          <w:bCs/>
          <w:noProof/>
        </w:rPr>
        <w:t xml:space="preserve">When </w:t>
      </w:r>
      <w:r w:rsidR="00F64A77" w:rsidRPr="00943A5F">
        <w:rPr>
          <w:bCs/>
          <w:noProof/>
        </w:rPr>
        <w:t>coded_sub_block_flag</w:t>
      </w:r>
      <w:r w:rsidRPr="00943A5F">
        <w:rPr>
          <w:bCs/>
          <w:noProof/>
        </w:rPr>
        <w:t>[ </w:t>
      </w:r>
      <w:r w:rsidR="00F4340C" w:rsidRPr="00943A5F">
        <w:rPr>
          <w:bCs/>
          <w:noProof/>
        </w:rPr>
        <w:t>xS</w:t>
      </w:r>
      <w:r w:rsidRPr="00943A5F">
        <w:rPr>
          <w:bCs/>
          <w:noProof/>
        </w:rPr>
        <w:t> ][ </w:t>
      </w:r>
      <w:r w:rsidR="00F4340C" w:rsidRPr="00943A5F">
        <w:rPr>
          <w:bCs/>
          <w:noProof/>
        </w:rPr>
        <w:t>yS</w:t>
      </w:r>
      <w:r w:rsidRPr="00943A5F">
        <w:rPr>
          <w:bCs/>
          <w:noProof/>
        </w:rPr>
        <w:t xml:space="preserve"> ] is not present, it is inferred </w:t>
      </w:r>
      <w:r w:rsidR="00B14B93" w:rsidRPr="00943A5F">
        <w:rPr>
          <w:bCs/>
          <w:noProof/>
        </w:rPr>
        <w:t>as follows</w:t>
      </w:r>
      <w:r w:rsidRPr="00943A5F">
        <w:rPr>
          <w:bCs/>
          <w:noProof/>
        </w:rPr>
        <w:t>.</w:t>
      </w:r>
    </w:p>
    <w:p w:rsidR="00282179" w:rsidRPr="00943A5F" w:rsidRDefault="00282179" w:rsidP="00D24B3F">
      <w:pPr>
        <w:numPr>
          <w:ilvl w:val="0"/>
          <w:numId w:val="84"/>
        </w:numPr>
        <w:tabs>
          <w:tab w:val="clear" w:pos="794"/>
          <w:tab w:val="left" w:pos="360"/>
        </w:tabs>
        <w:rPr>
          <w:noProof/>
        </w:rPr>
      </w:pPr>
      <w:r w:rsidRPr="00943A5F">
        <w:rPr>
          <w:bCs/>
          <w:noProof/>
        </w:rPr>
        <w:t xml:space="preserve">If </w:t>
      </w:r>
      <w:r w:rsidR="00327D9F" w:rsidRPr="00943A5F">
        <w:rPr>
          <w:bCs/>
          <w:noProof/>
        </w:rPr>
        <w:t>one or more of the following conditions are true</w:t>
      </w:r>
      <w:r w:rsidRPr="00943A5F">
        <w:rPr>
          <w:bCs/>
          <w:noProof/>
        </w:rPr>
        <w:t xml:space="preserve">, </w:t>
      </w:r>
      <w:r w:rsidR="00F64A77" w:rsidRPr="00943A5F">
        <w:rPr>
          <w:bCs/>
          <w:noProof/>
        </w:rPr>
        <w:t>coded_sub_block_flag</w:t>
      </w:r>
      <w:r w:rsidRPr="00943A5F">
        <w:rPr>
          <w:bCs/>
          <w:noProof/>
        </w:rPr>
        <w:t>[</w:t>
      </w:r>
      <w:r w:rsidRPr="00943A5F">
        <w:rPr>
          <w:noProof/>
        </w:rPr>
        <w:t> </w:t>
      </w:r>
      <w:r w:rsidR="00F4340C" w:rsidRPr="00943A5F">
        <w:rPr>
          <w:bCs/>
          <w:noProof/>
        </w:rPr>
        <w:t>xS</w:t>
      </w:r>
      <w:r w:rsidRPr="00943A5F">
        <w:rPr>
          <w:noProof/>
        </w:rPr>
        <w:t> </w:t>
      </w:r>
      <w:r w:rsidRPr="00943A5F">
        <w:rPr>
          <w:bCs/>
          <w:noProof/>
        </w:rPr>
        <w:t>][</w:t>
      </w:r>
      <w:r w:rsidRPr="00943A5F">
        <w:rPr>
          <w:noProof/>
        </w:rPr>
        <w:t> </w:t>
      </w:r>
      <w:r w:rsidR="00F4340C" w:rsidRPr="00943A5F">
        <w:rPr>
          <w:bCs/>
          <w:noProof/>
        </w:rPr>
        <w:t>yS</w:t>
      </w:r>
      <w:r w:rsidRPr="00943A5F">
        <w:rPr>
          <w:noProof/>
        </w:rPr>
        <w:t> </w:t>
      </w:r>
      <w:r w:rsidRPr="00943A5F">
        <w:rPr>
          <w:bCs/>
          <w:noProof/>
        </w:rPr>
        <w:t>] is inferred to be equal to</w:t>
      </w:r>
      <w:r w:rsidR="00C518E6" w:rsidRPr="00943A5F">
        <w:rPr>
          <w:bCs/>
          <w:noProof/>
        </w:rPr>
        <w:t> </w:t>
      </w:r>
      <w:r w:rsidRPr="00943A5F">
        <w:rPr>
          <w:bCs/>
          <w:noProof/>
        </w:rPr>
        <w:t>1.</w:t>
      </w:r>
    </w:p>
    <w:p w:rsidR="00D24B3F" w:rsidRPr="00943A5F" w:rsidRDefault="00D24B3F" w:rsidP="00D24B3F">
      <w:pPr>
        <w:numPr>
          <w:ilvl w:val="0"/>
          <w:numId w:val="84"/>
        </w:numPr>
        <w:tabs>
          <w:tab w:val="clear" w:pos="794"/>
          <w:tab w:val="left" w:pos="810"/>
          <w:tab w:val="left" w:pos="900"/>
        </w:tabs>
        <w:ind w:left="810"/>
        <w:rPr>
          <w:noProof/>
        </w:rPr>
      </w:pPr>
      <w:r w:rsidRPr="00943A5F">
        <w:rPr>
          <w:noProof/>
        </w:rPr>
        <w:t>( xS, </w:t>
      </w:r>
      <w:r w:rsidRPr="00943A5F">
        <w:rPr>
          <w:bCs/>
          <w:noProof/>
        </w:rPr>
        <w:t>yS</w:t>
      </w:r>
      <w:r w:rsidRPr="00943A5F">
        <w:rPr>
          <w:noProof/>
        </w:rPr>
        <w:t xml:space="preserve"> ) </w:t>
      </w:r>
      <w:r w:rsidRPr="00943A5F">
        <w:rPr>
          <w:bCs/>
          <w:noProof/>
        </w:rPr>
        <w:t xml:space="preserve">is equal to </w:t>
      </w:r>
      <w:r w:rsidRPr="00943A5F">
        <w:rPr>
          <w:noProof/>
        </w:rPr>
        <w:t>( 0, 0 )</w:t>
      </w:r>
    </w:p>
    <w:p w:rsidR="00282179" w:rsidRPr="00943A5F" w:rsidRDefault="00282179" w:rsidP="0042380E">
      <w:pPr>
        <w:numPr>
          <w:ilvl w:val="0"/>
          <w:numId w:val="84"/>
        </w:numPr>
        <w:tabs>
          <w:tab w:val="clear" w:pos="794"/>
          <w:tab w:val="left" w:pos="810"/>
          <w:tab w:val="left" w:pos="900"/>
        </w:tabs>
        <w:ind w:left="810"/>
        <w:rPr>
          <w:noProof/>
        </w:rPr>
      </w:pPr>
      <w:r w:rsidRPr="00943A5F">
        <w:rPr>
          <w:noProof/>
        </w:rPr>
        <w:t>( </w:t>
      </w:r>
      <w:r w:rsidR="00F4340C" w:rsidRPr="00943A5F">
        <w:rPr>
          <w:noProof/>
        </w:rPr>
        <w:t>xS</w:t>
      </w:r>
      <w:r w:rsidRPr="00943A5F">
        <w:rPr>
          <w:noProof/>
        </w:rPr>
        <w:t>, </w:t>
      </w:r>
      <w:r w:rsidR="00F4340C" w:rsidRPr="00943A5F">
        <w:rPr>
          <w:bCs/>
          <w:noProof/>
        </w:rPr>
        <w:t>yS</w:t>
      </w:r>
      <w:r w:rsidRPr="00943A5F">
        <w:rPr>
          <w:noProof/>
        </w:rPr>
        <w:t xml:space="preserve"> ) </w:t>
      </w:r>
      <w:r w:rsidRPr="00943A5F">
        <w:rPr>
          <w:bCs/>
          <w:noProof/>
        </w:rPr>
        <w:t xml:space="preserve">is equal to </w:t>
      </w:r>
      <w:r w:rsidR="00F4340C" w:rsidRPr="00943A5F">
        <w:rPr>
          <w:bCs/>
          <w:noProof/>
        </w:rPr>
        <w:t>( LastSignificantCoeffX &gt;&gt; 2</w:t>
      </w:r>
      <w:ins w:id="345" w:author="672" w:date="2012-08-13T14:39:00Z">
        <w:r w:rsidR="005D1EB8">
          <w:rPr>
            <w:bCs/>
            <w:noProof/>
          </w:rPr>
          <w:t>,</w:t>
        </w:r>
      </w:ins>
      <w:r w:rsidR="00F4340C" w:rsidRPr="00943A5F">
        <w:rPr>
          <w:bCs/>
          <w:noProof/>
        </w:rPr>
        <w:t> </w:t>
      </w:r>
      <w:del w:id="346" w:author="672" w:date="2012-08-13T14:39:00Z">
        <w:r w:rsidR="00F4340C" w:rsidRPr="00943A5F" w:rsidDel="005D1EB8">
          <w:rPr>
            <w:bCs/>
            <w:noProof/>
          </w:rPr>
          <w:delText xml:space="preserve"> </w:delText>
        </w:r>
      </w:del>
      <w:r w:rsidR="00F4340C" w:rsidRPr="00943A5F">
        <w:rPr>
          <w:bCs/>
          <w:noProof/>
        </w:rPr>
        <w:t>LastSignificantCoeffY &gt;&gt; 2 )</w:t>
      </w:r>
    </w:p>
    <w:p w:rsidR="00282179" w:rsidRPr="00943A5F" w:rsidRDefault="00282179" w:rsidP="00D24B3F">
      <w:pPr>
        <w:numPr>
          <w:ilvl w:val="0"/>
          <w:numId w:val="84"/>
        </w:numPr>
        <w:tabs>
          <w:tab w:val="clear" w:pos="794"/>
          <w:tab w:val="left" w:pos="360"/>
        </w:tabs>
        <w:rPr>
          <w:noProof/>
        </w:rPr>
      </w:pPr>
      <w:r w:rsidRPr="00943A5F">
        <w:rPr>
          <w:noProof/>
        </w:rPr>
        <w:t xml:space="preserve">Otherwise, </w:t>
      </w:r>
      <w:r w:rsidR="00F64A77" w:rsidRPr="00943A5F">
        <w:rPr>
          <w:bCs/>
          <w:noProof/>
        </w:rPr>
        <w:t>coded_sub_block_flag</w:t>
      </w:r>
      <w:r w:rsidRPr="00943A5F">
        <w:rPr>
          <w:bCs/>
          <w:noProof/>
        </w:rPr>
        <w:t>[</w:t>
      </w:r>
      <w:r w:rsidRPr="00943A5F">
        <w:rPr>
          <w:noProof/>
        </w:rPr>
        <w:t> </w:t>
      </w:r>
      <w:r w:rsidR="00F4340C" w:rsidRPr="00943A5F">
        <w:rPr>
          <w:bCs/>
          <w:noProof/>
        </w:rPr>
        <w:t>xS</w:t>
      </w:r>
      <w:r w:rsidRPr="00943A5F">
        <w:rPr>
          <w:noProof/>
        </w:rPr>
        <w:t> </w:t>
      </w:r>
      <w:r w:rsidRPr="00943A5F">
        <w:rPr>
          <w:bCs/>
          <w:noProof/>
        </w:rPr>
        <w:t>][</w:t>
      </w:r>
      <w:r w:rsidRPr="00943A5F">
        <w:rPr>
          <w:noProof/>
        </w:rPr>
        <w:t> </w:t>
      </w:r>
      <w:r w:rsidR="00F4340C" w:rsidRPr="00943A5F">
        <w:rPr>
          <w:bCs/>
          <w:noProof/>
        </w:rPr>
        <w:t>yS</w:t>
      </w:r>
      <w:r w:rsidR="00F4340C" w:rsidRPr="00943A5F">
        <w:rPr>
          <w:noProof/>
        </w:rPr>
        <w:t> </w:t>
      </w:r>
      <w:r w:rsidRPr="00943A5F">
        <w:rPr>
          <w:bCs/>
          <w:noProof/>
        </w:rPr>
        <w:t>] is inferred to be equal to 0.</w:t>
      </w:r>
    </w:p>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41"/>
    <w:p w:rsidR="004D7B84" w:rsidRPr="00943A5F" w:rsidRDefault="004D7B84" w:rsidP="00074F68">
      <w:pPr>
        <w:rPr>
          <w:noProof/>
        </w:rPr>
      </w:pPr>
    </w:p>
    <w:p w:rsidR="008D66D2" w:rsidRPr="00943A5F" w:rsidRDefault="008D66D2" w:rsidP="00074F68">
      <w:pPr>
        <w:rPr>
          <w:noProof/>
        </w:rPr>
      </w:pPr>
    </w:p>
    <w:sectPr w:rsidR="008D66D2" w:rsidRPr="00943A5F" w:rsidSect="00CB04EC">
      <w:headerReference w:type="even" r:id="rId8"/>
      <w:headerReference w:type="default" r:id="rId9"/>
      <w:footerReference w:type="even" r:id="rId10"/>
      <w:footerReference w:type="default" r:id="rId11"/>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6B3" w:rsidRDefault="002B16B3">
      <w:r>
        <w:separator/>
      </w:r>
    </w:p>
  </w:endnote>
  <w:endnote w:type="continuationSeparator" w:id="0">
    <w:p w:rsidR="002B16B3" w:rsidRDefault="002B16B3">
      <w:r>
        <w:continuationSeparator/>
      </w:r>
    </w:p>
  </w:endnote>
  <w:endnote w:type="continuationNotice" w:id="1">
    <w:p w:rsidR="002B16B3" w:rsidRDefault="002B16B3">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roman"/>
    <w:notTrueType/>
    <w:pitch w:val="default"/>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3A" w:rsidRPr="00CB04EC" w:rsidRDefault="00D33E3A"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631299">
      <w:rPr>
        <w:b w:val="0"/>
        <w:bCs/>
        <w:noProof/>
        <w:sz w:val="20"/>
      </w:rPr>
      <w:t>162</w:t>
    </w:r>
    <w:r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3A" w:rsidRPr="00CB04EC" w:rsidRDefault="00D33E3A"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D1EB8">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6B3" w:rsidRDefault="002B16B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2B16B3" w:rsidRDefault="002B16B3"/>
  </w:footnote>
  <w:footnote w:type="continuationSeparator" w:id="0">
    <w:p w:rsidR="002B16B3" w:rsidRDefault="002B16B3">
      <w:r>
        <w:continuationSeparator/>
      </w:r>
    </w:p>
  </w:footnote>
  <w:footnote w:type="continuationNotice" w:id="1">
    <w:p w:rsidR="002B16B3" w:rsidRDefault="002B16B3">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3A" w:rsidRPr="00256CBF" w:rsidRDefault="00D33E3A"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E3A" w:rsidRPr="00563383" w:rsidRDefault="00D33E3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F6AA668"/>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28803C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5346147A"/>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8">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2">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3">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5">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8">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8">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1">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7">
    <w:nsid w:val="153C58BD"/>
    <w:multiLevelType w:val="hybridMultilevel"/>
    <w:tmpl w:val="38464CE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6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1">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78">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2">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3">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85">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87">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9">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9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9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0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5">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06">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2FD00E41"/>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3">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9">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5">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8">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31">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32">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7">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4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41">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43">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9">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5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54">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5">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8">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6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6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73">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74">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6">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7">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8">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81">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4">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5">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8">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93">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4">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6">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8">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3">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6">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7">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3">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1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2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1">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2">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3">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24">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2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2">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5">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6">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39">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4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1">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2">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3">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4">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46">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8">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50">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51">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5">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5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7">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9">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1">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2">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63">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4">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7">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8">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1">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2">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3">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4">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7"/>
  </w:num>
  <w:num w:numId="4">
    <w:abstractNumId w:val="2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5"/>
  </w:num>
  <w:num w:numId="6">
    <w:abstractNumId w:val="70"/>
  </w:num>
  <w:num w:numId="7">
    <w:abstractNumId w:val="239"/>
  </w:num>
  <w:num w:numId="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9"/>
  </w:num>
  <w:num w:numId="10">
    <w:abstractNumId w:val="271"/>
  </w:num>
  <w:num w:numId="11">
    <w:abstractNumId w:val="198"/>
  </w:num>
  <w:num w:numId="12">
    <w:abstractNumId w:val="40"/>
  </w:num>
  <w:num w:numId="13">
    <w:abstractNumId w:val="249"/>
  </w:num>
  <w:num w:numId="14">
    <w:abstractNumId w:val="139"/>
  </w:num>
  <w:num w:numId="15">
    <w:abstractNumId w:val="180"/>
  </w:num>
  <w:num w:numId="16">
    <w:abstractNumId w:val="182"/>
  </w:num>
  <w:num w:numId="17">
    <w:abstractNumId w:val="36"/>
  </w:num>
  <w:num w:numId="18">
    <w:abstractNumId w:val="67"/>
  </w:num>
  <w:num w:numId="19">
    <w:abstractNumId w:val="148"/>
  </w:num>
  <w:num w:numId="20">
    <w:abstractNumId w:val="94"/>
  </w:num>
  <w:num w:numId="21">
    <w:abstractNumId w:val="97"/>
  </w:num>
  <w:num w:numId="22">
    <w:abstractNumId w:val="24"/>
  </w:num>
  <w:num w:numId="23">
    <w:abstractNumId w:val="256"/>
  </w:num>
  <w:num w:numId="24">
    <w:abstractNumId w:val="269"/>
  </w:num>
  <w:num w:numId="25">
    <w:abstractNumId w:val="239"/>
  </w:num>
  <w:num w:numId="26">
    <w:abstractNumId w:val="93"/>
  </w:num>
  <w:num w:numId="27">
    <w:abstractNumId w:val="179"/>
  </w:num>
  <w:num w:numId="28">
    <w:abstractNumId w:val="130"/>
  </w:num>
  <w:num w:numId="29">
    <w:abstractNumId w:val="22"/>
  </w:num>
  <w:num w:numId="30">
    <w:abstractNumId w:val="32"/>
  </w:num>
  <w:num w:numId="31">
    <w:abstractNumId w:val="124"/>
  </w:num>
  <w:num w:numId="32">
    <w:abstractNumId w:val="247"/>
  </w:num>
  <w:num w:numId="33">
    <w:abstractNumId w:val="231"/>
  </w:num>
  <w:num w:numId="34">
    <w:abstractNumId w:val="183"/>
  </w:num>
  <w:num w:numId="35">
    <w:abstractNumId w:val="68"/>
  </w:num>
  <w:num w:numId="36">
    <w:abstractNumId w:val="129"/>
  </w:num>
  <w:num w:numId="37">
    <w:abstractNumId w:val="20"/>
  </w:num>
  <w:num w:numId="38">
    <w:abstractNumId w:val="235"/>
  </w:num>
  <w:num w:numId="39">
    <w:abstractNumId w:val="144"/>
  </w:num>
  <w:num w:numId="40">
    <w:abstractNumId w:val="58"/>
  </w:num>
  <w:num w:numId="41">
    <w:abstractNumId w:val="151"/>
  </w:num>
  <w:num w:numId="42">
    <w:abstractNumId w:val="18"/>
  </w:num>
  <w:num w:numId="43">
    <w:abstractNumId w:val="163"/>
  </w:num>
  <w:num w:numId="44">
    <w:abstractNumId w:val="160"/>
  </w:num>
  <w:num w:numId="45">
    <w:abstractNumId w:val="176"/>
  </w:num>
  <w:num w:numId="46">
    <w:abstractNumId w:val="261"/>
  </w:num>
  <w:num w:numId="47">
    <w:abstractNumId w:val="196"/>
  </w:num>
  <w:num w:numId="48">
    <w:abstractNumId w:val="222"/>
  </w:num>
  <w:num w:numId="49">
    <w:abstractNumId w:val="122"/>
  </w:num>
  <w:num w:numId="50">
    <w:abstractNumId w:val="51"/>
  </w:num>
  <w:num w:numId="51">
    <w:abstractNumId w:val="253"/>
  </w:num>
  <w:num w:numId="52">
    <w:abstractNumId w:val="193"/>
  </w:num>
  <w:num w:numId="53">
    <w:abstractNumId w:val="250"/>
  </w:num>
  <w:num w:numId="54">
    <w:abstractNumId w:val="168"/>
  </w:num>
  <w:num w:numId="55">
    <w:abstractNumId w:val="104"/>
  </w:num>
  <w:num w:numId="56">
    <w:abstractNumId w:val="161"/>
  </w:num>
  <w:num w:numId="57">
    <w:abstractNumId w:val="228"/>
  </w:num>
  <w:num w:numId="58">
    <w:abstractNumId w:val="266"/>
  </w:num>
  <w:num w:numId="59">
    <w:abstractNumId w:val="60"/>
  </w:num>
  <w:num w:numId="60">
    <w:abstractNumId w:val="216"/>
  </w:num>
  <w:num w:numId="61">
    <w:abstractNumId w:val="128"/>
  </w:num>
  <w:num w:numId="62">
    <w:abstractNumId w:val="16"/>
  </w:num>
  <w:num w:numId="63">
    <w:abstractNumId w:val="19"/>
  </w:num>
  <w:num w:numId="64">
    <w:abstractNumId w:val="101"/>
  </w:num>
  <w:num w:numId="65">
    <w:abstractNumId w:val="157"/>
  </w:num>
  <w:num w:numId="66">
    <w:abstractNumId w:val="106"/>
  </w:num>
  <w:num w:numId="67">
    <w:abstractNumId w:val="81"/>
  </w:num>
  <w:num w:numId="68">
    <w:abstractNumId w:val="76"/>
  </w:num>
  <w:num w:numId="69">
    <w:abstractNumId w:val="34"/>
  </w:num>
  <w:num w:numId="70">
    <w:abstractNumId w:val="59"/>
  </w:num>
  <w:num w:numId="71">
    <w:abstractNumId w:val="98"/>
  </w:num>
  <w:num w:numId="72">
    <w:abstractNumId w:val="210"/>
  </w:num>
  <w:num w:numId="73">
    <w:abstractNumId w:val="110"/>
  </w:num>
  <w:num w:numId="74">
    <w:abstractNumId w:val="189"/>
  </w:num>
  <w:num w:numId="75">
    <w:abstractNumId w:val="27"/>
  </w:num>
  <w:num w:numId="76">
    <w:abstractNumId w:val="117"/>
  </w:num>
  <w:num w:numId="77">
    <w:abstractNumId w:val="91"/>
  </w:num>
  <w:num w:numId="78">
    <w:abstractNumId w:val="264"/>
  </w:num>
  <w:num w:numId="79">
    <w:abstractNumId w:val="13"/>
  </w:num>
  <w:num w:numId="80">
    <w:abstractNumId w:val="171"/>
  </w:num>
  <w:num w:numId="81">
    <w:abstractNumId w:val="270"/>
  </w:num>
  <w:num w:numId="82">
    <w:abstractNumId w:val="219"/>
  </w:num>
  <w:num w:numId="83">
    <w:abstractNumId w:val="221"/>
  </w:num>
  <w:num w:numId="84">
    <w:abstractNumId w:val="268"/>
  </w:num>
  <w:num w:numId="85">
    <w:abstractNumId w:val="272"/>
  </w:num>
  <w:num w:numId="86">
    <w:abstractNumId w:val="215"/>
  </w:num>
  <w:num w:numId="87">
    <w:abstractNumId w:val="145"/>
  </w:num>
  <w:num w:numId="88">
    <w:abstractNumId w:val="114"/>
  </w:num>
  <w:num w:numId="89">
    <w:abstractNumId w:val="200"/>
  </w:num>
  <w:num w:numId="90">
    <w:abstractNumId w:val="39"/>
  </w:num>
  <w:num w:numId="91">
    <w:abstractNumId w:val="55"/>
  </w:num>
  <w:num w:numId="92">
    <w:abstractNumId w:val="203"/>
  </w:num>
  <w:num w:numId="93">
    <w:abstractNumId w:val="133"/>
  </w:num>
  <w:num w:numId="94">
    <w:abstractNumId w:val="169"/>
  </w:num>
  <w:num w:numId="95">
    <w:abstractNumId w:val="232"/>
  </w:num>
  <w:num w:numId="96">
    <w:abstractNumId w:val="194"/>
  </w:num>
  <w:num w:numId="97">
    <w:abstractNumId w:val="90"/>
  </w:num>
  <w:num w:numId="98">
    <w:abstractNumId w:val="132"/>
  </w:num>
  <w:num w:numId="99">
    <w:abstractNumId w:val="135"/>
  </w:num>
  <w:num w:numId="100">
    <w:abstractNumId w:val="220"/>
  </w:num>
  <w:num w:numId="101">
    <w:abstractNumId w:val="186"/>
  </w:num>
  <w:num w:numId="102">
    <w:abstractNumId w:val="177"/>
  </w:num>
  <w:num w:numId="103">
    <w:abstractNumId w:val="74"/>
  </w:num>
  <w:num w:numId="104">
    <w:abstractNumId w:val="108"/>
  </w:num>
  <w:num w:numId="105">
    <w:abstractNumId w:val="131"/>
  </w:num>
  <w:num w:numId="106">
    <w:abstractNumId w:val="206"/>
  </w:num>
  <w:num w:numId="107">
    <w:abstractNumId w:val="164"/>
  </w:num>
  <w:num w:numId="108">
    <w:abstractNumId w:val="103"/>
  </w:num>
  <w:num w:numId="109">
    <w:abstractNumId w:val="238"/>
  </w:num>
  <w:num w:numId="110">
    <w:abstractNumId w:val="72"/>
  </w:num>
  <w:num w:numId="111">
    <w:abstractNumId w:val="138"/>
  </w:num>
  <w:num w:numId="112">
    <w:abstractNumId w:val="236"/>
  </w:num>
  <w:num w:numId="113">
    <w:abstractNumId w:val="209"/>
  </w:num>
  <w:num w:numId="114">
    <w:abstractNumId w:val="95"/>
  </w:num>
  <w:num w:numId="115">
    <w:abstractNumId w:val="252"/>
  </w:num>
  <w:num w:numId="116">
    <w:abstractNumId w:val="205"/>
    <w:lvlOverride w:ilvl="0"/>
    <w:lvlOverride w:ilvl="1"/>
    <w:lvlOverride w:ilvl="2"/>
    <w:lvlOverride w:ilvl="3"/>
    <w:lvlOverride w:ilvl="4"/>
    <w:lvlOverride w:ilvl="5"/>
    <w:lvlOverride w:ilvl="6"/>
    <w:lvlOverride w:ilvl="7"/>
    <w:lvlOverride w:ilvl="8"/>
  </w:num>
  <w:num w:numId="117">
    <w:abstractNumId w:val="254"/>
  </w:num>
  <w:num w:numId="118">
    <w:abstractNumId w:val="57"/>
  </w:num>
  <w:num w:numId="1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3"/>
  </w:num>
  <w:num w:numId="122">
    <w:abstractNumId w:val="86"/>
  </w:num>
  <w:num w:numId="123">
    <w:abstractNumId w:val="167"/>
  </w:num>
  <w:num w:numId="124">
    <w:abstractNumId w:val="201"/>
  </w:num>
  <w:num w:numId="125">
    <w:abstractNumId w:val="46"/>
  </w:num>
  <w:num w:numId="126">
    <w:abstractNumId w:val="120"/>
  </w:num>
  <w:num w:numId="127">
    <w:abstractNumId w:val="19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09"/>
  </w:num>
  <w:num w:numId="130">
    <w:abstractNumId w:val="53"/>
  </w:num>
  <w:num w:numId="131">
    <w:abstractNumId w:val="262"/>
  </w:num>
  <w:num w:numId="132">
    <w:abstractNumId w:val="234"/>
  </w:num>
  <w:num w:numId="133">
    <w:abstractNumId w:val="15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00"/>
  </w:num>
  <w:num w:numId="135">
    <w:abstractNumId w:val="170"/>
  </w:num>
  <w:num w:numId="136">
    <w:abstractNumId w:val="102"/>
  </w:num>
  <w:num w:numId="137">
    <w:abstractNumId w:val="257"/>
  </w:num>
  <w:num w:numId="138">
    <w:abstractNumId w:val="213"/>
  </w:num>
  <w:num w:numId="139">
    <w:abstractNumId w:val="127"/>
  </w:num>
  <w:num w:numId="140">
    <w:abstractNumId w:val="147"/>
  </w:num>
  <w:num w:numId="141">
    <w:abstractNumId w:val="11"/>
  </w:num>
  <w:num w:numId="142">
    <w:abstractNumId w:val="1"/>
  </w:num>
  <w:num w:numId="143">
    <w:abstractNumId w:val="173"/>
  </w:num>
  <w:num w:numId="144">
    <w:abstractNumId w:val="17"/>
  </w:num>
  <w:num w:numId="145">
    <w:abstractNumId w:val="35"/>
  </w:num>
  <w:num w:numId="146">
    <w:abstractNumId w:val="237"/>
  </w:num>
  <w:num w:numId="147">
    <w:abstractNumId w:val="172"/>
  </w:num>
  <w:num w:numId="148">
    <w:abstractNumId w:val="96"/>
  </w:num>
  <w:num w:numId="149">
    <w:abstractNumId w:val="23"/>
  </w:num>
  <w:num w:numId="150">
    <w:abstractNumId w:val="116"/>
  </w:num>
  <w:num w:numId="151">
    <w:abstractNumId w:val="111"/>
  </w:num>
  <w:num w:numId="152">
    <w:abstractNumId w:val="45"/>
  </w:num>
  <w:num w:numId="153">
    <w:abstractNumId w:val="258"/>
  </w:num>
  <w:num w:numId="154">
    <w:abstractNumId w:val="260"/>
  </w:num>
  <w:num w:numId="155">
    <w:abstractNumId w:val="125"/>
  </w:num>
  <w:num w:numId="156">
    <w:abstractNumId w:val="47"/>
  </w:num>
  <w:num w:numId="157">
    <w:abstractNumId w:val="267"/>
  </w:num>
  <w:num w:numId="158">
    <w:abstractNumId w:val="274"/>
  </w:num>
  <w:num w:numId="159">
    <w:abstractNumId w:val="265"/>
  </w:num>
  <w:num w:numId="160">
    <w:abstractNumId w:val="224"/>
  </w:num>
  <w:num w:numId="161">
    <w:abstractNumId w:val="29"/>
  </w:num>
  <w:num w:numId="162">
    <w:abstractNumId w:val="88"/>
  </w:num>
  <w:num w:numId="163">
    <w:abstractNumId w:val="8"/>
  </w:num>
  <w:num w:numId="164">
    <w:abstractNumId w:val="4"/>
  </w:num>
  <w:num w:numId="165">
    <w:abstractNumId w:val="140"/>
  </w:num>
  <w:num w:numId="166">
    <w:abstractNumId w:val="162"/>
  </w:num>
  <w:num w:numId="167">
    <w:abstractNumId w:val="79"/>
  </w:num>
  <w:num w:numId="168">
    <w:abstractNumId w:val="134"/>
  </w:num>
  <w:num w:numId="169">
    <w:abstractNumId w:val="84"/>
  </w:num>
  <w:num w:numId="170">
    <w:abstractNumId w:val="69"/>
  </w:num>
  <w:num w:numId="171">
    <w:abstractNumId w:val="175"/>
  </w:num>
  <w:num w:numId="172">
    <w:abstractNumId w:val="241"/>
  </w:num>
  <w:num w:numId="173">
    <w:abstractNumId w:val="152"/>
  </w:num>
  <w:num w:numId="174">
    <w:abstractNumId w:val="227"/>
  </w:num>
  <w:num w:numId="175">
    <w:abstractNumId w:val="242"/>
  </w:num>
  <w:num w:numId="176">
    <w:abstractNumId w:val="158"/>
  </w:num>
  <w:num w:numId="177">
    <w:abstractNumId w:val="118"/>
  </w:num>
  <w:num w:numId="178">
    <w:abstractNumId w:val="259"/>
  </w:num>
  <w:num w:numId="179">
    <w:abstractNumId w:val="243"/>
  </w:num>
  <w:num w:numId="180">
    <w:abstractNumId w:val="48"/>
  </w:num>
  <w:num w:numId="181">
    <w:abstractNumId w:val="246"/>
  </w:num>
  <w:num w:numId="182">
    <w:abstractNumId w:val="42"/>
  </w:num>
  <w:num w:numId="183">
    <w:abstractNumId w:val="14"/>
  </w:num>
  <w:num w:numId="184">
    <w:abstractNumId w:val="82"/>
  </w:num>
  <w:num w:numId="185">
    <w:abstractNumId w:val="191"/>
  </w:num>
  <w:num w:numId="186">
    <w:abstractNumId w:val="218"/>
  </w:num>
  <w:num w:numId="187">
    <w:abstractNumId w:val="61"/>
  </w:num>
  <w:num w:numId="188">
    <w:abstractNumId w:val="217"/>
  </w:num>
  <w:num w:numId="189">
    <w:abstractNumId w:val="25"/>
  </w:num>
  <w:num w:numId="190">
    <w:abstractNumId w:val="105"/>
  </w:num>
  <w:num w:numId="191">
    <w:abstractNumId w:val="192"/>
  </w:num>
  <w:num w:numId="192">
    <w:abstractNumId w:val="214"/>
  </w:num>
  <w:num w:numId="193">
    <w:abstractNumId w:val="185"/>
  </w:num>
  <w:num w:numId="194">
    <w:abstractNumId w:val="155"/>
  </w:num>
  <w:num w:numId="195">
    <w:abstractNumId w:val="240"/>
  </w:num>
  <w:num w:numId="196">
    <w:abstractNumId w:val="30"/>
  </w:num>
  <w:num w:numId="197">
    <w:abstractNumId w:val="142"/>
  </w:num>
  <w:num w:numId="198">
    <w:abstractNumId w:val="204"/>
  </w:num>
  <w:num w:numId="199">
    <w:abstractNumId w:val="71"/>
  </w:num>
  <w:num w:numId="200">
    <w:abstractNumId w:val="28"/>
  </w:num>
  <w:num w:numId="201">
    <w:abstractNumId w:val="75"/>
  </w:num>
  <w:num w:numId="202">
    <w:abstractNumId w:val="248"/>
  </w:num>
  <w:num w:numId="203">
    <w:abstractNumId w:val="31"/>
  </w:num>
  <w:num w:numId="204">
    <w:abstractNumId w:val="174"/>
  </w:num>
  <w:num w:numId="205">
    <w:abstractNumId w:val="63"/>
  </w:num>
  <w:num w:numId="206">
    <w:abstractNumId w:val="33"/>
  </w:num>
  <w:num w:numId="207">
    <w:abstractNumId w:val="21"/>
  </w:num>
  <w:num w:numId="208">
    <w:abstractNumId w:val="15"/>
  </w:num>
  <w:num w:numId="209">
    <w:abstractNumId w:val="141"/>
  </w:num>
  <w:num w:numId="210">
    <w:abstractNumId w:val="89"/>
  </w:num>
  <w:num w:numId="211">
    <w:abstractNumId w:val="62"/>
  </w:num>
  <w:num w:numId="212">
    <w:abstractNumId w:val="107"/>
  </w:num>
  <w:num w:numId="213">
    <w:abstractNumId w:val="197"/>
  </w:num>
  <w:num w:numId="214">
    <w:abstractNumId w:val="115"/>
  </w:num>
  <w:num w:numId="215">
    <w:abstractNumId w:val="137"/>
  </w:num>
  <w:num w:numId="216">
    <w:abstractNumId w:val="73"/>
  </w:num>
  <w:num w:numId="217">
    <w:abstractNumId w:val="251"/>
  </w:num>
  <w:num w:numId="218">
    <w:abstractNumId w:val="263"/>
  </w:num>
  <w:num w:numId="219">
    <w:abstractNumId w:val="50"/>
  </w:num>
  <w:num w:numId="220">
    <w:abstractNumId w:val="10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78"/>
  </w:num>
  <w:num w:numId="222">
    <w:abstractNumId w:val="226"/>
  </w:num>
  <w:num w:numId="223">
    <w:abstractNumId w:val="273"/>
  </w:num>
  <w:num w:numId="224">
    <w:abstractNumId w:val="83"/>
  </w:num>
  <w:num w:numId="225">
    <w:abstractNumId w:val="178"/>
  </w:num>
  <w:num w:numId="226">
    <w:abstractNumId w:val="233"/>
  </w:num>
  <w:num w:numId="227">
    <w:abstractNumId w:val="80"/>
  </w:num>
  <w:num w:numId="228">
    <w:abstractNumId w:val="159"/>
  </w:num>
  <w:num w:numId="229">
    <w:abstractNumId w:val="211"/>
  </w:num>
  <w:num w:numId="230">
    <w:abstractNumId w:val="92"/>
  </w:num>
  <w:num w:numId="231">
    <w:abstractNumId w:val="113"/>
  </w:num>
  <w:num w:numId="232">
    <w:abstractNumId w:val="202"/>
  </w:num>
  <w:num w:numId="233">
    <w:abstractNumId w:val="87"/>
  </w:num>
  <w:num w:numId="234">
    <w:abstractNumId w:val="6"/>
  </w:num>
  <w:num w:numId="235">
    <w:abstractNumId w:val="5"/>
  </w:num>
  <w:num w:numId="236">
    <w:abstractNumId w:val="3"/>
  </w:num>
  <w:num w:numId="237">
    <w:abstractNumId w:val="212"/>
  </w:num>
  <w:num w:numId="23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9"/>
  </w:num>
  <w:num w:numId="241">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55"/>
  </w:num>
  <w:num w:numId="243">
    <w:abstractNumId w:val="187"/>
  </w:num>
  <w:num w:numId="244">
    <w:abstractNumId w:val="12"/>
  </w:num>
  <w:num w:numId="245">
    <w:abstractNumId w:val="146"/>
  </w:num>
  <w:num w:numId="246">
    <w:abstractNumId w:val="0"/>
  </w:num>
  <w:num w:numId="247">
    <w:abstractNumId w:val="166"/>
  </w:num>
  <w:num w:numId="248">
    <w:abstractNumId w:val="190"/>
  </w:num>
  <w:num w:numId="249">
    <w:abstractNumId w:val="229"/>
  </w:num>
  <w:num w:numId="250">
    <w:abstractNumId w:val="207"/>
  </w:num>
  <w:num w:numId="251">
    <w:abstractNumId w:val="199"/>
  </w:num>
  <w:num w:numId="252">
    <w:abstractNumId w:val="181"/>
  </w:num>
  <w:num w:numId="253">
    <w:abstractNumId w:val="99"/>
  </w:num>
  <w:num w:numId="254">
    <w:abstractNumId w:val="184"/>
  </w:num>
  <w:num w:numId="255">
    <w:abstractNumId w:val="38"/>
  </w:num>
  <w:num w:numId="256">
    <w:abstractNumId w:val="150"/>
  </w:num>
  <w:num w:numId="257">
    <w:abstractNumId w:val="119"/>
  </w:num>
  <w:num w:numId="258">
    <w:abstractNumId w:val="10"/>
  </w:num>
  <w:num w:numId="259">
    <w:abstractNumId w:val="121"/>
  </w:num>
  <w:num w:numId="260">
    <w:abstractNumId w:val="244"/>
  </w:num>
  <w:num w:numId="261">
    <w:abstractNumId w:val="154"/>
  </w:num>
  <w:num w:numId="262">
    <w:abstractNumId w:val="156"/>
  </w:num>
  <w:num w:numId="263">
    <w:abstractNumId w:val="245"/>
  </w:num>
  <w:num w:numId="264">
    <w:abstractNumId w:val="54"/>
  </w:num>
  <w:num w:numId="265">
    <w:abstractNumId w:val="275"/>
  </w:num>
  <w:num w:numId="266">
    <w:abstractNumId w:val="195"/>
  </w:num>
  <w:num w:numId="267">
    <w:abstractNumId w:val="64"/>
  </w:num>
  <w:num w:numId="268">
    <w:abstractNumId w:val="208"/>
  </w:num>
  <w:num w:numId="269">
    <w:abstractNumId w:val="136"/>
  </w:num>
  <w:num w:numId="270">
    <w:abstractNumId w:val="85"/>
  </w:num>
  <w:num w:numId="271">
    <w:abstractNumId w:val="49"/>
  </w:num>
  <w:num w:numId="272">
    <w:abstractNumId w:val="77"/>
  </w:num>
  <w:num w:numId="273">
    <w:abstractNumId w:val="44"/>
  </w:num>
  <w:num w:numId="2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3"/>
  </w:num>
  <w:num w:numId="276">
    <w:abstractNumId w:val="223"/>
  </w:num>
  <w:num w:numId="277">
    <w:abstractNumId w:val="26"/>
  </w:num>
  <w:num w:numId="278">
    <w:abstractNumId w:val="57"/>
  </w:num>
  <w:num w:numId="279">
    <w:abstractNumId w:val="225"/>
  </w:num>
  <w:num w:numId="280">
    <w:abstractNumId w:val="126"/>
    <w:lvlOverride w:ilvl="0"/>
    <w:lvlOverride w:ilvl="1"/>
    <w:lvlOverride w:ilvl="2"/>
    <w:lvlOverride w:ilvl="3"/>
    <w:lvlOverride w:ilvl="4"/>
    <w:lvlOverride w:ilvl="5"/>
    <w:lvlOverride w:ilvl="6"/>
    <w:lvlOverride w:ilvl="7"/>
    <w:lvlOverride w:ilvl="8"/>
  </w:num>
  <w:num w:numId="281">
    <w:abstractNumId w:val="52"/>
  </w:num>
  <w:num w:numId="282">
    <w:abstractNumId w:val="41"/>
  </w:num>
  <w:num w:numId="283">
    <w:abstractNumId w:val="230"/>
  </w:num>
  <w:num w:numId="2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3"/>
  </w:num>
  <w:num w:numId="286">
    <w:abstractNumId w:val="188"/>
  </w:num>
  <w:num w:numId="287">
    <w:abstractNumId w:val="65"/>
  </w:num>
  <w:num w:numId="288">
    <w:abstractNumId w:val="66"/>
  </w:num>
  <w:num w:numId="289">
    <w:abstractNumId w:val="143"/>
  </w:num>
  <w:num w:numId="290">
    <w:abstractNumId w:val="165"/>
  </w:num>
  <w:numIdMacAtCleanup w:val="2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hideSpellingErrors/>
  <w:hideGrammaticalErrors/>
  <w:proofState w:grammar="clean"/>
  <w:stylePaneFormatFilter w:val="1004"/>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w:hdrShapeDefaults>
  <w:footnotePr>
    <w:footnote w:id="-1"/>
    <w:footnote w:id="0"/>
    <w:footnote w:id="1"/>
  </w:footnotePr>
  <w:endnotePr>
    <w:endnote w:id="-1"/>
    <w:endnote w:id="0"/>
    <w:endnote w:id="1"/>
  </w:endnotePr>
  <w:compat>
    <w:useFELayout/>
  </w:compat>
  <w:rsids>
    <w:rsidRoot w:val="00591FD4"/>
    <w:rsid w:val="00000BCC"/>
    <w:rsid w:val="00000C20"/>
    <w:rsid w:val="00000E34"/>
    <w:rsid w:val="0000115B"/>
    <w:rsid w:val="00001CA3"/>
    <w:rsid w:val="00002CCC"/>
    <w:rsid w:val="00002E83"/>
    <w:rsid w:val="00003144"/>
    <w:rsid w:val="00003413"/>
    <w:rsid w:val="00004176"/>
    <w:rsid w:val="00004387"/>
    <w:rsid w:val="000043EB"/>
    <w:rsid w:val="0000440D"/>
    <w:rsid w:val="000044E1"/>
    <w:rsid w:val="00004882"/>
    <w:rsid w:val="0000499B"/>
    <w:rsid w:val="00004A1B"/>
    <w:rsid w:val="00004CB5"/>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1459"/>
    <w:rsid w:val="00011DF0"/>
    <w:rsid w:val="0001204F"/>
    <w:rsid w:val="000120A5"/>
    <w:rsid w:val="00012112"/>
    <w:rsid w:val="0001229E"/>
    <w:rsid w:val="00012582"/>
    <w:rsid w:val="000127CC"/>
    <w:rsid w:val="0001287F"/>
    <w:rsid w:val="0001294D"/>
    <w:rsid w:val="00012DC3"/>
    <w:rsid w:val="00012DEA"/>
    <w:rsid w:val="0001305F"/>
    <w:rsid w:val="0001308C"/>
    <w:rsid w:val="000131C2"/>
    <w:rsid w:val="00013417"/>
    <w:rsid w:val="00013425"/>
    <w:rsid w:val="00013558"/>
    <w:rsid w:val="0001382C"/>
    <w:rsid w:val="000138BB"/>
    <w:rsid w:val="00013DE6"/>
    <w:rsid w:val="00013EFB"/>
    <w:rsid w:val="00013F8C"/>
    <w:rsid w:val="000144F7"/>
    <w:rsid w:val="00014B98"/>
    <w:rsid w:val="00014D2A"/>
    <w:rsid w:val="00014FAD"/>
    <w:rsid w:val="0001540D"/>
    <w:rsid w:val="0001581D"/>
    <w:rsid w:val="0001591A"/>
    <w:rsid w:val="00015AC5"/>
    <w:rsid w:val="00015CCA"/>
    <w:rsid w:val="00015F34"/>
    <w:rsid w:val="000160AF"/>
    <w:rsid w:val="000162D2"/>
    <w:rsid w:val="0001656F"/>
    <w:rsid w:val="00016A32"/>
    <w:rsid w:val="00016B09"/>
    <w:rsid w:val="00016B9D"/>
    <w:rsid w:val="00016E7D"/>
    <w:rsid w:val="000170D1"/>
    <w:rsid w:val="00017912"/>
    <w:rsid w:val="000179DC"/>
    <w:rsid w:val="00017BCA"/>
    <w:rsid w:val="00020670"/>
    <w:rsid w:val="000207BB"/>
    <w:rsid w:val="000210AC"/>
    <w:rsid w:val="0002173F"/>
    <w:rsid w:val="00021769"/>
    <w:rsid w:val="00022084"/>
    <w:rsid w:val="00022160"/>
    <w:rsid w:val="0002251F"/>
    <w:rsid w:val="00022B57"/>
    <w:rsid w:val="00022B73"/>
    <w:rsid w:val="00022B88"/>
    <w:rsid w:val="00022C55"/>
    <w:rsid w:val="00023196"/>
    <w:rsid w:val="0002377F"/>
    <w:rsid w:val="00023B9E"/>
    <w:rsid w:val="00023EA8"/>
    <w:rsid w:val="0002466F"/>
    <w:rsid w:val="00024EF0"/>
    <w:rsid w:val="00025BA3"/>
    <w:rsid w:val="00026B73"/>
    <w:rsid w:val="00026CF1"/>
    <w:rsid w:val="00026EE9"/>
    <w:rsid w:val="00026FC3"/>
    <w:rsid w:val="00027196"/>
    <w:rsid w:val="000272B9"/>
    <w:rsid w:val="00027A9B"/>
    <w:rsid w:val="00027F5C"/>
    <w:rsid w:val="00030740"/>
    <w:rsid w:val="00030BF9"/>
    <w:rsid w:val="00030E5C"/>
    <w:rsid w:val="00031324"/>
    <w:rsid w:val="0003155E"/>
    <w:rsid w:val="000315CE"/>
    <w:rsid w:val="00031AF8"/>
    <w:rsid w:val="00031F72"/>
    <w:rsid w:val="000322D9"/>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0B94"/>
    <w:rsid w:val="00040CB9"/>
    <w:rsid w:val="00041138"/>
    <w:rsid w:val="000414E9"/>
    <w:rsid w:val="0004152C"/>
    <w:rsid w:val="00041AAE"/>
    <w:rsid w:val="00042073"/>
    <w:rsid w:val="00042666"/>
    <w:rsid w:val="00042B2A"/>
    <w:rsid w:val="00043003"/>
    <w:rsid w:val="00043998"/>
    <w:rsid w:val="00043A6F"/>
    <w:rsid w:val="00043BCA"/>
    <w:rsid w:val="00043D2C"/>
    <w:rsid w:val="000445A4"/>
    <w:rsid w:val="000453DC"/>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E72"/>
    <w:rsid w:val="00053F1B"/>
    <w:rsid w:val="000541E5"/>
    <w:rsid w:val="0005421C"/>
    <w:rsid w:val="00054312"/>
    <w:rsid w:val="0005458B"/>
    <w:rsid w:val="0005489A"/>
    <w:rsid w:val="00055056"/>
    <w:rsid w:val="00055435"/>
    <w:rsid w:val="000554B9"/>
    <w:rsid w:val="0005615E"/>
    <w:rsid w:val="000561D8"/>
    <w:rsid w:val="000563B7"/>
    <w:rsid w:val="000563B9"/>
    <w:rsid w:val="00056EAF"/>
    <w:rsid w:val="000570B3"/>
    <w:rsid w:val="000575DA"/>
    <w:rsid w:val="000576E6"/>
    <w:rsid w:val="0005790F"/>
    <w:rsid w:val="00057E08"/>
    <w:rsid w:val="000601E5"/>
    <w:rsid w:val="00060289"/>
    <w:rsid w:val="0006081E"/>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34E8"/>
    <w:rsid w:val="00063B97"/>
    <w:rsid w:val="00063BEA"/>
    <w:rsid w:val="00063D2F"/>
    <w:rsid w:val="000641E6"/>
    <w:rsid w:val="000642A8"/>
    <w:rsid w:val="00065007"/>
    <w:rsid w:val="00065091"/>
    <w:rsid w:val="000652EE"/>
    <w:rsid w:val="0006536D"/>
    <w:rsid w:val="000653C7"/>
    <w:rsid w:val="0006547B"/>
    <w:rsid w:val="00065714"/>
    <w:rsid w:val="00065D88"/>
    <w:rsid w:val="000667E9"/>
    <w:rsid w:val="00066987"/>
    <w:rsid w:val="00066F9C"/>
    <w:rsid w:val="0006738A"/>
    <w:rsid w:val="0006791E"/>
    <w:rsid w:val="00067D81"/>
    <w:rsid w:val="00067F59"/>
    <w:rsid w:val="000700BE"/>
    <w:rsid w:val="000702E1"/>
    <w:rsid w:val="000705AF"/>
    <w:rsid w:val="000706C5"/>
    <w:rsid w:val="00070785"/>
    <w:rsid w:val="000708DB"/>
    <w:rsid w:val="00070908"/>
    <w:rsid w:val="00070A9A"/>
    <w:rsid w:val="000712E9"/>
    <w:rsid w:val="0007154D"/>
    <w:rsid w:val="00071AA6"/>
    <w:rsid w:val="00071C48"/>
    <w:rsid w:val="00071D15"/>
    <w:rsid w:val="0007212D"/>
    <w:rsid w:val="000723ED"/>
    <w:rsid w:val="00072667"/>
    <w:rsid w:val="0007285E"/>
    <w:rsid w:val="00072A86"/>
    <w:rsid w:val="00072C38"/>
    <w:rsid w:val="00073321"/>
    <w:rsid w:val="0007349F"/>
    <w:rsid w:val="000739EB"/>
    <w:rsid w:val="00073A0E"/>
    <w:rsid w:val="00074008"/>
    <w:rsid w:val="00074120"/>
    <w:rsid w:val="00074817"/>
    <w:rsid w:val="00074D08"/>
    <w:rsid w:val="00074F68"/>
    <w:rsid w:val="00075524"/>
    <w:rsid w:val="00075563"/>
    <w:rsid w:val="00075A4D"/>
    <w:rsid w:val="00075EFB"/>
    <w:rsid w:val="00075FAA"/>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C0C"/>
    <w:rsid w:val="00080DF1"/>
    <w:rsid w:val="00080F25"/>
    <w:rsid w:val="00080F99"/>
    <w:rsid w:val="00081042"/>
    <w:rsid w:val="0008146B"/>
    <w:rsid w:val="000816FB"/>
    <w:rsid w:val="000818B7"/>
    <w:rsid w:val="00081B43"/>
    <w:rsid w:val="00081FAD"/>
    <w:rsid w:val="0008271D"/>
    <w:rsid w:val="00083948"/>
    <w:rsid w:val="00083BED"/>
    <w:rsid w:val="00083DC9"/>
    <w:rsid w:val="00083FF4"/>
    <w:rsid w:val="00084211"/>
    <w:rsid w:val="00084404"/>
    <w:rsid w:val="0008440A"/>
    <w:rsid w:val="00084F7C"/>
    <w:rsid w:val="00085022"/>
    <w:rsid w:val="0008533B"/>
    <w:rsid w:val="0008562E"/>
    <w:rsid w:val="00085819"/>
    <w:rsid w:val="0008584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0F72"/>
    <w:rsid w:val="000911ED"/>
    <w:rsid w:val="000912DA"/>
    <w:rsid w:val="0009157A"/>
    <w:rsid w:val="00091C37"/>
    <w:rsid w:val="00091F09"/>
    <w:rsid w:val="00092290"/>
    <w:rsid w:val="0009231A"/>
    <w:rsid w:val="00092471"/>
    <w:rsid w:val="000925EF"/>
    <w:rsid w:val="000929A7"/>
    <w:rsid w:val="00092D7F"/>
    <w:rsid w:val="000931AB"/>
    <w:rsid w:val="00093201"/>
    <w:rsid w:val="00093D7F"/>
    <w:rsid w:val="00094A6E"/>
    <w:rsid w:val="00094B98"/>
    <w:rsid w:val="00094E42"/>
    <w:rsid w:val="00095202"/>
    <w:rsid w:val="00095342"/>
    <w:rsid w:val="0009547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788"/>
    <w:rsid w:val="00097EFA"/>
    <w:rsid w:val="000A04C5"/>
    <w:rsid w:val="000A08C7"/>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4BF"/>
    <w:rsid w:val="000A779C"/>
    <w:rsid w:val="000A7874"/>
    <w:rsid w:val="000A7D7E"/>
    <w:rsid w:val="000B0160"/>
    <w:rsid w:val="000B0296"/>
    <w:rsid w:val="000B02F2"/>
    <w:rsid w:val="000B032A"/>
    <w:rsid w:val="000B04BB"/>
    <w:rsid w:val="000B061E"/>
    <w:rsid w:val="000B0B97"/>
    <w:rsid w:val="000B0C56"/>
    <w:rsid w:val="000B10DE"/>
    <w:rsid w:val="000B120E"/>
    <w:rsid w:val="000B1388"/>
    <w:rsid w:val="000B1CE1"/>
    <w:rsid w:val="000B1DEF"/>
    <w:rsid w:val="000B2465"/>
    <w:rsid w:val="000B307E"/>
    <w:rsid w:val="000B30ED"/>
    <w:rsid w:val="000B3AC9"/>
    <w:rsid w:val="000B3E3F"/>
    <w:rsid w:val="000B4005"/>
    <w:rsid w:val="000B49CA"/>
    <w:rsid w:val="000B5191"/>
    <w:rsid w:val="000B55F2"/>
    <w:rsid w:val="000B59DF"/>
    <w:rsid w:val="000B5BDE"/>
    <w:rsid w:val="000B5D09"/>
    <w:rsid w:val="000B5DCA"/>
    <w:rsid w:val="000B60AB"/>
    <w:rsid w:val="000B6882"/>
    <w:rsid w:val="000B6900"/>
    <w:rsid w:val="000B6BB5"/>
    <w:rsid w:val="000B6CC1"/>
    <w:rsid w:val="000B6D6D"/>
    <w:rsid w:val="000B74CB"/>
    <w:rsid w:val="000B7807"/>
    <w:rsid w:val="000B7AF3"/>
    <w:rsid w:val="000B7CF7"/>
    <w:rsid w:val="000C01F4"/>
    <w:rsid w:val="000C0202"/>
    <w:rsid w:val="000C025A"/>
    <w:rsid w:val="000C0333"/>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69B"/>
    <w:rsid w:val="000C40CA"/>
    <w:rsid w:val="000C445A"/>
    <w:rsid w:val="000C4B2A"/>
    <w:rsid w:val="000C5231"/>
    <w:rsid w:val="000C52B4"/>
    <w:rsid w:val="000C5437"/>
    <w:rsid w:val="000C5555"/>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29"/>
    <w:rsid w:val="000D3776"/>
    <w:rsid w:val="000D382B"/>
    <w:rsid w:val="000D3C8D"/>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04C"/>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1D2"/>
    <w:rsid w:val="000E5753"/>
    <w:rsid w:val="000E5D73"/>
    <w:rsid w:val="000E5E32"/>
    <w:rsid w:val="000E68D8"/>
    <w:rsid w:val="000E6A92"/>
    <w:rsid w:val="000E6C2B"/>
    <w:rsid w:val="000E6F1E"/>
    <w:rsid w:val="000E718E"/>
    <w:rsid w:val="000E75FF"/>
    <w:rsid w:val="000E77AB"/>
    <w:rsid w:val="000E78AB"/>
    <w:rsid w:val="000E79AE"/>
    <w:rsid w:val="000F0015"/>
    <w:rsid w:val="000F0016"/>
    <w:rsid w:val="000F00CA"/>
    <w:rsid w:val="000F0200"/>
    <w:rsid w:val="000F04BB"/>
    <w:rsid w:val="000F068C"/>
    <w:rsid w:val="000F0A6C"/>
    <w:rsid w:val="000F0C3E"/>
    <w:rsid w:val="000F0CD2"/>
    <w:rsid w:val="000F177E"/>
    <w:rsid w:val="000F19F7"/>
    <w:rsid w:val="000F1FA6"/>
    <w:rsid w:val="000F247E"/>
    <w:rsid w:val="000F28B4"/>
    <w:rsid w:val="000F2E77"/>
    <w:rsid w:val="000F3284"/>
    <w:rsid w:val="000F3496"/>
    <w:rsid w:val="000F3966"/>
    <w:rsid w:val="000F3AAE"/>
    <w:rsid w:val="000F4090"/>
    <w:rsid w:val="000F42B9"/>
    <w:rsid w:val="000F42CA"/>
    <w:rsid w:val="000F4535"/>
    <w:rsid w:val="000F4712"/>
    <w:rsid w:val="000F4820"/>
    <w:rsid w:val="000F4A35"/>
    <w:rsid w:val="000F4A62"/>
    <w:rsid w:val="000F4C16"/>
    <w:rsid w:val="000F4C6A"/>
    <w:rsid w:val="000F557C"/>
    <w:rsid w:val="000F596B"/>
    <w:rsid w:val="000F5C09"/>
    <w:rsid w:val="000F67DB"/>
    <w:rsid w:val="000F68F1"/>
    <w:rsid w:val="000F6932"/>
    <w:rsid w:val="000F6B05"/>
    <w:rsid w:val="000F6E6E"/>
    <w:rsid w:val="000F6FC8"/>
    <w:rsid w:val="000F743A"/>
    <w:rsid w:val="000F77A1"/>
    <w:rsid w:val="000F7936"/>
    <w:rsid w:val="00100610"/>
    <w:rsid w:val="0010084C"/>
    <w:rsid w:val="00100FFB"/>
    <w:rsid w:val="00101550"/>
    <w:rsid w:val="00101B4A"/>
    <w:rsid w:val="00101C0F"/>
    <w:rsid w:val="00101FE5"/>
    <w:rsid w:val="001022E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6D30"/>
    <w:rsid w:val="001071A5"/>
    <w:rsid w:val="00107676"/>
    <w:rsid w:val="00107927"/>
    <w:rsid w:val="00107B54"/>
    <w:rsid w:val="001105A7"/>
    <w:rsid w:val="00110673"/>
    <w:rsid w:val="00110CEC"/>
    <w:rsid w:val="00110FFF"/>
    <w:rsid w:val="00111534"/>
    <w:rsid w:val="001115F8"/>
    <w:rsid w:val="00111B0E"/>
    <w:rsid w:val="00111DFA"/>
    <w:rsid w:val="001124A5"/>
    <w:rsid w:val="00112626"/>
    <w:rsid w:val="00112628"/>
    <w:rsid w:val="001127E8"/>
    <w:rsid w:val="00112BA5"/>
    <w:rsid w:val="00112C77"/>
    <w:rsid w:val="00112F74"/>
    <w:rsid w:val="001131E8"/>
    <w:rsid w:val="001133F8"/>
    <w:rsid w:val="0011341F"/>
    <w:rsid w:val="00113559"/>
    <w:rsid w:val="0011363B"/>
    <w:rsid w:val="00113812"/>
    <w:rsid w:val="0011391D"/>
    <w:rsid w:val="00113A0B"/>
    <w:rsid w:val="00114156"/>
    <w:rsid w:val="001141C0"/>
    <w:rsid w:val="001141FC"/>
    <w:rsid w:val="00114583"/>
    <w:rsid w:val="0011467A"/>
    <w:rsid w:val="00114F88"/>
    <w:rsid w:val="00115381"/>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2CB"/>
    <w:rsid w:val="001218F5"/>
    <w:rsid w:val="00121BAB"/>
    <w:rsid w:val="00122412"/>
    <w:rsid w:val="0012271C"/>
    <w:rsid w:val="00122BDD"/>
    <w:rsid w:val="00123A95"/>
    <w:rsid w:val="00123BFB"/>
    <w:rsid w:val="00123C6A"/>
    <w:rsid w:val="00124C14"/>
    <w:rsid w:val="00124DFB"/>
    <w:rsid w:val="00125690"/>
    <w:rsid w:val="001257A7"/>
    <w:rsid w:val="001259B7"/>
    <w:rsid w:val="00125CB5"/>
    <w:rsid w:val="001261FD"/>
    <w:rsid w:val="00126279"/>
    <w:rsid w:val="0012642B"/>
    <w:rsid w:val="0012642F"/>
    <w:rsid w:val="001267CC"/>
    <w:rsid w:val="001268BE"/>
    <w:rsid w:val="00126F64"/>
    <w:rsid w:val="0012720C"/>
    <w:rsid w:val="001276CF"/>
    <w:rsid w:val="00127774"/>
    <w:rsid w:val="00127DAA"/>
    <w:rsid w:val="0013010D"/>
    <w:rsid w:val="00130116"/>
    <w:rsid w:val="001301AC"/>
    <w:rsid w:val="0013041E"/>
    <w:rsid w:val="001304AF"/>
    <w:rsid w:val="00130986"/>
    <w:rsid w:val="00130A97"/>
    <w:rsid w:val="00130AAC"/>
    <w:rsid w:val="00130B54"/>
    <w:rsid w:val="00130E52"/>
    <w:rsid w:val="00131405"/>
    <w:rsid w:val="0013244D"/>
    <w:rsid w:val="00132903"/>
    <w:rsid w:val="00132C2D"/>
    <w:rsid w:val="0013349E"/>
    <w:rsid w:val="001336F7"/>
    <w:rsid w:val="0013418E"/>
    <w:rsid w:val="00134206"/>
    <w:rsid w:val="001343C0"/>
    <w:rsid w:val="00134CBC"/>
    <w:rsid w:val="00134D95"/>
    <w:rsid w:val="0013590A"/>
    <w:rsid w:val="00135DCC"/>
    <w:rsid w:val="00135E85"/>
    <w:rsid w:val="001364B2"/>
    <w:rsid w:val="0013651B"/>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A85"/>
    <w:rsid w:val="00142BA7"/>
    <w:rsid w:val="00142DCC"/>
    <w:rsid w:val="0014321C"/>
    <w:rsid w:val="0014344C"/>
    <w:rsid w:val="0014345B"/>
    <w:rsid w:val="00143AEA"/>
    <w:rsid w:val="00143B04"/>
    <w:rsid w:val="00143C95"/>
    <w:rsid w:val="00143C9C"/>
    <w:rsid w:val="00144252"/>
    <w:rsid w:val="00144415"/>
    <w:rsid w:val="00144489"/>
    <w:rsid w:val="00144D64"/>
    <w:rsid w:val="00144D74"/>
    <w:rsid w:val="00144EA5"/>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2C2"/>
    <w:rsid w:val="00150486"/>
    <w:rsid w:val="001506CC"/>
    <w:rsid w:val="0015088D"/>
    <w:rsid w:val="00150911"/>
    <w:rsid w:val="00150E3A"/>
    <w:rsid w:val="00150EE6"/>
    <w:rsid w:val="00150FE8"/>
    <w:rsid w:val="00151099"/>
    <w:rsid w:val="00151864"/>
    <w:rsid w:val="00151871"/>
    <w:rsid w:val="00151A31"/>
    <w:rsid w:val="00151AF6"/>
    <w:rsid w:val="00151FD6"/>
    <w:rsid w:val="00152838"/>
    <w:rsid w:val="00152914"/>
    <w:rsid w:val="00152C6B"/>
    <w:rsid w:val="00152CBF"/>
    <w:rsid w:val="00152F8C"/>
    <w:rsid w:val="00153819"/>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093"/>
    <w:rsid w:val="001622ED"/>
    <w:rsid w:val="0016233E"/>
    <w:rsid w:val="00162365"/>
    <w:rsid w:val="00162772"/>
    <w:rsid w:val="001627F1"/>
    <w:rsid w:val="00162938"/>
    <w:rsid w:val="00162C9A"/>
    <w:rsid w:val="00162DE4"/>
    <w:rsid w:val="0016356C"/>
    <w:rsid w:val="00163CAD"/>
    <w:rsid w:val="00163D19"/>
    <w:rsid w:val="00163FB4"/>
    <w:rsid w:val="00164795"/>
    <w:rsid w:val="0016527E"/>
    <w:rsid w:val="001653B3"/>
    <w:rsid w:val="001655A1"/>
    <w:rsid w:val="00165B7C"/>
    <w:rsid w:val="001663C0"/>
    <w:rsid w:val="0016656F"/>
    <w:rsid w:val="001665F6"/>
    <w:rsid w:val="00166A94"/>
    <w:rsid w:val="0016744C"/>
    <w:rsid w:val="0016764C"/>
    <w:rsid w:val="00167665"/>
    <w:rsid w:val="00167947"/>
    <w:rsid w:val="00167950"/>
    <w:rsid w:val="00167B86"/>
    <w:rsid w:val="00167DAC"/>
    <w:rsid w:val="0017017D"/>
    <w:rsid w:val="00170330"/>
    <w:rsid w:val="0017098D"/>
    <w:rsid w:val="00170A35"/>
    <w:rsid w:val="00170D47"/>
    <w:rsid w:val="00170EFA"/>
    <w:rsid w:val="001716BE"/>
    <w:rsid w:val="001717E5"/>
    <w:rsid w:val="00171800"/>
    <w:rsid w:val="001718AD"/>
    <w:rsid w:val="00171922"/>
    <w:rsid w:val="0017193F"/>
    <w:rsid w:val="00171973"/>
    <w:rsid w:val="0017270D"/>
    <w:rsid w:val="001728E8"/>
    <w:rsid w:val="00172A65"/>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C70"/>
    <w:rsid w:val="00177D7D"/>
    <w:rsid w:val="00177DCB"/>
    <w:rsid w:val="00177FD3"/>
    <w:rsid w:val="0018009F"/>
    <w:rsid w:val="001801DA"/>
    <w:rsid w:val="0018064C"/>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8C4"/>
    <w:rsid w:val="00185B30"/>
    <w:rsid w:val="00185B59"/>
    <w:rsid w:val="00185BB6"/>
    <w:rsid w:val="00185E2A"/>
    <w:rsid w:val="001863B0"/>
    <w:rsid w:val="0018667E"/>
    <w:rsid w:val="00186ECA"/>
    <w:rsid w:val="00187091"/>
    <w:rsid w:val="001873BB"/>
    <w:rsid w:val="001873CC"/>
    <w:rsid w:val="001878F4"/>
    <w:rsid w:val="00187C0D"/>
    <w:rsid w:val="00187D2B"/>
    <w:rsid w:val="00190024"/>
    <w:rsid w:val="00190177"/>
    <w:rsid w:val="0019068B"/>
    <w:rsid w:val="00190697"/>
    <w:rsid w:val="0019085B"/>
    <w:rsid w:val="00190C0B"/>
    <w:rsid w:val="00190E71"/>
    <w:rsid w:val="00191058"/>
    <w:rsid w:val="00191232"/>
    <w:rsid w:val="0019144C"/>
    <w:rsid w:val="001917C9"/>
    <w:rsid w:val="001918D4"/>
    <w:rsid w:val="00191D94"/>
    <w:rsid w:val="00191F1E"/>
    <w:rsid w:val="00191FDD"/>
    <w:rsid w:val="0019207F"/>
    <w:rsid w:val="00192A6E"/>
    <w:rsid w:val="00192D4B"/>
    <w:rsid w:val="00192FEA"/>
    <w:rsid w:val="001932FB"/>
    <w:rsid w:val="001934E2"/>
    <w:rsid w:val="00193672"/>
    <w:rsid w:val="00193933"/>
    <w:rsid w:val="00193D6D"/>
    <w:rsid w:val="00193E57"/>
    <w:rsid w:val="001942E2"/>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97E99"/>
    <w:rsid w:val="001A00E3"/>
    <w:rsid w:val="001A0212"/>
    <w:rsid w:val="001A0AD0"/>
    <w:rsid w:val="001A0D93"/>
    <w:rsid w:val="001A119F"/>
    <w:rsid w:val="001A1A23"/>
    <w:rsid w:val="001A1F9F"/>
    <w:rsid w:val="001A284F"/>
    <w:rsid w:val="001A2CE0"/>
    <w:rsid w:val="001A305B"/>
    <w:rsid w:val="001A3137"/>
    <w:rsid w:val="001A3639"/>
    <w:rsid w:val="001A38A2"/>
    <w:rsid w:val="001A3B56"/>
    <w:rsid w:val="001A3BE6"/>
    <w:rsid w:val="001A3F28"/>
    <w:rsid w:val="001A4724"/>
    <w:rsid w:val="001A48BC"/>
    <w:rsid w:val="001A4921"/>
    <w:rsid w:val="001A4D43"/>
    <w:rsid w:val="001A4EEC"/>
    <w:rsid w:val="001A5881"/>
    <w:rsid w:val="001A5891"/>
    <w:rsid w:val="001A5A80"/>
    <w:rsid w:val="001A5AE2"/>
    <w:rsid w:val="001A5F32"/>
    <w:rsid w:val="001A6164"/>
    <w:rsid w:val="001A62E4"/>
    <w:rsid w:val="001A640C"/>
    <w:rsid w:val="001A6565"/>
    <w:rsid w:val="001A66FF"/>
    <w:rsid w:val="001A6A38"/>
    <w:rsid w:val="001A6DE3"/>
    <w:rsid w:val="001A6E93"/>
    <w:rsid w:val="001A6FEB"/>
    <w:rsid w:val="001A74B9"/>
    <w:rsid w:val="001A757F"/>
    <w:rsid w:val="001A75E9"/>
    <w:rsid w:val="001A7859"/>
    <w:rsid w:val="001A7889"/>
    <w:rsid w:val="001A7D28"/>
    <w:rsid w:val="001B0103"/>
    <w:rsid w:val="001B0F1D"/>
    <w:rsid w:val="001B107C"/>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3F61"/>
    <w:rsid w:val="001B4175"/>
    <w:rsid w:val="001B47B9"/>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2FE"/>
    <w:rsid w:val="001B7590"/>
    <w:rsid w:val="001B75A8"/>
    <w:rsid w:val="001B75C5"/>
    <w:rsid w:val="001B7798"/>
    <w:rsid w:val="001C02EC"/>
    <w:rsid w:val="001C046D"/>
    <w:rsid w:val="001C05EA"/>
    <w:rsid w:val="001C075F"/>
    <w:rsid w:val="001C0A25"/>
    <w:rsid w:val="001C0CAD"/>
    <w:rsid w:val="001C0F0B"/>
    <w:rsid w:val="001C1025"/>
    <w:rsid w:val="001C1361"/>
    <w:rsid w:val="001C15A0"/>
    <w:rsid w:val="001C1D3C"/>
    <w:rsid w:val="001C1F70"/>
    <w:rsid w:val="001C22C0"/>
    <w:rsid w:val="001C27A5"/>
    <w:rsid w:val="001C2E52"/>
    <w:rsid w:val="001C2FC3"/>
    <w:rsid w:val="001C3023"/>
    <w:rsid w:val="001C3159"/>
    <w:rsid w:val="001C3319"/>
    <w:rsid w:val="001C37F2"/>
    <w:rsid w:val="001C39EE"/>
    <w:rsid w:val="001C444C"/>
    <w:rsid w:val="001C49F6"/>
    <w:rsid w:val="001C4CC1"/>
    <w:rsid w:val="001C4FFC"/>
    <w:rsid w:val="001C51A8"/>
    <w:rsid w:val="001C57C8"/>
    <w:rsid w:val="001C5AF0"/>
    <w:rsid w:val="001C5E3A"/>
    <w:rsid w:val="001C5E58"/>
    <w:rsid w:val="001C68AB"/>
    <w:rsid w:val="001C6C10"/>
    <w:rsid w:val="001C6E8A"/>
    <w:rsid w:val="001C6FE0"/>
    <w:rsid w:val="001C7452"/>
    <w:rsid w:val="001C7A2C"/>
    <w:rsid w:val="001C7DD9"/>
    <w:rsid w:val="001D00BC"/>
    <w:rsid w:val="001D056A"/>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3F15"/>
    <w:rsid w:val="001D45C7"/>
    <w:rsid w:val="001D4B6C"/>
    <w:rsid w:val="001D4B9A"/>
    <w:rsid w:val="001D4BD7"/>
    <w:rsid w:val="001D4C80"/>
    <w:rsid w:val="001D4DE0"/>
    <w:rsid w:val="001D4F9B"/>
    <w:rsid w:val="001D5225"/>
    <w:rsid w:val="001D5359"/>
    <w:rsid w:val="001D56FE"/>
    <w:rsid w:val="001D5806"/>
    <w:rsid w:val="001D5954"/>
    <w:rsid w:val="001D5ADE"/>
    <w:rsid w:val="001D5D38"/>
    <w:rsid w:val="001D6111"/>
    <w:rsid w:val="001D614D"/>
    <w:rsid w:val="001D6369"/>
    <w:rsid w:val="001D6A84"/>
    <w:rsid w:val="001D6DE3"/>
    <w:rsid w:val="001D7183"/>
    <w:rsid w:val="001D73B8"/>
    <w:rsid w:val="001D76A6"/>
    <w:rsid w:val="001D7843"/>
    <w:rsid w:val="001D7B2E"/>
    <w:rsid w:val="001D7D11"/>
    <w:rsid w:val="001E0314"/>
    <w:rsid w:val="001E0414"/>
    <w:rsid w:val="001E04D5"/>
    <w:rsid w:val="001E0C39"/>
    <w:rsid w:val="001E11F3"/>
    <w:rsid w:val="001E1593"/>
    <w:rsid w:val="001E1AF1"/>
    <w:rsid w:val="001E1B50"/>
    <w:rsid w:val="001E200D"/>
    <w:rsid w:val="001E214F"/>
    <w:rsid w:val="001E2430"/>
    <w:rsid w:val="001E2BEA"/>
    <w:rsid w:val="001E2CAA"/>
    <w:rsid w:val="001E2CAD"/>
    <w:rsid w:val="001E2F4E"/>
    <w:rsid w:val="001E30CC"/>
    <w:rsid w:val="001E3728"/>
    <w:rsid w:val="001E43D5"/>
    <w:rsid w:val="001E4499"/>
    <w:rsid w:val="001E4F68"/>
    <w:rsid w:val="001E51B6"/>
    <w:rsid w:val="001E51EA"/>
    <w:rsid w:val="001E5449"/>
    <w:rsid w:val="001E55D4"/>
    <w:rsid w:val="001E56C4"/>
    <w:rsid w:val="001E5718"/>
    <w:rsid w:val="001E5F8B"/>
    <w:rsid w:val="001E602B"/>
    <w:rsid w:val="001E6923"/>
    <w:rsid w:val="001E6A87"/>
    <w:rsid w:val="001E6A9B"/>
    <w:rsid w:val="001E70CA"/>
    <w:rsid w:val="001E73F5"/>
    <w:rsid w:val="001E7490"/>
    <w:rsid w:val="001E7534"/>
    <w:rsid w:val="001E75BB"/>
    <w:rsid w:val="001E775B"/>
    <w:rsid w:val="001E7BC9"/>
    <w:rsid w:val="001F0136"/>
    <w:rsid w:val="001F0AA5"/>
    <w:rsid w:val="001F0CF8"/>
    <w:rsid w:val="001F0F7C"/>
    <w:rsid w:val="001F0FC6"/>
    <w:rsid w:val="001F10C1"/>
    <w:rsid w:val="001F1343"/>
    <w:rsid w:val="001F178A"/>
    <w:rsid w:val="001F1CB3"/>
    <w:rsid w:val="001F1D3D"/>
    <w:rsid w:val="001F1EE4"/>
    <w:rsid w:val="001F2218"/>
    <w:rsid w:val="001F2496"/>
    <w:rsid w:val="001F2DAD"/>
    <w:rsid w:val="001F2E2D"/>
    <w:rsid w:val="001F3155"/>
    <w:rsid w:val="001F3280"/>
    <w:rsid w:val="001F3896"/>
    <w:rsid w:val="001F3BD2"/>
    <w:rsid w:val="001F4201"/>
    <w:rsid w:val="001F43DA"/>
    <w:rsid w:val="001F43F9"/>
    <w:rsid w:val="001F4676"/>
    <w:rsid w:val="001F4873"/>
    <w:rsid w:val="001F4FA6"/>
    <w:rsid w:val="001F57B5"/>
    <w:rsid w:val="001F5958"/>
    <w:rsid w:val="001F5A3B"/>
    <w:rsid w:val="001F5CAE"/>
    <w:rsid w:val="001F6931"/>
    <w:rsid w:val="001F6D4F"/>
    <w:rsid w:val="001F6FFB"/>
    <w:rsid w:val="001F71AB"/>
    <w:rsid w:val="001F77BD"/>
    <w:rsid w:val="001F7BC8"/>
    <w:rsid w:val="002003BD"/>
    <w:rsid w:val="00200417"/>
    <w:rsid w:val="00200760"/>
    <w:rsid w:val="0020085C"/>
    <w:rsid w:val="00200C1B"/>
    <w:rsid w:val="00200C24"/>
    <w:rsid w:val="00200CC8"/>
    <w:rsid w:val="00200D1D"/>
    <w:rsid w:val="00201023"/>
    <w:rsid w:val="0020169A"/>
    <w:rsid w:val="00201DB3"/>
    <w:rsid w:val="002020D8"/>
    <w:rsid w:val="0020228B"/>
    <w:rsid w:val="002024F2"/>
    <w:rsid w:val="00202D15"/>
    <w:rsid w:val="00202E25"/>
    <w:rsid w:val="00202E6E"/>
    <w:rsid w:val="00204132"/>
    <w:rsid w:val="00204340"/>
    <w:rsid w:val="00204C4D"/>
    <w:rsid w:val="00204EEF"/>
    <w:rsid w:val="0020519A"/>
    <w:rsid w:val="0020580D"/>
    <w:rsid w:val="00205CBE"/>
    <w:rsid w:val="00205D76"/>
    <w:rsid w:val="00205EDC"/>
    <w:rsid w:val="00205FBC"/>
    <w:rsid w:val="002062D9"/>
    <w:rsid w:val="0020658B"/>
    <w:rsid w:val="0020675D"/>
    <w:rsid w:val="00206A72"/>
    <w:rsid w:val="00206D0A"/>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0AB8"/>
    <w:rsid w:val="0021176B"/>
    <w:rsid w:val="00211B6A"/>
    <w:rsid w:val="00211C9A"/>
    <w:rsid w:val="00212203"/>
    <w:rsid w:val="002124EA"/>
    <w:rsid w:val="00212689"/>
    <w:rsid w:val="00212D12"/>
    <w:rsid w:val="002130DD"/>
    <w:rsid w:val="00213288"/>
    <w:rsid w:val="00213599"/>
    <w:rsid w:val="00213A0A"/>
    <w:rsid w:val="00213BE8"/>
    <w:rsid w:val="00214882"/>
    <w:rsid w:val="00214E5E"/>
    <w:rsid w:val="0021507B"/>
    <w:rsid w:val="002153D9"/>
    <w:rsid w:val="0021548C"/>
    <w:rsid w:val="00215AD8"/>
    <w:rsid w:val="00216276"/>
    <w:rsid w:val="002166F0"/>
    <w:rsid w:val="00216890"/>
    <w:rsid w:val="0021694E"/>
    <w:rsid w:val="00216A16"/>
    <w:rsid w:val="00216AB6"/>
    <w:rsid w:val="00216BB6"/>
    <w:rsid w:val="00216C91"/>
    <w:rsid w:val="00216FC3"/>
    <w:rsid w:val="00217025"/>
    <w:rsid w:val="0021743D"/>
    <w:rsid w:val="0021759E"/>
    <w:rsid w:val="00217E78"/>
    <w:rsid w:val="002200ED"/>
    <w:rsid w:val="00220324"/>
    <w:rsid w:val="002208CF"/>
    <w:rsid w:val="0022096A"/>
    <w:rsid w:val="00220D16"/>
    <w:rsid w:val="00220EAD"/>
    <w:rsid w:val="00221113"/>
    <w:rsid w:val="00221962"/>
    <w:rsid w:val="00221D40"/>
    <w:rsid w:val="00221EA2"/>
    <w:rsid w:val="00222552"/>
    <w:rsid w:val="0022260E"/>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5A9"/>
    <w:rsid w:val="0023562D"/>
    <w:rsid w:val="002360D3"/>
    <w:rsid w:val="002365B9"/>
    <w:rsid w:val="002365D6"/>
    <w:rsid w:val="0023694C"/>
    <w:rsid w:val="00236A5F"/>
    <w:rsid w:val="00236BE5"/>
    <w:rsid w:val="002373F3"/>
    <w:rsid w:val="00237665"/>
    <w:rsid w:val="0023781D"/>
    <w:rsid w:val="00237AC9"/>
    <w:rsid w:val="00237DF6"/>
    <w:rsid w:val="00237F7F"/>
    <w:rsid w:val="00237FAE"/>
    <w:rsid w:val="002401A8"/>
    <w:rsid w:val="002401FF"/>
    <w:rsid w:val="00240AFF"/>
    <w:rsid w:val="00240F54"/>
    <w:rsid w:val="00240F9C"/>
    <w:rsid w:val="00241FBF"/>
    <w:rsid w:val="00242ACD"/>
    <w:rsid w:val="00242BAC"/>
    <w:rsid w:val="00242D2B"/>
    <w:rsid w:val="0024319E"/>
    <w:rsid w:val="0024335B"/>
    <w:rsid w:val="00243DE7"/>
    <w:rsid w:val="00243EAE"/>
    <w:rsid w:val="00244098"/>
    <w:rsid w:val="002445C8"/>
    <w:rsid w:val="002447E6"/>
    <w:rsid w:val="0024519C"/>
    <w:rsid w:val="00245358"/>
    <w:rsid w:val="002453E5"/>
    <w:rsid w:val="002456DE"/>
    <w:rsid w:val="002457C0"/>
    <w:rsid w:val="002457CF"/>
    <w:rsid w:val="0024598D"/>
    <w:rsid w:val="00245BE3"/>
    <w:rsid w:val="00245E23"/>
    <w:rsid w:val="002463F4"/>
    <w:rsid w:val="00246A46"/>
    <w:rsid w:val="00246CD1"/>
    <w:rsid w:val="002472B1"/>
    <w:rsid w:val="002477A0"/>
    <w:rsid w:val="00247984"/>
    <w:rsid w:val="00247E3A"/>
    <w:rsid w:val="00250372"/>
    <w:rsid w:val="0025044D"/>
    <w:rsid w:val="002505C1"/>
    <w:rsid w:val="0025067A"/>
    <w:rsid w:val="00250B7D"/>
    <w:rsid w:val="00250DF3"/>
    <w:rsid w:val="0025113C"/>
    <w:rsid w:val="002514D0"/>
    <w:rsid w:val="00251673"/>
    <w:rsid w:val="002519D3"/>
    <w:rsid w:val="00251B3A"/>
    <w:rsid w:val="00251CE8"/>
    <w:rsid w:val="00251D14"/>
    <w:rsid w:val="00251F2F"/>
    <w:rsid w:val="002524D9"/>
    <w:rsid w:val="00252778"/>
    <w:rsid w:val="00252B7D"/>
    <w:rsid w:val="00252C2F"/>
    <w:rsid w:val="00252DD9"/>
    <w:rsid w:val="0025330D"/>
    <w:rsid w:val="0025347C"/>
    <w:rsid w:val="002538B9"/>
    <w:rsid w:val="00253957"/>
    <w:rsid w:val="00253E50"/>
    <w:rsid w:val="002541AA"/>
    <w:rsid w:val="00254934"/>
    <w:rsid w:val="002554A1"/>
    <w:rsid w:val="00255CD8"/>
    <w:rsid w:val="00255E77"/>
    <w:rsid w:val="0025601B"/>
    <w:rsid w:val="002564DB"/>
    <w:rsid w:val="00256711"/>
    <w:rsid w:val="002567D9"/>
    <w:rsid w:val="00256A43"/>
    <w:rsid w:val="00256B92"/>
    <w:rsid w:val="00256CBF"/>
    <w:rsid w:val="00256E02"/>
    <w:rsid w:val="00256F60"/>
    <w:rsid w:val="00256FE4"/>
    <w:rsid w:val="00257121"/>
    <w:rsid w:val="0025798A"/>
    <w:rsid w:val="00257AB3"/>
    <w:rsid w:val="00257FD4"/>
    <w:rsid w:val="0026010A"/>
    <w:rsid w:val="0026022A"/>
    <w:rsid w:val="00260646"/>
    <w:rsid w:val="00260789"/>
    <w:rsid w:val="002609E2"/>
    <w:rsid w:val="00260F16"/>
    <w:rsid w:val="00261084"/>
    <w:rsid w:val="00261995"/>
    <w:rsid w:val="00261A3B"/>
    <w:rsid w:val="002621F8"/>
    <w:rsid w:val="00262339"/>
    <w:rsid w:val="00262DEA"/>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18F"/>
    <w:rsid w:val="0027037C"/>
    <w:rsid w:val="00270727"/>
    <w:rsid w:val="002709FC"/>
    <w:rsid w:val="00270C4C"/>
    <w:rsid w:val="00270D0C"/>
    <w:rsid w:val="002710E6"/>
    <w:rsid w:val="0027111D"/>
    <w:rsid w:val="002714F7"/>
    <w:rsid w:val="002719BD"/>
    <w:rsid w:val="00271A26"/>
    <w:rsid w:val="002724E3"/>
    <w:rsid w:val="00272D61"/>
    <w:rsid w:val="00272EE3"/>
    <w:rsid w:val="002737CF"/>
    <w:rsid w:val="00274415"/>
    <w:rsid w:val="00274A51"/>
    <w:rsid w:val="002750EB"/>
    <w:rsid w:val="00275129"/>
    <w:rsid w:val="0027528A"/>
    <w:rsid w:val="002753D0"/>
    <w:rsid w:val="002758DA"/>
    <w:rsid w:val="0027591A"/>
    <w:rsid w:val="002759A5"/>
    <w:rsid w:val="00275F3E"/>
    <w:rsid w:val="002763F0"/>
    <w:rsid w:val="002766B8"/>
    <w:rsid w:val="0027690E"/>
    <w:rsid w:val="00276973"/>
    <w:rsid w:val="00276FD1"/>
    <w:rsid w:val="002770E7"/>
    <w:rsid w:val="00277794"/>
    <w:rsid w:val="00277B75"/>
    <w:rsid w:val="00277BC2"/>
    <w:rsid w:val="00277E0C"/>
    <w:rsid w:val="0028010F"/>
    <w:rsid w:val="00280251"/>
    <w:rsid w:val="00280263"/>
    <w:rsid w:val="0028028F"/>
    <w:rsid w:val="00280792"/>
    <w:rsid w:val="00280D90"/>
    <w:rsid w:val="00280E41"/>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397"/>
    <w:rsid w:val="002854AC"/>
    <w:rsid w:val="00285676"/>
    <w:rsid w:val="0028583D"/>
    <w:rsid w:val="0028603B"/>
    <w:rsid w:val="0028637E"/>
    <w:rsid w:val="002864F6"/>
    <w:rsid w:val="00286597"/>
    <w:rsid w:val="002866A8"/>
    <w:rsid w:val="00286A2E"/>
    <w:rsid w:val="00286AAA"/>
    <w:rsid w:val="00286FCF"/>
    <w:rsid w:val="002876C3"/>
    <w:rsid w:val="00287898"/>
    <w:rsid w:val="0028790B"/>
    <w:rsid w:val="00287AE4"/>
    <w:rsid w:val="002901F1"/>
    <w:rsid w:val="002902A4"/>
    <w:rsid w:val="00290629"/>
    <w:rsid w:val="00290638"/>
    <w:rsid w:val="00290AB7"/>
    <w:rsid w:val="00290C8D"/>
    <w:rsid w:val="00290D8C"/>
    <w:rsid w:val="00290DFE"/>
    <w:rsid w:val="00290E80"/>
    <w:rsid w:val="002911F5"/>
    <w:rsid w:val="002911F6"/>
    <w:rsid w:val="002915F5"/>
    <w:rsid w:val="00291AF7"/>
    <w:rsid w:val="00291BA2"/>
    <w:rsid w:val="002923F9"/>
    <w:rsid w:val="00292A97"/>
    <w:rsid w:val="00292B45"/>
    <w:rsid w:val="00292E21"/>
    <w:rsid w:val="002935A5"/>
    <w:rsid w:val="00293699"/>
    <w:rsid w:val="00293D42"/>
    <w:rsid w:val="00293F68"/>
    <w:rsid w:val="00293FE4"/>
    <w:rsid w:val="0029424C"/>
    <w:rsid w:val="00294496"/>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CFC"/>
    <w:rsid w:val="00297DFE"/>
    <w:rsid w:val="002A00EC"/>
    <w:rsid w:val="002A04BF"/>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5C"/>
    <w:rsid w:val="002A336B"/>
    <w:rsid w:val="002A36D4"/>
    <w:rsid w:val="002A3944"/>
    <w:rsid w:val="002A3B88"/>
    <w:rsid w:val="002A3C27"/>
    <w:rsid w:val="002A4BAA"/>
    <w:rsid w:val="002A4BF6"/>
    <w:rsid w:val="002A4E2A"/>
    <w:rsid w:val="002A51D2"/>
    <w:rsid w:val="002A55A6"/>
    <w:rsid w:val="002A5F96"/>
    <w:rsid w:val="002A61BF"/>
    <w:rsid w:val="002A6BB2"/>
    <w:rsid w:val="002A6D6E"/>
    <w:rsid w:val="002A6F71"/>
    <w:rsid w:val="002A709C"/>
    <w:rsid w:val="002A790A"/>
    <w:rsid w:val="002A7A01"/>
    <w:rsid w:val="002B00D7"/>
    <w:rsid w:val="002B048B"/>
    <w:rsid w:val="002B0643"/>
    <w:rsid w:val="002B0A46"/>
    <w:rsid w:val="002B0D28"/>
    <w:rsid w:val="002B0EBC"/>
    <w:rsid w:val="002B1457"/>
    <w:rsid w:val="002B16B3"/>
    <w:rsid w:val="002B1913"/>
    <w:rsid w:val="002B191D"/>
    <w:rsid w:val="002B19D7"/>
    <w:rsid w:val="002B1E0F"/>
    <w:rsid w:val="002B23BC"/>
    <w:rsid w:val="002B23FF"/>
    <w:rsid w:val="002B2565"/>
    <w:rsid w:val="002B28F2"/>
    <w:rsid w:val="002B2A80"/>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419D"/>
    <w:rsid w:val="002C43F9"/>
    <w:rsid w:val="002C443B"/>
    <w:rsid w:val="002C445E"/>
    <w:rsid w:val="002C44D6"/>
    <w:rsid w:val="002C46F3"/>
    <w:rsid w:val="002C4988"/>
    <w:rsid w:val="002C50E2"/>
    <w:rsid w:val="002C54A7"/>
    <w:rsid w:val="002C5821"/>
    <w:rsid w:val="002C586B"/>
    <w:rsid w:val="002C591F"/>
    <w:rsid w:val="002C5B4F"/>
    <w:rsid w:val="002C5ED7"/>
    <w:rsid w:val="002C6567"/>
    <w:rsid w:val="002C6D6F"/>
    <w:rsid w:val="002C6E1C"/>
    <w:rsid w:val="002C7873"/>
    <w:rsid w:val="002C798C"/>
    <w:rsid w:val="002C7B34"/>
    <w:rsid w:val="002C7BFA"/>
    <w:rsid w:val="002D03F7"/>
    <w:rsid w:val="002D0588"/>
    <w:rsid w:val="002D07F0"/>
    <w:rsid w:val="002D08DA"/>
    <w:rsid w:val="002D0A84"/>
    <w:rsid w:val="002D0D10"/>
    <w:rsid w:val="002D1043"/>
    <w:rsid w:val="002D1510"/>
    <w:rsid w:val="002D179B"/>
    <w:rsid w:val="002D18DF"/>
    <w:rsid w:val="002D2102"/>
    <w:rsid w:val="002D25DC"/>
    <w:rsid w:val="002D2BD9"/>
    <w:rsid w:val="002D2E93"/>
    <w:rsid w:val="002D2EC4"/>
    <w:rsid w:val="002D2F39"/>
    <w:rsid w:val="002D3063"/>
    <w:rsid w:val="002D3286"/>
    <w:rsid w:val="002D34EB"/>
    <w:rsid w:val="002D39A5"/>
    <w:rsid w:val="002D4098"/>
    <w:rsid w:val="002D4181"/>
    <w:rsid w:val="002D46B9"/>
    <w:rsid w:val="002D514A"/>
    <w:rsid w:val="002D517C"/>
    <w:rsid w:val="002D5653"/>
    <w:rsid w:val="002D5A90"/>
    <w:rsid w:val="002D5D48"/>
    <w:rsid w:val="002D6172"/>
    <w:rsid w:val="002D64D9"/>
    <w:rsid w:val="002D66B7"/>
    <w:rsid w:val="002D6DFC"/>
    <w:rsid w:val="002D70EC"/>
    <w:rsid w:val="002D76B4"/>
    <w:rsid w:val="002D7843"/>
    <w:rsid w:val="002D7C51"/>
    <w:rsid w:val="002E0108"/>
    <w:rsid w:val="002E01B9"/>
    <w:rsid w:val="002E0B46"/>
    <w:rsid w:val="002E0D6E"/>
    <w:rsid w:val="002E1071"/>
    <w:rsid w:val="002E153E"/>
    <w:rsid w:val="002E1D7F"/>
    <w:rsid w:val="002E219C"/>
    <w:rsid w:val="002E2356"/>
    <w:rsid w:val="002E2894"/>
    <w:rsid w:val="002E2A3D"/>
    <w:rsid w:val="002E2D95"/>
    <w:rsid w:val="002E2DFD"/>
    <w:rsid w:val="002E307E"/>
    <w:rsid w:val="002E30A7"/>
    <w:rsid w:val="002E3217"/>
    <w:rsid w:val="002E3755"/>
    <w:rsid w:val="002E3A81"/>
    <w:rsid w:val="002E3FF4"/>
    <w:rsid w:val="002E4073"/>
    <w:rsid w:val="002E41A8"/>
    <w:rsid w:val="002E42BB"/>
    <w:rsid w:val="002E4686"/>
    <w:rsid w:val="002E476A"/>
    <w:rsid w:val="002E50C9"/>
    <w:rsid w:val="002E5598"/>
    <w:rsid w:val="002E5672"/>
    <w:rsid w:val="002E56AD"/>
    <w:rsid w:val="002E5815"/>
    <w:rsid w:val="002E58BD"/>
    <w:rsid w:val="002E5E11"/>
    <w:rsid w:val="002E611E"/>
    <w:rsid w:val="002E668A"/>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45C"/>
    <w:rsid w:val="002F3522"/>
    <w:rsid w:val="002F35FC"/>
    <w:rsid w:val="002F3A86"/>
    <w:rsid w:val="002F3C9A"/>
    <w:rsid w:val="002F3DB2"/>
    <w:rsid w:val="002F4336"/>
    <w:rsid w:val="002F4404"/>
    <w:rsid w:val="002F4551"/>
    <w:rsid w:val="002F4801"/>
    <w:rsid w:val="002F4A57"/>
    <w:rsid w:val="002F5121"/>
    <w:rsid w:val="002F513C"/>
    <w:rsid w:val="002F53E4"/>
    <w:rsid w:val="002F54F7"/>
    <w:rsid w:val="002F5926"/>
    <w:rsid w:val="002F5A87"/>
    <w:rsid w:val="002F5AAF"/>
    <w:rsid w:val="002F61F3"/>
    <w:rsid w:val="002F62B1"/>
    <w:rsid w:val="002F6BF9"/>
    <w:rsid w:val="002F716B"/>
    <w:rsid w:val="002F72BE"/>
    <w:rsid w:val="002F76B2"/>
    <w:rsid w:val="002F78C3"/>
    <w:rsid w:val="002F7A10"/>
    <w:rsid w:val="00300360"/>
    <w:rsid w:val="00300933"/>
    <w:rsid w:val="00300968"/>
    <w:rsid w:val="00301032"/>
    <w:rsid w:val="00301117"/>
    <w:rsid w:val="0030116B"/>
    <w:rsid w:val="003012E0"/>
    <w:rsid w:val="003012EC"/>
    <w:rsid w:val="003019A6"/>
    <w:rsid w:val="00301BBF"/>
    <w:rsid w:val="00301E45"/>
    <w:rsid w:val="0030254F"/>
    <w:rsid w:val="0030278F"/>
    <w:rsid w:val="00302AB6"/>
    <w:rsid w:val="00302C15"/>
    <w:rsid w:val="00303071"/>
    <w:rsid w:val="003035E7"/>
    <w:rsid w:val="0030360D"/>
    <w:rsid w:val="00303C4D"/>
    <w:rsid w:val="00303D07"/>
    <w:rsid w:val="00303F45"/>
    <w:rsid w:val="0030406E"/>
    <w:rsid w:val="003040B8"/>
    <w:rsid w:val="00304388"/>
    <w:rsid w:val="0030439D"/>
    <w:rsid w:val="003043FC"/>
    <w:rsid w:val="003044DB"/>
    <w:rsid w:val="003047BD"/>
    <w:rsid w:val="00304A3F"/>
    <w:rsid w:val="00304B85"/>
    <w:rsid w:val="0030541B"/>
    <w:rsid w:val="003054C5"/>
    <w:rsid w:val="0030589F"/>
    <w:rsid w:val="003058C3"/>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95"/>
    <w:rsid w:val="003079B4"/>
    <w:rsid w:val="00307F92"/>
    <w:rsid w:val="0031085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2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7CD"/>
    <w:rsid w:val="00320CEC"/>
    <w:rsid w:val="00320D9B"/>
    <w:rsid w:val="00320DBC"/>
    <w:rsid w:val="00320E50"/>
    <w:rsid w:val="0032138B"/>
    <w:rsid w:val="00321575"/>
    <w:rsid w:val="00321711"/>
    <w:rsid w:val="00321A14"/>
    <w:rsid w:val="00321F34"/>
    <w:rsid w:val="003220CF"/>
    <w:rsid w:val="0032255E"/>
    <w:rsid w:val="0032265B"/>
    <w:rsid w:val="003228CA"/>
    <w:rsid w:val="003234EC"/>
    <w:rsid w:val="00323D1B"/>
    <w:rsid w:val="0032404A"/>
    <w:rsid w:val="00324439"/>
    <w:rsid w:val="003244BB"/>
    <w:rsid w:val="003245BD"/>
    <w:rsid w:val="003246E2"/>
    <w:rsid w:val="00324B11"/>
    <w:rsid w:val="00325D86"/>
    <w:rsid w:val="0032612B"/>
    <w:rsid w:val="003263A3"/>
    <w:rsid w:val="00326A19"/>
    <w:rsid w:val="00326B51"/>
    <w:rsid w:val="00327072"/>
    <w:rsid w:val="003274CF"/>
    <w:rsid w:val="00327589"/>
    <w:rsid w:val="00327686"/>
    <w:rsid w:val="00327704"/>
    <w:rsid w:val="00327D9F"/>
    <w:rsid w:val="00327EB3"/>
    <w:rsid w:val="00330690"/>
    <w:rsid w:val="00330849"/>
    <w:rsid w:val="003309A6"/>
    <w:rsid w:val="00330F45"/>
    <w:rsid w:val="00331136"/>
    <w:rsid w:val="003314B0"/>
    <w:rsid w:val="003314D0"/>
    <w:rsid w:val="003317E2"/>
    <w:rsid w:val="00331A45"/>
    <w:rsid w:val="0033224B"/>
    <w:rsid w:val="0033249C"/>
    <w:rsid w:val="00332ABF"/>
    <w:rsid w:val="00332B59"/>
    <w:rsid w:val="00333084"/>
    <w:rsid w:val="00333D26"/>
    <w:rsid w:val="00333EED"/>
    <w:rsid w:val="00334188"/>
    <w:rsid w:val="003341FA"/>
    <w:rsid w:val="00334476"/>
    <w:rsid w:val="00334A58"/>
    <w:rsid w:val="00335079"/>
    <w:rsid w:val="00335225"/>
    <w:rsid w:val="003352E4"/>
    <w:rsid w:val="00335524"/>
    <w:rsid w:val="00335DF8"/>
    <w:rsid w:val="00336490"/>
    <w:rsid w:val="0033656E"/>
    <w:rsid w:val="003368F8"/>
    <w:rsid w:val="00337234"/>
    <w:rsid w:val="0033763F"/>
    <w:rsid w:val="003379A7"/>
    <w:rsid w:val="0034004A"/>
    <w:rsid w:val="003402C3"/>
    <w:rsid w:val="00340A38"/>
    <w:rsid w:val="00340AA0"/>
    <w:rsid w:val="00340BDC"/>
    <w:rsid w:val="00340D0C"/>
    <w:rsid w:val="00340E81"/>
    <w:rsid w:val="0034104A"/>
    <w:rsid w:val="00341172"/>
    <w:rsid w:val="00341345"/>
    <w:rsid w:val="00341BC9"/>
    <w:rsid w:val="00341D04"/>
    <w:rsid w:val="00341DDB"/>
    <w:rsid w:val="003422F5"/>
    <w:rsid w:val="0034259D"/>
    <w:rsid w:val="00342CB3"/>
    <w:rsid w:val="003434E7"/>
    <w:rsid w:val="00343A03"/>
    <w:rsid w:val="00343F33"/>
    <w:rsid w:val="0034404F"/>
    <w:rsid w:val="003445E2"/>
    <w:rsid w:val="0034484D"/>
    <w:rsid w:val="00344BCB"/>
    <w:rsid w:val="00344DEF"/>
    <w:rsid w:val="0034502F"/>
    <w:rsid w:val="003451E0"/>
    <w:rsid w:val="0034555B"/>
    <w:rsid w:val="00345648"/>
    <w:rsid w:val="00345891"/>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27B"/>
    <w:rsid w:val="00351343"/>
    <w:rsid w:val="003513AA"/>
    <w:rsid w:val="00351C9F"/>
    <w:rsid w:val="00351DB1"/>
    <w:rsid w:val="00351E4E"/>
    <w:rsid w:val="003522A0"/>
    <w:rsid w:val="00352583"/>
    <w:rsid w:val="003526E9"/>
    <w:rsid w:val="003529C9"/>
    <w:rsid w:val="00352A34"/>
    <w:rsid w:val="00352D36"/>
    <w:rsid w:val="00352E31"/>
    <w:rsid w:val="003533E9"/>
    <w:rsid w:val="00353561"/>
    <w:rsid w:val="0035366A"/>
    <w:rsid w:val="003536E3"/>
    <w:rsid w:val="00353A13"/>
    <w:rsid w:val="00353C59"/>
    <w:rsid w:val="00353CB2"/>
    <w:rsid w:val="00354455"/>
    <w:rsid w:val="00354A82"/>
    <w:rsid w:val="003550EA"/>
    <w:rsid w:val="00355274"/>
    <w:rsid w:val="003554BB"/>
    <w:rsid w:val="003555C5"/>
    <w:rsid w:val="00355764"/>
    <w:rsid w:val="00355CDF"/>
    <w:rsid w:val="00356787"/>
    <w:rsid w:val="00356936"/>
    <w:rsid w:val="00356D43"/>
    <w:rsid w:val="00357225"/>
    <w:rsid w:val="003575E6"/>
    <w:rsid w:val="00357604"/>
    <w:rsid w:val="00357997"/>
    <w:rsid w:val="003579CF"/>
    <w:rsid w:val="003579D8"/>
    <w:rsid w:val="00357F87"/>
    <w:rsid w:val="003600F2"/>
    <w:rsid w:val="00360202"/>
    <w:rsid w:val="003605E3"/>
    <w:rsid w:val="00360687"/>
    <w:rsid w:val="00360A84"/>
    <w:rsid w:val="00360B48"/>
    <w:rsid w:val="00360CBB"/>
    <w:rsid w:val="0036109A"/>
    <w:rsid w:val="003619B9"/>
    <w:rsid w:val="003619E0"/>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7529"/>
    <w:rsid w:val="0036755C"/>
    <w:rsid w:val="00367853"/>
    <w:rsid w:val="00367A3A"/>
    <w:rsid w:val="00367CDC"/>
    <w:rsid w:val="00370501"/>
    <w:rsid w:val="0037089C"/>
    <w:rsid w:val="00370B57"/>
    <w:rsid w:val="00370FEE"/>
    <w:rsid w:val="00371366"/>
    <w:rsid w:val="003718E1"/>
    <w:rsid w:val="00371AA0"/>
    <w:rsid w:val="00371B66"/>
    <w:rsid w:val="00371B9C"/>
    <w:rsid w:val="00372343"/>
    <w:rsid w:val="00372A2C"/>
    <w:rsid w:val="00373291"/>
    <w:rsid w:val="00373492"/>
    <w:rsid w:val="00373562"/>
    <w:rsid w:val="003736B3"/>
    <w:rsid w:val="003738B5"/>
    <w:rsid w:val="00373C5D"/>
    <w:rsid w:val="00374579"/>
    <w:rsid w:val="003747AC"/>
    <w:rsid w:val="00374931"/>
    <w:rsid w:val="00374A17"/>
    <w:rsid w:val="003752A2"/>
    <w:rsid w:val="003754D5"/>
    <w:rsid w:val="003756BE"/>
    <w:rsid w:val="003758F7"/>
    <w:rsid w:val="00375A9C"/>
    <w:rsid w:val="003764C5"/>
    <w:rsid w:val="00376646"/>
    <w:rsid w:val="0037687D"/>
    <w:rsid w:val="003772FB"/>
    <w:rsid w:val="00377749"/>
    <w:rsid w:val="00377B5E"/>
    <w:rsid w:val="00377C31"/>
    <w:rsid w:val="00377C67"/>
    <w:rsid w:val="00377CAA"/>
    <w:rsid w:val="003802C1"/>
    <w:rsid w:val="003804BF"/>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1E4"/>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0FA5"/>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57F"/>
    <w:rsid w:val="003949A1"/>
    <w:rsid w:val="00394B0E"/>
    <w:rsid w:val="00394B62"/>
    <w:rsid w:val="00394D14"/>
    <w:rsid w:val="00394E3B"/>
    <w:rsid w:val="00395176"/>
    <w:rsid w:val="003952F8"/>
    <w:rsid w:val="0039567A"/>
    <w:rsid w:val="00395B17"/>
    <w:rsid w:val="00395DEA"/>
    <w:rsid w:val="00395E47"/>
    <w:rsid w:val="00395EE2"/>
    <w:rsid w:val="003960BE"/>
    <w:rsid w:val="003963D1"/>
    <w:rsid w:val="00396716"/>
    <w:rsid w:val="00396914"/>
    <w:rsid w:val="003976F2"/>
    <w:rsid w:val="003976F3"/>
    <w:rsid w:val="00397F99"/>
    <w:rsid w:val="003A0672"/>
    <w:rsid w:val="003A0818"/>
    <w:rsid w:val="003A08FE"/>
    <w:rsid w:val="003A0912"/>
    <w:rsid w:val="003A0A15"/>
    <w:rsid w:val="003A0BC2"/>
    <w:rsid w:val="003A0F76"/>
    <w:rsid w:val="003A1932"/>
    <w:rsid w:val="003A1A05"/>
    <w:rsid w:val="003A1B9C"/>
    <w:rsid w:val="003A1C15"/>
    <w:rsid w:val="003A1D87"/>
    <w:rsid w:val="003A2038"/>
    <w:rsid w:val="003A233B"/>
    <w:rsid w:val="003A2427"/>
    <w:rsid w:val="003A244E"/>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8AD"/>
    <w:rsid w:val="003A4FBA"/>
    <w:rsid w:val="003A5B72"/>
    <w:rsid w:val="003A5B77"/>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1BE"/>
    <w:rsid w:val="003B023F"/>
    <w:rsid w:val="003B0773"/>
    <w:rsid w:val="003B0BB6"/>
    <w:rsid w:val="003B0BD4"/>
    <w:rsid w:val="003B103C"/>
    <w:rsid w:val="003B1054"/>
    <w:rsid w:val="003B1817"/>
    <w:rsid w:val="003B1BBD"/>
    <w:rsid w:val="003B1C2D"/>
    <w:rsid w:val="003B1DA5"/>
    <w:rsid w:val="003B1E62"/>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0FB"/>
    <w:rsid w:val="003B7869"/>
    <w:rsid w:val="003B7A71"/>
    <w:rsid w:val="003B7D8B"/>
    <w:rsid w:val="003C0163"/>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1AD"/>
    <w:rsid w:val="003C42CD"/>
    <w:rsid w:val="003C444B"/>
    <w:rsid w:val="003C4588"/>
    <w:rsid w:val="003C4632"/>
    <w:rsid w:val="003C495B"/>
    <w:rsid w:val="003C4AE6"/>
    <w:rsid w:val="003C4C81"/>
    <w:rsid w:val="003C5D4A"/>
    <w:rsid w:val="003C6203"/>
    <w:rsid w:val="003C6C0A"/>
    <w:rsid w:val="003C7161"/>
    <w:rsid w:val="003C7341"/>
    <w:rsid w:val="003C7784"/>
    <w:rsid w:val="003C7B71"/>
    <w:rsid w:val="003C7B88"/>
    <w:rsid w:val="003C7D02"/>
    <w:rsid w:val="003D0281"/>
    <w:rsid w:val="003D050F"/>
    <w:rsid w:val="003D0AE9"/>
    <w:rsid w:val="003D0C53"/>
    <w:rsid w:val="003D0CFA"/>
    <w:rsid w:val="003D0F7D"/>
    <w:rsid w:val="003D113F"/>
    <w:rsid w:val="003D11FC"/>
    <w:rsid w:val="003D1343"/>
    <w:rsid w:val="003D17C7"/>
    <w:rsid w:val="003D1A4E"/>
    <w:rsid w:val="003D1E3E"/>
    <w:rsid w:val="003D21EC"/>
    <w:rsid w:val="003D22AF"/>
    <w:rsid w:val="003D2619"/>
    <w:rsid w:val="003D2790"/>
    <w:rsid w:val="003D27D1"/>
    <w:rsid w:val="003D288C"/>
    <w:rsid w:val="003D290B"/>
    <w:rsid w:val="003D295C"/>
    <w:rsid w:val="003D2A42"/>
    <w:rsid w:val="003D2E06"/>
    <w:rsid w:val="003D2EC9"/>
    <w:rsid w:val="003D2F48"/>
    <w:rsid w:val="003D3959"/>
    <w:rsid w:val="003D396C"/>
    <w:rsid w:val="003D3C16"/>
    <w:rsid w:val="003D42E4"/>
    <w:rsid w:val="003D4932"/>
    <w:rsid w:val="003D50E5"/>
    <w:rsid w:val="003D50EB"/>
    <w:rsid w:val="003D5E3E"/>
    <w:rsid w:val="003D6A9C"/>
    <w:rsid w:val="003D6C32"/>
    <w:rsid w:val="003D6E6D"/>
    <w:rsid w:val="003D701E"/>
    <w:rsid w:val="003D7D7D"/>
    <w:rsid w:val="003D7DF0"/>
    <w:rsid w:val="003E0153"/>
    <w:rsid w:val="003E019E"/>
    <w:rsid w:val="003E02EA"/>
    <w:rsid w:val="003E08DA"/>
    <w:rsid w:val="003E0D2C"/>
    <w:rsid w:val="003E1084"/>
    <w:rsid w:val="003E113D"/>
    <w:rsid w:val="003E17F5"/>
    <w:rsid w:val="003E1AC4"/>
    <w:rsid w:val="003E27AE"/>
    <w:rsid w:val="003E29F3"/>
    <w:rsid w:val="003E2DAE"/>
    <w:rsid w:val="003E3DF0"/>
    <w:rsid w:val="003E4491"/>
    <w:rsid w:val="003E4B11"/>
    <w:rsid w:val="003E511B"/>
    <w:rsid w:val="003E5329"/>
    <w:rsid w:val="003E5F20"/>
    <w:rsid w:val="003E6114"/>
    <w:rsid w:val="003E6405"/>
    <w:rsid w:val="003E6559"/>
    <w:rsid w:val="003E6655"/>
    <w:rsid w:val="003E66D5"/>
    <w:rsid w:val="003E74CE"/>
    <w:rsid w:val="003E766D"/>
    <w:rsid w:val="003E78C3"/>
    <w:rsid w:val="003E7C3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1FFA"/>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4ED4"/>
    <w:rsid w:val="003F527A"/>
    <w:rsid w:val="003F5285"/>
    <w:rsid w:val="003F5415"/>
    <w:rsid w:val="003F6449"/>
    <w:rsid w:val="003F65CB"/>
    <w:rsid w:val="003F6879"/>
    <w:rsid w:val="003F7009"/>
    <w:rsid w:val="003F71FF"/>
    <w:rsid w:val="003F7201"/>
    <w:rsid w:val="003F7211"/>
    <w:rsid w:val="003F7525"/>
    <w:rsid w:val="003F791A"/>
    <w:rsid w:val="003F7953"/>
    <w:rsid w:val="003F796D"/>
    <w:rsid w:val="003F7E46"/>
    <w:rsid w:val="004002A0"/>
    <w:rsid w:val="00400499"/>
    <w:rsid w:val="004004C8"/>
    <w:rsid w:val="004006F2"/>
    <w:rsid w:val="004007CB"/>
    <w:rsid w:val="00400F6D"/>
    <w:rsid w:val="0040126B"/>
    <w:rsid w:val="0040128B"/>
    <w:rsid w:val="00401662"/>
    <w:rsid w:val="00401D46"/>
    <w:rsid w:val="00401D6C"/>
    <w:rsid w:val="00401EAF"/>
    <w:rsid w:val="004028CD"/>
    <w:rsid w:val="00403B5E"/>
    <w:rsid w:val="00403B9A"/>
    <w:rsid w:val="00403CD7"/>
    <w:rsid w:val="00403D34"/>
    <w:rsid w:val="00403DAF"/>
    <w:rsid w:val="004042A6"/>
    <w:rsid w:val="00404474"/>
    <w:rsid w:val="004046E7"/>
    <w:rsid w:val="00404853"/>
    <w:rsid w:val="00404DF0"/>
    <w:rsid w:val="00404F0D"/>
    <w:rsid w:val="004050AA"/>
    <w:rsid w:val="0040524D"/>
    <w:rsid w:val="004053EB"/>
    <w:rsid w:val="004056B1"/>
    <w:rsid w:val="00405896"/>
    <w:rsid w:val="00405C55"/>
    <w:rsid w:val="00405D7E"/>
    <w:rsid w:val="00405EF8"/>
    <w:rsid w:val="00405FDF"/>
    <w:rsid w:val="0040603A"/>
    <w:rsid w:val="0040605B"/>
    <w:rsid w:val="004061D8"/>
    <w:rsid w:val="00407E46"/>
    <w:rsid w:val="00410653"/>
    <w:rsid w:val="00410896"/>
    <w:rsid w:val="004109E1"/>
    <w:rsid w:val="004115F8"/>
    <w:rsid w:val="0041165D"/>
    <w:rsid w:val="004116A7"/>
    <w:rsid w:val="00411F56"/>
    <w:rsid w:val="00412326"/>
    <w:rsid w:val="0041240D"/>
    <w:rsid w:val="00412473"/>
    <w:rsid w:val="00412A62"/>
    <w:rsid w:val="00412F34"/>
    <w:rsid w:val="00413262"/>
    <w:rsid w:val="004133FC"/>
    <w:rsid w:val="00413564"/>
    <w:rsid w:val="0041356B"/>
    <w:rsid w:val="00413774"/>
    <w:rsid w:val="004137D5"/>
    <w:rsid w:val="00413E0E"/>
    <w:rsid w:val="00413F13"/>
    <w:rsid w:val="00414EA6"/>
    <w:rsid w:val="004152DE"/>
    <w:rsid w:val="00415533"/>
    <w:rsid w:val="00415AAA"/>
    <w:rsid w:val="00415D69"/>
    <w:rsid w:val="0041603D"/>
    <w:rsid w:val="004166CF"/>
    <w:rsid w:val="004167B8"/>
    <w:rsid w:val="00416819"/>
    <w:rsid w:val="004168C2"/>
    <w:rsid w:val="004169A4"/>
    <w:rsid w:val="00417543"/>
    <w:rsid w:val="00417B05"/>
    <w:rsid w:val="00417C47"/>
    <w:rsid w:val="00417E01"/>
    <w:rsid w:val="0042013F"/>
    <w:rsid w:val="004204B7"/>
    <w:rsid w:val="004206D2"/>
    <w:rsid w:val="00420AEF"/>
    <w:rsid w:val="004210A2"/>
    <w:rsid w:val="00421943"/>
    <w:rsid w:val="00421AC4"/>
    <w:rsid w:val="00421C6B"/>
    <w:rsid w:val="00421CF7"/>
    <w:rsid w:val="00421D71"/>
    <w:rsid w:val="00421F60"/>
    <w:rsid w:val="004220F8"/>
    <w:rsid w:val="00422457"/>
    <w:rsid w:val="0042256D"/>
    <w:rsid w:val="004229D0"/>
    <w:rsid w:val="004229FC"/>
    <w:rsid w:val="00422ADC"/>
    <w:rsid w:val="00422BD9"/>
    <w:rsid w:val="0042380E"/>
    <w:rsid w:val="00423992"/>
    <w:rsid w:val="00423A82"/>
    <w:rsid w:val="0042416F"/>
    <w:rsid w:val="004241C4"/>
    <w:rsid w:val="00424575"/>
    <w:rsid w:val="004246E7"/>
    <w:rsid w:val="00424B19"/>
    <w:rsid w:val="00424B5D"/>
    <w:rsid w:val="00424CF9"/>
    <w:rsid w:val="004253D7"/>
    <w:rsid w:val="0042556D"/>
    <w:rsid w:val="00425835"/>
    <w:rsid w:val="004258B6"/>
    <w:rsid w:val="00425DB8"/>
    <w:rsid w:val="00425DC0"/>
    <w:rsid w:val="0042601C"/>
    <w:rsid w:val="0042614B"/>
    <w:rsid w:val="004261B0"/>
    <w:rsid w:val="0042677D"/>
    <w:rsid w:val="00426866"/>
    <w:rsid w:val="0042777B"/>
    <w:rsid w:val="00427983"/>
    <w:rsid w:val="0043013C"/>
    <w:rsid w:val="004301C1"/>
    <w:rsid w:val="004309D3"/>
    <w:rsid w:val="00430C00"/>
    <w:rsid w:val="004310C8"/>
    <w:rsid w:val="00431128"/>
    <w:rsid w:val="00431463"/>
    <w:rsid w:val="00431B77"/>
    <w:rsid w:val="00431B93"/>
    <w:rsid w:val="00431CCE"/>
    <w:rsid w:val="00431FB9"/>
    <w:rsid w:val="0043203F"/>
    <w:rsid w:val="0043228E"/>
    <w:rsid w:val="00432514"/>
    <w:rsid w:val="00432D11"/>
    <w:rsid w:val="004334BE"/>
    <w:rsid w:val="004335DB"/>
    <w:rsid w:val="00433641"/>
    <w:rsid w:val="00433A75"/>
    <w:rsid w:val="00433C21"/>
    <w:rsid w:val="004342E9"/>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E20"/>
    <w:rsid w:val="00436FDE"/>
    <w:rsid w:val="0043704A"/>
    <w:rsid w:val="004370DF"/>
    <w:rsid w:val="0043786A"/>
    <w:rsid w:val="00437966"/>
    <w:rsid w:val="00437BC3"/>
    <w:rsid w:val="0044013E"/>
    <w:rsid w:val="004403FD"/>
    <w:rsid w:val="00440618"/>
    <w:rsid w:val="00440896"/>
    <w:rsid w:val="00440BB7"/>
    <w:rsid w:val="00440C7A"/>
    <w:rsid w:val="00440EEA"/>
    <w:rsid w:val="00440F05"/>
    <w:rsid w:val="00441A47"/>
    <w:rsid w:val="00441D82"/>
    <w:rsid w:val="004422CA"/>
    <w:rsid w:val="004422DE"/>
    <w:rsid w:val="004426C8"/>
    <w:rsid w:val="00442844"/>
    <w:rsid w:val="00442B42"/>
    <w:rsid w:val="00443197"/>
    <w:rsid w:val="00443794"/>
    <w:rsid w:val="00443931"/>
    <w:rsid w:val="00443BCA"/>
    <w:rsid w:val="00444031"/>
    <w:rsid w:val="0044442D"/>
    <w:rsid w:val="004444C5"/>
    <w:rsid w:val="00444EE8"/>
    <w:rsid w:val="0044513F"/>
    <w:rsid w:val="004452F4"/>
    <w:rsid w:val="004457CF"/>
    <w:rsid w:val="004463C3"/>
    <w:rsid w:val="00446493"/>
    <w:rsid w:val="004464CF"/>
    <w:rsid w:val="00446541"/>
    <w:rsid w:val="00446766"/>
    <w:rsid w:val="00446FAE"/>
    <w:rsid w:val="0044773B"/>
    <w:rsid w:val="004477CB"/>
    <w:rsid w:val="00447815"/>
    <w:rsid w:val="00447A51"/>
    <w:rsid w:val="004500AB"/>
    <w:rsid w:val="00450114"/>
    <w:rsid w:val="0045025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8E8"/>
    <w:rsid w:val="00454A69"/>
    <w:rsid w:val="00455450"/>
    <w:rsid w:val="00455DA9"/>
    <w:rsid w:val="004561E0"/>
    <w:rsid w:val="004568B9"/>
    <w:rsid w:val="00456C1D"/>
    <w:rsid w:val="00456C55"/>
    <w:rsid w:val="00456EBB"/>
    <w:rsid w:val="0045782D"/>
    <w:rsid w:val="00457E01"/>
    <w:rsid w:val="00457FF0"/>
    <w:rsid w:val="00460CC0"/>
    <w:rsid w:val="004610EF"/>
    <w:rsid w:val="0046157D"/>
    <w:rsid w:val="004619B0"/>
    <w:rsid w:val="00461E4A"/>
    <w:rsid w:val="00461EBC"/>
    <w:rsid w:val="004620B1"/>
    <w:rsid w:val="00462965"/>
    <w:rsid w:val="00462E60"/>
    <w:rsid w:val="004633C2"/>
    <w:rsid w:val="00463AF5"/>
    <w:rsid w:val="00463BDE"/>
    <w:rsid w:val="00463C20"/>
    <w:rsid w:val="00464434"/>
    <w:rsid w:val="00464748"/>
    <w:rsid w:val="00464773"/>
    <w:rsid w:val="0046478C"/>
    <w:rsid w:val="00464800"/>
    <w:rsid w:val="00464B0E"/>
    <w:rsid w:val="00464B1A"/>
    <w:rsid w:val="00465119"/>
    <w:rsid w:val="004654DA"/>
    <w:rsid w:val="00465738"/>
    <w:rsid w:val="00466186"/>
    <w:rsid w:val="00466257"/>
    <w:rsid w:val="00466636"/>
    <w:rsid w:val="0046664F"/>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77EFE"/>
    <w:rsid w:val="00480207"/>
    <w:rsid w:val="00480339"/>
    <w:rsid w:val="004810C8"/>
    <w:rsid w:val="0048115C"/>
    <w:rsid w:val="00481635"/>
    <w:rsid w:val="0048199D"/>
    <w:rsid w:val="004821D7"/>
    <w:rsid w:val="00482525"/>
    <w:rsid w:val="00482908"/>
    <w:rsid w:val="00482BB1"/>
    <w:rsid w:val="00482EC8"/>
    <w:rsid w:val="004837B5"/>
    <w:rsid w:val="00483B4D"/>
    <w:rsid w:val="004843E4"/>
    <w:rsid w:val="0048445D"/>
    <w:rsid w:val="00484DD2"/>
    <w:rsid w:val="0048525A"/>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1DAC"/>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1D1"/>
    <w:rsid w:val="004972CA"/>
    <w:rsid w:val="0049735C"/>
    <w:rsid w:val="00497B85"/>
    <w:rsid w:val="00497C15"/>
    <w:rsid w:val="00497D9A"/>
    <w:rsid w:val="00497DC4"/>
    <w:rsid w:val="004A059D"/>
    <w:rsid w:val="004A0E63"/>
    <w:rsid w:val="004A0F62"/>
    <w:rsid w:val="004A23AF"/>
    <w:rsid w:val="004A3729"/>
    <w:rsid w:val="004A3DA3"/>
    <w:rsid w:val="004A3FDD"/>
    <w:rsid w:val="004A44D3"/>
    <w:rsid w:val="004A49BD"/>
    <w:rsid w:val="004A4DFB"/>
    <w:rsid w:val="004A50B6"/>
    <w:rsid w:val="004A529C"/>
    <w:rsid w:val="004A52E7"/>
    <w:rsid w:val="004A5540"/>
    <w:rsid w:val="004A58A2"/>
    <w:rsid w:val="004A5D75"/>
    <w:rsid w:val="004A6020"/>
    <w:rsid w:val="004A6F14"/>
    <w:rsid w:val="004A7159"/>
    <w:rsid w:val="004A7204"/>
    <w:rsid w:val="004A72DF"/>
    <w:rsid w:val="004A773F"/>
    <w:rsid w:val="004B0491"/>
    <w:rsid w:val="004B089F"/>
    <w:rsid w:val="004B0D99"/>
    <w:rsid w:val="004B11C5"/>
    <w:rsid w:val="004B163E"/>
    <w:rsid w:val="004B2053"/>
    <w:rsid w:val="004B23C4"/>
    <w:rsid w:val="004B26E9"/>
    <w:rsid w:val="004B2733"/>
    <w:rsid w:val="004B303E"/>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3FD"/>
    <w:rsid w:val="004B78EE"/>
    <w:rsid w:val="004B78F7"/>
    <w:rsid w:val="004B7973"/>
    <w:rsid w:val="004C0009"/>
    <w:rsid w:val="004C0013"/>
    <w:rsid w:val="004C055F"/>
    <w:rsid w:val="004C059E"/>
    <w:rsid w:val="004C06C3"/>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0C0"/>
    <w:rsid w:val="004C43EB"/>
    <w:rsid w:val="004C4A5C"/>
    <w:rsid w:val="004C4FAB"/>
    <w:rsid w:val="004C52BF"/>
    <w:rsid w:val="004C534A"/>
    <w:rsid w:val="004C581A"/>
    <w:rsid w:val="004C60B8"/>
    <w:rsid w:val="004C66EE"/>
    <w:rsid w:val="004C66F8"/>
    <w:rsid w:val="004C683A"/>
    <w:rsid w:val="004C684D"/>
    <w:rsid w:val="004C693C"/>
    <w:rsid w:val="004C693E"/>
    <w:rsid w:val="004C6E78"/>
    <w:rsid w:val="004C7505"/>
    <w:rsid w:val="004C7621"/>
    <w:rsid w:val="004C77DB"/>
    <w:rsid w:val="004C781E"/>
    <w:rsid w:val="004C7B3B"/>
    <w:rsid w:val="004C7D1C"/>
    <w:rsid w:val="004C7E64"/>
    <w:rsid w:val="004C7F56"/>
    <w:rsid w:val="004C7FF7"/>
    <w:rsid w:val="004D0360"/>
    <w:rsid w:val="004D05DC"/>
    <w:rsid w:val="004D0A16"/>
    <w:rsid w:val="004D150B"/>
    <w:rsid w:val="004D1659"/>
    <w:rsid w:val="004D19E1"/>
    <w:rsid w:val="004D2166"/>
    <w:rsid w:val="004D245B"/>
    <w:rsid w:val="004D249C"/>
    <w:rsid w:val="004D2AA7"/>
    <w:rsid w:val="004D2D66"/>
    <w:rsid w:val="004D2E60"/>
    <w:rsid w:val="004D2ED0"/>
    <w:rsid w:val="004D318E"/>
    <w:rsid w:val="004D35C3"/>
    <w:rsid w:val="004D385C"/>
    <w:rsid w:val="004D388C"/>
    <w:rsid w:val="004D3B99"/>
    <w:rsid w:val="004D41BD"/>
    <w:rsid w:val="004D4281"/>
    <w:rsid w:val="004D53E2"/>
    <w:rsid w:val="004D5777"/>
    <w:rsid w:val="004D5CE3"/>
    <w:rsid w:val="004D5CEE"/>
    <w:rsid w:val="004D6360"/>
    <w:rsid w:val="004D637A"/>
    <w:rsid w:val="004D637C"/>
    <w:rsid w:val="004D64D5"/>
    <w:rsid w:val="004D6600"/>
    <w:rsid w:val="004D6D65"/>
    <w:rsid w:val="004D6DA1"/>
    <w:rsid w:val="004D7135"/>
    <w:rsid w:val="004D75B8"/>
    <w:rsid w:val="004D7B84"/>
    <w:rsid w:val="004E00A2"/>
    <w:rsid w:val="004E00BE"/>
    <w:rsid w:val="004E01F9"/>
    <w:rsid w:val="004E026C"/>
    <w:rsid w:val="004E0DE8"/>
    <w:rsid w:val="004E0EFB"/>
    <w:rsid w:val="004E138A"/>
    <w:rsid w:val="004E14DD"/>
    <w:rsid w:val="004E1876"/>
    <w:rsid w:val="004E192A"/>
    <w:rsid w:val="004E1BC1"/>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E7EC4"/>
    <w:rsid w:val="004F02A1"/>
    <w:rsid w:val="004F0495"/>
    <w:rsid w:val="004F07A1"/>
    <w:rsid w:val="004F0983"/>
    <w:rsid w:val="004F0C7A"/>
    <w:rsid w:val="004F0EA7"/>
    <w:rsid w:val="004F0F42"/>
    <w:rsid w:val="004F14F0"/>
    <w:rsid w:val="004F17CD"/>
    <w:rsid w:val="004F1D77"/>
    <w:rsid w:val="004F1DCC"/>
    <w:rsid w:val="004F21CA"/>
    <w:rsid w:val="004F24F1"/>
    <w:rsid w:val="004F2C80"/>
    <w:rsid w:val="004F3664"/>
    <w:rsid w:val="004F3979"/>
    <w:rsid w:val="004F3C8E"/>
    <w:rsid w:val="004F3F98"/>
    <w:rsid w:val="004F4774"/>
    <w:rsid w:val="004F4A12"/>
    <w:rsid w:val="004F4E11"/>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A1B"/>
    <w:rsid w:val="004F7C0E"/>
    <w:rsid w:val="004F7EC6"/>
    <w:rsid w:val="005002CE"/>
    <w:rsid w:val="0050040D"/>
    <w:rsid w:val="00500629"/>
    <w:rsid w:val="0050063D"/>
    <w:rsid w:val="00500B1C"/>
    <w:rsid w:val="00500C8E"/>
    <w:rsid w:val="005015FB"/>
    <w:rsid w:val="00501679"/>
    <w:rsid w:val="00501881"/>
    <w:rsid w:val="00501899"/>
    <w:rsid w:val="005019C1"/>
    <w:rsid w:val="00502293"/>
    <w:rsid w:val="00502FA8"/>
    <w:rsid w:val="00503558"/>
    <w:rsid w:val="005038A6"/>
    <w:rsid w:val="00503B4C"/>
    <w:rsid w:val="0050419F"/>
    <w:rsid w:val="00504526"/>
    <w:rsid w:val="00504A8C"/>
    <w:rsid w:val="00504C86"/>
    <w:rsid w:val="005058BD"/>
    <w:rsid w:val="005059F1"/>
    <w:rsid w:val="00505DF4"/>
    <w:rsid w:val="00505E53"/>
    <w:rsid w:val="00505F96"/>
    <w:rsid w:val="0050643D"/>
    <w:rsid w:val="00506858"/>
    <w:rsid w:val="00506860"/>
    <w:rsid w:val="00506906"/>
    <w:rsid w:val="00506ABE"/>
    <w:rsid w:val="00506B06"/>
    <w:rsid w:val="005070FB"/>
    <w:rsid w:val="0050743C"/>
    <w:rsid w:val="0050762B"/>
    <w:rsid w:val="00507700"/>
    <w:rsid w:val="005079A5"/>
    <w:rsid w:val="00507C33"/>
    <w:rsid w:val="00507C92"/>
    <w:rsid w:val="00507F8D"/>
    <w:rsid w:val="00510446"/>
    <w:rsid w:val="005110D3"/>
    <w:rsid w:val="005110FA"/>
    <w:rsid w:val="0051139B"/>
    <w:rsid w:val="005114C4"/>
    <w:rsid w:val="00511B4D"/>
    <w:rsid w:val="00511D9F"/>
    <w:rsid w:val="00512491"/>
    <w:rsid w:val="00512968"/>
    <w:rsid w:val="005129BE"/>
    <w:rsid w:val="00512D8F"/>
    <w:rsid w:val="00512E16"/>
    <w:rsid w:val="00513ADF"/>
    <w:rsid w:val="00514200"/>
    <w:rsid w:val="00514E01"/>
    <w:rsid w:val="00514E33"/>
    <w:rsid w:val="005151A5"/>
    <w:rsid w:val="00515735"/>
    <w:rsid w:val="005159AC"/>
    <w:rsid w:val="005161AB"/>
    <w:rsid w:val="005164E1"/>
    <w:rsid w:val="00516817"/>
    <w:rsid w:val="00516AD2"/>
    <w:rsid w:val="00516D65"/>
    <w:rsid w:val="0051724A"/>
    <w:rsid w:val="00517322"/>
    <w:rsid w:val="005176D5"/>
    <w:rsid w:val="00517A6B"/>
    <w:rsid w:val="00517AF6"/>
    <w:rsid w:val="005202C2"/>
    <w:rsid w:val="005207EA"/>
    <w:rsid w:val="005208CB"/>
    <w:rsid w:val="005209A8"/>
    <w:rsid w:val="00521D1C"/>
    <w:rsid w:val="0052254E"/>
    <w:rsid w:val="005225B9"/>
    <w:rsid w:val="00522F85"/>
    <w:rsid w:val="0052328C"/>
    <w:rsid w:val="00523346"/>
    <w:rsid w:val="00523654"/>
    <w:rsid w:val="00524146"/>
    <w:rsid w:val="0052437E"/>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8F4"/>
    <w:rsid w:val="00527DB2"/>
    <w:rsid w:val="00527FED"/>
    <w:rsid w:val="0053033C"/>
    <w:rsid w:val="005303E4"/>
    <w:rsid w:val="00530CBE"/>
    <w:rsid w:val="00531489"/>
    <w:rsid w:val="0053164C"/>
    <w:rsid w:val="00531737"/>
    <w:rsid w:val="00531887"/>
    <w:rsid w:val="00531CC5"/>
    <w:rsid w:val="00532186"/>
    <w:rsid w:val="005324C8"/>
    <w:rsid w:val="005326D2"/>
    <w:rsid w:val="00532DA6"/>
    <w:rsid w:val="005331E5"/>
    <w:rsid w:val="005332A8"/>
    <w:rsid w:val="005332A9"/>
    <w:rsid w:val="00533914"/>
    <w:rsid w:val="0053401A"/>
    <w:rsid w:val="005340F7"/>
    <w:rsid w:val="00534138"/>
    <w:rsid w:val="00534171"/>
    <w:rsid w:val="0053445B"/>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4007D"/>
    <w:rsid w:val="0054037E"/>
    <w:rsid w:val="00540473"/>
    <w:rsid w:val="00540580"/>
    <w:rsid w:val="00540770"/>
    <w:rsid w:val="00540799"/>
    <w:rsid w:val="0054081C"/>
    <w:rsid w:val="00541032"/>
    <w:rsid w:val="00541271"/>
    <w:rsid w:val="005418D7"/>
    <w:rsid w:val="0054207E"/>
    <w:rsid w:val="00542BAA"/>
    <w:rsid w:val="00542D88"/>
    <w:rsid w:val="00542FBE"/>
    <w:rsid w:val="00543153"/>
    <w:rsid w:val="0054318E"/>
    <w:rsid w:val="0054325C"/>
    <w:rsid w:val="00543359"/>
    <w:rsid w:val="00544082"/>
    <w:rsid w:val="005441CC"/>
    <w:rsid w:val="00544699"/>
    <w:rsid w:val="005446ED"/>
    <w:rsid w:val="00545D99"/>
    <w:rsid w:val="00545DC0"/>
    <w:rsid w:val="00545F39"/>
    <w:rsid w:val="00546032"/>
    <w:rsid w:val="005460E8"/>
    <w:rsid w:val="00546898"/>
    <w:rsid w:val="00546E5B"/>
    <w:rsid w:val="00546F35"/>
    <w:rsid w:val="00546FD1"/>
    <w:rsid w:val="005471A8"/>
    <w:rsid w:val="0054737E"/>
    <w:rsid w:val="005479B7"/>
    <w:rsid w:val="00547A8D"/>
    <w:rsid w:val="00547D06"/>
    <w:rsid w:val="00550327"/>
    <w:rsid w:val="00550D9E"/>
    <w:rsid w:val="005510FF"/>
    <w:rsid w:val="005519BE"/>
    <w:rsid w:val="005519BF"/>
    <w:rsid w:val="00551A7A"/>
    <w:rsid w:val="00552013"/>
    <w:rsid w:val="0055215C"/>
    <w:rsid w:val="0055222B"/>
    <w:rsid w:val="005527AF"/>
    <w:rsid w:val="005527B9"/>
    <w:rsid w:val="00552813"/>
    <w:rsid w:val="00552F4A"/>
    <w:rsid w:val="005531E1"/>
    <w:rsid w:val="0055326B"/>
    <w:rsid w:val="00553782"/>
    <w:rsid w:val="005537BD"/>
    <w:rsid w:val="005543CF"/>
    <w:rsid w:val="00554B58"/>
    <w:rsid w:val="00555149"/>
    <w:rsid w:val="00555429"/>
    <w:rsid w:val="005554A0"/>
    <w:rsid w:val="0055551E"/>
    <w:rsid w:val="0055564A"/>
    <w:rsid w:val="00555894"/>
    <w:rsid w:val="00555F21"/>
    <w:rsid w:val="00556235"/>
    <w:rsid w:val="00556682"/>
    <w:rsid w:val="00556F4A"/>
    <w:rsid w:val="005574FF"/>
    <w:rsid w:val="0055778B"/>
    <w:rsid w:val="0055780F"/>
    <w:rsid w:val="005578E7"/>
    <w:rsid w:val="00557A74"/>
    <w:rsid w:val="005600D1"/>
    <w:rsid w:val="00560197"/>
    <w:rsid w:val="005603E9"/>
    <w:rsid w:val="00560B40"/>
    <w:rsid w:val="00560B9E"/>
    <w:rsid w:val="00560EE1"/>
    <w:rsid w:val="0056158B"/>
    <w:rsid w:val="005615C9"/>
    <w:rsid w:val="00562342"/>
    <w:rsid w:val="0056241E"/>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E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645"/>
    <w:rsid w:val="00573A5D"/>
    <w:rsid w:val="00573AF7"/>
    <w:rsid w:val="00573B36"/>
    <w:rsid w:val="00573DA7"/>
    <w:rsid w:val="0057413B"/>
    <w:rsid w:val="0057425B"/>
    <w:rsid w:val="0057465C"/>
    <w:rsid w:val="005746B5"/>
    <w:rsid w:val="00574937"/>
    <w:rsid w:val="00574A6F"/>
    <w:rsid w:val="00574A99"/>
    <w:rsid w:val="00574C57"/>
    <w:rsid w:val="00574D8D"/>
    <w:rsid w:val="00574E75"/>
    <w:rsid w:val="00575004"/>
    <w:rsid w:val="00575048"/>
    <w:rsid w:val="005750FD"/>
    <w:rsid w:val="00575279"/>
    <w:rsid w:val="00575683"/>
    <w:rsid w:val="005758F9"/>
    <w:rsid w:val="00575E3F"/>
    <w:rsid w:val="0057699A"/>
    <w:rsid w:val="00576C7B"/>
    <w:rsid w:val="0057724C"/>
    <w:rsid w:val="0057772D"/>
    <w:rsid w:val="005778B9"/>
    <w:rsid w:val="00577964"/>
    <w:rsid w:val="00577CD5"/>
    <w:rsid w:val="00577D55"/>
    <w:rsid w:val="00577E0B"/>
    <w:rsid w:val="00577E76"/>
    <w:rsid w:val="005802D3"/>
    <w:rsid w:val="005803AD"/>
    <w:rsid w:val="0058056F"/>
    <w:rsid w:val="0058077A"/>
    <w:rsid w:val="0058080B"/>
    <w:rsid w:val="00580BB8"/>
    <w:rsid w:val="00580CC1"/>
    <w:rsid w:val="00580D62"/>
    <w:rsid w:val="00580EC0"/>
    <w:rsid w:val="0058135A"/>
    <w:rsid w:val="005816F3"/>
    <w:rsid w:val="00582F9B"/>
    <w:rsid w:val="00583584"/>
    <w:rsid w:val="00583755"/>
    <w:rsid w:val="00583A64"/>
    <w:rsid w:val="00583B2C"/>
    <w:rsid w:val="00583BFD"/>
    <w:rsid w:val="00583D89"/>
    <w:rsid w:val="00583DCC"/>
    <w:rsid w:val="0058406B"/>
    <w:rsid w:val="005840D3"/>
    <w:rsid w:val="005842E3"/>
    <w:rsid w:val="005846F1"/>
    <w:rsid w:val="005848CA"/>
    <w:rsid w:val="005849C5"/>
    <w:rsid w:val="00584FD8"/>
    <w:rsid w:val="00585344"/>
    <w:rsid w:val="005856BC"/>
    <w:rsid w:val="00585715"/>
    <w:rsid w:val="00585756"/>
    <w:rsid w:val="005858B4"/>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14C"/>
    <w:rsid w:val="0059026B"/>
    <w:rsid w:val="00590625"/>
    <w:rsid w:val="00591032"/>
    <w:rsid w:val="0059129C"/>
    <w:rsid w:val="005913E4"/>
    <w:rsid w:val="00591FD4"/>
    <w:rsid w:val="005920DA"/>
    <w:rsid w:val="00592272"/>
    <w:rsid w:val="005929F5"/>
    <w:rsid w:val="00592A37"/>
    <w:rsid w:val="00592C50"/>
    <w:rsid w:val="00593187"/>
    <w:rsid w:val="005931A4"/>
    <w:rsid w:val="00593333"/>
    <w:rsid w:val="00594202"/>
    <w:rsid w:val="0059423C"/>
    <w:rsid w:val="005945C9"/>
    <w:rsid w:val="0059485A"/>
    <w:rsid w:val="00594B4F"/>
    <w:rsid w:val="00594F30"/>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97FB3"/>
    <w:rsid w:val="005A0272"/>
    <w:rsid w:val="005A041B"/>
    <w:rsid w:val="005A0578"/>
    <w:rsid w:val="005A0C76"/>
    <w:rsid w:val="005A0DD9"/>
    <w:rsid w:val="005A1087"/>
    <w:rsid w:val="005A14CD"/>
    <w:rsid w:val="005A1BFF"/>
    <w:rsid w:val="005A1D44"/>
    <w:rsid w:val="005A1DEA"/>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666"/>
    <w:rsid w:val="005A47B9"/>
    <w:rsid w:val="005A499C"/>
    <w:rsid w:val="005A5556"/>
    <w:rsid w:val="005A5A2B"/>
    <w:rsid w:val="005A5CA0"/>
    <w:rsid w:val="005A6981"/>
    <w:rsid w:val="005A6FF3"/>
    <w:rsid w:val="005A72FD"/>
    <w:rsid w:val="005A743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4EC"/>
    <w:rsid w:val="005B6614"/>
    <w:rsid w:val="005B68BD"/>
    <w:rsid w:val="005B6C47"/>
    <w:rsid w:val="005B727D"/>
    <w:rsid w:val="005B7633"/>
    <w:rsid w:val="005B7F76"/>
    <w:rsid w:val="005C0D4B"/>
    <w:rsid w:val="005C0E6C"/>
    <w:rsid w:val="005C0EE3"/>
    <w:rsid w:val="005C1FDB"/>
    <w:rsid w:val="005C2EE2"/>
    <w:rsid w:val="005C3298"/>
    <w:rsid w:val="005C3775"/>
    <w:rsid w:val="005C38B8"/>
    <w:rsid w:val="005C43FD"/>
    <w:rsid w:val="005C44DE"/>
    <w:rsid w:val="005C4B92"/>
    <w:rsid w:val="005C502A"/>
    <w:rsid w:val="005C50EA"/>
    <w:rsid w:val="005C512B"/>
    <w:rsid w:val="005C5A60"/>
    <w:rsid w:val="005C5D47"/>
    <w:rsid w:val="005C5EAB"/>
    <w:rsid w:val="005C6454"/>
    <w:rsid w:val="005C6459"/>
    <w:rsid w:val="005C64AC"/>
    <w:rsid w:val="005C6691"/>
    <w:rsid w:val="005C6838"/>
    <w:rsid w:val="005C7390"/>
    <w:rsid w:val="005C76E8"/>
    <w:rsid w:val="005C7784"/>
    <w:rsid w:val="005C7E71"/>
    <w:rsid w:val="005D0246"/>
    <w:rsid w:val="005D0301"/>
    <w:rsid w:val="005D08C6"/>
    <w:rsid w:val="005D0DFB"/>
    <w:rsid w:val="005D15F4"/>
    <w:rsid w:val="005D17A0"/>
    <w:rsid w:val="005D19FB"/>
    <w:rsid w:val="005D1D8D"/>
    <w:rsid w:val="005D1EB8"/>
    <w:rsid w:val="005D2899"/>
    <w:rsid w:val="005D3075"/>
    <w:rsid w:val="005D31F5"/>
    <w:rsid w:val="005D3520"/>
    <w:rsid w:val="005D3651"/>
    <w:rsid w:val="005D3870"/>
    <w:rsid w:val="005D4191"/>
    <w:rsid w:val="005D4354"/>
    <w:rsid w:val="005D43C3"/>
    <w:rsid w:val="005D5000"/>
    <w:rsid w:val="005D585B"/>
    <w:rsid w:val="005D5EEA"/>
    <w:rsid w:val="005D5FC5"/>
    <w:rsid w:val="005D61B9"/>
    <w:rsid w:val="005D621E"/>
    <w:rsid w:val="005D63FD"/>
    <w:rsid w:val="005D66B8"/>
    <w:rsid w:val="005D66BE"/>
    <w:rsid w:val="005D681A"/>
    <w:rsid w:val="005D6946"/>
    <w:rsid w:val="005D6AE0"/>
    <w:rsid w:val="005D6C22"/>
    <w:rsid w:val="005D7A91"/>
    <w:rsid w:val="005E018C"/>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491"/>
    <w:rsid w:val="005E46BD"/>
    <w:rsid w:val="005E52CD"/>
    <w:rsid w:val="005E5A60"/>
    <w:rsid w:val="005E5AAD"/>
    <w:rsid w:val="005E5C95"/>
    <w:rsid w:val="005E5EC7"/>
    <w:rsid w:val="005E624D"/>
    <w:rsid w:val="005E6436"/>
    <w:rsid w:val="005E65F7"/>
    <w:rsid w:val="005E6627"/>
    <w:rsid w:val="005E66A2"/>
    <w:rsid w:val="005E66B9"/>
    <w:rsid w:val="005E6D1A"/>
    <w:rsid w:val="005E7526"/>
    <w:rsid w:val="005E7710"/>
    <w:rsid w:val="005E786B"/>
    <w:rsid w:val="005E7DC1"/>
    <w:rsid w:val="005F0296"/>
    <w:rsid w:val="005F0435"/>
    <w:rsid w:val="005F052D"/>
    <w:rsid w:val="005F0877"/>
    <w:rsid w:val="005F09D3"/>
    <w:rsid w:val="005F0E58"/>
    <w:rsid w:val="005F0EBA"/>
    <w:rsid w:val="005F1015"/>
    <w:rsid w:val="005F141E"/>
    <w:rsid w:val="005F15B6"/>
    <w:rsid w:val="005F18ED"/>
    <w:rsid w:val="005F2AC7"/>
    <w:rsid w:val="005F2C32"/>
    <w:rsid w:val="005F2E1C"/>
    <w:rsid w:val="005F311D"/>
    <w:rsid w:val="005F31A0"/>
    <w:rsid w:val="005F3CE2"/>
    <w:rsid w:val="005F3E3F"/>
    <w:rsid w:val="005F3E6A"/>
    <w:rsid w:val="005F40B0"/>
    <w:rsid w:val="005F449A"/>
    <w:rsid w:val="005F4D58"/>
    <w:rsid w:val="005F4F99"/>
    <w:rsid w:val="005F51C7"/>
    <w:rsid w:val="005F524C"/>
    <w:rsid w:val="005F5371"/>
    <w:rsid w:val="005F55FD"/>
    <w:rsid w:val="005F5773"/>
    <w:rsid w:val="005F5D53"/>
    <w:rsid w:val="005F5E4E"/>
    <w:rsid w:val="005F5F2C"/>
    <w:rsid w:val="005F6277"/>
    <w:rsid w:val="005F65B9"/>
    <w:rsid w:val="005F6C51"/>
    <w:rsid w:val="005F702A"/>
    <w:rsid w:val="005F725E"/>
    <w:rsid w:val="005F742E"/>
    <w:rsid w:val="005F74B3"/>
    <w:rsid w:val="005F767F"/>
    <w:rsid w:val="005F780F"/>
    <w:rsid w:val="005F7DEA"/>
    <w:rsid w:val="005F7EE4"/>
    <w:rsid w:val="00600A2A"/>
    <w:rsid w:val="00600D4F"/>
    <w:rsid w:val="006015A7"/>
    <w:rsid w:val="00601A5A"/>
    <w:rsid w:val="006024F2"/>
    <w:rsid w:val="00602905"/>
    <w:rsid w:val="00602A5E"/>
    <w:rsid w:val="00602D45"/>
    <w:rsid w:val="0060332E"/>
    <w:rsid w:val="00603A7B"/>
    <w:rsid w:val="00603B3E"/>
    <w:rsid w:val="00603E1E"/>
    <w:rsid w:val="0060440A"/>
    <w:rsid w:val="006049B1"/>
    <w:rsid w:val="00604ACC"/>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27E"/>
    <w:rsid w:val="0061282E"/>
    <w:rsid w:val="00612A64"/>
    <w:rsid w:val="00612D23"/>
    <w:rsid w:val="006130C5"/>
    <w:rsid w:val="0061377E"/>
    <w:rsid w:val="00613933"/>
    <w:rsid w:val="00613D7E"/>
    <w:rsid w:val="00613E91"/>
    <w:rsid w:val="00614097"/>
    <w:rsid w:val="00614290"/>
    <w:rsid w:val="0061441A"/>
    <w:rsid w:val="00615091"/>
    <w:rsid w:val="00615384"/>
    <w:rsid w:val="00615449"/>
    <w:rsid w:val="00615828"/>
    <w:rsid w:val="006167F7"/>
    <w:rsid w:val="00616C35"/>
    <w:rsid w:val="00616C48"/>
    <w:rsid w:val="00617134"/>
    <w:rsid w:val="0061733A"/>
    <w:rsid w:val="006173BB"/>
    <w:rsid w:val="006177B7"/>
    <w:rsid w:val="00617C18"/>
    <w:rsid w:val="00617D00"/>
    <w:rsid w:val="00617E2D"/>
    <w:rsid w:val="00617F31"/>
    <w:rsid w:val="006200BB"/>
    <w:rsid w:val="0062075B"/>
    <w:rsid w:val="00620D32"/>
    <w:rsid w:val="00621353"/>
    <w:rsid w:val="00621B29"/>
    <w:rsid w:val="00621FD7"/>
    <w:rsid w:val="0062215B"/>
    <w:rsid w:val="006221C3"/>
    <w:rsid w:val="006226E6"/>
    <w:rsid w:val="006227A5"/>
    <w:rsid w:val="00622914"/>
    <w:rsid w:val="00622C12"/>
    <w:rsid w:val="00622CE4"/>
    <w:rsid w:val="00622DED"/>
    <w:rsid w:val="00622E76"/>
    <w:rsid w:val="00622FF7"/>
    <w:rsid w:val="00623078"/>
    <w:rsid w:val="0062308D"/>
    <w:rsid w:val="006234BD"/>
    <w:rsid w:val="00623E6B"/>
    <w:rsid w:val="00623F20"/>
    <w:rsid w:val="0062403D"/>
    <w:rsid w:val="006242D3"/>
    <w:rsid w:val="00624748"/>
    <w:rsid w:val="00625028"/>
    <w:rsid w:val="00625032"/>
    <w:rsid w:val="00625121"/>
    <w:rsid w:val="006253D5"/>
    <w:rsid w:val="006256B7"/>
    <w:rsid w:val="0062573D"/>
    <w:rsid w:val="0062576E"/>
    <w:rsid w:val="00625A54"/>
    <w:rsid w:val="00626039"/>
    <w:rsid w:val="00626463"/>
    <w:rsid w:val="0062656B"/>
    <w:rsid w:val="00626B66"/>
    <w:rsid w:val="006271FE"/>
    <w:rsid w:val="00627EDC"/>
    <w:rsid w:val="0063013B"/>
    <w:rsid w:val="00630346"/>
    <w:rsid w:val="00630450"/>
    <w:rsid w:val="00630C38"/>
    <w:rsid w:val="00631247"/>
    <w:rsid w:val="00631299"/>
    <w:rsid w:val="006318B7"/>
    <w:rsid w:val="00631CA9"/>
    <w:rsid w:val="00631EFA"/>
    <w:rsid w:val="00631F48"/>
    <w:rsid w:val="0063208E"/>
    <w:rsid w:val="00632141"/>
    <w:rsid w:val="00632234"/>
    <w:rsid w:val="0063251A"/>
    <w:rsid w:val="0063287E"/>
    <w:rsid w:val="00632A47"/>
    <w:rsid w:val="00632AF3"/>
    <w:rsid w:val="0063314B"/>
    <w:rsid w:val="0063363B"/>
    <w:rsid w:val="00633D9E"/>
    <w:rsid w:val="00633F3D"/>
    <w:rsid w:val="00633F87"/>
    <w:rsid w:val="00634092"/>
    <w:rsid w:val="0063458E"/>
    <w:rsid w:val="0063463D"/>
    <w:rsid w:val="006348ED"/>
    <w:rsid w:val="00634B03"/>
    <w:rsid w:val="00634C64"/>
    <w:rsid w:val="00634DAF"/>
    <w:rsid w:val="00635050"/>
    <w:rsid w:val="00635179"/>
    <w:rsid w:val="00635265"/>
    <w:rsid w:val="0063570F"/>
    <w:rsid w:val="00635B00"/>
    <w:rsid w:val="00635CEA"/>
    <w:rsid w:val="00636056"/>
    <w:rsid w:val="006367E1"/>
    <w:rsid w:val="0063691C"/>
    <w:rsid w:val="00636CD3"/>
    <w:rsid w:val="00636EB7"/>
    <w:rsid w:val="00637130"/>
    <w:rsid w:val="006376D6"/>
    <w:rsid w:val="006401B8"/>
    <w:rsid w:val="00640385"/>
    <w:rsid w:val="00640527"/>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697B"/>
    <w:rsid w:val="0064710F"/>
    <w:rsid w:val="006472D9"/>
    <w:rsid w:val="00647501"/>
    <w:rsid w:val="006477C5"/>
    <w:rsid w:val="00647869"/>
    <w:rsid w:val="00647E2A"/>
    <w:rsid w:val="00647E94"/>
    <w:rsid w:val="00650316"/>
    <w:rsid w:val="0065073B"/>
    <w:rsid w:val="006507EA"/>
    <w:rsid w:val="00650872"/>
    <w:rsid w:val="00650B01"/>
    <w:rsid w:val="006512E7"/>
    <w:rsid w:val="00651505"/>
    <w:rsid w:val="006516A0"/>
    <w:rsid w:val="006517DF"/>
    <w:rsid w:val="00651F8B"/>
    <w:rsid w:val="00652419"/>
    <w:rsid w:val="006526DD"/>
    <w:rsid w:val="00652F7E"/>
    <w:rsid w:val="0065320F"/>
    <w:rsid w:val="00653523"/>
    <w:rsid w:val="00653565"/>
    <w:rsid w:val="00653658"/>
    <w:rsid w:val="00653A4A"/>
    <w:rsid w:val="00653CF4"/>
    <w:rsid w:val="00654070"/>
    <w:rsid w:val="006546C0"/>
    <w:rsid w:val="00654DDC"/>
    <w:rsid w:val="00654F1C"/>
    <w:rsid w:val="00655220"/>
    <w:rsid w:val="00655F7D"/>
    <w:rsid w:val="00655F9B"/>
    <w:rsid w:val="0065620E"/>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7BD"/>
    <w:rsid w:val="00661865"/>
    <w:rsid w:val="00661934"/>
    <w:rsid w:val="00661992"/>
    <w:rsid w:val="00661B9C"/>
    <w:rsid w:val="00661EB6"/>
    <w:rsid w:val="00661F59"/>
    <w:rsid w:val="0066246C"/>
    <w:rsid w:val="006626D9"/>
    <w:rsid w:val="00662E7C"/>
    <w:rsid w:val="00663707"/>
    <w:rsid w:val="006638F9"/>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5AA4"/>
    <w:rsid w:val="00665D69"/>
    <w:rsid w:val="00666A47"/>
    <w:rsid w:val="00666E25"/>
    <w:rsid w:val="006674F8"/>
    <w:rsid w:val="006677B7"/>
    <w:rsid w:val="006677C6"/>
    <w:rsid w:val="00667A6A"/>
    <w:rsid w:val="00667D64"/>
    <w:rsid w:val="00670A45"/>
    <w:rsid w:val="00670BC9"/>
    <w:rsid w:val="00670C8A"/>
    <w:rsid w:val="006712D1"/>
    <w:rsid w:val="00671678"/>
    <w:rsid w:val="006719DC"/>
    <w:rsid w:val="00671BB9"/>
    <w:rsid w:val="00671C95"/>
    <w:rsid w:val="00672032"/>
    <w:rsid w:val="006720D2"/>
    <w:rsid w:val="00672B10"/>
    <w:rsid w:val="00672DF7"/>
    <w:rsid w:val="00672E3C"/>
    <w:rsid w:val="00672F6C"/>
    <w:rsid w:val="006731B2"/>
    <w:rsid w:val="006733C4"/>
    <w:rsid w:val="006733E2"/>
    <w:rsid w:val="0067361C"/>
    <w:rsid w:val="006739CE"/>
    <w:rsid w:val="00673D0B"/>
    <w:rsid w:val="00673DE7"/>
    <w:rsid w:val="00674014"/>
    <w:rsid w:val="006745D2"/>
    <w:rsid w:val="00674C82"/>
    <w:rsid w:val="006753A5"/>
    <w:rsid w:val="00675978"/>
    <w:rsid w:val="006759B9"/>
    <w:rsid w:val="00675A93"/>
    <w:rsid w:val="00675BC0"/>
    <w:rsid w:val="00675F7A"/>
    <w:rsid w:val="00676400"/>
    <w:rsid w:val="00676A4F"/>
    <w:rsid w:val="00676B1B"/>
    <w:rsid w:val="0067733F"/>
    <w:rsid w:val="00677AEF"/>
    <w:rsid w:val="00680166"/>
    <w:rsid w:val="00680333"/>
    <w:rsid w:val="0068093C"/>
    <w:rsid w:val="00680A48"/>
    <w:rsid w:val="00680CBF"/>
    <w:rsid w:val="00680D7F"/>
    <w:rsid w:val="00680E63"/>
    <w:rsid w:val="0068101F"/>
    <w:rsid w:val="0068172D"/>
    <w:rsid w:val="00681F72"/>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06D9"/>
    <w:rsid w:val="00691A1F"/>
    <w:rsid w:val="006920D7"/>
    <w:rsid w:val="006921E8"/>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CCB"/>
    <w:rsid w:val="00694CE4"/>
    <w:rsid w:val="0069505C"/>
    <w:rsid w:val="006956C9"/>
    <w:rsid w:val="00695826"/>
    <w:rsid w:val="006958EF"/>
    <w:rsid w:val="00695C74"/>
    <w:rsid w:val="00696227"/>
    <w:rsid w:val="006963BA"/>
    <w:rsid w:val="006963FA"/>
    <w:rsid w:val="00696FE0"/>
    <w:rsid w:val="006973F5"/>
    <w:rsid w:val="006974C8"/>
    <w:rsid w:val="00697857"/>
    <w:rsid w:val="00697BF6"/>
    <w:rsid w:val="00697C45"/>
    <w:rsid w:val="006A03D3"/>
    <w:rsid w:val="006A0683"/>
    <w:rsid w:val="006A0864"/>
    <w:rsid w:val="006A09DF"/>
    <w:rsid w:val="006A0D50"/>
    <w:rsid w:val="006A1B97"/>
    <w:rsid w:val="006A1D84"/>
    <w:rsid w:val="006A2FED"/>
    <w:rsid w:val="006A3942"/>
    <w:rsid w:val="006A3BF3"/>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3FB2"/>
    <w:rsid w:val="006B43A2"/>
    <w:rsid w:val="006B48B7"/>
    <w:rsid w:val="006B48FB"/>
    <w:rsid w:val="006B4958"/>
    <w:rsid w:val="006B4A09"/>
    <w:rsid w:val="006B4DB5"/>
    <w:rsid w:val="006B4F73"/>
    <w:rsid w:val="006B5A12"/>
    <w:rsid w:val="006B670D"/>
    <w:rsid w:val="006B67B3"/>
    <w:rsid w:val="006B6E8C"/>
    <w:rsid w:val="006B7112"/>
    <w:rsid w:val="006B7152"/>
    <w:rsid w:val="006B71C5"/>
    <w:rsid w:val="006B7593"/>
    <w:rsid w:val="006B78EE"/>
    <w:rsid w:val="006B79B2"/>
    <w:rsid w:val="006B7ADE"/>
    <w:rsid w:val="006C021B"/>
    <w:rsid w:val="006C0308"/>
    <w:rsid w:val="006C0802"/>
    <w:rsid w:val="006C0A1F"/>
    <w:rsid w:val="006C0ABF"/>
    <w:rsid w:val="006C0B76"/>
    <w:rsid w:val="006C0EC0"/>
    <w:rsid w:val="006C114A"/>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2DF"/>
    <w:rsid w:val="006C6733"/>
    <w:rsid w:val="006C68A0"/>
    <w:rsid w:val="006C6AFA"/>
    <w:rsid w:val="006C6C0A"/>
    <w:rsid w:val="006C6D61"/>
    <w:rsid w:val="006C71F8"/>
    <w:rsid w:val="006C7258"/>
    <w:rsid w:val="006C7A79"/>
    <w:rsid w:val="006C7C9D"/>
    <w:rsid w:val="006C7DAC"/>
    <w:rsid w:val="006D062B"/>
    <w:rsid w:val="006D0884"/>
    <w:rsid w:val="006D0896"/>
    <w:rsid w:val="006D09EA"/>
    <w:rsid w:val="006D0D89"/>
    <w:rsid w:val="006D0EC7"/>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B38"/>
    <w:rsid w:val="006D2DA1"/>
    <w:rsid w:val="006D3233"/>
    <w:rsid w:val="006D37A0"/>
    <w:rsid w:val="006D3CF9"/>
    <w:rsid w:val="006D4186"/>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CD2"/>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33D"/>
    <w:rsid w:val="006E544C"/>
    <w:rsid w:val="006E5577"/>
    <w:rsid w:val="006E62CD"/>
    <w:rsid w:val="006E63EF"/>
    <w:rsid w:val="006E669A"/>
    <w:rsid w:val="006E6F37"/>
    <w:rsid w:val="006E7283"/>
    <w:rsid w:val="006E76B3"/>
    <w:rsid w:val="006E77D5"/>
    <w:rsid w:val="006E7BD6"/>
    <w:rsid w:val="006F046A"/>
    <w:rsid w:val="006F088F"/>
    <w:rsid w:val="006F1F6C"/>
    <w:rsid w:val="006F265E"/>
    <w:rsid w:val="006F2B16"/>
    <w:rsid w:val="006F2EDC"/>
    <w:rsid w:val="006F30A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513"/>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A40"/>
    <w:rsid w:val="00701C9A"/>
    <w:rsid w:val="0070214E"/>
    <w:rsid w:val="0070226D"/>
    <w:rsid w:val="007024F2"/>
    <w:rsid w:val="00702846"/>
    <w:rsid w:val="00702CA4"/>
    <w:rsid w:val="00702E84"/>
    <w:rsid w:val="00702F6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5AE1"/>
    <w:rsid w:val="0070656E"/>
    <w:rsid w:val="007069FE"/>
    <w:rsid w:val="007075BA"/>
    <w:rsid w:val="0071046A"/>
    <w:rsid w:val="007107CB"/>
    <w:rsid w:val="00711060"/>
    <w:rsid w:val="007111DA"/>
    <w:rsid w:val="0071151F"/>
    <w:rsid w:val="0071191B"/>
    <w:rsid w:val="007119F8"/>
    <w:rsid w:val="00711EBC"/>
    <w:rsid w:val="007120AD"/>
    <w:rsid w:val="00712586"/>
    <w:rsid w:val="00713289"/>
    <w:rsid w:val="00713316"/>
    <w:rsid w:val="00713451"/>
    <w:rsid w:val="0071381C"/>
    <w:rsid w:val="00713A34"/>
    <w:rsid w:val="00713E85"/>
    <w:rsid w:val="0071415E"/>
    <w:rsid w:val="0071473E"/>
    <w:rsid w:val="007149D2"/>
    <w:rsid w:val="00714BC7"/>
    <w:rsid w:val="00714C0E"/>
    <w:rsid w:val="00714EBE"/>
    <w:rsid w:val="007153F6"/>
    <w:rsid w:val="0071587F"/>
    <w:rsid w:val="00715FD3"/>
    <w:rsid w:val="007160B6"/>
    <w:rsid w:val="00716164"/>
    <w:rsid w:val="007161B8"/>
    <w:rsid w:val="007165CB"/>
    <w:rsid w:val="007166F5"/>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D2F"/>
    <w:rsid w:val="00721E66"/>
    <w:rsid w:val="00721EE4"/>
    <w:rsid w:val="007233A0"/>
    <w:rsid w:val="0072363F"/>
    <w:rsid w:val="00723808"/>
    <w:rsid w:val="00723C8B"/>
    <w:rsid w:val="00724E92"/>
    <w:rsid w:val="00724F5E"/>
    <w:rsid w:val="00725100"/>
    <w:rsid w:val="0072575F"/>
    <w:rsid w:val="00725860"/>
    <w:rsid w:val="007258A2"/>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CA"/>
    <w:rsid w:val="00734182"/>
    <w:rsid w:val="007345A4"/>
    <w:rsid w:val="00734A20"/>
    <w:rsid w:val="00734C53"/>
    <w:rsid w:val="00734E51"/>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126"/>
    <w:rsid w:val="00744570"/>
    <w:rsid w:val="00744743"/>
    <w:rsid w:val="007447B3"/>
    <w:rsid w:val="007449AA"/>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5F4"/>
    <w:rsid w:val="00747613"/>
    <w:rsid w:val="007479A9"/>
    <w:rsid w:val="00747BDA"/>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291"/>
    <w:rsid w:val="007533F7"/>
    <w:rsid w:val="007535DB"/>
    <w:rsid w:val="007535DE"/>
    <w:rsid w:val="00753944"/>
    <w:rsid w:val="00753F8B"/>
    <w:rsid w:val="00754073"/>
    <w:rsid w:val="007541DC"/>
    <w:rsid w:val="00754B42"/>
    <w:rsid w:val="00754C01"/>
    <w:rsid w:val="0075509A"/>
    <w:rsid w:val="007555CC"/>
    <w:rsid w:val="0075576B"/>
    <w:rsid w:val="007557A1"/>
    <w:rsid w:val="00755903"/>
    <w:rsid w:val="00755C49"/>
    <w:rsid w:val="00756088"/>
    <w:rsid w:val="007563CD"/>
    <w:rsid w:val="00756637"/>
    <w:rsid w:val="0075671E"/>
    <w:rsid w:val="007567AD"/>
    <w:rsid w:val="00756B05"/>
    <w:rsid w:val="00756B85"/>
    <w:rsid w:val="00756E90"/>
    <w:rsid w:val="007574F3"/>
    <w:rsid w:val="00757687"/>
    <w:rsid w:val="00757729"/>
    <w:rsid w:val="00760024"/>
    <w:rsid w:val="00760258"/>
    <w:rsid w:val="007604B3"/>
    <w:rsid w:val="00760599"/>
    <w:rsid w:val="0076094F"/>
    <w:rsid w:val="00760D49"/>
    <w:rsid w:val="00760D9A"/>
    <w:rsid w:val="00760DAA"/>
    <w:rsid w:val="0076106B"/>
    <w:rsid w:val="00761330"/>
    <w:rsid w:val="00761946"/>
    <w:rsid w:val="00761B41"/>
    <w:rsid w:val="00761E99"/>
    <w:rsid w:val="007620B6"/>
    <w:rsid w:val="00762378"/>
    <w:rsid w:val="007623CC"/>
    <w:rsid w:val="007627ED"/>
    <w:rsid w:val="00762C15"/>
    <w:rsid w:val="00762F17"/>
    <w:rsid w:val="0076310A"/>
    <w:rsid w:val="00763833"/>
    <w:rsid w:val="007638B2"/>
    <w:rsid w:val="00763A98"/>
    <w:rsid w:val="00763C0B"/>
    <w:rsid w:val="00763EF3"/>
    <w:rsid w:val="00763EF7"/>
    <w:rsid w:val="00763FBB"/>
    <w:rsid w:val="0076439F"/>
    <w:rsid w:val="0076456B"/>
    <w:rsid w:val="00764BCF"/>
    <w:rsid w:val="00764CDC"/>
    <w:rsid w:val="00764E71"/>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301"/>
    <w:rsid w:val="00770313"/>
    <w:rsid w:val="00770407"/>
    <w:rsid w:val="00770757"/>
    <w:rsid w:val="007709A7"/>
    <w:rsid w:val="00770D10"/>
    <w:rsid w:val="00771687"/>
    <w:rsid w:val="00771A34"/>
    <w:rsid w:val="00771A83"/>
    <w:rsid w:val="00771D6B"/>
    <w:rsid w:val="00771E0B"/>
    <w:rsid w:val="0077207F"/>
    <w:rsid w:val="007721C7"/>
    <w:rsid w:val="00772384"/>
    <w:rsid w:val="00772A79"/>
    <w:rsid w:val="00772A8C"/>
    <w:rsid w:val="00772BD5"/>
    <w:rsid w:val="00773553"/>
    <w:rsid w:val="00773DBA"/>
    <w:rsid w:val="00773E9B"/>
    <w:rsid w:val="00774180"/>
    <w:rsid w:val="00774429"/>
    <w:rsid w:val="00774759"/>
    <w:rsid w:val="00774857"/>
    <w:rsid w:val="007748E8"/>
    <w:rsid w:val="00774D8E"/>
    <w:rsid w:val="00774F8F"/>
    <w:rsid w:val="0077531E"/>
    <w:rsid w:val="00775761"/>
    <w:rsid w:val="00775A29"/>
    <w:rsid w:val="00775B94"/>
    <w:rsid w:val="00775F77"/>
    <w:rsid w:val="00776207"/>
    <w:rsid w:val="0077630E"/>
    <w:rsid w:val="0077648E"/>
    <w:rsid w:val="007768F7"/>
    <w:rsid w:val="007769C6"/>
    <w:rsid w:val="00776B15"/>
    <w:rsid w:val="00777337"/>
    <w:rsid w:val="007775B1"/>
    <w:rsid w:val="00777643"/>
    <w:rsid w:val="00777AED"/>
    <w:rsid w:val="007800E2"/>
    <w:rsid w:val="007801F8"/>
    <w:rsid w:val="0078072B"/>
    <w:rsid w:val="00780833"/>
    <w:rsid w:val="00780870"/>
    <w:rsid w:val="00780B4D"/>
    <w:rsid w:val="00780F5A"/>
    <w:rsid w:val="0078155B"/>
    <w:rsid w:val="0078156C"/>
    <w:rsid w:val="007818CD"/>
    <w:rsid w:val="00781EC8"/>
    <w:rsid w:val="00781F17"/>
    <w:rsid w:val="007828CA"/>
    <w:rsid w:val="00782BE7"/>
    <w:rsid w:val="00782C81"/>
    <w:rsid w:val="00783087"/>
    <w:rsid w:val="0078311A"/>
    <w:rsid w:val="007837AE"/>
    <w:rsid w:val="007837BC"/>
    <w:rsid w:val="00783978"/>
    <w:rsid w:val="007839DB"/>
    <w:rsid w:val="0078466E"/>
    <w:rsid w:val="00784683"/>
    <w:rsid w:val="00784739"/>
    <w:rsid w:val="00784D94"/>
    <w:rsid w:val="00784DA6"/>
    <w:rsid w:val="00784E98"/>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2B6"/>
    <w:rsid w:val="007944E6"/>
    <w:rsid w:val="007945D2"/>
    <w:rsid w:val="00794B40"/>
    <w:rsid w:val="00794FA4"/>
    <w:rsid w:val="007952E9"/>
    <w:rsid w:val="007952F8"/>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46"/>
    <w:rsid w:val="007A2770"/>
    <w:rsid w:val="007A2E98"/>
    <w:rsid w:val="007A314B"/>
    <w:rsid w:val="007A365D"/>
    <w:rsid w:val="007A370C"/>
    <w:rsid w:val="007A399D"/>
    <w:rsid w:val="007A39C1"/>
    <w:rsid w:val="007A3BDB"/>
    <w:rsid w:val="007A3CDD"/>
    <w:rsid w:val="007A3D40"/>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975"/>
    <w:rsid w:val="007A6CF4"/>
    <w:rsid w:val="007A74BC"/>
    <w:rsid w:val="007A74F9"/>
    <w:rsid w:val="007A758F"/>
    <w:rsid w:val="007A7935"/>
    <w:rsid w:val="007A7A90"/>
    <w:rsid w:val="007B0CD8"/>
    <w:rsid w:val="007B1145"/>
    <w:rsid w:val="007B14F8"/>
    <w:rsid w:val="007B1D07"/>
    <w:rsid w:val="007B1DCD"/>
    <w:rsid w:val="007B23E9"/>
    <w:rsid w:val="007B25BF"/>
    <w:rsid w:val="007B2792"/>
    <w:rsid w:val="007B28FF"/>
    <w:rsid w:val="007B2C1A"/>
    <w:rsid w:val="007B2FAA"/>
    <w:rsid w:val="007B3521"/>
    <w:rsid w:val="007B3800"/>
    <w:rsid w:val="007B4233"/>
    <w:rsid w:val="007B46A2"/>
    <w:rsid w:val="007B46F5"/>
    <w:rsid w:val="007B5A9E"/>
    <w:rsid w:val="007B5BD0"/>
    <w:rsid w:val="007B5F9E"/>
    <w:rsid w:val="007B6FDF"/>
    <w:rsid w:val="007B7239"/>
    <w:rsid w:val="007B73BC"/>
    <w:rsid w:val="007B7BE8"/>
    <w:rsid w:val="007B7C57"/>
    <w:rsid w:val="007B7E86"/>
    <w:rsid w:val="007B7EE7"/>
    <w:rsid w:val="007C02D5"/>
    <w:rsid w:val="007C09E8"/>
    <w:rsid w:val="007C0A79"/>
    <w:rsid w:val="007C0AF2"/>
    <w:rsid w:val="007C0D10"/>
    <w:rsid w:val="007C15E5"/>
    <w:rsid w:val="007C1668"/>
    <w:rsid w:val="007C1992"/>
    <w:rsid w:val="007C2780"/>
    <w:rsid w:val="007C2CD5"/>
    <w:rsid w:val="007C2F7C"/>
    <w:rsid w:val="007C2FDF"/>
    <w:rsid w:val="007C371E"/>
    <w:rsid w:val="007C3C89"/>
    <w:rsid w:val="007C45F1"/>
    <w:rsid w:val="007C48FD"/>
    <w:rsid w:val="007C4A57"/>
    <w:rsid w:val="007C4BA1"/>
    <w:rsid w:val="007C52B2"/>
    <w:rsid w:val="007C53EE"/>
    <w:rsid w:val="007C5BA1"/>
    <w:rsid w:val="007C60D0"/>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6FC"/>
    <w:rsid w:val="007D2716"/>
    <w:rsid w:val="007D2CEA"/>
    <w:rsid w:val="007D3071"/>
    <w:rsid w:val="007D3227"/>
    <w:rsid w:val="007D3B70"/>
    <w:rsid w:val="007D3FD1"/>
    <w:rsid w:val="007D411A"/>
    <w:rsid w:val="007D4743"/>
    <w:rsid w:val="007D4A74"/>
    <w:rsid w:val="007D4C71"/>
    <w:rsid w:val="007D50FE"/>
    <w:rsid w:val="007D52DB"/>
    <w:rsid w:val="007D5549"/>
    <w:rsid w:val="007D5616"/>
    <w:rsid w:val="007D56CF"/>
    <w:rsid w:val="007D5722"/>
    <w:rsid w:val="007D5933"/>
    <w:rsid w:val="007D5EDE"/>
    <w:rsid w:val="007D66A0"/>
    <w:rsid w:val="007D6784"/>
    <w:rsid w:val="007D753E"/>
    <w:rsid w:val="007D76CB"/>
    <w:rsid w:val="007D7B70"/>
    <w:rsid w:val="007E00E7"/>
    <w:rsid w:val="007E0197"/>
    <w:rsid w:val="007E0824"/>
    <w:rsid w:val="007E082E"/>
    <w:rsid w:val="007E0C77"/>
    <w:rsid w:val="007E0D70"/>
    <w:rsid w:val="007E1312"/>
    <w:rsid w:val="007E13C1"/>
    <w:rsid w:val="007E17E9"/>
    <w:rsid w:val="007E1E1A"/>
    <w:rsid w:val="007E2421"/>
    <w:rsid w:val="007E2B84"/>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87C"/>
    <w:rsid w:val="007E7E8B"/>
    <w:rsid w:val="007F0B8A"/>
    <w:rsid w:val="007F0C4D"/>
    <w:rsid w:val="007F0C99"/>
    <w:rsid w:val="007F0CF1"/>
    <w:rsid w:val="007F1207"/>
    <w:rsid w:val="007F12FE"/>
    <w:rsid w:val="007F13D9"/>
    <w:rsid w:val="007F1427"/>
    <w:rsid w:val="007F18A1"/>
    <w:rsid w:val="007F1C11"/>
    <w:rsid w:val="007F1EF4"/>
    <w:rsid w:val="007F2157"/>
    <w:rsid w:val="007F22EA"/>
    <w:rsid w:val="007F24F0"/>
    <w:rsid w:val="007F258A"/>
    <w:rsid w:val="007F28CE"/>
    <w:rsid w:val="007F2DB6"/>
    <w:rsid w:val="007F2E8D"/>
    <w:rsid w:val="007F31B7"/>
    <w:rsid w:val="007F365C"/>
    <w:rsid w:val="007F381D"/>
    <w:rsid w:val="007F38C7"/>
    <w:rsid w:val="007F3B39"/>
    <w:rsid w:val="007F4E39"/>
    <w:rsid w:val="007F4F6C"/>
    <w:rsid w:val="007F526B"/>
    <w:rsid w:val="007F53C0"/>
    <w:rsid w:val="007F584B"/>
    <w:rsid w:val="007F5A01"/>
    <w:rsid w:val="007F5EC2"/>
    <w:rsid w:val="007F6035"/>
    <w:rsid w:val="007F66BD"/>
    <w:rsid w:val="007F6ACF"/>
    <w:rsid w:val="007F6FFD"/>
    <w:rsid w:val="007F7969"/>
    <w:rsid w:val="008000A1"/>
    <w:rsid w:val="008000A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364"/>
    <w:rsid w:val="00805B2B"/>
    <w:rsid w:val="00805C94"/>
    <w:rsid w:val="00805E81"/>
    <w:rsid w:val="00806036"/>
    <w:rsid w:val="00806439"/>
    <w:rsid w:val="008067C1"/>
    <w:rsid w:val="008068D4"/>
    <w:rsid w:val="00806967"/>
    <w:rsid w:val="008069C1"/>
    <w:rsid w:val="00806C9D"/>
    <w:rsid w:val="00806D08"/>
    <w:rsid w:val="00807389"/>
    <w:rsid w:val="00807904"/>
    <w:rsid w:val="00807B2F"/>
    <w:rsid w:val="00807B7B"/>
    <w:rsid w:val="0081002B"/>
    <w:rsid w:val="008100E9"/>
    <w:rsid w:val="008102F6"/>
    <w:rsid w:val="0081037D"/>
    <w:rsid w:val="0081082E"/>
    <w:rsid w:val="0081157A"/>
    <w:rsid w:val="00811623"/>
    <w:rsid w:val="00811B95"/>
    <w:rsid w:val="00811E3F"/>
    <w:rsid w:val="00811EB3"/>
    <w:rsid w:val="00812244"/>
    <w:rsid w:val="008129A1"/>
    <w:rsid w:val="00812C5E"/>
    <w:rsid w:val="00812DBD"/>
    <w:rsid w:val="00812ED9"/>
    <w:rsid w:val="00813082"/>
    <w:rsid w:val="008134BC"/>
    <w:rsid w:val="00813C6A"/>
    <w:rsid w:val="00813D2D"/>
    <w:rsid w:val="00813F51"/>
    <w:rsid w:val="00814523"/>
    <w:rsid w:val="00814804"/>
    <w:rsid w:val="00814904"/>
    <w:rsid w:val="00814EE5"/>
    <w:rsid w:val="00815105"/>
    <w:rsid w:val="00815215"/>
    <w:rsid w:val="008158E8"/>
    <w:rsid w:val="00815998"/>
    <w:rsid w:val="00815A63"/>
    <w:rsid w:val="008160BA"/>
    <w:rsid w:val="0081625A"/>
    <w:rsid w:val="008164E1"/>
    <w:rsid w:val="00816669"/>
    <w:rsid w:val="008167ED"/>
    <w:rsid w:val="008169A8"/>
    <w:rsid w:val="00816C0F"/>
    <w:rsid w:val="008170F1"/>
    <w:rsid w:val="00817280"/>
    <w:rsid w:val="0082001A"/>
    <w:rsid w:val="0082012F"/>
    <w:rsid w:val="00820225"/>
    <w:rsid w:val="00820994"/>
    <w:rsid w:val="00821205"/>
    <w:rsid w:val="00821333"/>
    <w:rsid w:val="00821839"/>
    <w:rsid w:val="00821A95"/>
    <w:rsid w:val="00821D03"/>
    <w:rsid w:val="00821E88"/>
    <w:rsid w:val="00822043"/>
    <w:rsid w:val="008224BB"/>
    <w:rsid w:val="00822742"/>
    <w:rsid w:val="008230BA"/>
    <w:rsid w:val="0082316D"/>
    <w:rsid w:val="00823406"/>
    <w:rsid w:val="0082371D"/>
    <w:rsid w:val="00823884"/>
    <w:rsid w:val="00823B13"/>
    <w:rsid w:val="0082512F"/>
    <w:rsid w:val="00825544"/>
    <w:rsid w:val="00825BC0"/>
    <w:rsid w:val="00825BD2"/>
    <w:rsid w:val="00825E7A"/>
    <w:rsid w:val="008260CC"/>
    <w:rsid w:val="008262D1"/>
    <w:rsid w:val="0082656D"/>
    <w:rsid w:val="008266CA"/>
    <w:rsid w:val="008269F5"/>
    <w:rsid w:val="00826B70"/>
    <w:rsid w:val="008271C4"/>
    <w:rsid w:val="008273DB"/>
    <w:rsid w:val="008277FC"/>
    <w:rsid w:val="00827FCC"/>
    <w:rsid w:val="00830C59"/>
    <w:rsid w:val="00830CB3"/>
    <w:rsid w:val="00831142"/>
    <w:rsid w:val="0083141B"/>
    <w:rsid w:val="008314BE"/>
    <w:rsid w:val="00831CEA"/>
    <w:rsid w:val="00831D7E"/>
    <w:rsid w:val="00831DC4"/>
    <w:rsid w:val="00831E01"/>
    <w:rsid w:val="008324AA"/>
    <w:rsid w:val="008327FE"/>
    <w:rsid w:val="008328BD"/>
    <w:rsid w:val="008336A1"/>
    <w:rsid w:val="00833762"/>
    <w:rsid w:val="008337E2"/>
    <w:rsid w:val="00833AB3"/>
    <w:rsid w:val="00833D13"/>
    <w:rsid w:val="00833EEE"/>
    <w:rsid w:val="00834102"/>
    <w:rsid w:val="0083489B"/>
    <w:rsid w:val="00834998"/>
    <w:rsid w:val="00834CE6"/>
    <w:rsid w:val="00834E3C"/>
    <w:rsid w:val="0083534A"/>
    <w:rsid w:val="00835605"/>
    <w:rsid w:val="008359E4"/>
    <w:rsid w:val="00835A5D"/>
    <w:rsid w:val="00835C14"/>
    <w:rsid w:val="00835D98"/>
    <w:rsid w:val="008361EA"/>
    <w:rsid w:val="0083711B"/>
    <w:rsid w:val="008374AD"/>
    <w:rsid w:val="00837695"/>
    <w:rsid w:val="0084079E"/>
    <w:rsid w:val="00840850"/>
    <w:rsid w:val="008408D7"/>
    <w:rsid w:val="00840AA4"/>
    <w:rsid w:val="00840B90"/>
    <w:rsid w:val="00840C7D"/>
    <w:rsid w:val="0084185B"/>
    <w:rsid w:val="0084276F"/>
    <w:rsid w:val="00842D25"/>
    <w:rsid w:val="00843286"/>
    <w:rsid w:val="00843343"/>
    <w:rsid w:val="00843788"/>
    <w:rsid w:val="00843B7B"/>
    <w:rsid w:val="00843FE2"/>
    <w:rsid w:val="0084462A"/>
    <w:rsid w:val="00844A3D"/>
    <w:rsid w:val="00844E71"/>
    <w:rsid w:val="0084505A"/>
    <w:rsid w:val="0084521E"/>
    <w:rsid w:val="00845566"/>
    <w:rsid w:val="0084571D"/>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47CD7"/>
    <w:rsid w:val="00847E3B"/>
    <w:rsid w:val="008500BF"/>
    <w:rsid w:val="00850A72"/>
    <w:rsid w:val="00851353"/>
    <w:rsid w:val="008513B7"/>
    <w:rsid w:val="0085142C"/>
    <w:rsid w:val="008514A3"/>
    <w:rsid w:val="00851661"/>
    <w:rsid w:val="0085171A"/>
    <w:rsid w:val="00852114"/>
    <w:rsid w:val="0085284F"/>
    <w:rsid w:val="00852BB0"/>
    <w:rsid w:val="00852CC3"/>
    <w:rsid w:val="00852EE6"/>
    <w:rsid w:val="00852FE2"/>
    <w:rsid w:val="0085308E"/>
    <w:rsid w:val="00853C4A"/>
    <w:rsid w:val="0085428F"/>
    <w:rsid w:val="0085447C"/>
    <w:rsid w:val="00854496"/>
    <w:rsid w:val="0085454D"/>
    <w:rsid w:val="00854656"/>
    <w:rsid w:val="0085483E"/>
    <w:rsid w:val="00854FC5"/>
    <w:rsid w:val="00855986"/>
    <w:rsid w:val="00855CDE"/>
    <w:rsid w:val="008564C3"/>
    <w:rsid w:val="008568B4"/>
    <w:rsid w:val="00857294"/>
    <w:rsid w:val="0085730B"/>
    <w:rsid w:val="0085730F"/>
    <w:rsid w:val="008578F3"/>
    <w:rsid w:val="0085798E"/>
    <w:rsid w:val="00857CA1"/>
    <w:rsid w:val="008604CB"/>
    <w:rsid w:val="0086067B"/>
    <w:rsid w:val="00860B69"/>
    <w:rsid w:val="00860E9A"/>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6"/>
    <w:rsid w:val="0086517D"/>
    <w:rsid w:val="00865241"/>
    <w:rsid w:val="008654E2"/>
    <w:rsid w:val="00865990"/>
    <w:rsid w:val="008661E2"/>
    <w:rsid w:val="0086624A"/>
    <w:rsid w:val="00866437"/>
    <w:rsid w:val="008665C6"/>
    <w:rsid w:val="00866D4D"/>
    <w:rsid w:val="008672E8"/>
    <w:rsid w:val="008674BA"/>
    <w:rsid w:val="00867827"/>
    <w:rsid w:val="00867A51"/>
    <w:rsid w:val="00870591"/>
    <w:rsid w:val="00870DEA"/>
    <w:rsid w:val="00871DDF"/>
    <w:rsid w:val="00871EAB"/>
    <w:rsid w:val="00872189"/>
    <w:rsid w:val="008721BE"/>
    <w:rsid w:val="008722F4"/>
    <w:rsid w:val="00872804"/>
    <w:rsid w:val="008728B9"/>
    <w:rsid w:val="00872E4E"/>
    <w:rsid w:val="00872E55"/>
    <w:rsid w:val="008731BA"/>
    <w:rsid w:val="008732CD"/>
    <w:rsid w:val="008735AA"/>
    <w:rsid w:val="008736B8"/>
    <w:rsid w:val="00873ED9"/>
    <w:rsid w:val="00874116"/>
    <w:rsid w:val="00874126"/>
    <w:rsid w:val="008746BF"/>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0FE"/>
    <w:rsid w:val="008771E5"/>
    <w:rsid w:val="0087790B"/>
    <w:rsid w:val="0088001B"/>
    <w:rsid w:val="0088050C"/>
    <w:rsid w:val="008805C9"/>
    <w:rsid w:val="00881D2E"/>
    <w:rsid w:val="008829EC"/>
    <w:rsid w:val="00882E08"/>
    <w:rsid w:val="0088350D"/>
    <w:rsid w:val="00883868"/>
    <w:rsid w:val="0088386C"/>
    <w:rsid w:val="00883CFE"/>
    <w:rsid w:val="00884113"/>
    <w:rsid w:val="00884754"/>
    <w:rsid w:val="0088488E"/>
    <w:rsid w:val="00884ACE"/>
    <w:rsid w:val="00884AEA"/>
    <w:rsid w:val="00884F2D"/>
    <w:rsid w:val="00884F92"/>
    <w:rsid w:val="0088516D"/>
    <w:rsid w:val="00885199"/>
    <w:rsid w:val="008853F3"/>
    <w:rsid w:val="00885556"/>
    <w:rsid w:val="008855FA"/>
    <w:rsid w:val="00885959"/>
    <w:rsid w:val="00886176"/>
    <w:rsid w:val="0088655A"/>
    <w:rsid w:val="00886877"/>
    <w:rsid w:val="008868AD"/>
    <w:rsid w:val="00886A53"/>
    <w:rsid w:val="008872F4"/>
    <w:rsid w:val="0088736A"/>
    <w:rsid w:val="008873CF"/>
    <w:rsid w:val="008879B8"/>
    <w:rsid w:val="00887AE3"/>
    <w:rsid w:val="00890679"/>
    <w:rsid w:val="00890837"/>
    <w:rsid w:val="00890CDF"/>
    <w:rsid w:val="00891103"/>
    <w:rsid w:val="00891224"/>
    <w:rsid w:val="00891B8F"/>
    <w:rsid w:val="00891CE0"/>
    <w:rsid w:val="00891CF9"/>
    <w:rsid w:val="00891F13"/>
    <w:rsid w:val="00891FF2"/>
    <w:rsid w:val="00892199"/>
    <w:rsid w:val="008922C4"/>
    <w:rsid w:val="0089246C"/>
    <w:rsid w:val="00892591"/>
    <w:rsid w:val="008927B9"/>
    <w:rsid w:val="008928E4"/>
    <w:rsid w:val="00892951"/>
    <w:rsid w:val="00892994"/>
    <w:rsid w:val="00893734"/>
    <w:rsid w:val="008938C5"/>
    <w:rsid w:val="00893B36"/>
    <w:rsid w:val="0089448C"/>
    <w:rsid w:val="008947BF"/>
    <w:rsid w:val="00894AED"/>
    <w:rsid w:val="00894F17"/>
    <w:rsid w:val="00894FAB"/>
    <w:rsid w:val="00895185"/>
    <w:rsid w:val="00895429"/>
    <w:rsid w:val="00895910"/>
    <w:rsid w:val="00895A56"/>
    <w:rsid w:val="00895CFE"/>
    <w:rsid w:val="00895EF2"/>
    <w:rsid w:val="0089632C"/>
    <w:rsid w:val="008964EE"/>
    <w:rsid w:val="008966E3"/>
    <w:rsid w:val="00896989"/>
    <w:rsid w:val="008971B1"/>
    <w:rsid w:val="0089729A"/>
    <w:rsid w:val="0089764A"/>
    <w:rsid w:val="008A0586"/>
    <w:rsid w:val="008A0724"/>
    <w:rsid w:val="008A09A2"/>
    <w:rsid w:val="008A09AD"/>
    <w:rsid w:val="008A0A4F"/>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624"/>
    <w:rsid w:val="008A4729"/>
    <w:rsid w:val="008A491F"/>
    <w:rsid w:val="008A4926"/>
    <w:rsid w:val="008A4BA9"/>
    <w:rsid w:val="008A4BE4"/>
    <w:rsid w:val="008A4E8B"/>
    <w:rsid w:val="008A52B8"/>
    <w:rsid w:val="008A52F0"/>
    <w:rsid w:val="008A6483"/>
    <w:rsid w:val="008A6769"/>
    <w:rsid w:val="008A6B3A"/>
    <w:rsid w:val="008A6EE3"/>
    <w:rsid w:val="008A7416"/>
    <w:rsid w:val="008A74A2"/>
    <w:rsid w:val="008A7F1C"/>
    <w:rsid w:val="008B096A"/>
    <w:rsid w:val="008B0F03"/>
    <w:rsid w:val="008B1109"/>
    <w:rsid w:val="008B1A0B"/>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DC"/>
    <w:rsid w:val="008B46EE"/>
    <w:rsid w:val="008B48F5"/>
    <w:rsid w:val="008B5449"/>
    <w:rsid w:val="008B550A"/>
    <w:rsid w:val="008B584A"/>
    <w:rsid w:val="008B5D73"/>
    <w:rsid w:val="008B5F63"/>
    <w:rsid w:val="008B60EE"/>
    <w:rsid w:val="008B60FA"/>
    <w:rsid w:val="008B6566"/>
    <w:rsid w:val="008B6A34"/>
    <w:rsid w:val="008B75D2"/>
    <w:rsid w:val="008B765E"/>
    <w:rsid w:val="008B7B4A"/>
    <w:rsid w:val="008B7CED"/>
    <w:rsid w:val="008B7D00"/>
    <w:rsid w:val="008B7E6C"/>
    <w:rsid w:val="008C007A"/>
    <w:rsid w:val="008C0086"/>
    <w:rsid w:val="008C031A"/>
    <w:rsid w:val="008C055D"/>
    <w:rsid w:val="008C080D"/>
    <w:rsid w:val="008C0C9A"/>
    <w:rsid w:val="008C0D38"/>
    <w:rsid w:val="008C0D65"/>
    <w:rsid w:val="008C107B"/>
    <w:rsid w:val="008C12CA"/>
    <w:rsid w:val="008C16AB"/>
    <w:rsid w:val="008C186E"/>
    <w:rsid w:val="008C1D63"/>
    <w:rsid w:val="008C20F1"/>
    <w:rsid w:val="008C2340"/>
    <w:rsid w:val="008C2416"/>
    <w:rsid w:val="008C2708"/>
    <w:rsid w:val="008C27AB"/>
    <w:rsid w:val="008C2F43"/>
    <w:rsid w:val="008C317A"/>
    <w:rsid w:val="008C386F"/>
    <w:rsid w:val="008C39F9"/>
    <w:rsid w:val="008C3CBE"/>
    <w:rsid w:val="008C43BD"/>
    <w:rsid w:val="008C473C"/>
    <w:rsid w:val="008C4BB0"/>
    <w:rsid w:val="008C510A"/>
    <w:rsid w:val="008C51C8"/>
    <w:rsid w:val="008C52F6"/>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F5D"/>
    <w:rsid w:val="008D0076"/>
    <w:rsid w:val="008D06FE"/>
    <w:rsid w:val="008D09BA"/>
    <w:rsid w:val="008D0CE3"/>
    <w:rsid w:val="008D151E"/>
    <w:rsid w:val="008D18D9"/>
    <w:rsid w:val="008D1973"/>
    <w:rsid w:val="008D1CA9"/>
    <w:rsid w:val="008D1D9B"/>
    <w:rsid w:val="008D211F"/>
    <w:rsid w:val="008D2320"/>
    <w:rsid w:val="008D3099"/>
    <w:rsid w:val="008D3450"/>
    <w:rsid w:val="008D3457"/>
    <w:rsid w:val="008D389B"/>
    <w:rsid w:val="008D4772"/>
    <w:rsid w:val="008D4DA5"/>
    <w:rsid w:val="008D5123"/>
    <w:rsid w:val="008D5527"/>
    <w:rsid w:val="008D5529"/>
    <w:rsid w:val="008D5562"/>
    <w:rsid w:val="008D56C0"/>
    <w:rsid w:val="008D65B9"/>
    <w:rsid w:val="008D6609"/>
    <w:rsid w:val="008D66D2"/>
    <w:rsid w:val="008D68F0"/>
    <w:rsid w:val="008D6CEA"/>
    <w:rsid w:val="008D72B0"/>
    <w:rsid w:val="008D72E6"/>
    <w:rsid w:val="008D73C6"/>
    <w:rsid w:val="008D7416"/>
    <w:rsid w:val="008D7649"/>
    <w:rsid w:val="008D7848"/>
    <w:rsid w:val="008D7869"/>
    <w:rsid w:val="008D7885"/>
    <w:rsid w:val="008D7C20"/>
    <w:rsid w:val="008D7C40"/>
    <w:rsid w:val="008D7F18"/>
    <w:rsid w:val="008E0804"/>
    <w:rsid w:val="008E088B"/>
    <w:rsid w:val="008E12F9"/>
    <w:rsid w:val="008E15C4"/>
    <w:rsid w:val="008E179F"/>
    <w:rsid w:val="008E1A31"/>
    <w:rsid w:val="008E1B71"/>
    <w:rsid w:val="008E1C56"/>
    <w:rsid w:val="008E2485"/>
    <w:rsid w:val="008E2A03"/>
    <w:rsid w:val="008E2CA1"/>
    <w:rsid w:val="008E343D"/>
    <w:rsid w:val="008E3E52"/>
    <w:rsid w:val="008E4288"/>
    <w:rsid w:val="008E4461"/>
    <w:rsid w:val="008E488A"/>
    <w:rsid w:val="008E48AC"/>
    <w:rsid w:val="008E4F21"/>
    <w:rsid w:val="008E4FFD"/>
    <w:rsid w:val="008E5045"/>
    <w:rsid w:val="008E5109"/>
    <w:rsid w:val="008E5FEE"/>
    <w:rsid w:val="008E6046"/>
    <w:rsid w:val="008E61CF"/>
    <w:rsid w:val="008E6528"/>
    <w:rsid w:val="008E69D2"/>
    <w:rsid w:val="008E6FE4"/>
    <w:rsid w:val="008E712F"/>
    <w:rsid w:val="008E7329"/>
    <w:rsid w:val="008E763F"/>
    <w:rsid w:val="008E7721"/>
    <w:rsid w:val="008E7915"/>
    <w:rsid w:val="008E7C97"/>
    <w:rsid w:val="008F0E3C"/>
    <w:rsid w:val="008F0FB0"/>
    <w:rsid w:val="008F107B"/>
    <w:rsid w:val="008F10B7"/>
    <w:rsid w:val="008F1409"/>
    <w:rsid w:val="008F17CF"/>
    <w:rsid w:val="008F1A8C"/>
    <w:rsid w:val="008F1B1A"/>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3E9"/>
    <w:rsid w:val="008F67AD"/>
    <w:rsid w:val="008F6A4A"/>
    <w:rsid w:val="008F6B5D"/>
    <w:rsid w:val="008F6D37"/>
    <w:rsid w:val="008F6F45"/>
    <w:rsid w:val="008F7408"/>
    <w:rsid w:val="008F7F4F"/>
    <w:rsid w:val="009000E1"/>
    <w:rsid w:val="0090023D"/>
    <w:rsid w:val="0090037D"/>
    <w:rsid w:val="009005EE"/>
    <w:rsid w:val="00900708"/>
    <w:rsid w:val="0090093D"/>
    <w:rsid w:val="00900F72"/>
    <w:rsid w:val="0090161A"/>
    <w:rsid w:val="009016EC"/>
    <w:rsid w:val="00902C26"/>
    <w:rsid w:val="00902E02"/>
    <w:rsid w:val="00902EBF"/>
    <w:rsid w:val="00902EF7"/>
    <w:rsid w:val="00902F4A"/>
    <w:rsid w:val="00903ACA"/>
    <w:rsid w:val="00904356"/>
    <w:rsid w:val="00904704"/>
    <w:rsid w:val="00904790"/>
    <w:rsid w:val="00904825"/>
    <w:rsid w:val="00904951"/>
    <w:rsid w:val="00904BDC"/>
    <w:rsid w:val="00904C81"/>
    <w:rsid w:val="009050F8"/>
    <w:rsid w:val="00905B08"/>
    <w:rsid w:val="00905BF7"/>
    <w:rsid w:val="00905F45"/>
    <w:rsid w:val="0090634A"/>
    <w:rsid w:val="0090692C"/>
    <w:rsid w:val="00906D9B"/>
    <w:rsid w:val="00906E77"/>
    <w:rsid w:val="00906FE9"/>
    <w:rsid w:val="009073EB"/>
    <w:rsid w:val="0091057A"/>
    <w:rsid w:val="00910CC1"/>
    <w:rsid w:val="00910E6C"/>
    <w:rsid w:val="0091139C"/>
    <w:rsid w:val="00911479"/>
    <w:rsid w:val="00911519"/>
    <w:rsid w:val="00911918"/>
    <w:rsid w:val="00911929"/>
    <w:rsid w:val="00911B71"/>
    <w:rsid w:val="00911C14"/>
    <w:rsid w:val="00912548"/>
    <w:rsid w:val="00912887"/>
    <w:rsid w:val="00912997"/>
    <w:rsid w:val="00912A9F"/>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2EA"/>
    <w:rsid w:val="00924A3C"/>
    <w:rsid w:val="00924B76"/>
    <w:rsid w:val="00924BA0"/>
    <w:rsid w:val="00924C91"/>
    <w:rsid w:val="00924D14"/>
    <w:rsid w:val="009259DE"/>
    <w:rsid w:val="009262DF"/>
    <w:rsid w:val="0092630E"/>
    <w:rsid w:val="0092682F"/>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73D"/>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E92"/>
    <w:rsid w:val="00937EA8"/>
    <w:rsid w:val="00937ED9"/>
    <w:rsid w:val="0094030B"/>
    <w:rsid w:val="00940A03"/>
    <w:rsid w:val="0094113E"/>
    <w:rsid w:val="00941C2D"/>
    <w:rsid w:val="0094247F"/>
    <w:rsid w:val="009429D7"/>
    <w:rsid w:val="00942A92"/>
    <w:rsid w:val="00942EB0"/>
    <w:rsid w:val="009430AF"/>
    <w:rsid w:val="00943A5F"/>
    <w:rsid w:val="00943D9B"/>
    <w:rsid w:val="00943DB3"/>
    <w:rsid w:val="00943FE7"/>
    <w:rsid w:val="009441EC"/>
    <w:rsid w:val="009442D3"/>
    <w:rsid w:val="009447E2"/>
    <w:rsid w:val="009449B3"/>
    <w:rsid w:val="009449E8"/>
    <w:rsid w:val="00945130"/>
    <w:rsid w:val="009452BD"/>
    <w:rsid w:val="009454DD"/>
    <w:rsid w:val="00945712"/>
    <w:rsid w:val="00945B79"/>
    <w:rsid w:val="00945DE1"/>
    <w:rsid w:val="00945FC3"/>
    <w:rsid w:val="00946308"/>
    <w:rsid w:val="00946573"/>
    <w:rsid w:val="0094672C"/>
    <w:rsid w:val="00946AE6"/>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6C49"/>
    <w:rsid w:val="00956D18"/>
    <w:rsid w:val="0095716D"/>
    <w:rsid w:val="00957203"/>
    <w:rsid w:val="009573D1"/>
    <w:rsid w:val="00957DAE"/>
    <w:rsid w:val="00960588"/>
    <w:rsid w:val="009606A1"/>
    <w:rsid w:val="009609E2"/>
    <w:rsid w:val="00960A95"/>
    <w:rsid w:val="00960B37"/>
    <w:rsid w:val="00960C5E"/>
    <w:rsid w:val="00960CFC"/>
    <w:rsid w:val="00960ED3"/>
    <w:rsid w:val="00962183"/>
    <w:rsid w:val="009623B4"/>
    <w:rsid w:val="00962D6F"/>
    <w:rsid w:val="0096339C"/>
    <w:rsid w:val="009634DA"/>
    <w:rsid w:val="009634F0"/>
    <w:rsid w:val="009639CD"/>
    <w:rsid w:val="00963ED2"/>
    <w:rsid w:val="009642D8"/>
    <w:rsid w:val="00964E28"/>
    <w:rsid w:val="0096526E"/>
    <w:rsid w:val="00965500"/>
    <w:rsid w:val="0096550A"/>
    <w:rsid w:val="0096551C"/>
    <w:rsid w:val="00965806"/>
    <w:rsid w:val="00965910"/>
    <w:rsid w:val="00965CE6"/>
    <w:rsid w:val="009662E9"/>
    <w:rsid w:val="009668A6"/>
    <w:rsid w:val="00966A6D"/>
    <w:rsid w:val="0096792D"/>
    <w:rsid w:val="00967951"/>
    <w:rsid w:val="00967A22"/>
    <w:rsid w:val="00967F58"/>
    <w:rsid w:val="00970608"/>
    <w:rsid w:val="0097082E"/>
    <w:rsid w:val="0097092D"/>
    <w:rsid w:val="00970AE9"/>
    <w:rsid w:val="00970B5D"/>
    <w:rsid w:val="00970BD9"/>
    <w:rsid w:val="0097105D"/>
    <w:rsid w:val="009715A7"/>
    <w:rsid w:val="00971799"/>
    <w:rsid w:val="00971FC1"/>
    <w:rsid w:val="0097206A"/>
    <w:rsid w:val="0097224D"/>
    <w:rsid w:val="00972C41"/>
    <w:rsid w:val="00973005"/>
    <w:rsid w:val="009739A2"/>
    <w:rsid w:val="00973AD8"/>
    <w:rsid w:val="00974075"/>
    <w:rsid w:val="0097436E"/>
    <w:rsid w:val="00974613"/>
    <w:rsid w:val="00974C94"/>
    <w:rsid w:val="00974D0D"/>
    <w:rsid w:val="00975304"/>
    <w:rsid w:val="009753E3"/>
    <w:rsid w:val="00975466"/>
    <w:rsid w:val="009757BD"/>
    <w:rsid w:val="00975823"/>
    <w:rsid w:val="00975954"/>
    <w:rsid w:val="00975BCF"/>
    <w:rsid w:val="00975ED4"/>
    <w:rsid w:val="00977102"/>
    <w:rsid w:val="0097710D"/>
    <w:rsid w:val="0097727A"/>
    <w:rsid w:val="00977280"/>
    <w:rsid w:val="009774E8"/>
    <w:rsid w:val="009776DD"/>
    <w:rsid w:val="00977823"/>
    <w:rsid w:val="00977A24"/>
    <w:rsid w:val="00977C4D"/>
    <w:rsid w:val="00977DA3"/>
    <w:rsid w:val="0098014B"/>
    <w:rsid w:val="009801F7"/>
    <w:rsid w:val="009802C4"/>
    <w:rsid w:val="00980611"/>
    <w:rsid w:val="00980805"/>
    <w:rsid w:val="009815BE"/>
    <w:rsid w:val="009815E1"/>
    <w:rsid w:val="0098178E"/>
    <w:rsid w:val="0098280C"/>
    <w:rsid w:val="009829A8"/>
    <w:rsid w:val="00982DFB"/>
    <w:rsid w:val="00983671"/>
    <w:rsid w:val="00983769"/>
    <w:rsid w:val="009838A1"/>
    <w:rsid w:val="00983BD0"/>
    <w:rsid w:val="00983D93"/>
    <w:rsid w:val="00983E1F"/>
    <w:rsid w:val="00983E3C"/>
    <w:rsid w:val="009841AA"/>
    <w:rsid w:val="009844D6"/>
    <w:rsid w:val="0098458B"/>
    <w:rsid w:val="00985C90"/>
    <w:rsid w:val="00986347"/>
    <w:rsid w:val="00986986"/>
    <w:rsid w:val="00986D85"/>
    <w:rsid w:val="00986E92"/>
    <w:rsid w:val="0098710C"/>
    <w:rsid w:val="0098748D"/>
    <w:rsid w:val="0098751E"/>
    <w:rsid w:val="009877FA"/>
    <w:rsid w:val="00987843"/>
    <w:rsid w:val="00987C61"/>
    <w:rsid w:val="00987D87"/>
    <w:rsid w:val="00987DC7"/>
    <w:rsid w:val="00987F95"/>
    <w:rsid w:val="0099032D"/>
    <w:rsid w:val="00990528"/>
    <w:rsid w:val="0099068D"/>
    <w:rsid w:val="00990A30"/>
    <w:rsid w:val="00990BEF"/>
    <w:rsid w:val="00991523"/>
    <w:rsid w:val="009919DD"/>
    <w:rsid w:val="00991C75"/>
    <w:rsid w:val="00991DC3"/>
    <w:rsid w:val="0099216F"/>
    <w:rsid w:val="009924E0"/>
    <w:rsid w:val="00992ABE"/>
    <w:rsid w:val="00993558"/>
    <w:rsid w:val="00993613"/>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593"/>
    <w:rsid w:val="009A06DB"/>
    <w:rsid w:val="009A08AF"/>
    <w:rsid w:val="009A09D8"/>
    <w:rsid w:val="009A0DED"/>
    <w:rsid w:val="009A0E92"/>
    <w:rsid w:val="009A0F3A"/>
    <w:rsid w:val="009A175E"/>
    <w:rsid w:val="009A18D4"/>
    <w:rsid w:val="009A194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26A"/>
    <w:rsid w:val="009A649D"/>
    <w:rsid w:val="009A68DA"/>
    <w:rsid w:val="009A68E6"/>
    <w:rsid w:val="009A6FAE"/>
    <w:rsid w:val="009A71A6"/>
    <w:rsid w:val="009A7D18"/>
    <w:rsid w:val="009A7F10"/>
    <w:rsid w:val="009B007D"/>
    <w:rsid w:val="009B0222"/>
    <w:rsid w:val="009B1D52"/>
    <w:rsid w:val="009B206A"/>
    <w:rsid w:val="009B23D8"/>
    <w:rsid w:val="009B299E"/>
    <w:rsid w:val="009B34DD"/>
    <w:rsid w:val="009B35F1"/>
    <w:rsid w:val="009B3653"/>
    <w:rsid w:val="009B368D"/>
    <w:rsid w:val="009B389A"/>
    <w:rsid w:val="009B39E9"/>
    <w:rsid w:val="009B3A2A"/>
    <w:rsid w:val="009B3B3C"/>
    <w:rsid w:val="009B3BA5"/>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7AF"/>
    <w:rsid w:val="009C28DE"/>
    <w:rsid w:val="009C3530"/>
    <w:rsid w:val="009C3952"/>
    <w:rsid w:val="009C39BD"/>
    <w:rsid w:val="009C3B7F"/>
    <w:rsid w:val="009C3C05"/>
    <w:rsid w:val="009C4711"/>
    <w:rsid w:val="009C4C95"/>
    <w:rsid w:val="009C4F38"/>
    <w:rsid w:val="009C54FB"/>
    <w:rsid w:val="009C5C71"/>
    <w:rsid w:val="009C5E87"/>
    <w:rsid w:val="009C607D"/>
    <w:rsid w:val="009C659A"/>
    <w:rsid w:val="009C6859"/>
    <w:rsid w:val="009C68BA"/>
    <w:rsid w:val="009C6BBF"/>
    <w:rsid w:val="009C7261"/>
    <w:rsid w:val="009C7345"/>
    <w:rsid w:val="009D059B"/>
    <w:rsid w:val="009D0791"/>
    <w:rsid w:val="009D0E63"/>
    <w:rsid w:val="009D18CF"/>
    <w:rsid w:val="009D1C12"/>
    <w:rsid w:val="009D2380"/>
    <w:rsid w:val="009D2550"/>
    <w:rsid w:val="009D26DF"/>
    <w:rsid w:val="009D28D0"/>
    <w:rsid w:val="009D2B0F"/>
    <w:rsid w:val="009D2EB5"/>
    <w:rsid w:val="009D3117"/>
    <w:rsid w:val="009D363B"/>
    <w:rsid w:val="009D37C6"/>
    <w:rsid w:val="009D3BFC"/>
    <w:rsid w:val="009D3C5B"/>
    <w:rsid w:val="009D3D32"/>
    <w:rsid w:val="009D3E49"/>
    <w:rsid w:val="009D3F13"/>
    <w:rsid w:val="009D3FBE"/>
    <w:rsid w:val="009D4119"/>
    <w:rsid w:val="009D41F0"/>
    <w:rsid w:val="009D4D1D"/>
    <w:rsid w:val="009D4F39"/>
    <w:rsid w:val="009D59DF"/>
    <w:rsid w:val="009D5BA7"/>
    <w:rsid w:val="009D6078"/>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5E5"/>
    <w:rsid w:val="009E1E4C"/>
    <w:rsid w:val="009E21C6"/>
    <w:rsid w:val="009E293B"/>
    <w:rsid w:val="009E2DA6"/>
    <w:rsid w:val="009E2DE9"/>
    <w:rsid w:val="009E2E30"/>
    <w:rsid w:val="009E2F57"/>
    <w:rsid w:val="009E329D"/>
    <w:rsid w:val="009E341A"/>
    <w:rsid w:val="009E35B6"/>
    <w:rsid w:val="009E36EE"/>
    <w:rsid w:val="009E3C94"/>
    <w:rsid w:val="009E42D4"/>
    <w:rsid w:val="009E43AA"/>
    <w:rsid w:val="009E46BD"/>
    <w:rsid w:val="009E46EB"/>
    <w:rsid w:val="009E4AA8"/>
    <w:rsid w:val="009E4BEB"/>
    <w:rsid w:val="009E58F1"/>
    <w:rsid w:val="009E5A16"/>
    <w:rsid w:val="009E5EFA"/>
    <w:rsid w:val="009E5F71"/>
    <w:rsid w:val="009E63DA"/>
    <w:rsid w:val="009E65D9"/>
    <w:rsid w:val="009E66ED"/>
    <w:rsid w:val="009E6D04"/>
    <w:rsid w:val="009E6EAC"/>
    <w:rsid w:val="009E7484"/>
    <w:rsid w:val="009E7A29"/>
    <w:rsid w:val="009E7BC6"/>
    <w:rsid w:val="009F00A6"/>
    <w:rsid w:val="009F0444"/>
    <w:rsid w:val="009F054A"/>
    <w:rsid w:val="009F065D"/>
    <w:rsid w:val="009F06CE"/>
    <w:rsid w:val="009F0839"/>
    <w:rsid w:val="009F0A0F"/>
    <w:rsid w:val="009F1206"/>
    <w:rsid w:val="009F1AAE"/>
    <w:rsid w:val="009F1BCC"/>
    <w:rsid w:val="009F2EBD"/>
    <w:rsid w:val="009F2FC2"/>
    <w:rsid w:val="009F3400"/>
    <w:rsid w:val="009F37FF"/>
    <w:rsid w:val="009F39F3"/>
    <w:rsid w:val="009F3AE6"/>
    <w:rsid w:val="009F3B47"/>
    <w:rsid w:val="009F3E94"/>
    <w:rsid w:val="009F3F7B"/>
    <w:rsid w:val="009F4527"/>
    <w:rsid w:val="009F452A"/>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95E"/>
    <w:rsid w:val="009F7AC4"/>
    <w:rsid w:val="009F7D80"/>
    <w:rsid w:val="00A0015E"/>
    <w:rsid w:val="00A00636"/>
    <w:rsid w:val="00A00884"/>
    <w:rsid w:val="00A00C40"/>
    <w:rsid w:val="00A00D4A"/>
    <w:rsid w:val="00A0124F"/>
    <w:rsid w:val="00A0141A"/>
    <w:rsid w:val="00A01463"/>
    <w:rsid w:val="00A0147A"/>
    <w:rsid w:val="00A014AA"/>
    <w:rsid w:val="00A01BE4"/>
    <w:rsid w:val="00A01C4C"/>
    <w:rsid w:val="00A01DEA"/>
    <w:rsid w:val="00A01E06"/>
    <w:rsid w:val="00A020BB"/>
    <w:rsid w:val="00A022D6"/>
    <w:rsid w:val="00A024D7"/>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0A8"/>
    <w:rsid w:val="00A05244"/>
    <w:rsid w:val="00A05270"/>
    <w:rsid w:val="00A052E6"/>
    <w:rsid w:val="00A056EF"/>
    <w:rsid w:val="00A05AC1"/>
    <w:rsid w:val="00A05F4A"/>
    <w:rsid w:val="00A06323"/>
    <w:rsid w:val="00A0643E"/>
    <w:rsid w:val="00A06910"/>
    <w:rsid w:val="00A06A55"/>
    <w:rsid w:val="00A06FFB"/>
    <w:rsid w:val="00A07216"/>
    <w:rsid w:val="00A073C1"/>
    <w:rsid w:val="00A07A80"/>
    <w:rsid w:val="00A07FB9"/>
    <w:rsid w:val="00A104DE"/>
    <w:rsid w:val="00A105D6"/>
    <w:rsid w:val="00A10762"/>
    <w:rsid w:val="00A107E6"/>
    <w:rsid w:val="00A10C1C"/>
    <w:rsid w:val="00A11074"/>
    <w:rsid w:val="00A1189B"/>
    <w:rsid w:val="00A11B68"/>
    <w:rsid w:val="00A11F1E"/>
    <w:rsid w:val="00A121DA"/>
    <w:rsid w:val="00A12252"/>
    <w:rsid w:val="00A123EF"/>
    <w:rsid w:val="00A1258A"/>
    <w:rsid w:val="00A127E4"/>
    <w:rsid w:val="00A128AE"/>
    <w:rsid w:val="00A12915"/>
    <w:rsid w:val="00A12966"/>
    <w:rsid w:val="00A12B3A"/>
    <w:rsid w:val="00A12D65"/>
    <w:rsid w:val="00A130FB"/>
    <w:rsid w:val="00A13593"/>
    <w:rsid w:val="00A13A3E"/>
    <w:rsid w:val="00A13C9F"/>
    <w:rsid w:val="00A141DF"/>
    <w:rsid w:val="00A14C21"/>
    <w:rsid w:val="00A150E3"/>
    <w:rsid w:val="00A15124"/>
    <w:rsid w:val="00A1564E"/>
    <w:rsid w:val="00A15931"/>
    <w:rsid w:val="00A15EB0"/>
    <w:rsid w:val="00A15F7B"/>
    <w:rsid w:val="00A16031"/>
    <w:rsid w:val="00A160B0"/>
    <w:rsid w:val="00A16305"/>
    <w:rsid w:val="00A16405"/>
    <w:rsid w:val="00A1657F"/>
    <w:rsid w:val="00A16596"/>
    <w:rsid w:val="00A16AEF"/>
    <w:rsid w:val="00A172FD"/>
    <w:rsid w:val="00A17335"/>
    <w:rsid w:val="00A1775F"/>
    <w:rsid w:val="00A1778A"/>
    <w:rsid w:val="00A205BA"/>
    <w:rsid w:val="00A20E1E"/>
    <w:rsid w:val="00A20E71"/>
    <w:rsid w:val="00A20F01"/>
    <w:rsid w:val="00A213E0"/>
    <w:rsid w:val="00A214E6"/>
    <w:rsid w:val="00A21587"/>
    <w:rsid w:val="00A21633"/>
    <w:rsid w:val="00A21C2E"/>
    <w:rsid w:val="00A21C6B"/>
    <w:rsid w:val="00A21EC3"/>
    <w:rsid w:val="00A22122"/>
    <w:rsid w:val="00A22598"/>
    <w:rsid w:val="00A22952"/>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449"/>
    <w:rsid w:val="00A2751C"/>
    <w:rsid w:val="00A278CC"/>
    <w:rsid w:val="00A27BE0"/>
    <w:rsid w:val="00A27E75"/>
    <w:rsid w:val="00A27F05"/>
    <w:rsid w:val="00A300B9"/>
    <w:rsid w:val="00A30101"/>
    <w:rsid w:val="00A30A1A"/>
    <w:rsid w:val="00A30A85"/>
    <w:rsid w:val="00A30F40"/>
    <w:rsid w:val="00A31111"/>
    <w:rsid w:val="00A311E4"/>
    <w:rsid w:val="00A314EA"/>
    <w:rsid w:val="00A31637"/>
    <w:rsid w:val="00A31B3B"/>
    <w:rsid w:val="00A321D6"/>
    <w:rsid w:val="00A32307"/>
    <w:rsid w:val="00A32391"/>
    <w:rsid w:val="00A329B8"/>
    <w:rsid w:val="00A329C6"/>
    <w:rsid w:val="00A32A95"/>
    <w:rsid w:val="00A3324E"/>
    <w:rsid w:val="00A3326D"/>
    <w:rsid w:val="00A3336E"/>
    <w:rsid w:val="00A33395"/>
    <w:rsid w:val="00A33399"/>
    <w:rsid w:val="00A339E7"/>
    <w:rsid w:val="00A33CA2"/>
    <w:rsid w:val="00A33E1C"/>
    <w:rsid w:val="00A33FC7"/>
    <w:rsid w:val="00A34A01"/>
    <w:rsid w:val="00A34F85"/>
    <w:rsid w:val="00A352AE"/>
    <w:rsid w:val="00A353A1"/>
    <w:rsid w:val="00A359F9"/>
    <w:rsid w:val="00A35DA1"/>
    <w:rsid w:val="00A35DB1"/>
    <w:rsid w:val="00A3654D"/>
    <w:rsid w:val="00A368E5"/>
    <w:rsid w:val="00A36998"/>
    <w:rsid w:val="00A36CFB"/>
    <w:rsid w:val="00A36FCC"/>
    <w:rsid w:val="00A370ED"/>
    <w:rsid w:val="00A37342"/>
    <w:rsid w:val="00A37451"/>
    <w:rsid w:val="00A374CC"/>
    <w:rsid w:val="00A37656"/>
    <w:rsid w:val="00A378B3"/>
    <w:rsid w:val="00A3796C"/>
    <w:rsid w:val="00A379F8"/>
    <w:rsid w:val="00A37BF1"/>
    <w:rsid w:val="00A401B5"/>
    <w:rsid w:val="00A40379"/>
    <w:rsid w:val="00A40AA1"/>
    <w:rsid w:val="00A40B1D"/>
    <w:rsid w:val="00A40D3C"/>
    <w:rsid w:val="00A41312"/>
    <w:rsid w:val="00A41C79"/>
    <w:rsid w:val="00A41D16"/>
    <w:rsid w:val="00A41F30"/>
    <w:rsid w:val="00A421A2"/>
    <w:rsid w:val="00A427FA"/>
    <w:rsid w:val="00A429AA"/>
    <w:rsid w:val="00A429E2"/>
    <w:rsid w:val="00A42A85"/>
    <w:rsid w:val="00A42A97"/>
    <w:rsid w:val="00A42B45"/>
    <w:rsid w:val="00A42D35"/>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998"/>
    <w:rsid w:val="00A50AF9"/>
    <w:rsid w:val="00A50C81"/>
    <w:rsid w:val="00A511FB"/>
    <w:rsid w:val="00A5122F"/>
    <w:rsid w:val="00A5133F"/>
    <w:rsid w:val="00A514EE"/>
    <w:rsid w:val="00A516FE"/>
    <w:rsid w:val="00A5200F"/>
    <w:rsid w:val="00A5247D"/>
    <w:rsid w:val="00A529D0"/>
    <w:rsid w:val="00A52AF5"/>
    <w:rsid w:val="00A52B4C"/>
    <w:rsid w:val="00A531FB"/>
    <w:rsid w:val="00A54277"/>
    <w:rsid w:val="00A5465A"/>
    <w:rsid w:val="00A546BA"/>
    <w:rsid w:val="00A5478A"/>
    <w:rsid w:val="00A547C2"/>
    <w:rsid w:val="00A549D4"/>
    <w:rsid w:val="00A54A22"/>
    <w:rsid w:val="00A54AC7"/>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9B1"/>
    <w:rsid w:val="00A57B91"/>
    <w:rsid w:val="00A57C67"/>
    <w:rsid w:val="00A60445"/>
    <w:rsid w:val="00A6044E"/>
    <w:rsid w:val="00A60578"/>
    <w:rsid w:val="00A60D47"/>
    <w:rsid w:val="00A60DFA"/>
    <w:rsid w:val="00A610DF"/>
    <w:rsid w:val="00A612D8"/>
    <w:rsid w:val="00A616FC"/>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0D0"/>
    <w:rsid w:val="00A66470"/>
    <w:rsid w:val="00A66C0B"/>
    <w:rsid w:val="00A66C2E"/>
    <w:rsid w:val="00A67023"/>
    <w:rsid w:val="00A670C0"/>
    <w:rsid w:val="00A672AD"/>
    <w:rsid w:val="00A67673"/>
    <w:rsid w:val="00A676C8"/>
    <w:rsid w:val="00A67972"/>
    <w:rsid w:val="00A67ABE"/>
    <w:rsid w:val="00A67DF3"/>
    <w:rsid w:val="00A67E7F"/>
    <w:rsid w:val="00A7058C"/>
    <w:rsid w:val="00A70E69"/>
    <w:rsid w:val="00A71064"/>
    <w:rsid w:val="00A71715"/>
    <w:rsid w:val="00A7216A"/>
    <w:rsid w:val="00A7218D"/>
    <w:rsid w:val="00A724A0"/>
    <w:rsid w:val="00A724F1"/>
    <w:rsid w:val="00A7291F"/>
    <w:rsid w:val="00A72C57"/>
    <w:rsid w:val="00A72E0F"/>
    <w:rsid w:val="00A734E7"/>
    <w:rsid w:val="00A73513"/>
    <w:rsid w:val="00A7367F"/>
    <w:rsid w:val="00A73899"/>
    <w:rsid w:val="00A739C9"/>
    <w:rsid w:val="00A73A57"/>
    <w:rsid w:val="00A73DD9"/>
    <w:rsid w:val="00A73E6F"/>
    <w:rsid w:val="00A74018"/>
    <w:rsid w:val="00A740CD"/>
    <w:rsid w:val="00A74446"/>
    <w:rsid w:val="00A746F1"/>
    <w:rsid w:val="00A7501F"/>
    <w:rsid w:val="00A75059"/>
    <w:rsid w:val="00A75428"/>
    <w:rsid w:val="00A75C5C"/>
    <w:rsid w:val="00A76347"/>
    <w:rsid w:val="00A768CE"/>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CDA"/>
    <w:rsid w:val="00A84EF9"/>
    <w:rsid w:val="00A84FBE"/>
    <w:rsid w:val="00A852BE"/>
    <w:rsid w:val="00A854AC"/>
    <w:rsid w:val="00A856E5"/>
    <w:rsid w:val="00A85AC3"/>
    <w:rsid w:val="00A85C46"/>
    <w:rsid w:val="00A8602B"/>
    <w:rsid w:val="00A86370"/>
    <w:rsid w:val="00A86477"/>
    <w:rsid w:val="00A867C4"/>
    <w:rsid w:val="00A86A18"/>
    <w:rsid w:val="00A86DEC"/>
    <w:rsid w:val="00A8717C"/>
    <w:rsid w:val="00A87326"/>
    <w:rsid w:val="00A873E2"/>
    <w:rsid w:val="00A87768"/>
    <w:rsid w:val="00A877B0"/>
    <w:rsid w:val="00A87B9E"/>
    <w:rsid w:val="00A90461"/>
    <w:rsid w:val="00A906CB"/>
    <w:rsid w:val="00A90EF4"/>
    <w:rsid w:val="00A90EFB"/>
    <w:rsid w:val="00A90F2B"/>
    <w:rsid w:val="00A911FB"/>
    <w:rsid w:val="00A91386"/>
    <w:rsid w:val="00A91484"/>
    <w:rsid w:val="00A919C1"/>
    <w:rsid w:val="00A91AFE"/>
    <w:rsid w:val="00A91EEE"/>
    <w:rsid w:val="00A9231A"/>
    <w:rsid w:val="00A92434"/>
    <w:rsid w:val="00A924EF"/>
    <w:rsid w:val="00A925E9"/>
    <w:rsid w:val="00A92681"/>
    <w:rsid w:val="00A927B8"/>
    <w:rsid w:val="00A92EE1"/>
    <w:rsid w:val="00A930BB"/>
    <w:rsid w:val="00A9312C"/>
    <w:rsid w:val="00A938E0"/>
    <w:rsid w:val="00A93A7F"/>
    <w:rsid w:val="00A93E04"/>
    <w:rsid w:val="00A93E81"/>
    <w:rsid w:val="00A94812"/>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D15"/>
    <w:rsid w:val="00A97EB3"/>
    <w:rsid w:val="00AA014E"/>
    <w:rsid w:val="00AA0382"/>
    <w:rsid w:val="00AA073C"/>
    <w:rsid w:val="00AA09BD"/>
    <w:rsid w:val="00AA0D9C"/>
    <w:rsid w:val="00AA0F0B"/>
    <w:rsid w:val="00AA145A"/>
    <w:rsid w:val="00AA1742"/>
    <w:rsid w:val="00AA1765"/>
    <w:rsid w:val="00AA1A99"/>
    <w:rsid w:val="00AA1AEF"/>
    <w:rsid w:val="00AA201B"/>
    <w:rsid w:val="00AA28F5"/>
    <w:rsid w:val="00AA2F65"/>
    <w:rsid w:val="00AA311E"/>
    <w:rsid w:val="00AA324E"/>
    <w:rsid w:val="00AA3B4B"/>
    <w:rsid w:val="00AA3DE7"/>
    <w:rsid w:val="00AA3EB8"/>
    <w:rsid w:val="00AA4131"/>
    <w:rsid w:val="00AA4307"/>
    <w:rsid w:val="00AA48EA"/>
    <w:rsid w:val="00AA4F45"/>
    <w:rsid w:val="00AA53B6"/>
    <w:rsid w:val="00AA554C"/>
    <w:rsid w:val="00AA5584"/>
    <w:rsid w:val="00AA57E5"/>
    <w:rsid w:val="00AA59F9"/>
    <w:rsid w:val="00AA5E2B"/>
    <w:rsid w:val="00AA6323"/>
    <w:rsid w:val="00AA65A2"/>
    <w:rsid w:val="00AA6820"/>
    <w:rsid w:val="00AA7130"/>
    <w:rsid w:val="00AA77DC"/>
    <w:rsid w:val="00AA7E97"/>
    <w:rsid w:val="00AB0392"/>
    <w:rsid w:val="00AB0813"/>
    <w:rsid w:val="00AB094A"/>
    <w:rsid w:val="00AB0B39"/>
    <w:rsid w:val="00AB0D49"/>
    <w:rsid w:val="00AB0D86"/>
    <w:rsid w:val="00AB0DF8"/>
    <w:rsid w:val="00AB110F"/>
    <w:rsid w:val="00AB1187"/>
    <w:rsid w:val="00AB1BE2"/>
    <w:rsid w:val="00AB1E6F"/>
    <w:rsid w:val="00AB24B3"/>
    <w:rsid w:val="00AB27C4"/>
    <w:rsid w:val="00AB28FD"/>
    <w:rsid w:val="00AB2A4B"/>
    <w:rsid w:val="00AB2B9A"/>
    <w:rsid w:val="00AB2BAA"/>
    <w:rsid w:val="00AB3704"/>
    <w:rsid w:val="00AB390B"/>
    <w:rsid w:val="00AB3EB8"/>
    <w:rsid w:val="00AB3EDC"/>
    <w:rsid w:val="00AB4441"/>
    <w:rsid w:val="00AB472A"/>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5B9"/>
    <w:rsid w:val="00AC0953"/>
    <w:rsid w:val="00AC0A90"/>
    <w:rsid w:val="00AC0DCF"/>
    <w:rsid w:val="00AC2190"/>
    <w:rsid w:val="00AC21C9"/>
    <w:rsid w:val="00AC243B"/>
    <w:rsid w:val="00AC2AD4"/>
    <w:rsid w:val="00AC2D2A"/>
    <w:rsid w:val="00AC2DC4"/>
    <w:rsid w:val="00AC37B4"/>
    <w:rsid w:val="00AC3F7D"/>
    <w:rsid w:val="00AC3FF0"/>
    <w:rsid w:val="00AC4050"/>
    <w:rsid w:val="00AC44FA"/>
    <w:rsid w:val="00AC45D9"/>
    <w:rsid w:val="00AC4944"/>
    <w:rsid w:val="00AC4998"/>
    <w:rsid w:val="00AC4D8D"/>
    <w:rsid w:val="00AC4EC4"/>
    <w:rsid w:val="00AC52D9"/>
    <w:rsid w:val="00AC56D4"/>
    <w:rsid w:val="00AC5AED"/>
    <w:rsid w:val="00AC5D0E"/>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DB1"/>
    <w:rsid w:val="00AD0E97"/>
    <w:rsid w:val="00AD0EB5"/>
    <w:rsid w:val="00AD0EC6"/>
    <w:rsid w:val="00AD0F2C"/>
    <w:rsid w:val="00AD1005"/>
    <w:rsid w:val="00AD19EB"/>
    <w:rsid w:val="00AD1A49"/>
    <w:rsid w:val="00AD1AE6"/>
    <w:rsid w:val="00AD23F7"/>
    <w:rsid w:val="00AD2998"/>
    <w:rsid w:val="00AD2DF1"/>
    <w:rsid w:val="00AD36A6"/>
    <w:rsid w:val="00AD3D7C"/>
    <w:rsid w:val="00AD4C93"/>
    <w:rsid w:val="00AD4CC3"/>
    <w:rsid w:val="00AD4E70"/>
    <w:rsid w:val="00AD5024"/>
    <w:rsid w:val="00AD569A"/>
    <w:rsid w:val="00AD5768"/>
    <w:rsid w:val="00AD5DAA"/>
    <w:rsid w:val="00AD6055"/>
    <w:rsid w:val="00AD612F"/>
    <w:rsid w:val="00AD68FE"/>
    <w:rsid w:val="00AD6C45"/>
    <w:rsid w:val="00AD6C5B"/>
    <w:rsid w:val="00AD6CE2"/>
    <w:rsid w:val="00AD6F65"/>
    <w:rsid w:val="00AD706A"/>
    <w:rsid w:val="00AD711B"/>
    <w:rsid w:val="00AD7293"/>
    <w:rsid w:val="00AD73CC"/>
    <w:rsid w:val="00AD75FD"/>
    <w:rsid w:val="00AD782A"/>
    <w:rsid w:val="00AD79D5"/>
    <w:rsid w:val="00AD7A1E"/>
    <w:rsid w:val="00AD7A87"/>
    <w:rsid w:val="00AD7BFD"/>
    <w:rsid w:val="00AE071B"/>
    <w:rsid w:val="00AE16B7"/>
    <w:rsid w:val="00AE1FE7"/>
    <w:rsid w:val="00AE2106"/>
    <w:rsid w:val="00AE21CC"/>
    <w:rsid w:val="00AE22E4"/>
    <w:rsid w:val="00AE2632"/>
    <w:rsid w:val="00AE27D5"/>
    <w:rsid w:val="00AE28DE"/>
    <w:rsid w:val="00AE28E4"/>
    <w:rsid w:val="00AE3292"/>
    <w:rsid w:val="00AE341B"/>
    <w:rsid w:val="00AE34F0"/>
    <w:rsid w:val="00AE3675"/>
    <w:rsid w:val="00AE3B4D"/>
    <w:rsid w:val="00AE3F9A"/>
    <w:rsid w:val="00AE4215"/>
    <w:rsid w:val="00AE5A4C"/>
    <w:rsid w:val="00AE5B15"/>
    <w:rsid w:val="00AE5D18"/>
    <w:rsid w:val="00AE62C4"/>
    <w:rsid w:val="00AE648A"/>
    <w:rsid w:val="00AE659B"/>
    <w:rsid w:val="00AE6BE9"/>
    <w:rsid w:val="00AE6E43"/>
    <w:rsid w:val="00AE7421"/>
    <w:rsid w:val="00AE77F1"/>
    <w:rsid w:val="00AF02D7"/>
    <w:rsid w:val="00AF02FC"/>
    <w:rsid w:val="00AF085A"/>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F4A"/>
    <w:rsid w:val="00AF38BC"/>
    <w:rsid w:val="00AF3D10"/>
    <w:rsid w:val="00AF3D3F"/>
    <w:rsid w:val="00AF3E40"/>
    <w:rsid w:val="00AF4116"/>
    <w:rsid w:val="00AF475A"/>
    <w:rsid w:val="00AF47E7"/>
    <w:rsid w:val="00AF4BF5"/>
    <w:rsid w:val="00AF4C60"/>
    <w:rsid w:val="00AF4DC7"/>
    <w:rsid w:val="00AF507C"/>
    <w:rsid w:val="00AF50A9"/>
    <w:rsid w:val="00AF5314"/>
    <w:rsid w:val="00AF5A8D"/>
    <w:rsid w:val="00AF5E2A"/>
    <w:rsid w:val="00AF65B8"/>
    <w:rsid w:val="00AF66CE"/>
    <w:rsid w:val="00AF6D04"/>
    <w:rsid w:val="00AF7578"/>
    <w:rsid w:val="00AF76D0"/>
    <w:rsid w:val="00AF7B8B"/>
    <w:rsid w:val="00AF7D7E"/>
    <w:rsid w:val="00AF7F99"/>
    <w:rsid w:val="00B002A9"/>
    <w:rsid w:val="00B00538"/>
    <w:rsid w:val="00B006AD"/>
    <w:rsid w:val="00B00945"/>
    <w:rsid w:val="00B0131A"/>
    <w:rsid w:val="00B0145A"/>
    <w:rsid w:val="00B014E5"/>
    <w:rsid w:val="00B01619"/>
    <w:rsid w:val="00B0164D"/>
    <w:rsid w:val="00B016BB"/>
    <w:rsid w:val="00B01862"/>
    <w:rsid w:val="00B0189D"/>
    <w:rsid w:val="00B01B86"/>
    <w:rsid w:val="00B022A3"/>
    <w:rsid w:val="00B025AF"/>
    <w:rsid w:val="00B029F0"/>
    <w:rsid w:val="00B02BB8"/>
    <w:rsid w:val="00B02E74"/>
    <w:rsid w:val="00B02EE4"/>
    <w:rsid w:val="00B030CF"/>
    <w:rsid w:val="00B0324A"/>
    <w:rsid w:val="00B03436"/>
    <w:rsid w:val="00B03582"/>
    <w:rsid w:val="00B0361E"/>
    <w:rsid w:val="00B039A7"/>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959"/>
    <w:rsid w:val="00B12BFC"/>
    <w:rsid w:val="00B1332A"/>
    <w:rsid w:val="00B137DA"/>
    <w:rsid w:val="00B13B8E"/>
    <w:rsid w:val="00B13CA2"/>
    <w:rsid w:val="00B14248"/>
    <w:rsid w:val="00B146AF"/>
    <w:rsid w:val="00B14B93"/>
    <w:rsid w:val="00B14EAE"/>
    <w:rsid w:val="00B150F2"/>
    <w:rsid w:val="00B1520A"/>
    <w:rsid w:val="00B15260"/>
    <w:rsid w:val="00B1531B"/>
    <w:rsid w:val="00B15CC2"/>
    <w:rsid w:val="00B1608A"/>
    <w:rsid w:val="00B16206"/>
    <w:rsid w:val="00B1624C"/>
    <w:rsid w:val="00B163C7"/>
    <w:rsid w:val="00B16668"/>
    <w:rsid w:val="00B167BB"/>
    <w:rsid w:val="00B175A9"/>
    <w:rsid w:val="00B17602"/>
    <w:rsid w:val="00B17BF6"/>
    <w:rsid w:val="00B17C43"/>
    <w:rsid w:val="00B17C5F"/>
    <w:rsid w:val="00B201CD"/>
    <w:rsid w:val="00B206A0"/>
    <w:rsid w:val="00B20A60"/>
    <w:rsid w:val="00B20FC6"/>
    <w:rsid w:val="00B21176"/>
    <w:rsid w:val="00B21381"/>
    <w:rsid w:val="00B2189D"/>
    <w:rsid w:val="00B21AD6"/>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EDA"/>
    <w:rsid w:val="00B25113"/>
    <w:rsid w:val="00B252C7"/>
    <w:rsid w:val="00B256E8"/>
    <w:rsid w:val="00B25814"/>
    <w:rsid w:val="00B25AD4"/>
    <w:rsid w:val="00B25C80"/>
    <w:rsid w:val="00B25D0A"/>
    <w:rsid w:val="00B25E0B"/>
    <w:rsid w:val="00B25E8D"/>
    <w:rsid w:val="00B25F7E"/>
    <w:rsid w:val="00B261FB"/>
    <w:rsid w:val="00B264E4"/>
    <w:rsid w:val="00B2654C"/>
    <w:rsid w:val="00B26637"/>
    <w:rsid w:val="00B2688A"/>
    <w:rsid w:val="00B26AA0"/>
    <w:rsid w:val="00B26D08"/>
    <w:rsid w:val="00B26F94"/>
    <w:rsid w:val="00B27016"/>
    <w:rsid w:val="00B2711C"/>
    <w:rsid w:val="00B272F2"/>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0D"/>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F65"/>
    <w:rsid w:val="00B41A1E"/>
    <w:rsid w:val="00B42C5A"/>
    <w:rsid w:val="00B42CFE"/>
    <w:rsid w:val="00B43012"/>
    <w:rsid w:val="00B43435"/>
    <w:rsid w:val="00B437DF"/>
    <w:rsid w:val="00B43BED"/>
    <w:rsid w:val="00B44257"/>
    <w:rsid w:val="00B4435C"/>
    <w:rsid w:val="00B44415"/>
    <w:rsid w:val="00B4461C"/>
    <w:rsid w:val="00B446AB"/>
    <w:rsid w:val="00B449FE"/>
    <w:rsid w:val="00B44BFE"/>
    <w:rsid w:val="00B45FE6"/>
    <w:rsid w:val="00B46082"/>
    <w:rsid w:val="00B460A7"/>
    <w:rsid w:val="00B46418"/>
    <w:rsid w:val="00B467D1"/>
    <w:rsid w:val="00B46B8C"/>
    <w:rsid w:val="00B4737F"/>
    <w:rsid w:val="00B4738C"/>
    <w:rsid w:val="00B47C11"/>
    <w:rsid w:val="00B47C87"/>
    <w:rsid w:val="00B47E5F"/>
    <w:rsid w:val="00B47EBB"/>
    <w:rsid w:val="00B50575"/>
    <w:rsid w:val="00B512FF"/>
    <w:rsid w:val="00B51991"/>
    <w:rsid w:val="00B51AC1"/>
    <w:rsid w:val="00B51DDA"/>
    <w:rsid w:val="00B52423"/>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4D"/>
    <w:rsid w:val="00B576B7"/>
    <w:rsid w:val="00B57C47"/>
    <w:rsid w:val="00B6029C"/>
    <w:rsid w:val="00B603E8"/>
    <w:rsid w:val="00B60A5D"/>
    <w:rsid w:val="00B612B6"/>
    <w:rsid w:val="00B6138C"/>
    <w:rsid w:val="00B613A1"/>
    <w:rsid w:val="00B615C4"/>
    <w:rsid w:val="00B6173E"/>
    <w:rsid w:val="00B61A23"/>
    <w:rsid w:val="00B61EE4"/>
    <w:rsid w:val="00B6260F"/>
    <w:rsid w:val="00B62638"/>
    <w:rsid w:val="00B6283F"/>
    <w:rsid w:val="00B635A1"/>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31D"/>
    <w:rsid w:val="00B67859"/>
    <w:rsid w:val="00B67A05"/>
    <w:rsid w:val="00B67FE4"/>
    <w:rsid w:val="00B704D9"/>
    <w:rsid w:val="00B70894"/>
    <w:rsid w:val="00B71130"/>
    <w:rsid w:val="00B71822"/>
    <w:rsid w:val="00B718D8"/>
    <w:rsid w:val="00B7223D"/>
    <w:rsid w:val="00B72468"/>
    <w:rsid w:val="00B7297A"/>
    <w:rsid w:val="00B72B1C"/>
    <w:rsid w:val="00B72B21"/>
    <w:rsid w:val="00B73AC0"/>
    <w:rsid w:val="00B73D21"/>
    <w:rsid w:val="00B73FD9"/>
    <w:rsid w:val="00B74DEE"/>
    <w:rsid w:val="00B74E01"/>
    <w:rsid w:val="00B75078"/>
    <w:rsid w:val="00B759FD"/>
    <w:rsid w:val="00B75A44"/>
    <w:rsid w:val="00B75AB3"/>
    <w:rsid w:val="00B75AEF"/>
    <w:rsid w:val="00B762E8"/>
    <w:rsid w:val="00B76628"/>
    <w:rsid w:val="00B76A4F"/>
    <w:rsid w:val="00B76E90"/>
    <w:rsid w:val="00B7701D"/>
    <w:rsid w:val="00B7759C"/>
    <w:rsid w:val="00B779D1"/>
    <w:rsid w:val="00B77D0E"/>
    <w:rsid w:val="00B8012F"/>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2EC5"/>
    <w:rsid w:val="00B830A6"/>
    <w:rsid w:val="00B8355F"/>
    <w:rsid w:val="00B83936"/>
    <w:rsid w:val="00B83A08"/>
    <w:rsid w:val="00B83AA2"/>
    <w:rsid w:val="00B84415"/>
    <w:rsid w:val="00B84437"/>
    <w:rsid w:val="00B84517"/>
    <w:rsid w:val="00B84699"/>
    <w:rsid w:val="00B84768"/>
    <w:rsid w:val="00B849C4"/>
    <w:rsid w:val="00B84A04"/>
    <w:rsid w:val="00B84CCC"/>
    <w:rsid w:val="00B85333"/>
    <w:rsid w:val="00B85511"/>
    <w:rsid w:val="00B8569D"/>
    <w:rsid w:val="00B857D1"/>
    <w:rsid w:val="00B8590B"/>
    <w:rsid w:val="00B85AAE"/>
    <w:rsid w:val="00B8623F"/>
    <w:rsid w:val="00B86841"/>
    <w:rsid w:val="00B871D4"/>
    <w:rsid w:val="00B87331"/>
    <w:rsid w:val="00B87759"/>
    <w:rsid w:val="00B904B8"/>
    <w:rsid w:val="00B90553"/>
    <w:rsid w:val="00B90A09"/>
    <w:rsid w:val="00B90A20"/>
    <w:rsid w:val="00B910D5"/>
    <w:rsid w:val="00B9123D"/>
    <w:rsid w:val="00B919FF"/>
    <w:rsid w:val="00B91BE3"/>
    <w:rsid w:val="00B91E45"/>
    <w:rsid w:val="00B91F7F"/>
    <w:rsid w:val="00B921A9"/>
    <w:rsid w:val="00B9231E"/>
    <w:rsid w:val="00B927B4"/>
    <w:rsid w:val="00B92D01"/>
    <w:rsid w:val="00B92D2C"/>
    <w:rsid w:val="00B93599"/>
    <w:rsid w:val="00B93889"/>
    <w:rsid w:val="00B93C3C"/>
    <w:rsid w:val="00B93E92"/>
    <w:rsid w:val="00B94788"/>
    <w:rsid w:val="00B949F2"/>
    <w:rsid w:val="00B94E5F"/>
    <w:rsid w:val="00B95187"/>
    <w:rsid w:val="00B952FE"/>
    <w:rsid w:val="00B954E3"/>
    <w:rsid w:val="00B9554D"/>
    <w:rsid w:val="00B9557C"/>
    <w:rsid w:val="00B9560D"/>
    <w:rsid w:val="00B96389"/>
    <w:rsid w:val="00B9664B"/>
    <w:rsid w:val="00B967E3"/>
    <w:rsid w:val="00B97228"/>
    <w:rsid w:val="00B975B4"/>
    <w:rsid w:val="00B9765D"/>
    <w:rsid w:val="00B97AD2"/>
    <w:rsid w:val="00B97B3B"/>
    <w:rsid w:val="00B97E29"/>
    <w:rsid w:val="00BA011C"/>
    <w:rsid w:val="00BA0153"/>
    <w:rsid w:val="00BA0283"/>
    <w:rsid w:val="00BA0439"/>
    <w:rsid w:val="00BA04AE"/>
    <w:rsid w:val="00BA050E"/>
    <w:rsid w:val="00BA0BB7"/>
    <w:rsid w:val="00BA0E2B"/>
    <w:rsid w:val="00BA10E0"/>
    <w:rsid w:val="00BA1181"/>
    <w:rsid w:val="00BA124F"/>
    <w:rsid w:val="00BA12C8"/>
    <w:rsid w:val="00BA14AC"/>
    <w:rsid w:val="00BA16F2"/>
    <w:rsid w:val="00BA1907"/>
    <w:rsid w:val="00BA1929"/>
    <w:rsid w:val="00BA1EFA"/>
    <w:rsid w:val="00BA1F4D"/>
    <w:rsid w:val="00BA24D8"/>
    <w:rsid w:val="00BA2526"/>
    <w:rsid w:val="00BA2530"/>
    <w:rsid w:val="00BA2A4A"/>
    <w:rsid w:val="00BA3A75"/>
    <w:rsid w:val="00BA43A9"/>
    <w:rsid w:val="00BA4F40"/>
    <w:rsid w:val="00BA50A7"/>
    <w:rsid w:val="00BA56CC"/>
    <w:rsid w:val="00BA57AB"/>
    <w:rsid w:val="00BA5974"/>
    <w:rsid w:val="00BA5AA7"/>
    <w:rsid w:val="00BA64F4"/>
    <w:rsid w:val="00BA6B35"/>
    <w:rsid w:val="00BA718E"/>
    <w:rsid w:val="00BA7375"/>
    <w:rsid w:val="00BA73EC"/>
    <w:rsid w:val="00BA7698"/>
    <w:rsid w:val="00BA774F"/>
    <w:rsid w:val="00BA79F0"/>
    <w:rsid w:val="00BA7E3E"/>
    <w:rsid w:val="00BA7E9A"/>
    <w:rsid w:val="00BB01B3"/>
    <w:rsid w:val="00BB0593"/>
    <w:rsid w:val="00BB0B9E"/>
    <w:rsid w:val="00BB0BB4"/>
    <w:rsid w:val="00BB1806"/>
    <w:rsid w:val="00BB1CAE"/>
    <w:rsid w:val="00BB22E0"/>
    <w:rsid w:val="00BB2740"/>
    <w:rsid w:val="00BB27B2"/>
    <w:rsid w:val="00BB2BAC"/>
    <w:rsid w:val="00BB2DA1"/>
    <w:rsid w:val="00BB2F5F"/>
    <w:rsid w:val="00BB3851"/>
    <w:rsid w:val="00BB3B25"/>
    <w:rsid w:val="00BB3B56"/>
    <w:rsid w:val="00BB3B91"/>
    <w:rsid w:val="00BB3D79"/>
    <w:rsid w:val="00BB3E93"/>
    <w:rsid w:val="00BB3F22"/>
    <w:rsid w:val="00BB4248"/>
    <w:rsid w:val="00BB4B9A"/>
    <w:rsid w:val="00BB4C33"/>
    <w:rsid w:val="00BB4D4F"/>
    <w:rsid w:val="00BB533F"/>
    <w:rsid w:val="00BB5902"/>
    <w:rsid w:val="00BB598A"/>
    <w:rsid w:val="00BB5F07"/>
    <w:rsid w:val="00BB6A1A"/>
    <w:rsid w:val="00BB6A6A"/>
    <w:rsid w:val="00BB6C1D"/>
    <w:rsid w:val="00BB6F15"/>
    <w:rsid w:val="00BB711A"/>
    <w:rsid w:val="00BC07B5"/>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5238"/>
    <w:rsid w:val="00BC66F0"/>
    <w:rsid w:val="00BC6B4B"/>
    <w:rsid w:val="00BC6B74"/>
    <w:rsid w:val="00BC6D02"/>
    <w:rsid w:val="00BC7BBE"/>
    <w:rsid w:val="00BD027C"/>
    <w:rsid w:val="00BD04F5"/>
    <w:rsid w:val="00BD0658"/>
    <w:rsid w:val="00BD09FB"/>
    <w:rsid w:val="00BD0C3D"/>
    <w:rsid w:val="00BD0DA1"/>
    <w:rsid w:val="00BD0E03"/>
    <w:rsid w:val="00BD0EFA"/>
    <w:rsid w:val="00BD127C"/>
    <w:rsid w:val="00BD1313"/>
    <w:rsid w:val="00BD154D"/>
    <w:rsid w:val="00BD1920"/>
    <w:rsid w:val="00BD27B5"/>
    <w:rsid w:val="00BD3148"/>
    <w:rsid w:val="00BD3294"/>
    <w:rsid w:val="00BD32A9"/>
    <w:rsid w:val="00BD4212"/>
    <w:rsid w:val="00BD42B8"/>
    <w:rsid w:val="00BD4A77"/>
    <w:rsid w:val="00BD52B5"/>
    <w:rsid w:val="00BD538C"/>
    <w:rsid w:val="00BD5853"/>
    <w:rsid w:val="00BD5C2F"/>
    <w:rsid w:val="00BD5CC4"/>
    <w:rsid w:val="00BD5E88"/>
    <w:rsid w:val="00BD5F06"/>
    <w:rsid w:val="00BD6077"/>
    <w:rsid w:val="00BD6117"/>
    <w:rsid w:val="00BD68F5"/>
    <w:rsid w:val="00BD7248"/>
    <w:rsid w:val="00BD748D"/>
    <w:rsid w:val="00BD79F8"/>
    <w:rsid w:val="00BD7E3F"/>
    <w:rsid w:val="00BE0044"/>
    <w:rsid w:val="00BE0384"/>
    <w:rsid w:val="00BE0C1A"/>
    <w:rsid w:val="00BE0DA0"/>
    <w:rsid w:val="00BE0EBA"/>
    <w:rsid w:val="00BE1093"/>
    <w:rsid w:val="00BE133F"/>
    <w:rsid w:val="00BE22B0"/>
    <w:rsid w:val="00BE2AAD"/>
    <w:rsid w:val="00BE35D2"/>
    <w:rsid w:val="00BE3868"/>
    <w:rsid w:val="00BE3914"/>
    <w:rsid w:val="00BE3B14"/>
    <w:rsid w:val="00BE3FBD"/>
    <w:rsid w:val="00BE423C"/>
    <w:rsid w:val="00BE4426"/>
    <w:rsid w:val="00BE4516"/>
    <w:rsid w:val="00BE481A"/>
    <w:rsid w:val="00BE49D9"/>
    <w:rsid w:val="00BE5144"/>
    <w:rsid w:val="00BE575D"/>
    <w:rsid w:val="00BE5A5A"/>
    <w:rsid w:val="00BE5E10"/>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6B"/>
    <w:rsid w:val="00BF287B"/>
    <w:rsid w:val="00BF2EC1"/>
    <w:rsid w:val="00BF2FD2"/>
    <w:rsid w:val="00BF3682"/>
    <w:rsid w:val="00BF3738"/>
    <w:rsid w:val="00BF3746"/>
    <w:rsid w:val="00BF38BC"/>
    <w:rsid w:val="00BF393E"/>
    <w:rsid w:val="00BF3AAC"/>
    <w:rsid w:val="00BF3AC4"/>
    <w:rsid w:val="00BF3D88"/>
    <w:rsid w:val="00BF3F71"/>
    <w:rsid w:val="00BF40E3"/>
    <w:rsid w:val="00BF4505"/>
    <w:rsid w:val="00BF4745"/>
    <w:rsid w:val="00BF4C0F"/>
    <w:rsid w:val="00BF4C65"/>
    <w:rsid w:val="00BF4D87"/>
    <w:rsid w:val="00BF4E6E"/>
    <w:rsid w:val="00BF52BA"/>
    <w:rsid w:val="00BF59FE"/>
    <w:rsid w:val="00BF5F19"/>
    <w:rsid w:val="00BF5F93"/>
    <w:rsid w:val="00BF62C4"/>
    <w:rsid w:val="00BF63BA"/>
    <w:rsid w:val="00BF77B4"/>
    <w:rsid w:val="00BF79AE"/>
    <w:rsid w:val="00C007B5"/>
    <w:rsid w:val="00C01620"/>
    <w:rsid w:val="00C01D9B"/>
    <w:rsid w:val="00C020DF"/>
    <w:rsid w:val="00C03DE0"/>
    <w:rsid w:val="00C03E75"/>
    <w:rsid w:val="00C043BC"/>
    <w:rsid w:val="00C046D0"/>
    <w:rsid w:val="00C048BD"/>
    <w:rsid w:val="00C04BC7"/>
    <w:rsid w:val="00C04C14"/>
    <w:rsid w:val="00C04DB7"/>
    <w:rsid w:val="00C04DF6"/>
    <w:rsid w:val="00C0551C"/>
    <w:rsid w:val="00C0554D"/>
    <w:rsid w:val="00C055D0"/>
    <w:rsid w:val="00C05FF2"/>
    <w:rsid w:val="00C06203"/>
    <w:rsid w:val="00C062C7"/>
    <w:rsid w:val="00C06834"/>
    <w:rsid w:val="00C06875"/>
    <w:rsid w:val="00C074AB"/>
    <w:rsid w:val="00C077BF"/>
    <w:rsid w:val="00C07ADA"/>
    <w:rsid w:val="00C1074D"/>
    <w:rsid w:val="00C108B7"/>
    <w:rsid w:val="00C11435"/>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088"/>
    <w:rsid w:val="00C16197"/>
    <w:rsid w:val="00C163FA"/>
    <w:rsid w:val="00C167DE"/>
    <w:rsid w:val="00C16926"/>
    <w:rsid w:val="00C1694E"/>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51"/>
    <w:rsid w:val="00C258B8"/>
    <w:rsid w:val="00C25BA4"/>
    <w:rsid w:val="00C25BA9"/>
    <w:rsid w:val="00C25C80"/>
    <w:rsid w:val="00C25E40"/>
    <w:rsid w:val="00C25EA4"/>
    <w:rsid w:val="00C260C4"/>
    <w:rsid w:val="00C26462"/>
    <w:rsid w:val="00C26473"/>
    <w:rsid w:val="00C265E4"/>
    <w:rsid w:val="00C268A2"/>
    <w:rsid w:val="00C27024"/>
    <w:rsid w:val="00C27063"/>
    <w:rsid w:val="00C27711"/>
    <w:rsid w:val="00C27783"/>
    <w:rsid w:val="00C27848"/>
    <w:rsid w:val="00C27EE6"/>
    <w:rsid w:val="00C300E5"/>
    <w:rsid w:val="00C30554"/>
    <w:rsid w:val="00C306DD"/>
    <w:rsid w:val="00C308F1"/>
    <w:rsid w:val="00C30904"/>
    <w:rsid w:val="00C31395"/>
    <w:rsid w:val="00C3154E"/>
    <w:rsid w:val="00C3155A"/>
    <w:rsid w:val="00C31B8C"/>
    <w:rsid w:val="00C32138"/>
    <w:rsid w:val="00C32172"/>
    <w:rsid w:val="00C325F1"/>
    <w:rsid w:val="00C32ACB"/>
    <w:rsid w:val="00C32DB5"/>
    <w:rsid w:val="00C33960"/>
    <w:rsid w:val="00C33CF7"/>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EE7"/>
    <w:rsid w:val="00C36630"/>
    <w:rsid w:val="00C36741"/>
    <w:rsid w:val="00C369CC"/>
    <w:rsid w:val="00C36A58"/>
    <w:rsid w:val="00C36BC4"/>
    <w:rsid w:val="00C36BEB"/>
    <w:rsid w:val="00C37625"/>
    <w:rsid w:val="00C37EDE"/>
    <w:rsid w:val="00C37FA5"/>
    <w:rsid w:val="00C40291"/>
    <w:rsid w:val="00C4055D"/>
    <w:rsid w:val="00C40AF1"/>
    <w:rsid w:val="00C40B59"/>
    <w:rsid w:val="00C40C85"/>
    <w:rsid w:val="00C40D54"/>
    <w:rsid w:val="00C40F3F"/>
    <w:rsid w:val="00C4104B"/>
    <w:rsid w:val="00C41091"/>
    <w:rsid w:val="00C417CE"/>
    <w:rsid w:val="00C41C85"/>
    <w:rsid w:val="00C41C97"/>
    <w:rsid w:val="00C42408"/>
    <w:rsid w:val="00C424E1"/>
    <w:rsid w:val="00C42680"/>
    <w:rsid w:val="00C42685"/>
    <w:rsid w:val="00C42FC6"/>
    <w:rsid w:val="00C430D1"/>
    <w:rsid w:val="00C43BF2"/>
    <w:rsid w:val="00C43BF6"/>
    <w:rsid w:val="00C43FDA"/>
    <w:rsid w:val="00C44690"/>
    <w:rsid w:val="00C446E3"/>
    <w:rsid w:val="00C4471D"/>
    <w:rsid w:val="00C44BDC"/>
    <w:rsid w:val="00C45411"/>
    <w:rsid w:val="00C455A5"/>
    <w:rsid w:val="00C45700"/>
    <w:rsid w:val="00C45928"/>
    <w:rsid w:val="00C4594A"/>
    <w:rsid w:val="00C45960"/>
    <w:rsid w:val="00C45B8F"/>
    <w:rsid w:val="00C462CC"/>
    <w:rsid w:val="00C464CF"/>
    <w:rsid w:val="00C4672F"/>
    <w:rsid w:val="00C47008"/>
    <w:rsid w:val="00C47290"/>
    <w:rsid w:val="00C47344"/>
    <w:rsid w:val="00C474F3"/>
    <w:rsid w:val="00C4760C"/>
    <w:rsid w:val="00C479EC"/>
    <w:rsid w:val="00C47AD7"/>
    <w:rsid w:val="00C47B05"/>
    <w:rsid w:val="00C50287"/>
    <w:rsid w:val="00C506D4"/>
    <w:rsid w:val="00C50F73"/>
    <w:rsid w:val="00C50F92"/>
    <w:rsid w:val="00C511E2"/>
    <w:rsid w:val="00C51405"/>
    <w:rsid w:val="00C514CC"/>
    <w:rsid w:val="00C51786"/>
    <w:rsid w:val="00C51849"/>
    <w:rsid w:val="00C518E6"/>
    <w:rsid w:val="00C5234D"/>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7E7"/>
    <w:rsid w:val="00C60962"/>
    <w:rsid w:val="00C60FF8"/>
    <w:rsid w:val="00C613A5"/>
    <w:rsid w:val="00C61A7A"/>
    <w:rsid w:val="00C61D03"/>
    <w:rsid w:val="00C61F8F"/>
    <w:rsid w:val="00C625F0"/>
    <w:rsid w:val="00C62D2A"/>
    <w:rsid w:val="00C62E94"/>
    <w:rsid w:val="00C63305"/>
    <w:rsid w:val="00C63591"/>
    <w:rsid w:val="00C63BC3"/>
    <w:rsid w:val="00C63C25"/>
    <w:rsid w:val="00C63FD8"/>
    <w:rsid w:val="00C64856"/>
    <w:rsid w:val="00C649E9"/>
    <w:rsid w:val="00C64F2C"/>
    <w:rsid w:val="00C652D4"/>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847"/>
    <w:rsid w:val="00C679E8"/>
    <w:rsid w:val="00C67E40"/>
    <w:rsid w:val="00C67E88"/>
    <w:rsid w:val="00C67FB6"/>
    <w:rsid w:val="00C70067"/>
    <w:rsid w:val="00C70079"/>
    <w:rsid w:val="00C7143E"/>
    <w:rsid w:val="00C71535"/>
    <w:rsid w:val="00C715D9"/>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64"/>
    <w:rsid w:val="00C772F1"/>
    <w:rsid w:val="00C772FB"/>
    <w:rsid w:val="00C779FB"/>
    <w:rsid w:val="00C77E09"/>
    <w:rsid w:val="00C77F9F"/>
    <w:rsid w:val="00C80002"/>
    <w:rsid w:val="00C816FB"/>
    <w:rsid w:val="00C818C4"/>
    <w:rsid w:val="00C81A25"/>
    <w:rsid w:val="00C81B96"/>
    <w:rsid w:val="00C81D04"/>
    <w:rsid w:val="00C81FA2"/>
    <w:rsid w:val="00C81FEC"/>
    <w:rsid w:val="00C8208D"/>
    <w:rsid w:val="00C827D0"/>
    <w:rsid w:val="00C829DE"/>
    <w:rsid w:val="00C8317F"/>
    <w:rsid w:val="00C8335A"/>
    <w:rsid w:val="00C83765"/>
    <w:rsid w:val="00C83CEF"/>
    <w:rsid w:val="00C83F9A"/>
    <w:rsid w:val="00C84215"/>
    <w:rsid w:val="00C84C71"/>
    <w:rsid w:val="00C8525D"/>
    <w:rsid w:val="00C85381"/>
    <w:rsid w:val="00C858E7"/>
    <w:rsid w:val="00C8594E"/>
    <w:rsid w:val="00C85B03"/>
    <w:rsid w:val="00C85D10"/>
    <w:rsid w:val="00C85D67"/>
    <w:rsid w:val="00C85D78"/>
    <w:rsid w:val="00C8625E"/>
    <w:rsid w:val="00C86510"/>
    <w:rsid w:val="00C86714"/>
    <w:rsid w:val="00C86718"/>
    <w:rsid w:val="00C86EB1"/>
    <w:rsid w:val="00C875C8"/>
    <w:rsid w:val="00C87AEE"/>
    <w:rsid w:val="00C90323"/>
    <w:rsid w:val="00C90387"/>
    <w:rsid w:val="00C90782"/>
    <w:rsid w:val="00C90832"/>
    <w:rsid w:val="00C90D8F"/>
    <w:rsid w:val="00C910D4"/>
    <w:rsid w:val="00C91154"/>
    <w:rsid w:val="00C9123A"/>
    <w:rsid w:val="00C9140F"/>
    <w:rsid w:val="00C915FB"/>
    <w:rsid w:val="00C91836"/>
    <w:rsid w:val="00C919FD"/>
    <w:rsid w:val="00C91AB2"/>
    <w:rsid w:val="00C91C82"/>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255"/>
    <w:rsid w:val="00C94315"/>
    <w:rsid w:val="00C9434A"/>
    <w:rsid w:val="00C94365"/>
    <w:rsid w:val="00C949CE"/>
    <w:rsid w:val="00C9509C"/>
    <w:rsid w:val="00C9571B"/>
    <w:rsid w:val="00C95946"/>
    <w:rsid w:val="00C95A00"/>
    <w:rsid w:val="00C95A8E"/>
    <w:rsid w:val="00C95B0D"/>
    <w:rsid w:val="00C95FE9"/>
    <w:rsid w:val="00C9611D"/>
    <w:rsid w:val="00C9674B"/>
    <w:rsid w:val="00C96929"/>
    <w:rsid w:val="00C97782"/>
    <w:rsid w:val="00C97A31"/>
    <w:rsid w:val="00C97BE8"/>
    <w:rsid w:val="00C97D8F"/>
    <w:rsid w:val="00C97FF5"/>
    <w:rsid w:val="00CA0083"/>
    <w:rsid w:val="00CA0372"/>
    <w:rsid w:val="00CA0984"/>
    <w:rsid w:val="00CA0B2C"/>
    <w:rsid w:val="00CA0B52"/>
    <w:rsid w:val="00CA189C"/>
    <w:rsid w:val="00CA19F1"/>
    <w:rsid w:val="00CA1D49"/>
    <w:rsid w:val="00CA1E12"/>
    <w:rsid w:val="00CA1ED8"/>
    <w:rsid w:val="00CA209F"/>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6299"/>
    <w:rsid w:val="00CA7147"/>
    <w:rsid w:val="00CA7786"/>
    <w:rsid w:val="00CA789A"/>
    <w:rsid w:val="00CA7FF8"/>
    <w:rsid w:val="00CB002E"/>
    <w:rsid w:val="00CB006A"/>
    <w:rsid w:val="00CB020C"/>
    <w:rsid w:val="00CB04EC"/>
    <w:rsid w:val="00CB0914"/>
    <w:rsid w:val="00CB0C93"/>
    <w:rsid w:val="00CB0F9D"/>
    <w:rsid w:val="00CB102A"/>
    <w:rsid w:val="00CB111F"/>
    <w:rsid w:val="00CB1D5D"/>
    <w:rsid w:val="00CB1D93"/>
    <w:rsid w:val="00CB2194"/>
    <w:rsid w:val="00CB232D"/>
    <w:rsid w:val="00CB2A57"/>
    <w:rsid w:val="00CB2EC4"/>
    <w:rsid w:val="00CB2F15"/>
    <w:rsid w:val="00CB3654"/>
    <w:rsid w:val="00CB369B"/>
    <w:rsid w:val="00CB3862"/>
    <w:rsid w:val="00CB397C"/>
    <w:rsid w:val="00CB3A84"/>
    <w:rsid w:val="00CB3DB0"/>
    <w:rsid w:val="00CB3EBB"/>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28"/>
    <w:rsid w:val="00CB736D"/>
    <w:rsid w:val="00CB7395"/>
    <w:rsid w:val="00CB74E7"/>
    <w:rsid w:val="00CB7734"/>
    <w:rsid w:val="00CB7CF2"/>
    <w:rsid w:val="00CB7D0B"/>
    <w:rsid w:val="00CB7D2B"/>
    <w:rsid w:val="00CB7F7A"/>
    <w:rsid w:val="00CC02C6"/>
    <w:rsid w:val="00CC0483"/>
    <w:rsid w:val="00CC0A11"/>
    <w:rsid w:val="00CC0EC7"/>
    <w:rsid w:val="00CC0FAE"/>
    <w:rsid w:val="00CC1184"/>
    <w:rsid w:val="00CC165B"/>
    <w:rsid w:val="00CC17BA"/>
    <w:rsid w:val="00CC1D1D"/>
    <w:rsid w:val="00CC1D1F"/>
    <w:rsid w:val="00CC21FE"/>
    <w:rsid w:val="00CC2310"/>
    <w:rsid w:val="00CC23A8"/>
    <w:rsid w:val="00CC278B"/>
    <w:rsid w:val="00CC28BD"/>
    <w:rsid w:val="00CC2C39"/>
    <w:rsid w:val="00CC2D11"/>
    <w:rsid w:val="00CC2F39"/>
    <w:rsid w:val="00CC30BB"/>
    <w:rsid w:val="00CC339D"/>
    <w:rsid w:val="00CC340B"/>
    <w:rsid w:val="00CC3757"/>
    <w:rsid w:val="00CC382B"/>
    <w:rsid w:val="00CC3DD8"/>
    <w:rsid w:val="00CC44AE"/>
    <w:rsid w:val="00CC4906"/>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18B"/>
    <w:rsid w:val="00CD4406"/>
    <w:rsid w:val="00CD470C"/>
    <w:rsid w:val="00CD492C"/>
    <w:rsid w:val="00CD49D1"/>
    <w:rsid w:val="00CD4C75"/>
    <w:rsid w:val="00CD4DDD"/>
    <w:rsid w:val="00CD4E02"/>
    <w:rsid w:val="00CD4FA3"/>
    <w:rsid w:val="00CD5215"/>
    <w:rsid w:val="00CD53B2"/>
    <w:rsid w:val="00CD5564"/>
    <w:rsid w:val="00CD55D4"/>
    <w:rsid w:val="00CD5688"/>
    <w:rsid w:val="00CD58EE"/>
    <w:rsid w:val="00CD5BFE"/>
    <w:rsid w:val="00CD60D7"/>
    <w:rsid w:val="00CD63A2"/>
    <w:rsid w:val="00CD6A9E"/>
    <w:rsid w:val="00CD7056"/>
    <w:rsid w:val="00CD7098"/>
    <w:rsid w:val="00CD78FF"/>
    <w:rsid w:val="00CE048C"/>
    <w:rsid w:val="00CE0814"/>
    <w:rsid w:val="00CE0CB0"/>
    <w:rsid w:val="00CE0DF4"/>
    <w:rsid w:val="00CE1200"/>
    <w:rsid w:val="00CE1768"/>
    <w:rsid w:val="00CE17A3"/>
    <w:rsid w:val="00CE1842"/>
    <w:rsid w:val="00CE19CF"/>
    <w:rsid w:val="00CE1AEB"/>
    <w:rsid w:val="00CE1B2F"/>
    <w:rsid w:val="00CE1BEC"/>
    <w:rsid w:val="00CE1CCB"/>
    <w:rsid w:val="00CE1DE0"/>
    <w:rsid w:val="00CE1F47"/>
    <w:rsid w:val="00CE1FAE"/>
    <w:rsid w:val="00CE2148"/>
    <w:rsid w:val="00CE21AA"/>
    <w:rsid w:val="00CE2472"/>
    <w:rsid w:val="00CE27D6"/>
    <w:rsid w:val="00CE2F8D"/>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CA4"/>
    <w:rsid w:val="00CF0DD4"/>
    <w:rsid w:val="00CF0F4C"/>
    <w:rsid w:val="00CF2374"/>
    <w:rsid w:val="00CF2644"/>
    <w:rsid w:val="00CF311F"/>
    <w:rsid w:val="00CF321A"/>
    <w:rsid w:val="00CF3474"/>
    <w:rsid w:val="00CF3801"/>
    <w:rsid w:val="00CF44BA"/>
    <w:rsid w:val="00CF4B2F"/>
    <w:rsid w:val="00CF53C8"/>
    <w:rsid w:val="00CF5568"/>
    <w:rsid w:val="00CF57A4"/>
    <w:rsid w:val="00CF594A"/>
    <w:rsid w:val="00CF5F93"/>
    <w:rsid w:val="00CF61F4"/>
    <w:rsid w:val="00CF6287"/>
    <w:rsid w:val="00CF6347"/>
    <w:rsid w:val="00CF6441"/>
    <w:rsid w:val="00CF657B"/>
    <w:rsid w:val="00CF65ED"/>
    <w:rsid w:val="00CF6896"/>
    <w:rsid w:val="00CF6D4A"/>
    <w:rsid w:val="00CF6D52"/>
    <w:rsid w:val="00CF76CE"/>
    <w:rsid w:val="00D005EE"/>
    <w:rsid w:val="00D0094A"/>
    <w:rsid w:val="00D0112F"/>
    <w:rsid w:val="00D012D5"/>
    <w:rsid w:val="00D0157F"/>
    <w:rsid w:val="00D01A63"/>
    <w:rsid w:val="00D01B25"/>
    <w:rsid w:val="00D020FE"/>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F81"/>
    <w:rsid w:val="00D14014"/>
    <w:rsid w:val="00D14120"/>
    <w:rsid w:val="00D14434"/>
    <w:rsid w:val="00D14AC3"/>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7EE"/>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7C2"/>
    <w:rsid w:val="00D24B3F"/>
    <w:rsid w:val="00D24EB4"/>
    <w:rsid w:val="00D250C0"/>
    <w:rsid w:val="00D255ED"/>
    <w:rsid w:val="00D25B16"/>
    <w:rsid w:val="00D25EA0"/>
    <w:rsid w:val="00D25F28"/>
    <w:rsid w:val="00D2603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3E3A"/>
    <w:rsid w:val="00D340F5"/>
    <w:rsid w:val="00D34187"/>
    <w:rsid w:val="00D346CA"/>
    <w:rsid w:val="00D347BE"/>
    <w:rsid w:val="00D349EE"/>
    <w:rsid w:val="00D34ADA"/>
    <w:rsid w:val="00D34AEF"/>
    <w:rsid w:val="00D34E34"/>
    <w:rsid w:val="00D34F80"/>
    <w:rsid w:val="00D351E0"/>
    <w:rsid w:val="00D35254"/>
    <w:rsid w:val="00D35790"/>
    <w:rsid w:val="00D35AD2"/>
    <w:rsid w:val="00D35F25"/>
    <w:rsid w:val="00D360C3"/>
    <w:rsid w:val="00D3632B"/>
    <w:rsid w:val="00D36357"/>
    <w:rsid w:val="00D366D8"/>
    <w:rsid w:val="00D36723"/>
    <w:rsid w:val="00D369A6"/>
    <w:rsid w:val="00D36AD9"/>
    <w:rsid w:val="00D36AEA"/>
    <w:rsid w:val="00D36B58"/>
    <w:rsid w:val="00D36E23"/>
    <w:rsid w:val="00D37802"/>
    <w:rsid w:val="00D37988"/>
    <w:rsid w:val="00D37B8F"/>
    <w:rsid w:val="00D37C74"/>
    <w:rsid w:val="00D37FFC"/>
    <w:rsid w:val="00D40739"/>
    <w:rsid w:val="00D411B6"/>
    <w:rsid w:val="00D41314"/>
    <w:rsid w:val="00D4224E"/>
    <w:rsid w:val="00D42482"/>
    <w:rsid w:val="00D4262E"/>
    <w:rsid w:val="00D428F7"/>
    <w:rsid w:val="00D42C3C"/>
    <w:rsid w:val="00D42C95"/>
    <w:rsid w:val="00D43264"/>
    <w:rsid w:val="00D43475"/>
    <w:rsid w:val="00D43E8E"/>
    <w:rsid w:val="00D440DF"/>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E1D"/>
    <w:rsid w:val="00D50F78"/>
    <w:rsid w:val="00D50F7C"/>
    <w:rsid w:val="00D51299"/>
    <w:rsid w:val="00D51311"/>
    <w:rsid w:val="00D5136E"/>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332D"/>
    <w:rsid w:val="00D53333"/>
    <w:rsid w:val="00D535EA"/>
    <w:rsid w:val="00D53A8D"/>
    <w:rsid w:val="00D53F96"/>
    <w:rsid w:val="00D546AC"/>
    <w:rsid w:val="00D546C6"/>
    <w:rsid w:val="00D546CD"/>
    <w:rsid w:val="00D54704"/>
    <w:rsid w:val="00D548EF"/>
    <w:rsid w:val="00D55206"/>
    <w:rsid w:val="00D55930"/>
    <w:rsid w:val="00D55AB2"/>
    <w:rsid w:val="00D55B72"/>
    <w:rsid w:val="00D55EE6"/>
    <w:rsid w:val="00D55FE8"/>
    <w:rsid w:val="00D5602D"/>
    <w:rsid w:val="00D56103"/>
    <w:rsid w:val="00D563C3"/>
    <w:rsid w:val="00D56CDF"/>
    <w:rsid w:val="00D57051"/>
    <w:rsid w:val="00D57386"/>
    <w:rsid w:val="00D57AA5"/>
    <w:rsid w:val="00D60AC7"/>
    <w:rsid w:val="00D60C5C"/>
    <w:rsid w:val="00D60F39"/>
    <w:rsid w:val="00D614F4"/>
    <w:rsid w:val="00D6152A"/>
    <w:rsid w:val="00D6165A"/>
    <w:rsid w:val="00D6194B"/>
    <w:rsid w:val="00D61EB1"/>
    <w:rsid w:val="00D62447"/>
    <w:rsid w:val="00D62951"/>
    <w:rsid w:val="00D629C3"/>
    <w:rsid w:val="00D62A8E"/>
    <w:rsid w:val="00D62CCD"/>
    <w:rsid w:val="00D62F91"/>
    <w:rsid w:val="00D63394"/>
    <w:rsid w:val="00D636D8"/>
    <w:rsid w:val="00D636DB"/>
    <w:rsid w:val="00D63A05"/>
    <w:rsid w:val="00D6441B"/>
    <w:rsid w:val="00D649DE"/>
    <w:rsid w:val="00D64B42"/>
    <w:rsid w:val="00D64F2B"/>
    <w:rsid w:val="00D65337"/>
    <w:rsid w:val="00D65391"/>
    <w:rsid w:val="00D65423"/>
    <w:rsid w:val="00D656F5"/>
    <w:rsid w:val="00D65856"/>
    <w:rsid w:val="00D667D1"/>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C5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A8A"/>
    <w:rsid w:val="00D75EB9"/>
    <w:rsid w:val="00D763B9"/>
    <w:rsid w:val="00D76860"/>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1A32"/>
    <w:rsid w:val="00D81D8E"/>
    <w:rsid w:val="00D82B15"/>
    <w:rsid w:val="00D82F7A"/>
    <w:rsid w:val="00D82FBB"/>
    <w:rsid w:val="00D837C5"/>
    <w:rsid w:val="00D83D8E"/>
    <w:rsid w:val="00D83EEC"/>
    <w:rsid w:val="00D83F53"/>
    <w:rsid w:val="00D8443F"/>
    <w:rsid w:val="00D84B3A"/>
    <w:rsid w:val="00D84BF8"/>
    <w:rsid w:val="00D8508F"/>
    <w:rsid w:val="00D85202"/>
    <w:rsid w:val="00D85E0B"/>
    <w:rsid w:val="00D861BD"/>
    <w:rsid w:val="00D8628E"/>
    <w:rsid w:val="00D86557"/>
    <w:rsid w:val="00D86832"/>
    <w:rsid w:val="00D86FC1"/>
    <w:rsid w:val="00D870F4"/>
    <w:rsid w:val="00D876B3"/>
    <w:rsid w:val="00D87B4E"/>
    <w:rsid w:val="00D87F47"/>
    <w:rsid w:val="00D9031C"/>
    <w:rsid w:val="00D90722"/>
    <w:rsid w:val="00D90788"/>
    <w:rsid w:val="00D9120D"/>
    <w:rsid w:val="00D91299"/>
    <w:rsid w:val="00D9152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8D5"/>
    <w:rsid w:val="00D95A6C"/>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916"/>
    <w:rsid w:val="00DA21DC"/>
    <w:rsid w:val="00DA274E"/>
    <w:rsid w:val="00DA2806"/>
    <w:rsid w:val="00DA29BA"/>
    <w:rsid w:val="00DA2ADD"/>
    <w:rsid w:val="00DA2B7F"/>
    <w:rsid w:val="00DA2F60"/>
    <w:rsid w:val="00DA2F6B"/>
    <w:rsid w:val="00DA32D1"/>
    <w:rsid w:val="00DA33B2"/>
    <w:rsid w:val="00DA344E"/>
    <w:rsid w:val="00DA4089"/>
    <w:rsid w:val="00DA4355"/>
    <w:rsid w:val="00DA4F5D"/>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A93"/>
    <w:rsid w:val="00DB5E65"/>
    <w:rsid w:val="00DB6055"/>
    <w:rsid w:val="00DB6229"/>
    <w:rsid w:val="00DB62FD"/>
    <w:rsid w:val="00DB67E8"/>
    <w:rsid w:val="00DB6964"/>
    <w:rsid w:val="00DB6A0C"/>
    <w:rsid w:val="00DB7240"/>
    <w:rsid w:val="00DB73E2"/>
    <w:rsid w:val="00DB7737"/>
    <w:rsid w:val="00DB7D25"/>
    <w:rsid w:val="00DC0225"/>
    <w:rsid w:val="00DC0354"/>
    <w:rsid w:val="00DC0744"/>
    <w:rsid w:val="00DC195F"/>
    <w:rsid w:val="00DC2497"/>
    <w:rsid w:val="00DC25BD"/>
    <w:rsid w:val="00DC26B8"/>
    <w:rsid w:val="00DC26E7"/>
    <w:rsid w:val="00DC27FC"/>
    <w:rsid w:val="00DC2D39"/>
    <w:rsid w:val="00DC2DB6"/>
    <w:rsid w:val="00DC31F9"/>
    <w:rsid w:val="00DC36C5"/>
    <w:rsid w:val="00DC3963"/>
    <w:rsid w:val="00DC3B8E"/>
    <w:rsid w:val="00DC3EC4"/>
    <w:rsid w:val="00DC4272"/>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58E"/>
    <w:rsid w:val="00DC765C"/>
    <w:rsid w:val="00DC791A"/>
    <w:rsid w:val="00DC7BBE"/>
    <w:rsid w:val="00DD03AA"/>
    <w:rsid w:val="00DD07EE"/>
    <w:rsid w:val="00DD1177"/>
    <w:rsid w:val="00DD1DA3"/>
    <w:rsid w:val="00DD2033"/>
    <w:rsid w:val="00DD2154"/>
    <w:rsid w:val="00DD225B"/>
    <w:rsid w:val="00DD24B0"/>
    <w:rsid w:val="00DD253E"/>
    <w:rsid w:val="00DD290F"/>
    <w:rsid w:val="00DD2BCA"/>
    <w:rsid w:val="00DD2CB4"/>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65AB"/>
    <w:rsid w:val="00DD65ED"/>
    <w:rsid w:val="00DD787D"/>
    <w:rsid w:val="00DD78AF"/>
    <w:rsid w:val="00DD78EB"/>
    <w:rsid w:val="00DD7A01"/>
    <w:rsid w:val="00DD7EDD"/>
    <w:rsid w:val="00DE020F"/>
    <w:rsid w:val="00DE059F"/>
    <w:rsid w:val="00DE0C71"/>
    <w:rsid w:val="00DE16B7"/>
    <w:rsid w:val="00DE197F"/>
    <w:rsid w:val="00DE20EE"/>
    <w:rsid w:val="00DE2F79"/>
    <w:rsid w:val="00DE3204"/>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DA7"/>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B93"/>
    <w:rsid w:val="00DF479E"/>
    <w:rsid w:val="00DF49CE"/>
    <w:rsid w:val="00DF4F78"/>
    <w:rsid w:val="00DF54CC"/>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3"/>
    <w:rsid w:val="00E01BC5"/>
    <w:rsid w:val="00E027A8"/>
    <w:rsid w:val="00E0298C"/>
    <w:rsid w:val="00E02ADC"/>
    <w:rsid w:val="00E02DAC"/>
    <w:rsid w:val="00E02E4B"/>
    <w:rsid w:val="00E02F3E"/>
    <w:rsid w:val="00E03451"/>
    <w:rsid w:val="00E0345F"/>
    <w:rsid w:val="00E034D8"/>
    <w:rsid w:val="00E036EA"/>
    <w:rsid w:val="00E03E0B"/>
    <w:rsid w:val="00E044EC"/>
    <w:rsid w:val="00E04E1F"/>
    <w:rsid w:val="00E04E98"/>
    <w:rsid w:val="00E05560"/>
    <w:rsid w:val="00E05B8C"/>
    <w:rsid w:val="00E05D68"/>
    <w:rsid w:val="00E05F42"/>
    <w:rsid w:val="00E06345"/>
    <w:rsid w:val="00E063EA"/>
    <w:rsid w:val="00E0643B"/>
    <w:rsid w:val="00E064C1"/>
    <w:rsid w:val="00E06B3D"/>
    <w:rsid w:val="00E06CA0"/>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66"/>
    <w:rsid w:val="00E133E0"/>
    <w:rsid w:val="00E1380E"/>
    <w:rsid w:val="00E1383C"/>
    <w:rsid w:val="00E13B08"/>
    <w:rsid w:val="00E13D8C"/>
    <w:rsid w:val="00E14050"/>
    <w:rsid w:val="00E1406C"/>
    <w:rsid w:val="00E1409E"/>
    <w:rsid w:val="00E142D4"/>
    <w:rsid w:val="00E14358"/>
    <w:rsid w:val="00E14760"/>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985"/>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294B"/>
    <w:rsid w:val="00E231A0"/>
    <w:rsid w:val="00E23404"/>
    <w:rsid w:val="00E23A64"/>
    <w:rsid w:val="00E23BFF"/>
    <w:rsid w:val="00E23CD1"/>
    <w:rsid w:val="00E23E6B"/>
    <w:rsid w:val="00E23FFF"/>
    <w:rsid w:val="00E24107"/>
    <w:rsid w:val="00E241C8"/>
    <w:rsid w:val="00E241E3"/>
    <w:rsid w:val="00E2476B"/>
    <w:rsid w:val="00E24776"/>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831"/>
    <w:rsid w:val="00E27DAD"/>
    <w:rsid w:val="00E27F21"/>
    <w:rsid w:val="00E3097C"/>
    <w:rsid w:val="00E30AC2"/>
    <w:rsid w:val="00E30B42"/>
    <w:rsid w:val="00E30BF4"/>
    <w:rsid w:val="00E30CFD"/>
    <w:rsid w:val="00E30DA3"/>
    <w:rsid w:val="00E31147"/>
    <w:rsid w:val="00E31206"/>
    <w:rsid w:val="00E31838"/>
    <w:rsid w:val="00E318CB"/>
    <w:rsid w:val="00E31A30"/>
    <w:rsid w:val="00E31AE9"/>
    <w:rsid w:val="00E32045"/>
    <w:rsid w:val="00E32285"/>
    <w:rsid w:val="00E327E5"/>
    <w:rsid w:val="00E3321D"/>
    <w:rsid w:val="00E332A2"/>
    <w:rsid w:val="00E33521"/>
    <w:rsid w:val="00E33569"/>
    <w:rsid w:val="00E34AB3"/>
    <w:rsid w:val="00E357A6"/>
    <w:rsid w:val="00E35C6C"/>
    <w:rsid w:val="00E35FF5"/>
    <w:rsid w:val="00E36209"/>
    <w:rsid w:val="00E3668A"/>
    <w:rsid w:val="00E36737"/>
    <w:rsid w:val="00E36CDD"/>
    <w:rsid w:val="00E3718A"/>
    <w:rsid w:val="00E371B4"/>
    <w:rsid w:val="00E3751F"/>
    <w:rsid w:val="00E37B61"/>
    <w:rsid w:val="00E4015A"/>
    <w:rsid w:val="00E405B0"/>
    <w:rsid w:val="00E4078A"/>
    <w:rsid w:val="00E408D1"/>
    <w:rsid w:val="00E40A70"/>
    <w:rsid w:val="00E40D27"/>
    <w:rsid w:val="00E41595"/>
    <w:rsid w:val="00E416BD"/>
    <w:rsid w:val="00E418A9"/>
    <w:rsid w:val="00E41A60"/>
    <w:rsid w:val="00E42147"/>
    <w:rsid w:val="00E424A6"/>
    <w:rsid w:val="00E4279D"/>
    <w:rsid w:val="00E4287B"/>
    <w:rsid w:val="00E428CD"/>
    <w:rsid w:val="00E428D2"/>
    <w:rsid w:val="00E42D4E"/>
    <w:rsid w:val="00E430CE"/>
    <w:rsid w:val="00E43910"/>
    <w:rsid w:val="00E43AA5"/>
    <w:rsid w:val="00E43BE3"/>
    <w:rsid w:val="00E443C4"/>
    <w:rsid w:val="00E444DD"/>
    <w:rsid w:val="00E445C8"/>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F2A"/>
    <w:rsid w:val="00E470AC"/>
    <w:rsid w:val="00E4759D"/>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2E32"/>
    <w:rsid w:val="00E5305B"/>
    <w:rsid w:val="00E53105"/>
    <w:rsid w:val="00E53259"/>
    <w:rsid w:val="00E53283"/>
    <w:rsid w:val="00E534ED"/>
    <w:rsid w:val="00E53AB9"/>
    <w:rsid w:val="00E53EB4"/>
    <w:rsid w:val="00E5431C"/>
    <w:rsid w:val="00E54619"/>
    <w:rsid w:val="00E546E0"/>
    <w:rsid w:val="00E54DCC"/>
    <w:rsid w:val="00E54FEC"/>
    <w:rsid w:val="00E5524A"/>
    <w:rsid w:val="00E555AE"/>
    <w:rsid w:val="00E555B8"/>
    <w:rsid w:val="00E56016"/>
    <w:rsid w:val="00E563AA"/>
    <w:rsid w:val="00E56733"/>
    <w:rsid w:val="00E56886"/>
    <w:rsid w:val="00E568A7"/>
    <w:rsid w:val="00E56F39"/>
    <w:rsid w:val="00E56F45"/>
    <w:rsid w:val="00E57294"/>
    <w:rsid w:val="00E5735D"/>
    <w:rsid w:val="00E57ADC"/>
    <w:rsid w:val="00E57BA6"/>
    <w:rsid w:val="00E57CB8"/>
    <w:rsid w:val="00E57FB6"/>
    <w:rsid w:val="00E60465"/>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ED3"/>
    <w:rsid w:val="00E64F04"/>
    <w:rsid w:val="00E656E1"/>
    <w:rsid w:val="00E6571F"/>
    <w:rsid w:val="00E66049"/>
    <w:rsid w:val="00E66097"/>
    <w:rsid w:val="00E66D4E"/>
    <w:rsid w:val="00E6721B"/>
    <w:rsid w:val="00E676CC"/>
    <w:rsid w:val="00E702F5"/>
    <w:rsid w:val="00E706A0"/>
    <w:rsid w:val="00E70DB5"/>
    <w:rsid w:val="00E70DD1"/>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51B"/>
    <w:rsid w:val="00E7399D"/>
    <w:rsid w:val="00E73EB3"/>
    <w:rsid w:val="00E740E9"/>
    <w:rsid w:val="00E74127"/>
    <w:rsid w:val="00E7421D"/>
    <w:rsid w:val="00E743D4"/>
    <w:rsid w:val="00E74A7C"/>
    <w:rsid w:val="00E74E24"/>
    <w:rsid w:val="00E74FA9"/>
    <w:rsid w:val="00E7506F"/>
    <w:rsid w:val="00E750E1"/>
    <w:rsid w:val="00E75326"/>
    <w:rsid w:val="00E75503"/>
    <w:rsid w:val="00E75AC7"/>
    <w:rsid w:val="00E76365"/>
    <w:rsid w:val="00E763A5"/>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BF8"/>
    <w:rsid w:val="00E82D2A"/>
    <w:rsid w:val="00E83211"/>
    <w:rsid w:val="00E83B26"/>
    <w:rsid w:val="00E8461A"/>
    <w:rsid w:val="00E84860"/>
    <w:rsid w:val="00E859FE"/>
    <w:rsid w:val="00E85D48"/>
    <w:rsid w:val="00E85EE4"/>
    <w:rsid w:val="00E86175"/>
    <w:rsid w:val="00E8692C"/>
    <w:rsid w:val="00E8698C"/>
    <w:rsid w:val="00E870EC"/>
    <w:rsid w:val="00E87471"/>
    <w:rsid w:val="00E875C5"/>
    <w:rsid w:val="00E87619"/>
    <w:rsid w:val="00E87EA2"/>
    <w:rsid w:val="00E87F32"/>
    <w:rsid w:val="00E87FE0"/>
    <w:rsid w:val="00E90007"/>
    <w:rsid w:val="00E90FE7"/>
    <w:rsid w:val="00E9125E"/>
    <w:rsid w:val="00E913F9"/>
    <w:rsid w:val="00E91825"/>
    <w:rsid w:val="00E91945"/>
    <w:rsid w:val="00E91B0D"/>
    <w:rsid w:val="00E91B76"/>
    <w:rsid w:val="00E92C6A"/>
    <w:rsid w:val="00E92CF6"/>
    <w:rsid w:val="00E92F40"/>
    <w:rsid w:val="00E934CD"/>
    <w:rsid w:val="00E9351F"/>
    <w:rsid w:val="00E937DB"/>
    <w:rsid w:val="00E93A03"/>
    <w:rsid w:val="00E93F3D"/>
    <w:rsid w:val="00E940C1"/>
    <w:rsid w:val="00E943CF"/>
    <w:rsid w:val="00E952F1"/>
    <w:rsid w:val="00E9543F"/>
    <w:rsid w:val="00E95938"/>
    <w:rsid w:val="00E9599B"/>
    <w:rsid w:val="00E95AD8"/>
    <w:rsid w:val="00E95AE4"/>
    <w:rsid w:val="00E96058"/>
    <w:rsid w:val="00E96280"/>
    <w:rsid w:val="00E963DF"/>
    <w:rsid w:val="00E966A0"/>
    <w:rsid w:val="00E96DC3"/>
    <w:rsid w:val="00E9724A"/>
    <w:rsid w:val="00E97737"/>
    <w:rsid w:val="00E97A56"/>
    <w:rsid w:val="00E97CAF"/>
    <w:rsid w:val="00EA01A1"/>
    <w:rsid w:val="00EA0319"/>
    <w:rsid w:val="00EA035D"/>
    <w:rsid w:val="00EA079D"/>
    <w:rsid w:val="00EA0A60"/>
    <w:rsid w:val="00EA0B1E"/>
    <w:rsid w:val="00EA0D35"/>
    <w:rsid w:val="00EA1010"/>
    <w:rsid w:val="00EA110C"/>
    <w:rsid w:val="00EA1571"/>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CDC"/>
    <w:rsid w:val="00EA2DCC"/>
    <w:rsid w:val="00EA2FC9"/>
    <w:rsid w:val="00EA309C"/>
    <w:rsid w:val="00EA3BCB"/>
    <w:rsid w:val="00EA4488"/>
    <w:rsid w:val="00EA48AC"/>
    <w:rsid w:val="00EA4EB0"/>
    <w:rsid w:val="00EA5054"/>
    <w:rsid w:val="00EA50B3"/>
    <w:rsid w:val="00EA5A6E"/>
    <w:rsid w:val="00EA66B0"/>
    <w:rsid w:val="00EA69F7"/>
    <w:rsid w:val="00EA6D98"/>
    <w:rsid w:val="00EA7072"/>
    <w:rsid w:val="00EA7218"/>
    <w:rsid w:val="00EA7977"/>
    <w:rsid w:val="00EA79A5"/>
    <w:rsid w:val="00EA7BF7"/>
    <w:rsid w:val="00EA7FE4"/>
    <w:rsid w:val="00EB01D8"/>
    <w:rsid w:val="00EB0334"/>
    <w:rsid w:val="00EB0730"/>
    <w:rsid w:val="00EB0A58"/>
    <w:rsid w:val="00EB0E91"/>
    <w:rsid w:val="00EB14A9"/>
    <w:rsid w:val="00EB154A"/>
    <w:rsid w:val="00EB1A93"/>
    <w:rsid w:val="00EB206C"/>
    <w:rsid w:val="00EB2961"/>
    <w:rsid w:val="00EB2D54"/>
    <w:rsid w:val="00EB2F3C"/>
    <w:rsid w:val="00EB351F"/>
    <w:rsid w:val="00EB38C5"/>
    <w:rsid w:val="00EB3956"/>
    <w:rsid w:val="00EB39A0"/>
    <w:rsid w:val="00EB41A9"/>
    <w:rsid w:val="00EB435D"/>
    <w:rsid w:val="00EB447A"/>
    <w:rsid w:val="00EB467E"/>
    <w:rsid w:val="00EB47B1"/>
    <w:rsid w:val="00EB4B00"/>
    <w:rsid w:val="00EB5110"/>
    <w:rsid w:val="00EB558F"/>
    <w:rsid w:val="00EB5619"/>
    <w:rsid w:val="00EB5965"/>
    <w:rsid w:val="00EB5D84"/>
    <w:rsid w:val="00EB6232"/>
    <w:rsid w:val="00EB6617"/>
    <w:rsid w:val="00EB6D48"/>
    <w:rsid w:val="00EB7622"/>
    <w:rsid w:val="00EB77AB"/>
    <w:rsid w:val="00EC0258"/>
    <w:rsid w:val="00EC03E0"/>
    <w:rsid w:val="00EC0997"/>
    <w:rsid w:val="00EC1082"/>
    <w:rsid w:val="00EC1569"/>
    <w:rsid w:val="00EC15D9"/>
    <w:rsid w:val="00EC1FA1"/>
    <w:rsid w:val="00EC2291"/>
    <w:rsid w:val="00EC326F"/>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95F"/>
    <w:rsid w:val="00EC6D51"/>
    <w:rsid w:val="00EC6F39"/>
    <w:rsid w:val="00EC745C"/>
    <w:rsid w:val="00EC7483"/>
    <w:rsid w:val="00EC7585"/>
    <w:rsid w:val="00EC75A7"/>
    <w:rsid w:val="00EC7ED6"/>
    <w:rsid w:val="00ED0571"/>
    <w:rsid w:val="00ED0665"/>
    <w:rsid w:val="00ED07F7"/>
    <w:rsid w:val="00ED09A2"/>
    <w:rsid w:val="00ED1115"/>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33A"/>
    <w:rsid w:val="00EE1419"/>
    <w:rsid w:val="00EE1989"/>
    <w:rsid w:val="00EE2166"/>
    <w:rsid w:val="00EE2B4F"/>
    <w:rsid w:val="00EE2E96"/>
    <w:rsid w:val="00EE388A"/>
    <w:rsid w:val="00EE3E18"/>
    <w:rsid w:val="00EE3FFD"/>
    <w:rsid w:val="00EE4144"/>
    <w:rsid w:val="00EE4EEF"/>
    <w:rsid w:val="00EE507F"/>
    <w:rsid w:val="00EE50E5"/>
    <w:rsid w:val="00EE5238"/>
    <w:rsid w:val="00EE5372"/>
    <w:rsid w:val="00EE53FA"/>
    <w:rsid w:val="00EE56D0"/>
    <w:rsid w:val="00EE57DA"/>
    <w:rsid w:val="00EE5CFD"/>
    <w:rsid w:val="00EE5D0F"/>
    <w:rsid w:val="00EE5E26"/>
    <w:rsid w:val="00EE5F5A"/>
    <w:rsid w:val="00EE6245"/>
    <w:rsid w:val="00EE62AC"/>
    <w:rsid w:val="00EE6785"/>
    <w:rsid w:val="00EE6E0F"/>
    <w:rsid w:val="00EE6FCF"/>
    <w:rsid w:val="00EE711E"/>
    <w:rsid w:val="00EE7136"/>
    <w:rsid w:val="00EE7457"/>
    <w:rsid w:val="00EE7882"/>
    <w:rsid w:val="00EE7AEA"/>
    <w:rsid w:val="00EE7B2D"/>
    <w:rsid w:val="00EE7BA0"/>
    <w:rsid w:val="00EE7BF6"/>
    <w:rsid w:val="00EE7D67"/>
    <w:rsid w:val="00EF0146"/>
    <w:rsid w:val="00EF0300"/>
    <w:rsid w:val="00EF06DE"/>
    <w:rsid w:val="00EF0C34"/>
    <w:rsid w:val="00EF0F51"/>
    <w:rsid w:val="00EF0FFB"/>
    <w:rsid w:val="00EF120E"/>
    <w:rsid w:val="00EF1865"/>
    <w:rsid w:val="00EF19E6"/>
    <w:rsid w:val="00EF1A48"/>
    <w:rsid w:val="00EF1E6F"/>
    <w:rsid w:val="00EF1F91"/>
    <w:rsid w:val="00EF215C"/>
    <w:rsid w:val="00EF29A7"/>
    <w:rsid w:val="00EF2ADA"/>
    <w:rsid w:val="00EF2C92"/>
    <w:rsid w:val="00EF2FE4"/>
    <w:rsid w:val="00EF3B20"/>
    <w:rsid w:val="00EF3C53"/>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56C"/>
    <w:rsid w:val="00EF6A3D"/>
    <w:rsid w:val="00EF6C72"/>
    <w:rsid w:val="00EF7101"/>
    <w:rsid w:val="00EF722A"/>
    <w:rsid w:val="00EF73FF"/>
    <w:rsid w:val="00EF74A6"/>
    <w:rsid w:val="00EF78C4"/>
    <w:rsid w:val="00F0085C"/>
    <w:rsid w:val="00F008C6"/>
    <w:rsid w:val="00F00B95"/>
    <w:rsid w:val="00F00F50"/>
    <w:rsid w:val="00F01432"/>
    <w:rsid w:val="00F0165F"/>
    <w:rsid w:val="00F017C0"/>
    <w:rsid w:val="00F0196B"/>
    <w:rsid w:val="00F02089"/>
    <w:rsid w:val="00F02381"/>
    <w:rsid w:val="00F02785"/>
    <w:rsid w:val="00F029FC"/>
    <w:rsid w:val="00F02AF4"/>
    <w:rsid w:val="00F038A9"/>
    <w:rsid w:val="00F039D0"/>
    <w:rsid w:val="00F03F1F"/>
    <w:rsid w:val="00F04191"/>
    <w:rsid w:val="00F042C9"/>
    <w:rsid w:val="00F044AF"/>
    <w:rsid w:val="00F04597"/>
    <w:rsid w:val="00F04A82"/>
    <w:rsid w:val="00F04A89"/>
    <w:rsid w:val="00F04C21"/>
    <w:rsid w:val="00F04C68"/>
    <w:rsid w:val="00F04DC7"/>
    <w:rsid w:val="00F04ED6"/>
    <w:rsid w:val="00F0503C"/>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9A"/>
    <w:rsid w:val="00F103B6"/>
    <w:rsid w:val="00F10915"/>
    <w:rsid w:val="00F10A8D"/>
    <w:rsid w:val="00F11326"/>
    <w:rsid w:val="00F11CF0"/>
    <w:rsid w:val="00F11E6D"/>
    <w:rsid w:val="00F1223E"/>
    <w:rsid w:val="00F1249E"/>
    <w:rsid w:val="00F124BF"/>
    <w:rsid w:val="00F129DB"/>
    <w:rsid w:val="00F1325C"/>
    <w:rsid w:val="00F13576"/>
    <w:rsid w:val="00F13C1C"/>
    <w:rsid w:val="00F1451F"/>
    <w:rsid w:val="00F145FD"/>
    <w:rsid w:val="00F14657"/>
    <w:rsid w:val="00F14940"/>
    <w:rsid w:val="00F14F68"/>
    <w:rsid w:val="00F15175"/>
    <w:rsid w:val="00F1564A"/>
    <w:rsid w:val="00F15B0F"/>
    <w:rsid w:val="00F16760"/>
    <w:rsid w:val="00F16A2B"/>
    <w:rsid w:val="00F16AFB"/>
    <w:rsid w:val="00F16C6B"/>
    <w:rsid w:val="00F17167"/>
    <w:rsid w:val="00F1725D"/>
    <w:rsid w:val="00F175D5"/>
    <w:rsid w:val="00F1766E"/>
    <w:rsid w:val="00F17C9C"/>
    <w:rsid w:val="00F20195"/>
    <w:rsid w:val="00F20295"/>
    <w:rsid w:val="00F20431"/>
    <w:rsid w:val="00F20761"/>
    <w:rsid w:val="00F209FD"/>
    <w:rsid w:val="00F21035"/>
    <w:rsid w:val="00F212B9"/>
    <w:rsid w:val="00F21331"/>
    <w:rsid w:val="00F213C0"/>
    <w:rsid w:val="00F21E27"/>
    <w:rsid w:val="00F220C0"/>
    <w:rsid w:val="00F220EE"/>
    <w:rsid w:val="00F22405"/>
    <w:rsid w:val="00F22DF6"/>
    <w:rsid w:val="00F2332E"/>
    <w:rsid w:val="00F23358"/>
    <w:rsid w:val="00F23887"/>
    <w:rsid w:val="00F23A1A"/>
    <w:rsid w:val="00F23C52"/>
    <w:rsid w:val="00F24179"/>
    <w:rsid w:val="00F24467"/>
    <w:rsid w:val="00F2462B"/>
    <w:rsid w:val="00F24728"/>
    <w:rsid w:val="00F24ADA"/>
    <w:rsid w:val="00F24BE8"/>
    <w:rsid w:val="00F24CEF"/>
    <w:rsid w:val="00F24D09"/>
    <w:rsid w:val="00F24EE1"/>
    <w:rsid w:val="00F250A2"/>
    <w:rsid w:val="00F254F2"/>
    <w:rsid w:val="00F25738"/>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B7D"/>
    <w:rsid w:val="00F30DD1"/>
    <w:rsid w:val="00F30E48"/>
    <w:rsid w:val="00F31352"/>
    <w:rsid w:val="00F31429"/>
    <w:rsid w:val="00F317CF"/>
    <w:rsid w:val="00F3188F"/>
    <w:rsid w:val="00F31C67"/>
    <w:rsid w:val="00F31D5B"/>
    <w:rsid w:val="00F31FE4"/>
    <w:rsid w:val="00F326F2"/>
    <w:rsid w:val="00F3278B"/>
    <w:rsid w:val="00F329BF"/>
    <w:rsid w:val="00F32D44"/>
    <w:rsid w:val="00F333E9"/>
    <w:rsid w:val="00F33502"/>
    <w:rsid w:val="00F34014"/>
    <w:rsid w:val="00F340C9"/>
    <w:rsid w:val="00F345CC"/>
    <w:rsid w:val="00F347A6"/>
    <w:rsid w:val="00F348B2"/>
    <w:rsid w:val="00F34B6C"/>
    <w:rsid w:val="00F34C33"/>
    <w:rsid w:val="00F352A0"/>
    <w:rsid w:val="00F35682"/>
    <w:rsid w:val="00F35EC4"/>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40C"/>
    <w:rsid w:val="00F43DDE"/>
    <w:rsid w:val="00F445EE"/>
    <w:rsid w:val="00F4487B"/>
    <w:rsid w:val="00F455D1"/>
    <w:rsid w:val="00F456E6"/>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0AC"/>
    <w:rsid w:val="00F51392"/>
    <w:rsid w:val="00F51635"/>
    <w:rsid w:val="00F519D9"/>
    <w:rsid w:val="00F51A78"/>
    <w:rsid w:val="00F52221"/>
    <w:rsid w:val="00F52A3A"/>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B25"/>
    <w:rsid w:val="00F56C12"/>
    <w:rsid w:val="00F574D3"/>
    <w:rsid w:val="00F57522"/>
    <w:rsid w:val="00F57690"/>
    <w:rsid w:val="00F5794E"/>
    <w:rsid w:val="00F57A21"/>
    <w:rsid w:val="00F6008D"/>
    <w:rsid w:val="00F60641"/>
    <w:rsid w:val="00F60ADE"/>
    <w:rsid w:val="00F61B7B"/>
    <w:rsid w:val="00F61BC7"/>
    <w:rsid w:val="00F61C19"/>
    <w:rsid w:val="00F62A42"/>
    <w:rsid w:val="00F631C2"/>
    <w:rsid w:val="00F635C7"/>
    <w:rsid w:val="00F63E75"/>
    <w:rsid w:val="00F63F10"/>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389"/>
    <w:rsid w:val="00F7044E"/>
    <w:rsid w:val="00F7088C"/>
    <w:rsid w:val="00F70B82"/>
    <w:rsid w:val="00F70BDE"/>
    <w:rsid w:val="00F71546"/>
    <w:rsid w:val="00F715E9"/>
    <w:rsid w:val="00F717AC"/>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0C"/>
    <w:rsid w:val="00F73324"/>
    <w:rsid w:val="00F73978"/>
    <w:rsid w:val="00F73DDA"/>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AA5"/>
    <w:rsid w:val="00F76B1F"/>
    <w:rsid w:val="00F76FB1"/>
    <w:rsid w:val="00F772C3"/>
    <w:rsid w:val="00F774D3"/>
    <w:rsid w:val="00F7751C"/>
    <w:rsid w:val="00F77E1A"/>
    <w:rsid w:val="00F8036E"/>
    <w:rsid w:val="00F809AB"/>
    <w:rsid w:val="00F80FFC"/>
    <w:rsid w:val="00F8117C"/>
    <w:rsid w:val="00F815CB"/>
    <w:rsid w:val="00F81621"/>
    <w:rsid w:val="00F81C4A"/>
    <w:rsid w:val="00F81FEF"/>
    <w:rsid w:val="00F821E7"/>
    <w:rsid w:val="00F82587"/>
    <w:rsid w:val="00F82DE0"/>
    <w:rsid w:val="00F83567"/>
    <w:rsid w:val="00F835CE"/>
    <w:rsid w:val="00F838C2"/>
    <w:rsid w:val="00F83A97"/>
    <w:rsid w:val="00F83ABE"/>
    <w:rsid w:val="00F83DD7"/>
    <w:rsid w:val="00F846FB"/>
    <w:rsid w:val="00F848A7"/>
    <w:rsid w:val="00F848F2"/>
    <w:rsid w:val="00F84BD4"/>
    <w:rsid w:val="00F84C9B"/>
    <w:rsid w:val="00F84CED"/>
    <w:rsid w:val="00F84FCE"/>
    <w:rsid w:val="00F856B1"/>
    <w:rsid w:val="00F856F9"/>
    <w:rsid w:val="00F8573B"/>
    <w:rsid w:val="00F86003"/>
    <w:rsid w:val="00F86228"/>
    <w:rsid w:val="00F8637E"/>
    <w:rsid w:val="00F8661E"/>
    <w:rsid w:val="00F866AC"/>
    <w:rsid w:val="00F86A43"/>
    <w:rsid w:val="00F86A48"/>
    <w:rsid w:val="00F86CE8"/>
    <w:rsid w:val="00F86D1C"/>
    <w:rsid w:val="00F87214"/>
    <w:rsid w:val="00F875F2"/>
    <w:rsid w:val="00F875FF"/>
    <w:rsid w:val="00F87923"/>
    <w:rsid w:val="00F87C70"/>
    <w:rsid w:val="00F87C95"/>
    <w:rsid w:val="00F87DB1"/>
    <w:rsid w:val="00F90AE7"/>
    <w:rsid w:val="00F90B16"/>
    <w:rsid w:val="00F90DFA"/>
    <w:rsid w:val="00F91031"/>
    <w:rsid w:val="00F91349"/>
    <w:rsid w:val="00F914FA"/>
    <w:rsid w:val="00F91AB6"/>
    <w:rsid w:val="00F91D82"/>
    <w:rsid w:val="00F9200B"/>
    <w:rsid w:val="00F921DF"/>
    <w:rsid w:val="00F92EBC"/>
    <w:rsid w:val="00F92F0D"/>
    <w:rsid w:val="00F9314D"/>
    <w:rsid w:val="00F931FD"/>
    <w:rsid w:val="00F93ABF"/>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A07C0"/>
    <w:rsid w:val="00FA07E2"/>
    <w:rsid w:val="00FA0A6D"/>
    <w:rsid w:val="00FA0BDB"/>
    <w:rsid w:val="00FA0CAA"/>
    <w:rsid w:val="00FA0E55"/>
    <w:rsid w:val="00FA0FF3"/>
    <w:rsid w:val="00FA10C3"/>
    <w:rsid w:val="00FA1375"/>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37"/>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4E8F"/>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21A"/>
    <w:rsid w:val="00FC1336"/>
    <w:rsid w:val="00FC141F"/>
    <w:rsid w:val="00FC1D74"/>
    <w:rsid w:val="00FC2D62"/>
    <w:rsid w:val="00FC31E2"/>
    <w:rsid w:val="00FC348F"/>
    <w:rsid w:val="00FC34B7"/>
    <w:rsid w:val="00FC353F"/>
    <w:rsid w:val="00FC3AF4"/>
    <w:rsid w:val="00FC3BF2"/>
    <w:rsid w:val="00FC49AA"/>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88F"/>
    <w:rsid w:val="00FD0B01"/>
    <w:rsid w:val="00FD0DFF"/>
    <w:rsid w:val="00FD0EE2"/>
    <w:rsid w:val="00FD1194"/>
    <w:rsid w:val="00FD14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5CAD"/>
    <w:rsid w:val="00FD6151"/>
    <w:rsid w:val="00FD6301"/>
    <w:rsid w:val="00FD66B1"/>
    <w:rsid w:val="00FD6CD4"/>
    <w:rsid w:val="00FD71AD"/>
    <w:rsid w:val="00FD7B93"/>
    <w:rsid w:val="00FE02AD"/>
    <w:rsid w:val="00FE0329"/>
    <w:rsid w:val="00FE0937"/>
    <w:rsid w:val="00FE0AF2"/>
    <w:rsid w:val="00FE0B2C"/>
    <w:rsid w:val="00FE0E8B"/>
    <w:rsid w:val="00FE0F74"/>
    <w:rsid w:val="00FE0FA7"/>
    <w:rsid w:val="00FE106F"/>
    <w:rsid w:val="00FE1502"/>
    <w:rsid w:val="00FE196B"/>
    <w:rsid w:val="00FE1AA8"/>
    <w:rsid w:val="00FE1CDD"/>
    <w:rsid w:val="00FE1E21"/>
    <w:rsid w:val="00FE1E95"/>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CA4"/>
    <w:rsid w:val="00FE7DC0"/>
    <w:rsid w:val="00FE7FD9"/>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6CE0"/>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913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rPr>
  </w:style>
  <w:style w:type="paragraph" w:styleId="Heading6">
    <w:name w:val="heading 6"/>
    <w:basedOn w:val="Heading3"/>
    <w:next w:val="Normal"/>
    <w:link w:val="Heading6Char"/>
    <w:uiPriority w:val="99"/>
    <w:qFormat/>
    <w:rsid w:val="0056241E"/>
    <w:pPr>
      <w:numPr>
        <w:ilvl w:val="5"/>
      </w:numPr>
      <w:outlineLvl w:val="5"/>
    </w:pPr>
    <w:rPr>
      <w:lang/>
    </w:rPr>
  </w:style>
  <w:style w:type="paragraph" w:styleId="Heading7">
    <w:name w:val="heading 7"/>
    <w:basedOn w:val="Heading3"/>
    <w:next w:val="Normal"/>
    <w:link w:val="Heading7Char"/>
    <w:qFormat/>
    <w:rsid w:val="0056241E"/>
    <w:pPr>
      <w:outlineLvl w:val="6"/>
    </w:pPr>
    <w:rPr>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rPr>
  </w:style>
  <w:style w:type="character" w:customStyle="1" w:styleId="Heading5Char">
    <w:name w:val="Heading 5 Char"/>
    <w:link w:val="Heading5"/>
    <w:uiPriority w:val="99"/>
    <w:locked/>
    <w:rsid w:val="00F456E6"/>
    <w:rPr>
      <w:rFonts w:ascii="Times New Roman" w:hAnsi="Times New Roman"/>
      <w:b/>
      <w:bCs/>
      <w:lang/>
    </w:rPr>
  </w:style>
  <w:style w:type="character" w:customStyle="1" w:styleId="Heading6Char">
    <w:name w:val="Heading 6 Char"/>
    <w:link w:val="Heading6"/>
    <w:uiPriority w:val="99"/>
    <w:locked/>
    <w:rsid w:val="0056241E"/>
    <w:rPr>
      <w:rFonts w:ascii="Times New Roman" w:hAnsi="Times New Roman"/>
      <w:b/>
      <w:bCs/>
      <w:lang/>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A5200F"/>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56241E"/>
    <w:pPr>
      <w:spacing w:before="240" w:after="480"/>
      <w:jc w:val="center"/>
    </w:p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56241E"/>
    <w:pPr>
      <w:spacing w:before="480"/>
    </w:pPr>
    <w:rPr>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val="en-GB"/>
    </w:rPr>
  </w:style>
  <w:style w:type="paragraph" w:styleId="ListParagraph">
    <w:name w:val="List Paragraph"/>
    <w:basedOn w:val="Normal"/>
    <w:uiPriority w:val="34"/>
    <w:qFormat/>
    <w:rsid w:val="000C317B"/>
    <w:pPr>
      <w:ind w:left="720"/>
      <w:textAlignment w:val="auto"/>
    </w:p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A1A3D-C674-4271-BB40-556E0683E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1121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JCT-VC#9 HLS changes</dc:creator>
  <cp:keywords/>
  <cp:lastModifiedBy>672</cp:lastModifiedBy>
  <cp:revision>3</cp:revision>
  <cp:lastPrinted>2011-03-04T18:21:00Z</cp:lastPrinted>
  <dcterms:created xsi:type="dcterms:W3CDTF">2012-08-13T18:39:00Z</dcterms:created>
  <dcterms:modified xsi:type="dcterms:W3CDTF">2012-08-13T18:39:00Z</dcterms:modified>
</cp:coreProperties>
</file>