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D4F" w:rsidRPr="003F17AE" w:rsidRDefault="008A3D4F" w:rsidP="00756F47">
      <w:pPr>
        <w:pStyle w:val="berschrift3"/>
        <w:keepLines w:val="0"/>
        <w:numPr>
          <w:ilvl w:val="2"/>
          <w:numId w:val="6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lang w:val="en-GB" w:eastAsia="ko-KR"/>
        </w:rPr>
      </w:pPr>
      <w:bookmarkStart w:id="0" w:name="_Ref278194365"/>
      <w:bookmarkStart w:id="1" w:name="_Toc287363827"/>
      <w:bookmarkStart w:id="2" w:name="_Toc311217258"/>
      <w:bookmarkStart w:id="3" w:name="_Toc317198806"/>
      <w:bookmarkStart w:id="4" w:name="_Ref328742921"/>
      <w:bookmarkStart w:id="5" w:name="_Ref328742928"/>
      <w:bookmarkStart w:id="6" w:name="_Ref328745543"/>
      <w:bookmarkStart w:id="7" w:name="_Ref328751961"/>
      <w:bookmarkStart w:id="8" w:name="_Toc329688551"/>
      <w:r w:rsidRPr="003F17AE">
        <w:rPr>
          <w:lang w:val="en-GB"/>
        </w:rPr>
        <w:t>Scaling and transformation process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5A2F3E" w:rsidRDefault="005A2F3E" w:rsidP="008A3D4F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 xml:space="preserve">… </w:t>
      </w:r>
    </w:p>
    <w:p w:rsidR="008A3D4F" w:rsidRPr="003F17AE" w:rsidRDefault="008A3D4F" w:rsidP="008A3D4F">
      <w:pPr>
        <w:tabs>
          <w:tab w:val="left" w:pos="284"/>
        </w:tabs>
        <w:ind w:left="284" w:hanging="284"/>
        <w:rPr>
          <w:rFonts w:hint="eastAsia"/>
          <w:lang w:eastAsia="ko-KR"/>
        </w:rPr>
      </w:pPr>
      <w:r w:rsidRPr="003F17AE">
        <w:rPr>
          <w:lang w:eastAsia="ko-KR"/>
        </w:rPr>
        <w:t>The (</w:t>
      </w:r>
      <w:proofErr w:type="spellStart"/>
      <w:r w:rsidRPr="003F17AE">
        <w:rPr>
          <w:lang w:eastAsia="ko-KR"/>
        </w:rPr>
        <w:t>nW</w:t>
      </w:r>
      <w:proofErr w:type="spellEnd"/>
      <w:proofErr w:type="gramStart"/>
      <w:r w:rsidRPr="003F17AE">
        <w:rPr>
          <w:lang w:eastAsia="ko-KR"/>
        </w:rPr>
        <w:t>)x</w:t>
      </w:r>
      <w:proofErr w:type="gramEnd"/>
      <w:r w:rsidRPr="003F17AE">
        <w:rPr>
          <w:lang w:eastAsia="ko-KR"/>
        </w:rPr>
        <w:t>(</w:t>
      </w:r>
      <w:proofErr w:type="spellStart"/>
      <w:r w:rsidRPr="003F17AE">
        <w:rPr>
          <w:lang w:eastAsia="ko-KR"/>
        </w:rPr>
        <w:t>nH</w:t>
      </w:r>
      <w:proofErr w:type="spellEnd"/>
      <w:r w:rsidRPr="003F17AE">
        <w:rPr>
          <w:lang w:eastAsia="ko-KR"/>
        </w:rPr>
        <w:t xml:space="preserve">) array of residual samples r </w:t>
      </w:r>
      <w:del w:id="9" w:author="Mathias Wien" w:date="2012-07-11T11:27:00Z">
        <w:r w:rsidRPr="003F17AE" w:rsidDel="005A2F3E">
          <w:rPr>
            <w:lang w:eastAsia="ko-KR"/>
          </w:rPr>
          <w:delText xml:space="preserve">are </w:delText>
        </w:r>
      </w:del>
      <w:ins w:id="10" w:author="Mathias Wien" w:date="2012-07-11T11:27:00Z">
        <w:r w:rsidR="005A2F3E">
          <w:rPr>
            <w:lang w:eastAsia="ko-KR"/>
          </w:rPr>
          <w:t>is</w:t>
        </w:r>
        <w:r w:rsidR="005A2F3E" w:rsidRPr="003F17AE">
          <w:rPr>
            <w:lang w:eastAsia="ko-KR"/>
          </w:rPr>
          <w:t xml:space="preserve"> </w:t>
        </w:r>
      </w:ins>
      <w:r w:rsidRPr="003F17AE">
        <w:rPr>
          <w:lang w:eastAsia="ko-KR"/>
        </w:rPr>
        <w:t xml:space="preserve">derived as </w:t>
      </w:r>
      <w:del w:id="11" w:author="Mathias Wien" w:date="2012-07-11T11:27:00Z">
        <w:r w:rsidRPr="003F17AE" w:rsidDel="005A2F3E">
          <w:rPr>
            <w:lang w:eastAsia="ko-KR"/>
          </w:rPr>
          <w:delText xml:space="preserve">specified </w:delText>
        </w:r>
        <w:r w:rsidRPr="003F17AE" w:rsidDel="005A2F3E">
          <w:rPr>
            <w:rFonts w:hint="eastAsia"/>
            <w:lang w:eastAsia="ko-KR"/>
          </w:rPr>
          <w:delText xml:space="preserve">as </w:delText>
        </w:r>
      </w:del>
      <w:r w:rsidRPr="003F17AE">
        <w:rPr>
          <w:rFonts w:hint="eastAsia"/>
          <w:lang w:eastAsia="ko-KR"/>
        </w:rPr>
        <w:t>follows:</w:t>
      </w:r>
    </w:p>
    <w:p w:rsidR="008A3D4F" w:rsidRPr="003F17AE" w:rsidRDefault="008A3D4F" w:rsidP="008A3D4F">
      <w:pPr>
        <w:numPr>
          <w:ilvl w:val="0"/>
          <w:numId w:val="3"/>
        </w:numPr>
        <w:tabs>
          <w:tab w:val="left" w:pos="567"/>
          <w:tab w:val="left" w:pos="851"/>
        </w:tabs>
        <w:rPr>
          <w:rFonts w:hint="eastAsia"/>
          <w:lang w:eastAsia="ko-KR"/>
        </w:rPr>
      </w:pPr>
      <w:r w:rsidRPr="003F17AE">
        <w:rPr>
          <w:rFonts w:hint="eastAsia"/>
          <w:lang w:eastAsia="ko-KR"/>
        </w:rPr>
        <w:t xml:space="preserve">If </w:t>
      </w:r>
      <w:proofErr w:type="spellStart"/>
      <w:r w:rsidRPr="006974C8">
        <w:rPr>
          <w:lang w:eastAsia="ko-KR"/>
        </w:rPr>
        <w:t>cu_transquant_bypass_flag</w:t>
      </w:r>
      <w:proofErr w:type="spellEnd"/>
      <w:r w:rsidRPr="006974C8">
        <w:rPr>
          <w:lang w:eastAsia="ko-KR"/>
        </w:rPr>
        <w:t xml:space="preserve"> is equal to 1</w:t>
      </w:r>
      <w:r w:rsidRPr="003F17AE">
        <w:rPr>
          <w:rFonts w:hint="eastAsia"/>
          <w:lang w:eastAsia="ko-KR"/>
        </w:rPr>
        <w:t xml:space="preserve">, </w:t>
      </w:r>
      <w:ins w:id="12" w:author="Mathias Wien" w:date="2012-07-11T11:27:00Z">
        <w:r w:rsidR="005A2F3E">
          <w:rPr>
            <w:lang w:eastAsia="ko-KR"/>
          </w:rPr>
          <w:t xml:space="preserve">the </w:t>
        </w:r>
      </w:ins>
      <w:r w:rsidRPr="003F17AE">
        <w:rPr>
          <w:rFonts w:hint="eastAsia"/>
          <w:lang w:eastAsia="ko-KR"/>
        </w:rPr>
        <w:t>(</w:t>
      </w:r>
      <w:proofErr w:type="spellStart"/>
      <w:r w:rsidRPr="003F17AE">
        <w:rPr>
          <w:rFonts w:hint="eastAsia"/>
          <w:lang w:eastAsia="ko-KR"/>
        </w:rPr>
        <w:t>nW</w:t>
      </w:r>
      <w:proofErr w:type="spellEnd"/>
      <w:r w:rsidRPr="003F17AE">
        <w:rPr>
          <w:rFonts w:hint="eastAsia"/>
          <w:lang w:eastAsia="ko-KR"/>
        </w:rPr>
        <w:t>)x(</w:t>
      </w:r>
      <w:proofErr w:type="spellStart"/>
      <w:r w:rsidRPr="003F17AE">
        <w:rPr>
          <w:rFonts w:hint="eastAsia"/>
          <w:lang w:eastAsia="ko-KR"/>
        </w:rPr>
        <w:t>nH</w:t>
      </w:r>
      <w:proofErr w:type="spellEnd"/>
      <w:r w:rsidRPr="003F17AE">
        <w:rPr>
          <w:rFonts w:hint="eastAsia"/>
          <w:lang w:eastAsia="ko-KR"/>
        </w:rPr>
        <w:t xml:space="preserve">) array r is set equal to </w:t>
      </w:r>
      <w:ins w:id="13" w:author="Mathias Wien" w:date="2012-07-11T11:27:00Z">
        <w:r w:rsidR="005A2F3E">
          <w:rPr>
            <w:lang w:eastAsia="ko-KR"/>
          </w:rPr>
          <w:t xml:space="preserve">the </w:t>
        </w:r>
      </w:ins>
      <w:r w:rsidRPr="003F17AE">
        <w:rPr>
          <w:rFonts w:hint="eastAsia"/>
          <w:lang w:eastAsia="ko-KR"/>
        </w:rPr>
        <w:t>(</w:t>
      </w:r>
      <w:proofErr w:type="spellStart"/>
      <w:r w:rsidRPr="003F17AE">
        <w:rPr>
          <w:rFonts w:hint="eastAsia"/>
          <w:lang w:eastAsia="ko-KR"/>
        </w:rPr>
        <w:t>nW</w:t>
      </w:r>
      <w:proofErr w:type="spellEnd"/>
      <w:r w:rsidRPr="003F17AE">
        <w:rPr>
          <w:rFonts w:hint="eastAsia"/>
          <w:lang w:eastAsia="ko-KR"/>
        </w:rPr>
        <w:t>)x(</w:t>
      </w:r>
      <w:proofErr w:type="spellStart"/>
      <w:r w:rsidRPr="003F17AE">
        <w:rPr>
          <w:rFonts w:hint="eastAsia"/>
          <w:lang w:eastAsia="ko-KR"/>
        </w:rPr>
        <w:t>nH</w:t>
      </w:r>
      <w:proofErr w:type="spellEnd"/>
      <w:r w:rsidRPr="003F17AE">
        <w:rPr>
          <w:rFonts w:hint="eastAsia"/>
          <w:lang w:eastAsia="ko-KR"/>
        </w:rPr>
        <w:t xml:space="preserve">) array of transform coefficients </w:t>
      </w:r>
      <w:proofErr w:type="spellStart"/>
      <w:r>
        <w:t>TransCoeffLevel</w:t>
      </w:r>
      <w:proofErr w:type="spellEnd"/>
      <w:r w:rsidRPr="003F17AE">
        <w:t>[ </w:t>
      </w:r>
      <w:proofErr w:type="spellStart"/>
      <w:r w:rsidRPr="003F17AE">
        <w:t>xT</w:t>
      </w:r>
      <w:proofErr w:type="spellEnd"/>
      <w:r w:rsidRPr="003F17AE">
        <w:t> ][ </w:t>
      </w:r>
      <w:proofErr w:type="spellStart"/>
      <w:r w:rsidRPr="003F17AE">
        <w:t>yT</w:t>
      </w:r>
      <w:proofErr w:type="spellEnd"/>
      <w:r w:rsidRPr="003F17AE">
        <w:t> ][ </w:t>
      </w:r>
      <w:proofErr w:type="spellStart"/>
      <w:r w:rsidRPr="003F17AE">
        <w:t>cIdx</w:t>
      </w:r>
      <w:proofErr w:type="spellEnd"/>
      <w:r w:rsidRPr="003F17AE">
        <w:t> ]</w:t>
      </w:r>
      <w:r w:rsidRPr="003F17AE">
        <w:rPr>
          <w:rFonts w:hint="eastAsia"/>
          <w:lang w:eastAsia="ko-KR"/>
        </w:rPr>
        <w:t>.</w:t>
      </w:r>
    </w:p>
    <w:p w:rsidR="008A3D4F" w:rsidRPr="003F17AE" w:rsidRDefault="008A3D4F" w:rsidP="008A3D4F">
      <w:pPr>
        <w:numPr>
          <w:ilvl w:val="0"/>
          <w:numId w:val="3"/>
        </w:numPr>
        <w:tabs>
          <w:tab w:val="clear" w:pos="805"/>
          <w:tab w:val="num" w:pos="284"/>
          <w:tab w:val="left" w:pos="567"/>
          <w:tab w:val="left" w:pos="851"/>
        </w:tabs>
        <w:ind w:left="284" w:hanging="284"/>
        <w:rPr>
          <w:lang w:eastAsia="ko-KR"/>
        </w:rPr>
      </w:pPr>
      <w:r w:rsidRPr="003F17AE">
        <w:rPr>
          <w:rFonts w:hint="eastAsia"/>
          <w:lang w:eastAsia="ko-KR"/>
        </w:rPr>
        <w:t>Otherwise, the following ordered steps apply:</w:t>
      </w:r>
    </w:p>
    <w:p w:rsidR="008A3D4F" w:rsidRPr="003F17AE" w:rsidRDefault="008A3D4F" w:rsidP="008A3D4F">
      <w:pPr>
        <w:keepNext/>
        <w:keepLines/>
        <w:numPr>
          <w:ilvl w:val="0"/>
          <w:numId w:val="2"/>
        </w:numPr>
        <w:tabs>
          <w:tab w:val="left" w:pos="284"/>
        </w:tabs>
      </w:pPr>
      <w:r w:rsidRPr="003F17AE">
        <w:rPr>
          <w:lang w:eastAsia="ko-KR"/>
        </w:rPr>
        <w:t xml:space="preserve">The scaling process for transform coefficients as specified in </w:t>
      </w:r>
      <w:proofErr w:type="spellStart"/>
      <w:r w:rsidRPr="003F17AE">
        <w:rPr>
          <w:lang w:eastAsia="ko-KR"/>
        </w:rPr>
        <w:t>subclause</w:t>
      </w:r>
      <w:proofErr w:type="spellEnd"/>
      <w:r w:rsidRPr="003F17AE">
        <w:rPr>
          <w:lang w:eastAsia="ko-KR"/>
        </w:rPr>
        <w:t xml:space="preserve"> </w:t>
      </w:r>
      <w:r>
        <w:rPr>
          <w:lang w:eastAsia="ko-KR"/>
        </w:rPr>
        <w:t>8.6.3</w:t>
      </w:r>
      <w:r w:rsidRPr="00066987">
        <w:rPr>
          <w:lang w:eastAsia="ko-KR"/>
        </w:rPr>
        <w:t xml:space="preserve"> is invoked with </w:t>
      </w:r>
      <w:r w:rsidRPr="003F17AE">
        <w:rPr>
          <w:lang w:eastAsia="ko-KR"/>
        </w:rPr>
        <w:t xml:space="preserve">the width of the transform unit </w:t>
      </w:r>
      <w:proofErr w:type="spellStart"/>
      <w:r w:rsidRPr="003F17AE">
        <w:rPr>
          <w:lang w:eastAsia="ko-KR"/>
        </w:rPr>
        <w:t>nW</w:t>
      </w:r>
      <w:proofErr w:type="spellEnd"/>
      <w:r w:rsidRPr="003F17AE">
        <w:rPr>
          <w:lang w:eastAsia="ko-KR"/>
        </w:rPr>
        <w:t xml:space="preserve">, the height of the transform unit </w:t>
      </w:r>
      <w:proofErr w:type="spellStart"/>
      <w:r w:rsidRPr="003F17AE">
        <w:rPr>
          <w:lang w:eastAsia="ko-KR"/>
        </w:rPr>
        <w:t>nH</w:t>
      </w:r>
      <w:proofErr w:type="spellEnd"/>
      <w:r w:rsidRPr="003F17AE">
        <w:rPr>
          <w:lang w:eastAsia="ko-KR"/>
        </w:rPr>
        <w:t>, the (</w:t>
      </w:r>
      <w:proofErr w:type="spellStart"/>
      <w:r w:rsidRPr="003F17AE">
        <w:rPr>
          <w:lang w:eastAsia="ko-KR"/>
        </w:rPr>
        <w:t>nW</w:t>
      </w:r>
      <w:proofErr w:type="spellEnd"/>
      <w:r w:rsidRPr="003F17AE">
        <w:rPr>
          <w:lang w:eastAsia="ko-KR"/>
        </w:rPr>
        <w:t>)x(</w:t>
      </w:r>
      <w:proofErr w:type="spellStart"/>
      <w:r w:rsidRPr="003F17AE">
        <w:rPr>
          <w:lang w:eastAsia="ko-KR"/>
        </w:rPr>
        <w:t>nH</w:t>
      </w:r>
      <w:proofErr w:type="spellEnd"/>
      <w:r w:rsidRPr="003F17AE">
        <w:rPr>
          <w:lang w:eastAsia="ko-KR"/>
        </w:rPr>
        <w:t xml:space="preserve">) array of transform coefficients </w:t>
      </w:r>
      <w:proofErr w:type="spellStart"/>
      <w:r>
        <w:t>TransCoeffLevel</w:t>
      </w:r>
      <w:proofErr w:type="spellEnd"/>
      <w:r w:rsidRPr="003F17AE">
        <w:t>[ </w:t>
      </w:r>
      <w:proofErr w:type="spellStart"/>
      <w:r w:rsidRPr="003F17AE">
        <w:t>xT</w:t>
      </w:r>
      <w:proofErr w:type="spellEnd"/>
      <w:r w:rsidRPr="003F17AE">
        <w:t> ][ </w:t>
      </w:r>
      <w:proofErr w:type="spellStart"/>
      <w:r w:rsidRPr="003F17AE">
        <w:t>yT</w:t>
      </w:r>
      <w:proofErr w:type="spellEnd"/>
      <w:r w:rsidRPr="003F17AE">
        <w:t> ][ </w:t>
      </w:r>
      <w:proofErr w:type="spellStart"/>
      <w:r w:rsidRPr="003F17AE">
        <w:t>cIdx</w:t>
      </w:r>
      <w:proofErr w:type="spellEnd"/>
      <w:r w:rsidRPr="003F17AE">
        <w:t> ]</w:t>
      </w:r>
      <w:r w:rsidRPr="003F17AE">
        <w:rPr>
          <w:lang w:eastAsia="ko-KR"/>
        </w:rPr>
        <w:t xml:space="preserve">, the </w:t>
      </w:r>
      <w:proofErr w:type="spellStart"/>
      <w:r w:rsidRPr="003F17AE">
        <w:rPr>
          <w:lang w:eastAsia="ko-KR"/>
        </w:rPr>
        <w:t>chroma</w:t>
      </w:r>
      <w:proofErr w:type="spellEnd"/>
      <w:r w:rsidRPr="003F17AE">
        <w:rPr>
          <w:lang w:eastAsia="ko-KR"/>
        </w:rPr>
        <w:t xml:space="preserve"> component variable </w:t>
      </w:r>
      <w:proofErr w:type="spellStart"/>
      <w:r w:rsidRPr="003F17AE">
        <w:rPr>
          <w:lang w:eastAsia="ko-KR"/>
        </w:rPr>
        <w:t>cIdx</w:t>
      </w:r>
      <w:proofErr w:type="spellEnd"/>
      <w:r w:rsidRPr="003F17AE">
        <w:rPr>
          <w:lang w:eastAsia="ko-KR"/>
        </w:rPr>
        <w:t xml:space="preserve"> and the quantization parameter </w:t>
      </w:r>
      <w:proofErr w:type="spellStart"/>
      <w:r w:rsidRPr="003F17AE">
        <w:rPr>
          <w:lang w:eastAsia="ko-KR"/>
        </w:rPr>
        <w:t>qP</w:t>
      </w:r>
      <w:proofErr w:type="spellEnd"/>
      <w:r w:rsidRPr="003F17AE">
        <w:rPr>
          <w:lang w:eastAsia="ko-KR"/>
        </w:rPr>
        <w:t xml:space="preserve"> as the inputs and the output is a </w:t>
      </w:r>
      <w:ins w:id="14" w:author="Mathias Wien" w:date="2012-07-11T11:28:00Z">
        <w:r w:rsidR="005A2F3E" w:rsidRPr="003F17AE">
          <w:rPr>
            <w:lang w:eastAsia="ko-KR"/>
          </w:rPr>
          <w:t>(</w:t>
        </w:r>
        <w:proofErr w:type="spellStart"/>
        <w:r w:rsidR="005A2F3E" w:rsidRPr="003F17AE">
          <w:rPr>
            <w:lang w:eastAsia="ko-KR"/>
          </w:rPr>
          <w:t>nW</w:t>
        </w:r>
        <w:proofErr w:type="spellEnd"/>
        <w:r w:rsidR="005A2F3E" w:rsidRPr="003F17AE">
          <w:rPr>
            <w:lang w:eastAsia="ko-KR"/>
          </w:rPr>
          <w:t>)x(</w:t>
        </w:r>
        <w:proofErr w:type="spellStart"/>
        <w:r w:rsidR="005A2F3E" w:rsidRPr="003F17AE">
          <w:rPr>
            <w:lang w:eastAsia="ko-KR"/>
          </w:rPr>
          <w:t>nH</w:t>
        </w:r>
        <w:proofErr w:type="spellEnd"/>
        <w:r w:rsidR="005A2F3E" w:rsidRPr="003F17AE">
          <w:rPr>
            <w:lang w:eastAsia="ko-KR"/>
          </w:rPr>
          <w:t xml:space="preserve">) array </w:t>
        </w:r>
        <w:r w:rsidR="005A2F3E">
          <w:rPr>
            <w:lang w:eastAsia="ko-KR"/>
          </w:rPr>
          <w:t xml:space="preserve">of </w:t>
        </w:r>
      </w:ins>
      <w:r w:rsidRPr="003F17AE">
        <w:rPr>
          <w:lang w:eastAsia="ko-KR"/>
        </w:rPr>
        <w:t>scaled transform coefficient</w:t>
      </w:r>
      <w:ins w:id="15" w:author="Mathias Wien" w:date="2012-07-11T11:28:00Z">
        <w:r w:rsidR="005A2F3E">
          <w:rPr>
            <w:lang w:eastAsia="ko-KR"/>
          </w:rPr>
          <w:t>s</w:t>
        </w:r>
      </w:ins>
      <w:r w:rsidRPr="003F17AE">
        <w:rPr>
          <w:lang w:eastAsia="ko-KR"/>
        </w:rPr>
        <w:t xml:space="preserve"> </w:t>
      </w:r>
      <w:ins w:id="16" w:author="Mathias Wien" w:date="2012-07-11T11:29:00Z">
        <w:r w:rsidR="00813BEF">
          <w:rPr>
            <w:lang w:eastAsia="ko-KR"/>
          </w:rPr>
          <w:t>d</w:t>
        </w:r>
      </w:ins>
      <w:bookmarkStart w:id="17" w:name="_GoBack"/>
      <w:bookmarkEnd w:id="17"/>
      <w:del w:id="18" w:author="Mathias Wien" w:date="2012-07-11T11:28:00Z">
        <w:r w:rsidRPr="003F17AE" w:rsidDel="005A2F3E">
          <w:rPr>
            <w:lang w:eastAsia="ko-KR"/>
          </w:rPr>
          <w:delText>(nW)x(nH) array d</w:delText>
        </w:r>
      </w:del>
      <w:r w:rsidRPr="003F17AE">
        <w:rPr>
          <w:lang w:eastAsia="ko-KR"/>
        </w:rPr>
        <w:t>.</w:t>
      </w:r>
    </w:p>
    <w:p w:rsidR="008A3D4F" w:rsidRPr="003F17AE" w:rsidRDefault="008A3D4F" w:rsidP="008A3D4F">
      <w:pPr>
        <w:numPr>
          <w:ilvl w:val="0"/>
          <w:numId w:val="2"/>
        </w:numPr>
        <w:tabs>
          <w:tab w:val="left" w:pos="284"/>
        </w:tabs>
      </w:pPr>
      <w:r w:rsidRPr="003F17AE">
        <w:rPr>
          <w:lang w:eastAsia="ko-KR"/>
        </w:rPr>
        <w:t xml:space="preserve">The transformation process for scaled transform coefficients as specified in </w:t>
      </w:r>
      <w:proofErr w:type="spellStart"/>
      <w:r w:rsidRPr="003F17AE">
        <w:rPr>
          <w:lang w:eastAsia="ko-KR"/>
        </w:rPr>
        <w:t>subclause</w:t>
      </w:r>
      <w:proofErr w:type="spellEnd"/>
      <w:r w:rsidRPr="003F17AE">
        <w:rPr>
          <w:lang w:eastAsia="ko-KR"/>
        </w:rPr>
        <w:t xml:space="preserve"> </w:t>
      </w:r>
      <w:r>
        <w:rPr>
          <w:lang w:eastAsia="ko-KR"/>
        </w:rPr>
        <w:t>8.6.4</w:t>
      </w:r>
      <w:r w:rsidRPr="00066987">
        <w:rPr>
          <w:lang w:eastAsia="ko-KR"/>
        </w:rPr>
        <w:t xml:space="preserve"> is invoked with the </w:t>
      </w:r>
      <w:r w:rsidRPr="003F17AE">
        <w:rPr>
          <w:lang w:eastAsia="ko-KR"/>
        </w:rPr>
        <w:t xml:space="preserve">width of the transform unit </w:t>
      </w:r>
      <w:proofErr w:type="spellStart"/>
      <w:r w:rsidRPr="003F17AE">
        <w:rPr>
          <w:lang w:eastAsia="ko-KR"/>
        </w:rPr>
        <w:t>nW</w:t>
      </w:r>
      <w:proofErr w:type="spellEnd"/>
      <w:r w:rsidRPr="003F17AE">
        <w:rPr>
          <w:lang w:eastAsia="ko-KR"/>
        </w:rPr>
        <w:t xml:space="preserve">, the height of the transform unit </w:t>
      </w:r>
      <w:proofErr w:type="spellStart"/>
      <w:r w:rsidRPr="003F17AE">
        <w:rPr>
          <w:lang w:eastAsia="ko-KR"/>
        </w:rPr>
        <w:t>nH</w:t>
      </w:r>
      <w:proofErr w:type="spellEnd"/>
      <w:r w:rsidRPr="003F17AE">
        <w:rPr>
          <w:lang w:eastAsia="ko-KR"/>
        </w:rPr>
        <w:t xml:space="preserve">, the </w:t>
      </w:r>
      <w:ins w:id="19" w:author="Mathias Wien" w:date="2012-07-11T11:28:00Z">
        <w:r w:rsidR="005A2F3E" w:rsidRPr="003F17AE">
          <w:rPr>
            <w:lang w:eastAsia="ko-KR"/>
          </w:rPr>
          <w:t>(</w:t>
        </w:r>
        <w:proofErr w:type="spellStart"/>
        <w:r w:rsidR="005A2F3E" w:rsidRPr="003F17AE">
          <w:rPr>
            <w:lang w:eastAsia="ko-KR"/>
          </w:rPr>
          <w:t>nW</w:t>
        </w:r>
        <w:proofErr w:type="spellEnd"/>
        <w:r w:rsidR="005A2F3E" w:rsidRPr="003F17AE">
          <w:rPr>
            <w:lang w:eastAsia="ko-KR"/>
          </w:rPr>
          <w:t>)x(</w:t>
        </w:r>
        <w:proofErr w:type="spellStart"/>
        <w:r w:rsidR="005A2F3E" w:rsidRPr="003F17AE">
          <w:rPr>
            <w:lang w:eastAsia="ko-KR"/>
          </w:rPr>
          <w:t>nH</w:t>
        </w:r>
        <w:proofErr w:type="spellEnd"/>
        <w:r w:rsidR="005A2F3E" w:rsidRPr="003F17AE">
          <w:rPr>
            <w:lang w:eastAsia="ko-KR"/>
          </w:rPr>
          <w:t xml:space="preserve">) array </w:t>
        </w:r>
        <w:r w:rsidR="005A2F3E">
          <w:rPr>
            <w:lang w:eastAsia="ko-KR"/>
          </w:rPr>
          <w:t xml:space="preserve">of </w:t>
        </w:r>
      </w:ins>
      <w:r w:rsidRPr="003F17AE">
        <w:rPr>
          <w:lang w:eastAsia="ko-KR"/>
        </w:rPr>
        <w:t>scaled transform coefficient</w:t>
      </w:r>
      <w:ins w:id="20" w:author="Mathias Wien" w:date="2012-07-11T11:28:00Z">
        <w:r w:rsidR="005A2F3E">
          <w:rPr>
            <w:lang w:eastAsia="ko-KR"/>
          </w:rPr>
          <w:t>s</w:t>
        </w:r>
      </w:ins>
      <w:r w:rsidRPr="003F17AE">
        <w:rPr>
          <w:lang w:eastAsia="ko-KR"/>
        </w:rPr>
        <w:t xml:space="preserve"> </w:t>
      </w:r>
      <w:del w:id="21" w:author="Mathias Wien" w:date="2012-07-11T11:28:00Z">
        <w:r w:rsidRPr="003F17AE" w:rsidDel="005A2F3E">
          <w:rPr>
            <w:lang w:eastAsia="ko-KR"/>
          </w:rPr>
          <w:delText xml:space="preserve">(nW)x(nH) array </w:delText>
        </w:r>
      </w:del>
      <w:r w:rsidRPr="003F17AE">
        <w:rPr>
          <w:lang w:eastAsia="ko-KR"/>
        </w:rPr>
        <w:t>d</w:t>
      </w:r>
      <w:r>
        <w:rPr>
          <w:lang w:eastAsia="ko-KR"/>
        </w:rPr>
        <w:t xml:space="preserve">, the transform skip flag </w:t>
      </w:r>
      <w:proofErr w:type="spellStart"/>
      <w:r>
        <w:rPr>
          <w:lang w:eastAsia="ko-KR"/>
        </w:rPr>
        <w:t>transform_skip_flag</w:t>
      </w:r>
      <w:proofErr w:type="spellEnd"/>
      <w:r w:rsidRPr="003F17AE">
        <w:t>[ </w:t>
      </w:r>
      <w:proofErr w:type="spellStart"/>
      <w:r w:rsidRPr="003F17AE">
        <w:t>xT</w:t>
      </w:r>
      <w:proofErr w:type="spellEnd"/>
      <w:r w:rsidRPr="003F17AE">
        <w:t> ][ </w:t>
      </w:r>
      <w:proofErr w:type="spellStart"/>
      <w:r w:rsidRPr="003F17AE">
        <w:t>yT</w:t>
      </w:r>
      <w:proofErr w:type="spellEnd"/>
      <w:r w:rsidRPr="003F17AE">
        <w:t> ][ </w:t>
      </w:r>
      <w:proofErr w:type="spellStart"/>
      <w:r w:rsidRPr="003F17AE">
        <w:t>cIdx</w:t>
      </w:r>
      <w:proofErr w:type="spellEnd"/>
      <w:r w:rsidRPr="003F17AE">
        <w:t> ]</w:t>
      </w:r>
      <w:r w:rsidRPr="003F17AE">
        <w:rPr>
          <w:lang w:eastAsia="ko-KR"/>
        </w:rPr>
        <w:t xml:space="preserve"> and the </w:t>
      </w:r>
      <w:proofErr w:type="spellStart"/>
      <w:r w:rsidRPr="003F17AE">
        <w:rPr>
          <w:lang w:eastAsia="ko-KR"/>
        </w:rPr>
        <w:t>chroma</w:t>
      </w:r>
      <w:proofErr w:type="spellEnd"/>
      <w:r w:rsidRPr="003F17AE">
        <w:rPr>
          <w:lang w:eastAsia="ko-KR"/>
        </w:rPr>
        <w:t xml:space="preserve"> component variable </w:t>
      </w:r>
      <w:proofErr w:type="spellStart"/>
      <w:r w:rsidRPr="003F17AE">
        <w:rPr>
          <w:lang w:eastAsia="ko-KR"/>
        </w:rPr>
        <w:t>cIdx</w:t>
      </w:r>
      <w:proofErr w:type="spellEnd"/>
      <w:r w:rsidRPr="003F17AE">
        <w:rPr>
          <w:lang w:eastAsia="ko-KR"/>
        </w:rPr>
        <w:t xml:space="preserve"> as the inputs and the output is a </w:t>
      </w:r>
      <w:ins w:id="22" w:author="Mathias Wien" w:date="2012-07-11T11:29:00Z">
        <w:r w:rsidR="00813BEF" w:rsidRPr="003F17AE">
          <w:rPr>
            <w:lang w:eastAsia="ko-KR"/>
          </w:rPr>
          <w:t>(</w:t>
        </w:r>
        <w:proofErr w:type="spellStart"/>
        <w:r w:rsidR="00813BEF" w:rsidRPr="003F17AE">
          <w:rPr>
            <w:lang w:eastAsia="ko-KR"/>
          </w:rPr>
          <w:t>nW</w:t>
        </w:r>
        <w:proofErr w:type="spellEnd"/>
        <w:r w:rsidR="00813BEF" w:rsidRPr="003F17AE">
          <w:rPr>
            <w:lang w:eastAsia="ko-KR"/>
          </w:rPr>
          <w:t>)x(</w:t>
        </w:r>
        <w:proofErr w:type="spellStart"/>
        <w:r w:rsidR="00813BEF" w:rsidRPr="003F17AE">
          <w:rPr>
            <w:lang w:eastAsia="ko-KR"/>
          </w:rPr>
          <w:t>nH</w:t>
        </w:r>
        <w:proofErr w:type="spellEnd"/>
        <w:r w:rsidR="00813BEF" w:rsidRPr="003F17AE">
          <w:rPr>
            <w:lang w:eastAsia="ko-KR"/>
          </w:rPr>
          <w:t xml:space="preserve">) array </w:t>
        </w:r>
        <w:r w:rsidR="00813BEF">
          <w:rPr>
            <w:lang w:eastAsia="ko-KR"/>
          </w:rPr>
          <w:t xml:space="preserve">of </w:t>
        </w:r>
      </w:ins>
      <w:r w:rsidRPr="003F17AE">
        <w:rPr>
          <w:lang w:eastAsia="ko-KR"/>
        </w:rPr>
        <w:t xml:space="preserve">residual samples </w:t>
      </w:r>
      <w:del w:id="23" w:author="Mathias Wien" w:date="2012-07-11T11:29:00Z">
        <w:r w:rsidRPr="003F17AE" w:rsidDel="00813BEF">
          <w:rPr>
            <w:lang w:eastAsia="ko-KR"/>
          </w:rPr>
          <w:delText xml:space="preserve">(nW)x(nH) array </w:delText>
        </w:r>
      </w:del>
      <w:r w:rsidRPr="003F17AE">
        <w:rPr>
          <w:lang w:eastAsia="ko-KR"/>
        </w:rPr>
        <w:t>r.</w:t>
      </w:r>
    </w:p>
    <w:p w:rsidR="00744E32" w:rsidRDefault="00744E32"/>
    <w:sectPr w:rsidR="00744E3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36DE"/>
    <w:multiLevelType w:val="multilevel"/>
    <w:tmpl w:val="97C292A2"/>
    <w:lvl w:ilvl="0">
      <w:numFmt w:val="decimal"/>
      <w:pStyle w:val="berschrift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3D0E67"/>
    <w:multiLevelType w:val="hybridMultilevel"/>
    <w:tmpl w:val="7D689B36"/>
    <w:lvl w:ilvl="0" w:tplc="C1E4D68E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43" w:hanging="360"/>
      </w:pPr>
    </w:lvl>
    <w:lvl w:ilvl="2" w:tplc="0809001B" w:tentative="1">
      <w:start w:val="1"/>
      <w:numFmt w:val="lowerRoman"/>
      <w:lvlText w:val="%3."/>
      <w:lvlJc w:val="right"/>
      <w:pPr>
        <w:ind w:left="1763" w:hanging="180"/>
      </w:pPr>
    </w:lvl>
    <w:lvl w:ilvl="3" w:tplc="0809000F" w:tentative="1">
      <w:start w:val="1"/>
      <w:numFmt w:val="decimal"/>
      <w:lvlText w:val="%4."/>
      <w:lvlJc w:val="left"/>
      <w:pPr>
        <w:ind w:left="2483" w:hanging="360"/>
      </w:pPr>
    </w:lvl>
    <w:lvl w:ilvl="4" w:tplc="08090019" w:tentative="1">
      <w:start w:val="1"/>
      <w:numFmt w:val="lowerLetter"/>
      <w:lvlText w:val="%5."/>
      <w:lvlJc w:val="left"/>
      <w:pPr>
        <w:ind w:left="3203" w:hanging="360"/>
      </w:pPr>
    </w:lvl>
    <w:lvl w:ilvl="5" w:tplc="0809001B" w:tentative="1">
      <w:start w:val="1"/>
      <w:numFmt w:val="lowerRoman"/>
      <w:lvlText w:val="%6."/>
      <w:lvlJc w:val="right"/>
      <w:pPr>
        <w:ind w:left="3923" w:hanging="180"/>
      </w:pPr>
    </w:lvl>
    <w:lvl w:ilvl="6" w:tplc="0809000F" w:tentative="1">
      <w:start w:val="1"/>
      <w:numFmt w:val="decimal"/>
      <w:lvlText w:val="%7."/>
      <w:lvlJc w:val="left"/>
      <w:pPr>
        <w:ind w:left="4643" w:hanging="360"/>
      </w:pPr>
    </w:lvl>
    <w:lvl w:ilvl="7" w:tplc="08090019" w:tentative="1">
      <w:start w:val="1"/>
      <w:numFmt w:val="lowerLetter"/>
      <w:lvlText w:val="%8."/>
      <w:lvlJc w:val="left"/>
      <w:pPr>
        <w:ind w:left="5363" w:hanging="360"/>
      </w:pPr>
    </w:lvl>
    <w:lvl w:ilvl="8" w:tplc="08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">
    <w:nsid w:val="6D33150D"/>
    <w:multiLevelType w:val="multilevel"/>
    <w:tmpl w:val="A9DC071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E4C29CC"/>
    <w:multiLevelType w:val="multilevel"/>
    <w:tmpl w:val="67E405BC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D4F"/>
    <w:rsid w:val="002475EE"/>
    <w:rsid w:val="00462E03"/>
    <w:rsid w:val="005A2F3E"/>
    <w:rsid w:val="00744E32"/>
    <w:rsid w:val="00756F47"/>
    <w:rsid w:val="00813BEF"/>
    <w:rsid w:val="008A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3D4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8A3D4F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8A3D4F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A3D4F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berschrift4">
    <w:name w:val="heading 4"/>
    <w:aliases w:val="Heading 4 Char1,Heading 4 Char Char"/>
    <w:basedOn w:val="berschrift3"/>
    <w:next w:val="Standard"/>
    <w:link w:val="berschrift4Zchn"/>
    <w:uiPriority w:val="99"/>
    <w:qFormat/>
    <w:rsid w:val="008A3D4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berschrift5">
    <w:name w:val="heading 5"/>
    <w:basedOn w:val="berschrift3"/>
    <w:next w:val="Standard"/>
    <w:link w:val="berschrift5Zchn"/>
    <w:uiPriority w:val="99"/>
    <w:qFormat/>
    <w:rsid w:val="008A3D4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berschrift6">
    <w:name w:val="heading 6"/>
    <w:basedOn w:val="berschrift3"/>
    <w:next w:val="Standard"/>
    <w:link w:val="berschrift6Zchn"/>
    <w:uiPriority w:val="99"/>
    <w:qFormat/>
    <w:rsid w:val="008A3D4F"/>
    <w:pPr>
      <w:numPr>
        <w:ilvl w:val="5"/>
      </w:numPr>
      <w:outlineLvl w:val="5"/>
    </w:pPr>
    <w:rPr>
      <w:rFonts w:ascii="Times" w:hAnsi="Times"/>
      <w:lang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8A3D4F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8A3D4F"/>
    <w:rPr>
      <w:rFonts w:ascii="Times" w:eastAsia="Malgun Gothic" w:hAnsi="Times" w:cs="Times New Roman"/>
      <w:b/>
      <w:bCs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8A3D4F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8A3D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8A3D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8A3D4F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Standard"/>
    <w:uiPriority w:val="99"/>
    <w:rsid w:val="008A3D4F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eschriftung">
    <w:name w:val="caption"/>
    <w:basedOn w:val="Standard"/>
    <w:next w:val="Standard"/>
    <w:link w:val="BeschriftungZchn"/>
    <w:qFormat/>
    <w:rsid w:val="008A3D4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BeschriftungZchn">
    <w:name w:val="Beschriftung Zchn"/>
    <w:link w:val="Beschriftung"/>
    <w:locked/>
    <w:rsid w:val="008A3D4F"/>
    <w:rPr>
      <w:rFonts w:ascii="Times New Roman" w:eastAsia="Malgun Gothic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3D4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8A3D4F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8A3D4F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A3D4F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berschrift4">
    <w:name w:val="heading 4"/>
    <w:aliases w:val="Heading 4 Char1,Heading 4 Char Char"/>
    <w:basedOn w:val="berschrift3"/>
    <w:next w:val="Standard"/>
    <w:link w:val="berschrift4Zchn"/>
    <w:uiPriority w:val="99"/>
    <w:qFormat/>
    <w:rsid w:val="008A3D4F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berschrift5">
    <w:name w:val="heading 5"/>
    <w:basedOn w:val="berschrift3"/>
    <w:next w:val="Standard"/>
    <w:link w:val="berschrift5Zchn"/>
    <w:uiPriority w:val="99"/>
    <w:qFormat/>
    <w:rsid w:val="008A3D4F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berschrift6">
    <w:name w:val="heading 6"/>
    <w:basedOn w:val="berschrift3"/>
    <w:next w:val="Standard"/>
    <w:link w:val="berschrift6Zchn"/>
    <w:uiPriority w:val="99"/>
    <w:qFormat/>
    <w:rsid w:val="008A3D4F"/>
    <w:pPr>
      <w:numPr>
        <w:ilvl w:val="5"/>
      </w:numPr>
      <w:outlineLvl w:val="5"/>
    </w:pPr>
    <w:rPr>
      <w:rFonts w:ascii="Times" w:hAnsi="Times"/>
      <w:lang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8A3D4F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8A3D4F"/>
    <w:rPr>
      <w:rFonts w:ascii="Times" w:eastAsia="Malgun Gothic" w:hAnsi="Times" w:cs="Times New Roman"/>
      <w:b/>
      <w:bCs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8A3D4F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8A3D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8A3D4F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berschrift6Zchn">
    <w:name w:val="Überschrift 6 Zchn"/>
    <w:basedOn w:val="Absatz-Standardschriftart"/>
    <w:link w:val="berschrift6"/>
    <w:uiPriority w:val="99"/>
    <w:rsid w:val="008A3D4F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Standard"/>
    <w:uiPriority w:val="99"/>
    <w:rsid w:val="008A3D4F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eschriftung">
    <w:name w:val="caption"/>
    <w:basedOn w:val="Standard"/>
    <w:next w:val="Standard"/>
    <w:link w:val="BeschriftungZchn"/>
    <w:qFormat/>
    <w:rsid w:val="008A3D4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BeschriftungZchn">
    <w:name w:val="Beschriftung Zchn"/>
    <w:link w:val="Beschriftung"/>
    <w:locked/>
    <w:rsid w:val="008A3D4F"/>
    <w:rPr>
      <w:rFonts w:ascii="Times New Roman" w:eastAsia="Malgun Gothic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 Wien</dc:creator>
  <cp:lastModifiedBy>Mathias Wien</cp:lastModifiedBy>
  <cp:revision>3</cp:revision>
  <dcterms:created xsi:type="dcterms:W3CDTF">2012-07-11T09:23:00Z</dcterms:created>
  <dcterms:modified xsi:type="dcterms:W3CDTF">2012-07-11T09:29:00Z</dcterms:modified>
</cp:coreProperties>
</file>