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808C5" w14:textId="77777777" w:rsidR="009C7F5B" w:rsidRDefault="009C7F5B" w:rsidP="009C7F5B">
      <w:pPr>
        <w:pStyle w:val="Heading1"/>
      </w:pPr>
      <w:bookmarkStart w:id="0" w:name="_Toc311216735"/>
      <w:bookmarkStart w:id="1" w:name="_Ref317149196"/>
      <w:bookmarkStart w:id="2" w:name="_Ref317149206"/>
      <w:bookmarkStart w:id="3" w:name="_Toc317198699"/>
      <w:bookmarkStart w:id="4" w:name="_Toc287363768"/>
      <w:bookmarkStart w:id="5" w:name="_Toc311216761"/>
      <w:bookmarkStart w:id="6" w:name="_Toc317198733"/>
      <w:bookmarkStart w:id="7" w:name="_Ref20133367"/>
      <w:bookmarkStart w:id="8" w:name="_Toc20134267"/>
      <w:bookmarkStart w:id="9" w:name="_Toc77680399"/>
      <w:bookmarkStart w:id="10" w:name="_Toc118289046"/>
      <w:r w:rsidRPr="003F17AE">
        <w:t>Syntax and semantics</w:t>
      </w:r>
      <w:bookmarkEnd w:id="0"/>
      <w:bookmarkEnd w:id="1"/>
      <w:bookmarkEnd w:id="2"/>
      <w:bookmarkEnd w:id="3"/>
    </w:p>
    <w:p w14:paraId="7367FF6B" w14:textId="77777777" w:rsidR="009C7F5B" w:rsidRPr="003F17AE" w:rsidRDefault="009C7F5B" w:rsidP="00D8248D">
      <w:pPr>
        <w:pStyle w:val="Heading2"/>
        <w:numPr>
          <w:ilvl w:val="1"/>
          <w:numId w:val="31"/>
        </w:numPr>
      </w:pPr>
      <w:bookmarkStart w:id="11" w:name="_Ref35660929"/>
      <w:bookmarkStart w:id="12" w:name="_Toc77680370"/>
      <w:bookmarkStart w:id="13" w:name="_Toc118289040"/>
      <w:bookmarkStart w:id="14" w:name="_Toc226456517"/>
      <w:bookmarkStart w:id="15" w:name="_Toc248045220"/>
      <w:bookmarkStart w:id="16" w:name="_Toc287363750"/>
      <w:bookmarkStart w:id="17" w:name="_Toc311216738"/>
      <w:bookmarkStart w:id="18" w:name="_Toc317198702"/>
      <w:bookmarkStart w:id="19" w:name="_Ref20133281"/>
      <w:bookmarkStart w:id="20" w:name="_Toc20134240"/>
      <w:r w:rsidRPr="003F17AE">
        <w:t>Syntax in tabular form</w:t>
      </w:r>
      <w:bookmarkEnd w:id="11"/>
      <w:bookmarkEnd w:id="12"/>
      <w:bookmarkEnd w:id="13"/>
      <w:bookmarkEnd w:id="14"/>
      <w:bookmarkEnd w:id="15"/>
      <w:bookmarkEnd w:id="16"/>
      <w:bookmarkEnd w:id="17"/>
      <w:bookmarkEnd w:id="18"/>
    </w:p>
    <w:bookmarkEnd w:id="19"/>
    <w:bookmarkEnd w:id="20"/>
    <w:p w14:paraId="3ED29A53" w14:textId="77777777" w:rsidR="004B6778" w:rsidRPr="009C7F5B" w:rsidRDefault="004B6778" w:rsidP="00D8248D">
      <w:pPr>
        <w:pStyle w:val="Heading3"/>
        <w:numPr>
          <w:ilvl w:val="2"/>
          <w:numId w:val="32"/>
        </w:numPr>
        <w:rPr>
          <w:lang w:val="en-GB"/>
        </w:rPr>
      </w:pPr>
      <w:r w:rsidRPr="009C7F5B">
        <w:rPr>
          <w:lang w:val="en-GB"/>
        </w:rPr>
        <w:t xml:space="preserve">Coding </w:t>
      </w:r>
      <w:r w:rsidRPr="009C7F5B">
        <w:rPr>
          <w:lang w:val="en-GB" w:eastAsia="ko-KR"/>
        </w:rPr>
        <w:t>unit</w:t>
      </w:r>
      <w:r w:rsidRPr="009C7F5B">
        <w:rPr>
          <w:lang w:val="en-GB"/>
        </w:rPr>
        <w:t xml:space="preserve"> syntax</w:t>
      </w:r>
      <w:bookmarkEnd w:id="4"/>
      <w:bookmarkEnd w:id="5"/>
      <w:bookmarkEnd w:id="6"/>
    </w:p>
    <w:p w14:paraId="307727D6" w14:textId="77777777" w:rsidR="004B6778" w:rsidRPr="003F17AE" w:rsidRDefault="004B6778" w:rsidP="004B6778">
      <w:pPr>
        <w:keepNext/>
      </w:pP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261"/>
      </w:tblGrid>
      <w:tr w:rsidR="004B6778" w:rsidRPr="003F17AE" w14:paraId="52899104" w14:textId="77777777" w:rsidTr="002A3B88">
        <w:trPr>
          <w:cantSplit/>
          <w:jc w:val="center"/>
        </w:trPr>
        <w:tc>
          <w:tcPr>
            <w:tcW w:w="7917" w:type="dxa"/>
          </w:tcPr>
          <w:p w14:paraId="664013BB" w14:textId="77777777" w:rsidR="004B6778" w:rsidRPr="003F17AE" w:rsidRDefault="004B6778" w:rsidP="00403DAF">
            <w:pPr>
              <w:pStyle w:val="tablesyntax"/>
              <w:rPr>
                <w:rFonts w:ascii="Times New Roman" w:hAnsi="Times New Roman"/>
              </w:rPr>
            </w:pPr>
            <w:r w:rsidRPr="003F17AE">
              <w:rPr>
                <w:rFonts w:ascii="Times New Roman" w:hAnsi="Times New Roman"/>
              </w:rPr>
              <w:t>coding_</w:t>
            </w:r>
            <w:r w:rsidRPr="003F17AE">
              <w:rPr>
                <w:rFonts w:ascii="Times New Roman" w:hAnsi="Times New Roman"/>
                <w:lang w:eastAsia="ko-KR"/>
              </w:rPr>
              <w:t>unit</w:t>
            </w:r>
            <w:r w:rsidRPr="003F17AE">
              <w:rPr>
                <w:rFonts w:ascii="Times New Roman" w:hAnsi="Times New Roman"/>
              </w:rPr>
              <w:t>( x0, y0, log2C</w:t>
            </w:r>
            <w:r w:rsidR="00403DAF" w:rsidRPr="003F17AE">
              <w:rPr>
                <w:rFonts w:ascii="Times New Roman" w:hAnsi="Times New Roman"/>
              </w:rPr>
              <w:t>b</w:t>
            </w:r>
            <w:r w:rsidRPr="003F17AE">
              <w:rPr>
                <w:rFonts w:ascii="Times New Roman" w:hAnsi="Times New Roman"/>
              </w:rPr>
              <w:t>Size ) {</w:t>
            </w:r>
          </w:p>
        </w:tc>
        <w:tc>
          <w:tcPr>
            <w:tcW w:w="1261" w:type="dxa"/>
          </w:tcPr>
          <w:p w14:paraId="4341E8B7" w14:textId="77777777" w:rsidR="004B6778" w:rsidRPr="003F17AE" w:rsidRDefault="004B6778" w:rsidP="0029510B">
            <w:pPr>
              <w:pStyle w:val="tableheading"/>
            </w:pPr>
            <w:r w:rsidRPr="003F17AE">
              <w:t>Descriptor</w:t>
            </w:r>
          </w:p>
        </w:tc>
      </w:tr>
      <w:tr w:rsidR="00403DAF" w:rsidRPr="003F17AE" w14:paraId="065E5A82" w14:textId="77777777" w:rsidTr="002A3B88">
        <w:trPr>
          <w:cantSplit/>
          <w:jc w:val="center"/>
        </w:trPr>
        <w:tc>
          <w:tcPr>
            <w:tcW w:w="7917" w:type="dxa"/>
          </w:tcPr>
          <w:p w14:paraId="028D2CCF" w14:textId="77777777" w:rsidR="00403DAF" w:rsidRPr="003F17AE" w:rsidRDefault="00403DAF" w:rsidP="00070908">
            <w:pPr>
              <w:pStyle w:val="tablesyntax"/>
              <w:rPr>
                <w:rFonts w:ascii="Times New Roman" w:hAnsi="Times New Roman"/>
              </w:rPr>
            </w:pPr>
            <w:r w:rsidRPr="003F17AE">
              <w:rPr>
                <w:rFonts w:ascii="Times New Roman" w:hAnsi="Times New Roman"/>
              </w:rPr>
              <w:tab/>
              <w:t xml:space="preserve">CurrCbAddrTS = </w:t>
            </w:r>
            <w:r w:rsidR="00070908" w:rsidRPr="003F17AE">
              <w:rPr>
                <w:rFonts w:ascii="Times New Roman" w:hAnsi="Times New Roman"/>
              </w:rPr>
              <w:t>MinCbAddrZS[ x0 &gt;&gt; Log2MinCbSize ][ y0 &gt;&gt; Log2MinCbSize ]</w:t>
            </w:r>
          </w:p>
        </w:tc>
        <w:tc>
          <w:tcPr>
            <w:tcW w:w="1261" w:type="dxa"/>
          </w:tcPr>
          <w:p w14:paraId="7CFCB951" w14:textId="77777777" w:rsidR="00403DAF" w:rsidRPr="003F17AE" w:rsidRDefault="00403DAF" w:rsidP="008B1BE6">
            <w:pPr>
              <w:pStyle w:val="tableheading"/>
            </w:pPr>
          </w:p>
        </w:tc>
      </w:tr>
      <w:tr w:rsidR="004B6778" w:rsidRPr="003F17AE" w14:paraId="4320FA4A" w14:textId="77777777" w:rsidTr="002A3B88">
        <w:trPr>
          <w:cantSplit/>
          <w:jc w:val="center"/>
        </w:trPr>
        <w:tc>
          <w:tcPr>
            <w:tcW w:w="7917" w:type="dxa"/>
          </w:tcPr>
          <w:p w14:paraId="6CC2DE01" w14:textId="77777777" w:rsidR="004B6778" w:rsidRPr="003F17AE" w:rsidRDefault="004B6778" w:rsidP="00DB7240">
            <w:pPr>
              <w:pStyle w:val="tablesyntax"/>
              <w:rPr>
                <w:rFonts w:ascii="Times New Roman" w:hAnsi="Times New Roman"/>
              </w:rPr>
            </w:pPr>
            <w:r w:rsidRPr="003F17AE">
              <w:rPr>
                <w:rFonts w:ascii="Times New Roman" w:hAnsi="Times New Roman"/>
              </w:rPr>
              <w:tab/>
              <w:t>if(</w:t>
            </w:r>
            <w:r w:rsidR="00DB7240" w:rsidRPr="003F17AE">
              <w:rPr>
                <w:rFonts w:ascii="Times New Roman" w:hAnsi="Times New Roman"/>
                <w:lang w:eastAsia="ko-KR"/>
              </w:rPr>
              <w:t xml:space="preserve"> </w:t>
            </w:r>
            <w:r w:rsidRPr="003F17AE">
              <w:rPr>
                <w:rFonts w:ascii="Times New Roman" w:hAnsi="Times New Roman"/>
                <w:lang w:eastAsia="ko-KR"/>
              </w:rPr>
              <w:t xml:space="preserve">slice_type </w:t>
            </w:r>
            <w:r w:rsidR="00515735" w:rsidRPr="003F17AE">
              <w:rPr>
                <w:rFonts w:ascii="Times New Roman" w:hAnsi="Times New Roman"/>
                <w:lang w:eastAsia="ko-KR"/>
              </w:rPr>
              <w:t xml:space="preserve"> </w:t>
            </w:r>
            <w:r w:rsidRPr="003F17AE">
              <w:rPr>
                <w:rFonts w:ascii="Times New Roman" w:hAnsi="Times New Roman"/>
                <w:lang w:eastAsia="ko-KR"/>
              </w:rPr>
              <w:t>!=</w:t>
            </w:r>
            <w:r w:rsidR="00515735" w:rsidRPr="003F17AE">
              <w:rPr>
                <w:rFonts w:ascii="Times New Roman" w:hAnsi="Times New Roman"/>
                <w:lang w:eastAsia="ko-KR"/>
              </w:rPr>
              <w:t xml:space="preserve"> </w:t>
            </w:r>
            <w:r w:rsidRPr="003F17AE">
              <w:rPr>
                <w:rFonts w:ascii="Times New Roman" w:hAnsi="Times New Roman"/>
                <w:lang w:eastAsia="ko-KR"/>
              </w:rPr>
              <w:t xml:space="preserve"> I )</w:t>
            </w:r>
          </w:p>
        </w:tc>
        <w:tc>
          <w:tcPr>
            <w:tcW w:w="1261" w:type="dxa"/>
          </w:tcPr>
          <w:p w14:paraId="0ACBAFB9" w14:textId="77777777" w:rsidR="004B6778" w:rsidRPr="003F17AE" w:rsidRDefault="004B6778" w:rsidP="0029510B">
            <w:pPr>
              <w:pStyle w:val="tablecell"/>
            </w:pPr>
          </w:p>
        </w:tc>
      </w:tr>
      <w:tr w:rsidR="004B6778" w:rsidRPr="003F17AE" w14:paraId="7159636B" w14:textId="77777777" w:rsidTr="002A3B88">
        <w:trPr>
          <w:cantSplit/>
          <w:jc w:val="center"/>
        </w:trPr>
        <w:tc>
          <w:tcPr>
            <w:tcW w:w="7917" w:type="dxa"/>
          </w:tcPr>
          <w:p w14:paraId="632EB78E" w14:textId="77777777" w:rsidR="004B6778" w:rsidRPr="003F17AE" w:rsidRDefault="004B6778" w:rsidP="00096BA2">
            <w:pPr>
              <w:pStyle w:val="tablesyntax"/>
              <w:rPr>
                <w:rFonts w:ascii="Times New Roman" w:hAnsi="Times New Roman"/>
                <w:b/>
                <w:lang w:eastAsia="ko-KR"/>
              </w:rPr>
            </w:pPr>
            <w:r w:rsidRPr="003F17AE">
              <w:rPr>
                <w:rFonts w:ascii="Times New Roman" w:hAnsi="Times New Roman"/>
              </w:rPr>
              <w:tab/>
            </w:r>
            <w:r w:rsidRPr="003F17AE">
              <w:rPr>
                <w:rFonts w:ascii="Times New Roman" w:hAnsi="Times New Roman"/>
              </w:rPr>
              <w:tab/>
            </w:r>
            <w:r w:rsidRPr="003F17AE">
              <w:rPr>
                <w:rFonts w:ascii="Times New Roman" w:hAnsi="Times New Roman"/>
                <w:b/>
              </w:rPr>
              <w:t>s</w:t>
            </w:r>
            <w:r w:rsidRPr="003F17AE">
              <w:rPr>
                <w:rFonts w:ascii="Times New Roman" w:hAnsi="Times New Roman"/>
                <w:b/>
                <w:lang w:eastAsia="ko-KR"/>
              </w:rPr>
              <w:t>kip_flag[</w:t>
            </w:r>
            <w:r w:rsidRPr="003F17AE">
              <w:rPr>
                <w:rFonts w:ascii="Times New Roman" w:hAnsi="Times New Roman"/>
                <w:lang w:eastAsia="ko-KR"/>
              </w:rPr>
              <w:t> x0 </w:t>
            </w:r>
            <w:r w:rsidRPr="003F17AE">
              <w:rPr>
                <w:rFonts w:ascii="Times New Roman" w:hAnsi="Times New Roman"/>
                <w:b/>
                <w:lang w:eastAsia="ko-KR"/>
              </w:rPr>
              <w:t>][</w:t>
            </w:r>
            <w:r w:rsidRPr="003F17AE">
              <w:rPr>
                <w:rFonts w:ascii="Times New Roman" w:hAnsi="Times New Roman"/>
                <w:lang w:eastAsia="ko-KR"/>
              </w:rPr>
              <w:t> y0 </w:t>
            </w:r>
            <w:r w:rsidRPr="003F17AE">
              <w:rPr>
                <w:rFonts w:ascii="Times New Roman" w:hAnsi="Times New Roman"/>
                <w:b/>
                <w:lang w:eastAsia="ko-KR"/>
              </w:rPr>
              <w:t>]</w:t>
            </w:r>
          </w:p>
        </w:tc>
        <w:tc>
          <w:tcPr>
            <w:tcW w:w="1261" w:type="dxa"/>
          </w:tcPr>
          <w:p w14:paraId="1244B827" w14:textId="77777777" w:rsidR="004B6778" w:rsidRPr="003F17AE" w:rsidRDefault="004B6778" w:rsidP="0029510B">
            <w:pPr>
              <w:pStyle w:val="tablecell"/>
            </w:pPr>
            <w:r w:rsidRPr="003F17AE">
              <w:t>ae(v)</w:t>
            </w:r>
          </w:p>
        </w:tc>
      </w:tr>
      <w:tr w:rsidR="004B6778" w:rsidRPr="003F17AE" w14:paraId="35E20516" w14:textId="77777777" w:rsidTr="002A3B88">
        <w:trPr>
          <w:cantSplit/>
          <w:jc w:val="center"/>
        </w:trPr>
        <w:tc>
          <w:tcPr>
            <w:tcW w:w="7917" w:type="dxa"/>
          </w:tcPr>
          <w:p w14:paraId="0D47E301" w14:textId="77777777" w:rsidR="004B6778" w:rsidRPr="003F17AE" w:rsidRDefault="004B6778" w:rsidP="00096BA2">
            <w:pPr>
              <w:pStyle w:val="tablesyntax"/>
              <w:rPr>
                <w:rFonts w:ascii="Times New Roman" w:hAnsi="Times New Roman"/>
                <w:lang w:eastAsia="ko-KR"/>
              </w:rPr>
            </w:pPr>
            <w:r w:rsidRPr="003F17AE">
              <w:rPr>
                <w:rFonts w:ascii="Times New Roman" w:hAnsi="Times New Roman"/>
              </w:rPr>
              <w:tab/>
              <w:t xml:space="preserve">if( </w:t>
            </w:r>
            <w:r w:rsidRPr="003F17AE">
              <w:rPr>
                <w:rFonts w:ascii="Times New Roman" w:hAnsi="Times New Roman"/>
                <w:lang w:eastAsia="ko-KR"/>
              </w:rPr>
              <w:t>skip_flag[ x0 ][ y0 ] )</w:t>
            </w:r>
          </w:p>
        </w:tc>
        <w:tc>
          <w:tcPr>
            <w:tcW w:w="1261" w:type="dxa"/>
          </w:tcPr>
          <w:p w14:paraId="19DC5CD5" w14:textId="77777777" w:rsidR="004B6778" w:rsidRPr="003F17AE" w:rsidRDefault="004B6778" w:rsidP="0029510B">
            <w:pPr>
              <w:pStyle w:val="tablecell"/>
            </w:pPr>
          </w:p>
        </w:tc>
      </w:tr>
      <w:tr w:rsidR="004B6778" w:rsidRPr="003F17AE" w14:paraId="349F6A44" w14:textId="77777777" w:rsidTr="002A3B88">
        <w:trPr>
          <w:cantSplit/>
          <w:jc w:val="center"/>
        </w:trPr>
        <w:tc>
          <w:tcPr>
            <w:tcW w:w="7917" w:type="dxa"/>
          </w:tcPr>
          <w:p w14:paraId="3AE9EF30" w14:textId="77777777" w:rsidR="004B6778" w:rsidRPr="003F17AE" w:rsidRDefault="004B6778" w:rsidP="008A2E43">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lang w:eastAsia="ko-KR"/>
              </w:rPr>
              <w:t>prediction_unit( x0, y0</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3B89E83E" w14:textId="77777777" w:rsidR="004B6778" w:rsidRPr="003F17AE" w:rsidRDefault="004B6778" w:rsidP="0029510B">
            <w:pPr>
              <w:pStyle w:val="tablecell"/>
            </w:pPr>
          </w:p>
        </w:tc>
      </w:tr>
      <w:tr w:rsidR="004B6778" w:rsidRPr="003F17AE" w14:paraId="3A413BBD" w14:textId="77777777" w:rsidTr="002A3B88">
        <w:trPr>
          <w:cantSplit/>
          <w:jc w:val="center"/>
        </w:trPr>
        <w:tc>
          <w:tcPr>
            <w:tcW w:w="7917" w:type="dxa"/>
          </w:tcPr>
          <w:p w14:paraId="62BC8114" w14:textId="77777777" w:rsidR="004B6778" w:rsidRPr="003F17AE" w:rsidRDefault="004B6778" w:rsidP="004B6778">
            <w:pPr>
              <w:pStyle w:val="tablesyntax"/>
              <w:rPr>
                <w:rFonts w:ascii="Times New Roman" w:hAnsi="Times New Roman"/>
                <w:lang w:eastAsia="ko-KR"/>
              </w:rPr>
            </w:pPr>
            <w:r w:rsidRPr="003F17AE">
              <w:rPr>
                <w:rFonts w:ascii="Times New Roman" w:hAnsi="Times New Roman"/>
                <w:lang w:eastAsia="ko-KR"/>
              </w:rPr>
              <w:tab/>
              <w:t xml:space="preserve">else </w:t>
            </w:r>
            <w:r w:rsidR="00DB7240" w:rsidRPr="003F17AE">
              <w:rPr>
                <w:rFonts w:ascii="Times New Roman" w:hAnsi="Times New Roman"/>
                <w:lang w:eastAsia="ko-KR"/>
              </w:rPr>
              <w:t xml:space="preserve">if( slice_type  != I  | |  </w:t>
            </w:r>
            <w:r w:rsidR="00070908" w:rsidRPr="003F17AE">
              <w:rPr>
                <w:rFonts w:ascii="Times New Roman" w:hAnsi="Times New Roman"/>
                <w:lang w:eastAsia="ko-KR"/>
              </w:rPr>
              <w:t>log2CbSize</w:t>
            </w:r>
            <w:r w:rsidR="00DB7240" w:rsidRPr="003F17AE">
              <w:rPr>
                <w:rFonts w:ascii="Times New Roman" w:hAnsi="Times New Roman"/>
                <w:lang w:eastAsia="ko-KR"/>
              </w:rPr>
              <w:t xml:space="preserve">  = =  </w:t>
            </w:r>
            <w:r w:rsidR="00070908" w:rsidRPr="003F17AE">
              <w:rPr>
                <w:rFonts w:ascii="Times New Roman" w:hAnsi="Times New Roman"/>
                <w:lang w:eastAsia="ko-KR"/>
              </w:rPr>
              <w:t>Log2MinCbSize</w:t>
            </w:r>
            <w:r w:rsidR="00DB7240" w:rsidRPr="003F17AE">
              <w:rPr>
                <w:rFonts w:ascii="Times New Roman" w:hAnsi="Times New Roman"/>
                <w:lang w:eastAsia="ko-KR"/>
              </w:rPr>
              <w:t xml:space="preserve"> ) </w:t>
            </w:r>
            <w:r w:rsidRPr="003F17AE">
              <w:rPr>
                <w:rFonts w:ascii="Times New Roman" w:hAnsi="Times New Roman"/>
                <w:lang w:eastAsia="ko-KR"/>
              </w:rPr>
              <w:t>{</w:t>
            </w:r>
          </w:p>
        </w:tc>
        <w:tc>
          <w:tcPr>
            <w:tcW w:w="1261" w:type="dxa"/>
          </w:tcPr>
          <w:p w14:paraId="74B0B5F4" w14:textId="77777777" w:rsidR="004B6778" w:rsidRPr="003F17AE" w:rsidRDefault="004B6778" w:rsidP="0029510B">
            <w:pPr>
              <w:pStyle w:val="tablecell"/>
            </w:pPr>
          </w:p>
        </w:tc>
      </w:tr>
      <w:tr w:rsidR="00814523" w:rsidRPr="003F17AE" w14:paraId="497C2927" w14:textId="77777777" w:rsidTr="002A3B88">
        <w:trPr>
          <w:cantSplit/>
          <w:jc w:val="center"/>
        </w:trPr>
        <w:tc>
          <w:tcPr>
            <w:tcW w:w="7917" w:type="dxa"/>
          </w:tcPr>
          <w:p w14:paraId="739DA34A" w14:textId="77777777" w:rsidR="00814523" w:rsidRPr="003F17AE" w:rsidRDefault="00814523" w:rsidP="005945C9">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if( slice_type != I )</w:t>
            </w:r>
          </w:p>
        </w:tc>
        <w:tc>
          <w:tcPr>
            <w:tcW w:w="1261" w:type="dxa"/>
          </w:tcPr>
          <w:p w14:paraId="018E41BA" w14:textId="77777777" w:rsidR="00814523" w:rsidRPr="003F17AE" w:rsidRDefault="00814523" w:rsidP="0027690E">
            <w:pPr>
              <w:pStyle w:val="tablecell"/>
              <w:rPr>
                <w:lang w:eastAsia="ko-KR"/>
              </w:rPr>
            </w:pPr>
          </w:p>
        </w:tc>
      </w:tr>
      <w:tr w:rsidR="00814523" w:rsidRPr="003F17AE" w14:paraId="47528565" w14:textId="77777777" w:rsidTr="002A3B88">
        <w:trPr>
          <w:cantSplit/>
          <w:jc w:val="center"/>
        </w:trPr>
        <w:tc>
          <w:tcPr>
            <w:tcW w:w="7917" w:type="dxa"/>
          </w:tcPr>
          <w:p w14:paraId="3B4399EE" w14:textId="77777777" w:rsidR="00814523" w:rsidRPr="003F17AE" w:rsidRDefault="00814523" w:rsidP="005945C9">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pred_mode_flag</w:t>
            </w:r>
          </w:p>
        </w:tc>
        <w:tc>
          <w:tcPr>
            <w:tcW w:w="1261" w:type="dxa"/>
          </w:tcPr>
          <w:p w14:paraId="2B751FD2" w14:textId="77777777" w:rsidR="00814523" w:rsidRPr="003F17AE" w:rsidRDefault="00814523" w:rsidP="0027690E">
            <w:pPr>
              <w:pStyle w:val="tablecell"/>
              <w:rPr>
                <w:lang w:eastAsia="ko-KR"/>
              </w:rPr>
            </w:pPr>
            <w:r w:rsidRPr="003F17AE">
              <w:rPr>
                <w:lang w:eastAsia="ko-KR"/>
              </w:rPr>
              <w:t>ae(v)</w:t>
            </w:r>
          </w:p>
        </w:tc>
      </w:tr>
      <w:tr w:rsidR="00814523" w:rsidRPr="003F17AE" w14:paraId="00E522AB" w14:textId="77777777" w:rsidTr="002A3B88">
        <w:trPr>
          <w:cantSplit/>
          <w:jc w:val="center"/>
        </w:trPr>
        <w:tc>
          <w:tcPr>
            <w:tcW w:w="7917" w:type="dxa"/>
          </w:tcPr>
          <w:p w14:paraId="43D43FD2" w14:textId="77777777" w:rsidR="00814523" w:rsidRPr="003F17AE" w:rsidRDefault="00814523" w:rsidP="005945C9">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PredMode != MODE_INTRA  | |  </w:t>
            </w:r>
            <w:r w:rsidR="00070908" w:rsidRPr="003F17AE">
              <w:rPr>
                <w:rFonts w:ascii="Times New Roman" w:hAnsi="Times New Roman"/>
                <w:lang w:eastAsia="ko-KR"/>
              </w:rPr>
              <w:t>log2CbSize</w:t>
            </w:r>
            <w:r w:rsidRPr="003F17AE">
              <w:rPr>
                <w:rFonts w:ascii="Times New Roman" w:hAnsi="Times New Roman"/>
                <w:lang w:eastAsia="ko-KR"/>
              </w:rPr>
              <w:t xml:space="preserve"> =</w:t>
            </w:r>
            <w:r w:rsidRPr="003F17AE">
              <w:rPr>
                <w:rFonts w:ascii="Times New Roman" w:hAnsi="Times New Roman"/>
              </w:rPr>
              <w:t> </w:t>
            </w:r>
            <w:r w:rsidRPr="003F17AE">
              <w:rPr>
                <w:rFonts w:ascii="Times New Roman" w:hAnsi="Times New Roman"/>
                <w:lang w:eastAsia="ko-KR"/>
              </w:rPr>
              <w:t xml:space="preserve">= </w:t>
            </w:r>
            <w:r w:rsidR="00070908" w:rsidRPr="003F17AE">
              <w:rPr>
                <w:rFonts w:ascii="Times New Roman" w:hAnsi="Times New Roman"/>
              </w:rPr>
              <w:t>Log2MinCbSize</w:t>
            </w:r>
            <w:r w:rsidRPr="003F17AE">
              <w:rPr>
                <w:rFonts w:ascii="Times New Roman" w:hAnsi="Times New Roman"/>
              </w:rPr>
              <w:t xml:space="preserve"> )</w:t>
            </w:r>
          </w:p>
        </w:tc>
        <w:tc>
          <w:tcPr>
            <w:tcW w:w="1261" w:type="dxa"/>
          </w:tcPr>
          <w:p w14:paraId="40A123BF" w14:textId="77777777" w:rsidR="00814523" w:rsidRPr="003F17AE" w:rsidRDefault="00814523" w:rsidP="0027690E">
            <w:pPr>
              <w:pStyle w:val="tablecell"/>
              <w:rPr>
                <w:lang w:eastAsia="ko-KR"/>
              </w:rPr>
            </w:pPr>
          </w:p>
        </w:tc>
      </w:tr>
      <w:tr w:rsidR="00814523" w:rsidRPr="003F17AE" w14:paraId="0B2DD393" w14:textId="77777777" w:rsidTr="002A3B88">
        <w:trPr>
          <w:cantSplit/>
          <w:jc w:val="center"/>
        </w:trPr>
        <w:tc>
          <w:tcPr>
            <w:tcW w:w="7917" w:type="dxa"/>
          </w:tcPr>
          <w:p w14:paraId="716FAA26" w14:textId="77777777" w:rsidR="00814523" w:rsidRPr="003F17AE" w:rsidRDefault="00814523" w:rsidP="005945C9">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part_mode</w:t>
            </w:r>
          </w:p>
        </w:tc>
        <w:tc>
          <w:tcPr>
            <w:tcW w:w="1261" w:type="dxa"/>
          </w:tcPr>
          <w:p w14:paraId="63DF5E34" w14:textId="77777777" w:rsidR="00814523" w:rsidRPr="003F17AE" w:rsidRDefault="00814523" w:rsidP="0027690E">
            <w:pPr>
              <w:pStyle w:val="tablecell"/>
              <w:rPr>
                <w:lang w:eastAsia="ko-KR"/>
              </w:rPr>
            </w:pPr>
            <w:r w:rsidRPr="003F17AE">
              <w:rPr>
                <w:lang w:eastAsia="ko-KR"/>
              </w:rPr>
              <w:t>ae(v)</w:t>
            </w:r>
          </w:p>
        </w:tc>
      </w:tr>
      <w:tr w:rsidR="00096BA2" w:rsidRPr="003F17AE" w14:paraId="35C24141" w14:textId="77777777" w:rsidTr="002A3B88">
        <w:trPr>
          <w:cantSplit/>
          <w:jc w:val="center"/>
        </w:trPr>
        <w:tc>
          <w:tcPr>
            <w:tcW w:w="7917" w:type="dxa"/>
          </w:tcPr>
          <w:p w14:paraId="781A6A58" w14:textId="77777777" w:rsidR="00096BA2" w:rsidRPr="003F17AE" w:rsidRDefault="00096BA2" w:rsidP="00096BA2">
            <w:pPr>
              <w:pStyle w:val="tablesyntax"/>
              <w:rPr>
                <w:rFonts w:ascii="Times New Roman" w:hAnsi="Times New Roman"/>
              </w:rPr>
            </w:pPr>
            <w:r w:rsidRPr="003F17AE">
              <w:rPr>
                <w:rFonts w:ascii="Times New Roman" w:hAnsi="Times New Roman"/>
              </w:rPr>
              <w:tab/>
            </w:r>
            <w:r w:rsidRPr="003F17AE">
              <w:rPr>
                <w:rFonts w:ascii="Times New Roman" w:hAnsi="Times New Roman"/>
              </w:rPr>
              <w:tab/>
              <w:t>x1 = x0 + ( ( 1 &lt;&lt; </w:t>
            </w:r>
            <w:r w:rsidR="00070908" w:rsidRPr="003F17AE">
              <w:rPr>
                <w:rFonts w:ascii="Times New Roman" w:hAnsi="Times New Roman"/>
              </w:rPr>
              <w:t>log2CbSize</w:t>
            </w:r>
            <w:r w:rsidRPr="003F17AE">
              <w:rPr>
                <w:rFonts w:ascii="Times New Roman" w:hAnsi="Times New Roman"/>
              </w:rPr>
              <w:t> ) &gt;&gt; 1 )</w:t>
            </w:r>
          </w:p>
        </w:tc>
        <w:tc>
          <w:tcPr>
            <w:tcW w:w="1261" w:type="dxa"/>
          </w:tcPr>
          <w:p w14:paraId="286E97CC" w14:textId="77777777" w:rsidR="00096BA2" w:rsidRPr="003F17AE" w:rsidRDefault="00096BA2" w:rsidP="0029510B">
            <w:pPr>
              <w:pStyle w:val="tablecell"/>
            </w:pPr>
          </w:p>
        </w:tc>
      </w:tr>
      <w:tr w:rsidR="00096BA2" w:rsidRPr="003F17AE" w14:paraId="0E07A704" w14:textId="77777777" w:rsidTr="002A3B88">
        <w:trPr>
          <w:cantSplit/>
          <w:jc w:val="center"/>
        </w:trPr>
        <w:tc>
          <w:tcPr>
            <w:tcW w:w="7917" w:type="dxa"/>
          </w:tcPr>
          <w:p w14:paraId="784E33C6" w14:textId="77777777" w:rsidR="00096BA2" w:rsidRPr="003F17AE" w:rsidRDefault="00096BA2" w:rsidP="00096BA2">
            <w:pPr>
              <w:pStyle w:val="tablesyntax"/>
              <w:rPr>
                <w:rFonts w:ascii="Times New Roman" w:hAnsi="Times New Roman"/>
              </w:rPr>
            </w:pPr>
            <w:r w:rsidRPr="003F17AE">
              <w:rPr>
                <w:rFonts w:ascii="Times New Roman" w:hAnsi="Times New Roman"/>
              </w:rPr>
              <w:tab/>
            </w:r>
            <w:r w:rsidRPr="003F17AE">
              <w:rPr>
                <w:rFonts w:ascii="Times New Roman" w:hAnsi="Times New Roman"/>
              </w:rPr>
              <w:tab/>
              <w:t>y1 = y0 + ( ( 1 &lt;&lt; </w:t>
            </w:r>
            <w:r w:rsidR="00070908" w:rsidRPr="003F17AE">
              <w:rPr>
                <w:rFonts w:ascii="Times New Roman" w:hAnsi="Times New Roman"/>
              </w:rPr>
              <w:t>log2CbSize</w:t>
            </w:r>
            <w:r w:rsidRPr="003F17AE">
              <w:rPr>
                <w:rFonts w:ascii="Times New Roman" w:hAnsi="Times New Roman"/>
              </w:rPr>
              <w:t> ) &gt;&gt; 1 )</w:t>
            </w:r>
          </w:p>
        </w:tc>
        <w:tc>
          <w:tcPr>
            <w:tcW w:w="1261" w:type="dxa"/>
          </w:tcPr>
          <w:p w14:paraId="6B2538F9" w14:textId="77777777" w:rsidR="00096BA2" w:rsidRPr="003F17AE" w:rsidRDefault="00096BA2" w:rsidP="0029510B">
            <w:pPr>
              <w:pStyle w:val="tablecell"/>
            </w:pPr>
          </w:p>
        </w:tc>
      </w:tr>
      <w:tr w:rsidR="00D7069D" w:rsidRPr="003F17AE" w14:paraId="2D1A1455"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569EEFFC" w14:textId="77777777" w:rsidR="00D7069D" w:rsidRPr="003F17AE" w:rsidRDefault="00D7069D" w:rsidP="00D7069D">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x2 = x1 </w:t>
            </w:r>
            <w:r w:rsidR="006C2F9A" w:rsidRPr="003F17AE">
              <w:rPr>
                <w:rFonts w:ascii="Times New Roman" w:hAnsi="Times New Roman"/>
              </w:rPr>
              <w:t>−</w:t>
            </w:r>
            <w:r w:rsidRPr="003F17AE">
              <w:rPr>
                <w:rFonts w:ascii="Times New Roman" w:hAnsi="Times New Roman"/>
              </w:rPr>
              <w:t xml:space="preserve"> ( ( 1 &lt;&lt; </w:t>
            </w:r>
            <w:r w:rsidR="00070908" w:rsidRPr="003F17AE">
              <w:rPr>
                <w:rFonts w:ascii="Times New Roman" w:hAnsi="Times New Roman"/>
              </w:rPr>
              <w:t>log2CbSize</w:t>
            </w:r>
            <w:r w:rsidRPr="003F17AE">
              <w:rPr>
                <w:rFonts w:ascii="Times New Roman" w:hAnsi="Times New Roman"/>
              </w:rPr>
              <w:t> ) &gt;&gt; 2 )</w:t>
            </w:r>
          </w:p>
        </w:tc>
        <w:tc>
          <w:tcPr>
            <w:tcW w:w="1261" w:type="dxa"/>
            <w:tcBorders>
              <w:top w:val="single" w:sz="4" w:space="0" w:color="auto"/>
              <w:left w:val="single" w:sz="4" w:space="0" w:color="auto"/>
              <w:bottom w:val="single" w:sz="4" w:space="0" w:color="auto"/>
              <w:right w:val="single" w:sz="4" w:space="0" w:color="auto"/>
            </w:tcBorders>
          </w:tcPr>
          <w:p w14:paraId="2A6984D8" w14:textId="77777777" w:rsidR="00D7069D" w:rsidRPr="003F17AE" w:rsidRDefault="00D7069D" w:rsidP="00D7069D">
            <w:pPr>
              <w:pStyle w:val="tablecell"/>
            </w:pPr>
          </w:p>
        </w:tc>
      </w:tr>
      <w:tr w:rsidR="00D7069D" w:rsidRPr="003F17AE" w14:paraId="44069042"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5C8ACDC1" w14:textId="77777777" w:rsidR="00D7069D" w:rsidRPr="003F17AE" w:rsidRDefault="00D7069D" w:rsidP="00D7069D">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y2 = y1 </w:t>
            </w:r>
            <w:r w:rsidR="006C2F9A" w:rsidRPr="003F17AE">
              <w:rPr>
                <w:rFonts w:ascii="Times New Roman" w:hAnsi="Times New Roman"/>
              </w:rPr>
              <w:t>−</w:t>
            </w:r>
            <w:r w:rsidRPr="003F17AE">
              <w:rPr>
                <w:rFonts w:ascii="Times New Roman" w:hAnsi="Times New Roman"/>
              </w:rPr>
              <w:t xml:space="preserve"> ( ( 1 &lt;&lt; </w:t>
            </w:r>
            <w:r w:rsidR="00070908" w:rsidRPr="003F17AE">
              <w:rPr>
                <w:rFonts w:ascii="Times New Roman" w:hAnsi="Times New Roman"/>
              </w:rPr>
              <w:t>log2CbSize</w:t>
            </w:r>
            <w:r w:rsidRPr="003F17AE">
              <w:rPr>
                <w:rFonts w:ascii="Times New Roman" w:hAnsi="Times New Roman"/>
              </w:rPr>
              <w:t> ) &gt;&gt; 2 )</w:t>
            </w:r>
          </w:p>
        </w:tc>
        <w:tc>
          <w:tcPr>
            <w:tcW w:w="1261" w:type="dxa"/>
            <w:tcBorders>
              <w:top w:val="single" w:sz="4" w:space="0" w:color="auto"/>
              <w:left w:val="single" w:sz="4" w:space="0" w:color="auto"/>
              <w:bottom w:val="single" w:sz="4" w:space="0" w:color="auto"/>
              <w:right w:val="single" w:sz="4" w:space="0" w:color="auto"/>
            </w:tcBorders>
          </w:tcPr>
          <w:p w14:paraId="54044CE3" w14:textId="77777777" w:rsidR="00D7069D" w:rsidRPr="003F17AE" w:rsidRDefault="00D7069D" w:rsidP="00D7069D">
            <w:pPr>
              <w:pStyle w:val="tablecell"/>
            </w:pPr>
          </w:p>
        </w:tc>
      </w:tr>
      <w:tr w:rsidR="00D7069D" w:rsidRPr="003F17AE" w14:paraId="767C5A88"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4AD90E1D" w14:textId="77777777" w:rsidR="00D7069D" w:rsidRPr="003F17AE" w:rsidRDefault="00D7069D" w:rsidP="00D7069D">
            <w:pPr>
              <w:pStyle w:val="tablesyntax"/>
              <w:rPr>
                <w:rFonts w:ascii="Times New Roman" w:hAnsi="Times New Roman"/>
              </w:rPr>
            </w:pPr>
            <w:r w:rsidRPr="003F17AE">
              <w:rPr>
                <w:rFonts w:ascii="Times New Roman" w:hAnsi="Times New Roman"/>
              </w:rPr>
              <w:tab/>
            </w:r>
            <w:r w:rsidRPr="003F17AE">
              <w:rPr>
                <w:rFonts w:ascii="Times New Roman" w:hAnsi="Times New Roman"/>
              </w:rPr>
              <w:tab/>
              <w:t>x3 = x1 + ( ( 1 &lt;&lt; </w:t>
            </w:r>
            <w:r w:rsidR="00070908" w:rsidRPr="003F17AE">
              <w:rPr>
                <w:rFonts w:ascii="Times New Roman" w:hAnsi="Times New Roman"/>
              </w:rPr>
              <w:t>log2CbSize</w:t>
            </w:r>
            <w:r w:rsidRPr="003F17AE">
              <w:rPr>
                <w:rFonts w:ascii="Times New Roman" w:hAnsi="Times New Roman"/>
              </w:rPr>
              <w:t> ) &gt;&gt; 2 )</w:t>
            </w:r>
          </w:p>
        </w:tc>
        <w:tc>
          <w:tcPr>
            <w:tcW w:w="1261" w:type="dxa"/>
            <w:tcBorders>
              <w:top w:val="single" w:sz="4" w:space="0" w:color="auto"/>
              <w:left w:val="single" w:sz="4" w:space="0" w:color="auto"/>
              <w:bottom w:val="single" w:sz="4" w:space="0" w:color="auto"/>
              <w:right w:val="single" w:sz="4" w:space="0" w:color="auto"/>
            </w:tcBorders>
          </w:tcPr>
          <w:p w14:paraId="03FF5C16" w14:textId="77777777" w:rsidR="00D7069D" w:rsidRPr="003F17AE" w:rsidRDefault="00D7069D" w:rsidP="00D7069D">
            <w:pPr>
              <w:pStyle w:val="tablecell"/>
            </w:pPr>
          </w:p>
        </w:tc>
      </w:tr>
      <w:tr w:rsidR="00D7069D" w:rsidRPr="003F17AE" w14:paraId="251A471F"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1BAA097F" w14:textId="77777777" w:rsidR="00D7069D" w:rsidRPr="003F17AE" w:rsidRDefault="00D7069D" w:rsidP="00D7069D">
            <w:pPr>
              <w:pStyle w:val="tablesyntax"/>
              <w:rPr>
                <w:rFonts w:ascii="Times New Roman" w:hAnsi="Times New Roman"/>
              </w:rPr>
            </w:pPr>
            <w:r w:rsidRPr="003F17AE">
              <w:rPr>
                <w:rFonts w:ascii="Times New Roman" w:hAnsi="Times New Roman"/>
              </w:rPr>
              <w:tab/>
            </w:r>
            <w:r w:rsidRPr="003F17AE">
              <w:rPr>
                <w:rFonts w:ascii="Times New Roman" w:hAnsi="Times New Roman"/>
              </w:rPr>
              <w:tab/>
              <w:t>y3 = y1 + ( ( 1 &lt;&lt; </w:t>
            </w:r>
            <w:r w:rsidR="00070908" w:rsidRPr="003F17AE">
              <w:rPr>
                <w:rFonts w:ascii="Times New Roman" w:hAnsi="Times New Roman"/>
              </w:rPr>
              <w:t>log2CbSize</w:t>
            </w:r>
            <w:r w:rsidRPr="003F17AE">
              <w:rPr>
                <w:rFonts w:ascii="Times New Roman" w:hAnsi="Times New Roman"/>
              </w:rPr>
              <w:t> ) &gt;&gt; 2 )</w:t>
            </w:r>
          </w:p>
        </w:tc>
        <w:tc>
          <w:tcPr>
            <w:tcW w:w="1261" w:type="dxa"/>
            <w:tcBorders>
              <w:top w:val="single" w:sz="4" w:space="0" w:color="auto"/>
              <w:left w:val="single" w:sz="4" w:space="0" w:color="auto"/>
              <w:bottom w:val="single" w:sz="4" w:space="0" w:color="auto"/>
              <w:right w:val="single" w:sz="4" w:space="0" w:color="auto"/>
            </w:tcBorders>
          </w:tcPr>
          <w:p w14:paraId="653B0ACD" w14:textId="77777777" w:rsidR="00D7069D" w:rsidRPr="003F17AE" w:rsidRDefault="00D7069D" w:rsidP="00D7069D">
            <w:pPr>
              <w:pStyle w:val="tablecell"/>
            </w:pPr>
          </w:p>
        </w:tc>
      </w:tr>
      <w:tr w:rsidR="004B6778" w:rsidRPr="003F17AE" w14:paraId="2251640F" w14:textId="77777777" w:rsidTr="002A3B88">
        <w:trPr>
          <w:cantSplit/>
          <w:jc w:val="center"/>
        </w:trPr>
        <w:tc>
          <w:tcPr>
            <w:tcW w:w="7917" w:type="dxa"/>
          </w:tcPr>
          <w:p w14:paraId="7C273245" w14:textId="77777777" w:rsidR="004B6778" w:rsidRPr="003F17AE" w:rsidRDefault="00EF6A3D" w:rsidP="00EF6A3D">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if( PartMode </w:t>
            </w:r>
            <w:r w:rsidR="00BF40E3" w:rsidRPr="003F17AE">
              <w:rPr>
                <w:rFonts w:ascii="Times New Roman" w:hAnsi="Times New Roman"/>
                <w:lang w:eastAsia="ko-KR"/>
              </w:rPr>
              <w:t>= =</w:t>
            </w:r>
            <w:r w:rsidRPr="003F17AE">
              <w:rPr>
                <w:rFonts w:ascii="Times New Roman" w:hAnsi="Times New Roman"/>
                <w:lang w:eastAsia="ko-KR"/>
              </w:rPr>
              <w:t xml:space="preserve"> PART_2Nx2N )</w:t>
            </w:r>
          </w:p>
        </w:tc>
        <w:tc>
          <w:tcPr>
            <w:tcW w:w="1261" w:type="dxa"/>
          </w:tcPr>
          <w:p w14:paraId="06C0823F" w14:textId="77777777" w:rsidR="004B6778" w:rsidRPr="003F17AE" w:rsidRDefault="004B6778" w:rsidP="0029510B">
            <w:pPr>
              <w:pStyle w:val="tablecell"/>
            </w:pPr>
          </w:p>
        </w:tc>
      </w:tr>
      <w:tr w:rsidR="004B6778" w:rsidRPr="003F17AE" w14:paraId="30CB8AD4" w14:textId="77777777" w:rsidTr="002A3B88">
        <w:trPr>
          <w:cantSplit/>
          <w:jc w:val="center"/>
        </w:trPr>
        <w:tc>
          <w:tcPr>
            <w:tcW w:w="7917" w:type="dxa"/>
          </w:tcPr>
          <w:p w14:paraId="27785DA1" w14:textId="77777777" w:rsidR="004B6778" w:rsidRPr="003F17AE" w:rsidRDefault="00EF6A3D"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4FACBC95" w14:textId="77777777" w:rsidR="004B6778" w:rsidRPr="003F17AE" w:rsidRDefault="004B6778" w:rsidP="0029510B">
            <w:pPr>
              <w:pStyle w:val="tablecell"/>
            </w:pPr>
          </w:p>
        </w:tc>
      </w:tr>
      <w:tr w:rsidR="004B6778" w:rsidRPr="003F17AE" w14:paraId="4EEADB11" w14:textId="77777777" w:rsidTr="002A3B88">
        <w:trPr>
          <w:cantSplit/>
          <w:jc w:val="center"/>
        </w:trPr>
        <w:tc>
          <w:tcPr>
            <w:tcW w:w="7917" w:type="dxa"/>
          </w:tcPr>
          <w:p w14:paraId="0B99B3AC" w14:textId="77777777" w:rsidR="004B6778" w:rsidRPr="003F17AE" w:rsidRDefault="00EF6A3D" w:rsidP="0029510B">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else if( PartMode </w:t>
            </w:r>
            <w:r w:rsidR="00BF40E3" w:rsidRPr="003F17AE">
              <w:rPr>
                <w:rFonts w:ascii="Times New Roman" w:hAnsi="Times New Roman"/>
                <w:lang w:eastAsia="ko-KR"/>
              </w:rPr>
              <w:t>= =</w:t>
            </w:r>
            <w:r w:rsidRPr="003F17AE">
              <w:rPr>
                <w:rFonts w:ascii="Times New Roman" w:hAnsi="Times New Roman"/>
                <w:lang w:eastAsia="ko-KR"/>
              </w:rPr>
              <w:t xml:space="preserve"> PART_2NxN ) {</w:t>
            </w:r>
          </w:p>
        </w:tc>
        <w:tc>
          <w:tcPr>
            <w:tcW w:w="1261" w:type="dxa"/>
          </w:tcPr>
          <w:p w14:paraId="228E79FE" w14:textId="77777777" w:rsidR="004B6778" w:rsidRPr="003F17AE" w:rsidRDefault="004B6778" w:rsidP="0029510B">
            <w:pPr>
              <w:pStyle w:val="tablecell"/>
            </w:pPr>
          </w:p>
        </w:tc>
      </w:tr>
      <w:tr w:rsidR="00EF6A3D" w:rsidRPr="003F17AE" w14:paraId="6DE05437" w14:textId="77777777" w:rsidTr="002A3B88">
        <w:trPr>
          <w:cantSplit/>
          <w:jc w:val="center"/>
        </w:trPr>
        <w:tc>
          <w:tcPr>
            <w:tcW w:w="7917" w:type="dxa"/>
          </w:tcPr>
          <w:p w14:paraId="22E2F431" w14:textId="77777777" w:rsidR="00EF6A3D" w:rsidRPr="003F17AE" w:rsidRDefault="00EF6A3D"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w:t>
            </w:r>
            <w:r w:rsidR="0044513F" w:rsidRPr="003F17AE">
              <w:rPr>
                <w:rFonts w:ascii="Times New Roman" w:hAnsi="Times New Roman"/>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77BECD8B" w14:textId="77777777" w:rsidR="00EF6A3D" w:rsidRPr="003F17AE" w:rsidRDefault="00EF6A3D" w:rsidP="0029510B">
            <w:pPr>
              <w:pStyle w:val="tablesyntax"/>
              <w:rPr>
                <w:rFonts w:ascii="Times New Roman" w:hAnsi="Times New Roman"/>
              </w:rPr>
            </w:pPr>
          </w:p>
        </w:tc>
      </w:tr>
      <w:tr w:rsidR="00EF6A3D" w:rsidRPr="003F17AE" w14:paraId="224A8D64" w14:textId="77777777" w:rsidTr="002A3B88">
        <w:trPr>
          <w:cantSplit/>
          <w:jc w:val="center"/>
        </w:trPr>
        <w:tc>
          <w:tcPr>
            <w:tcW w:w="7917" w:type="dxa"/>
          </w:tcPr>
          <w:p w14:paraId="520BB299" w14:textId="77777777" w:rsidR="00EF6A3D" w:rsidRPr="003F17AE" w:rsidRDefault="00EF6A3D" w:rsidP="008A2E43">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y1</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25CF71B9" w14:textId="77777777" w:rsidR="00EF6A3D" w:rsidRPr="003F17AE" w:rsidRDefault="00EF6A3D" w:rsidP="0029510B">
            <w:pPr>
              <w:pStyle w:val="tablesyntax"/>
              <w:rPr>
                <w:rFonts w:ascii="Times New Roman" w:hAnsi="Times New Roman"/>
              </w:rPr>
            </w:pPr>
          </w:p>
        </w:tc>
      </w:tr>
      <w:tr w:rsidR="004B6778" w:rsidRPr="003F17AE" w14:paraId="1355B959" w14:textId="77777777" w:rsidTr="002A3B88">
        <w:trPr>
          <w:cantSplit/>
          <w:jc w:val="center"/>
        </w:trPr>
        <w:tc>
          <w:tcPr>
            <w:tcW w:w="7917" w:type="dxa"/>
          </w:tcPr>
          <w:p w14:paraId="211EFE3C" w14:textId="77777777" w:rsidR="004B6778" w:rsidRPr="003F17AE" w:rsidRDefault="00EF6A3D" w:rsidP="0029510B">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002200ED" w:rsidRPr="003F17AE">
              <w:rPr>
                <w:rFonts w:ascii="Times New Roman" w:hAnsi="Times New Roman"/>
                <w:lang w:eastAsia="ko-KR"/>
              </w:rPr>
              <w:t xml:space="preserve">} </w:t>
            </w:r>
            <w:r w:rsidRPr="003F17AE">
              <w:rPr>
                <w:rFonts w:ascii="Times New Roman" w:hAnsi="Times New Roman"/>
                <w:lang w:eastAsia="ko-KR"/>
              </w:rPr>
              <w:t xml:space="preserve">else if( PartMode </w:t>
            </w:r>
            <w:r w:rsidR="00BF40E3" w:rsidRPr="003F17AE">
              <w:rPr>
                <w:rFonts w:ascii="Times New Roman" w:hAnsi="Times New Roman"/>
                <w:lang w:eastAsia="ko-KR"/>
              </w:rPr>
              <w:t>= =</w:t>
            </w:r>
            <w:r w:rsidRPr="003F17AE">
              <w:rPr>
                <w:rFonts w:ascii="Times New Roman" w:hAnsi="Times New Roman"/>
                <w:lang w:eastAsia="ko-KR"/>
              </w:rPr>
              <w:t xml:space="preserve"> PART_Nx2N ) {</w:t>
            </w:r>
          </w:p>
        </w:tc>
        <w:tc>
          <w:tcPr>
            <w:tcW w:w="1261" w:type="dxa"/>
          </w:tcPr>
          <w:p w14:paraId="3D0C1385" w14:textId="77777777" w:rsidR="004B6778" w:rsidRPr="003F17AE" w:rsidRDefault="004B6778" w:rsidP="0029510B">
            <w:pPr>
              <w:pStyle w:val="tablesyntax"/>
              <w:rPr>
                <w:rFonts w:ascii="Times New Roman" w:hAnsi="Times New Roman"/>
              </w:rPr>
            </w:pPr>
          </w:p>
        </w:tc>
      </w:tr>
      <w:tr w:rsidR="00EF6A3D" w:rsidRPr="003F17AE" w14:paraId="263382F6" w14:textId="77777777" w:rsidTr="002A3B88">
        <w:trPr>
          <w:cantSplit/>
          <w:jc w:val="center"/>
        </w:trPr>
        <w:tc>
          <w:tcPr>
            <w:tcW w:w="7917" w:type="dxa"/>
          </w:tcPr>
          <w:p w14:paraId="5AB4519D" w14:textId="77777777" w:rsidR="00EF6A3D" w:rsidRPr="003F17AE" w:rsidRDefault="00EF6A3D" w:rsidP="008A2E43">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w:t>
            </w:r>
            <w:r w:rsidR="0044513F" w:rsidRPr="003F17AE">
              <w:rPr>
                <w:rFonts w:ascii="Times New Roman" w:hAnsi="Times New Roman"/>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52ABDC69" w14:textId="77777777" w:rsidR="00EF6A3D" w:rsidRPr="003F17AE" w:rsidRDefault="00EF6A3D" w:rsidP="0029510B">
            <w:pPr>
              <w:pStyle w:val="tablesyntax"/>
              <w:rPr>
                <w:rFonts w:ascii="Times New Roman" w:hAnsi="Times New Roman"/>
              </w:rPr>
            </w:pPr>
          </w:p>
        </w:tc>
      </w:tr>
      <w:tr w:rsidR="00EF6A3D" w:rsidRPr="003F17AE" w14:paraId="704FB828" w14:textId="77777777" w:rsidTr="002A3B88">
        <w:trPr>
          <w:cantSplit/>
          <w:jc w:val="center"/>
        </w:trPr>
        <w:tc>
          <w:tcPr>
            <w:tcW w:w="7917" w:type="dxa"/>
          </w:tcPr>
          <w:p w14:paraId="2133D08A" w14:textId="77777777" w:rsidR="00EF6A3D" w:rsidRPr="003F17AE" w:rsidRDefault="00EF6A3D" w:rsidP="008A2E43">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x1, y0</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5BD4084F" w14:textId="77777777" w:rsidR="00EF6A3D" w:rsidRPr="003F17AE" w:rsidRDefault="00EF6A3D" w:rsidP="0029510B">
            <w:pPr>
              <w:pStyle w:val="tablesyntax"/>
              <w:rPr>
                <w:rFonts w:ascii="Times New Roman" w:hAnsi="Times New Roman"/>
              </w:rPr>
            </w:pPr>
          </w:p>
        </w:tc>
      </w:tr>
      <w:tr w:rsidR="008A2E43" w:rsidRPr="003F17AE" w14:paraId="58713BDD"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3D58C13B"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 else if( PartMode </w:t>
            </w:r>
            <w:r w:rsidR="00BF40E3" w:rsidRPr="003F17AE">
              <w:rPr>
                <w:rFonts w:ascii="Times New Roman" w:hAnsi="Times New Roman"/>
                <w:lang w:eastAsia="ko-KR"/>
              </w:rPr>
              <w:t>= =</w:t>
            </w:r>
            <w:r w:rsidRPr="003F17AE">
              <w:rPr>
                <w:rFonts w:ascii="Times New Roman" w:hAnsi="Times New Roman"/>
                <w:lang w:eastAsia="ko-KR"/>
              </w:rPr>
              <w:t xml:space="preserve"> PART_2NxnU ) {</w:t>
            </w:r>
          </w:p>
        </w:tc>
        <w:tc>
          <w:tcPr>
            <w:tcW w:w="1261" w:type="dxa"/>
            <w:tcBorders>
              <w:top w:val="single" w:sz="4" w:space="0" w:color="auto"/>
              <w:left w:val="single" w:sz="4" w:space="0" w:color="auto"/>
              <w:bottom w:val="single" w:sz="4" w:space="0" w:color="auto"/>
              <w:right w:val="single" w:sz="4" w:space="0" w:color="auto"/>
            </w:tcBorders>
          </w:tcPr>
          <w:p w14:paraId="10F9C117" w14:textId="77777777" w:rsidR="008A2E43" w:rsidRPr="003F17AE" w:rsidRDefault="008A2E43" w:rsidP="008A2E43">
            <w:pPr>
              <w:pStyle w:val="tablesyntax"/>
              <w:rPr>
                <w:rFonts w:ascii="Times New Roman" w:hAnsi="Times New Roman"/>
              </w:rPr>
            </w:pPr>
          </w:p>
        </w:tc>
      </w:tr>
      <w:tr w:rsidR="008A2E43" w:rsidRPr="003F17AE" w14:paraId="6B6FCEE7"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0B126315"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5B6FCF47" w14:textId="77777777" w:rsidR="008A2E43" w:rsidRPr="003F17AE" w:rsidRDefault="008A2E43" w:rsidP="008A2E43">
            <w:pPr>
              <w:pStyle w:val="tablesyntax"/>
              <w:rPr>
                <w:rFonts w:ascii="Times New Roman" w:hAnsi="Times New Roman"/>
              </w:rPr>
            </w:pPr>
          </w:p>
        </w:tc>
      </w:tr>
      <w:tr w:rsidR="008A2E43" w:rsidRPr="003F17AE" w14:paraId="1354906D"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3B615447"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y2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1FEAF20D" w14:textId="77777777" w:rsidR="008A2E43" w:rsidRPr="003F17AE" w:rsidRDefault="008A2E43" w:rsidP="008A2E43">
            <w:pPr>
              <w:pStyle w:val="tablesyntax"/>
              <w:rPr>
                <w:rFonts w:ascii="Times New Roman" w:hAnsi="Times New Roman"/>
              </w:rPr>
            </w:pPr>
          </w:p>
        </w:tc>
      </w:tr>
      <w:tr w:rsidR="008A2E43" w:rsidRPr="003F17AE" w14:paraId="0F69D535"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2E3565D0"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 else if( PartMode </w:t>
            </w:r>
            <w:r w:rsidR="00BF40E3" w:rsidRPr="003F17AE">
              <w:rPr>
                <w:rFonts w:ascii="Times New Roman" w:hAnsi="Times New Roman"/>
                <w:lang w:eastAsia="ko-KR"/>
              </w:rPr>
              <w:t>= =</w:t>
            </w:r>
            <w:r w:rsidRPr="003F17AE">
              <w:rPr>
                <w:rFonts w:ascii="Times New Roman" w:hAnsi="Times New Roman"/>
                <w:lang w:eastAsia="ko-KR"/>
              </w:rPr>
              <w:t xml:space="preserve"> PART_2NxnD ) { </w:t>
            </w:r>
          </w:p>
        </w:tc>
        <w:tc>
          <w:tcPr>
            <w:tcW w:w="1261" w:type="dxa"/>
            <w:tcBorders>
              <w:top w:val="single" w:sz="4" w:space="0" w:color="auto"/>
              <w:left w:val="single" w:sz="4" w:space="0" w:color="auto"/>
              <w:bottom w:val="single" w:sz="4" w:space="0" w:color="auto"/>
              <w:right w:val="single" w:sz="4" w:space="0" w:color="auto"/>
            </w:tcBorders>
          </w:tcPr>
          <w:p w14:paraId="518FA997" w14:textId="77777777" w:rsidR="008A2E43" w:rsidRPr="003F17AE" w:rsidRDefault="008A2E43" w:rsidP="008A2E43">
            <w:pPr>
              <w:pStyle w:val="tablesyntax"/>
              <w:rPr>
                <w:rFonts w:ascii="Times New Roman" w:hAnsi="Times New Roman"/>
              </w:rPr>
            </w:pPr>
          </w:p>
        </w:tc>
      </w:tr>
      <w:tr w:rsidR="008A2E43" w:rsidRPr="003F17AE" w14:paraId="43FBCDB1"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6A251370"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2B67B0F1" w14:textId="77777777" w:rsidR="008A2E43" w:rsidRPr="003F17AE" w:rsidRDefault="008A2E43" w:rsidP="008A2E43">
            <w:pPr>
              <w:pStyle w:val="tablesyntax"/>
              <w:rPr>
                <w:rFonts w:ascii="Times New Roman" w:hAnsi="Times New Roman"/>
              </w:rPr>
            </w:pPr>
          </w:p>
        </w:tc>
      </w:tr>
      <w:tr w:rsidR="008A2E43" w:rsidRPr="003F17AE" w14:paraId="730B6B00"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2E0EC55C"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y3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07B62DE5" w14:textId="77777777" w:rsidR="008A2E43" w:rsidRPr="003F17AE" w:rsidRDefault="008A2E43" w:rsidP="008A2E43">
            <w:pPr>
              <w:pStyle w:val="tablesyntax"/>
              <w:rPr>
                <w:rFonts w:ascii="Times New Roman" w:hAnsi="Times New Roman"/>
              </w:rPr>
            </w:pPr>
          </w:p>
        </w:tc>
      </w:tr>
      <w:tr w:rsidR="008A2E43" w:rsidRPr="003F17AE" w14:paraId="79946C07"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1814E3C7"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 else if( PartMode </w:t>
            </w:r>
            <w:r w:rsidR="00BF40E3" w:rsidRPr="003F17AE">
              <w:rPr>
                <w:rFonts w:ascii="Times New Roman" w:hAnsi="Times New Roman"/>
                <w:lang w:eastAsia="ko-KR"/>
              </w:rPr>
              <w:t>= =</w:t>
            </w:r>
            <w:r w:rsidRPr="003F17AE">
              <w:rPr>
                <w:rFonts w:ascii="Times New Roman" w:hAnsi="Times New Roman"/>
                <w:lang w:eastAsia="ko-KR"/>
              </w:rPr>
              <w:t xml:space="preserve"> PART_nLx2N ) { </w:t>
            </w:r>
          </w:p>
        </w:tc>
        <w:tc>
          <w:tcPr>
            <w:tcW w:w="1261" w:type="dxa"/>
            <w:tcBorders>
              <w:top w:val="single" w:sz="4" w:space="0" w:color="auto"/>
              <w:left w:val="single" w:sz="4" w:space="0" w:color="auto"/>
              <w:bottom w:val="single" w:sz="4" w:space="0" w:color="auto"/>
              <w:right w:val="single" w:sz="4" w:space="0" w:color="auto"/>
            </w:tcBorders>
          </w:tcPr>
          <w:p w14:paraId="7472F7AC" w14:textId="77777777" w:rsidR="008A2E43" w:rsidRPr="003F17AE" w:rsidRDefault="008A2E43" w:rsidP="008A2E43">
            <w:pPr>
              <w:pStyle w:val="tablesyntax"/>
              <w:rPr>
                <w:rFonts w:ascii="Times New Roman" w:hAnsi="Times New Roman"/>
              </w:rPr>
            </w:pPr>
          </w:p>
        </w:tc>
      </w:tr>
      <w:tr w:rsidR="008A2E43" w:rsidRPr="003F17AE" w14:paraId="02DE6D18"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4E015422"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2405857A" w14:textId="77777777" w:rsidR="008A2E43" w:rsidRPr="003F17AE" w:rsidRDefault="008A2E43" w:rsidP="008A2E43">
            <w:pPr>
              <w:pStyle w:val="tablesyntax"/>
              <w:rPr>
                <w:rFonts w:ascii="Times New Roman" w:hAnsi="Times New Roman"/>
              </w:rPr>
            </w:pPr>
          </w:p>
        </w:tc>
      </w:tr>
      <w:tr w:rsidR="008A2E43" w:rsidRPr="003F17AE" w14:paraId="7A2339FA"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2A0BE80B"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x2,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25D1BBED" w14:textId="77777777" w:rsidR="008A2E43" w:rsidRPr="003F17AE" w:rsidRDefault="008A2E43" w:rsidP="008A2E43">
            <w:pPr>
              <w:pStyle w:val="tablesyntax"/>
              <w:rPr>
                <w:rFonts w:ascii="Times New Roman" w:hAnsi="Times New Roman"/>
              </w:rPr>
            </w:pPr>
          </w:p>
        </w:tc>
      </w:tr>
      <w:tr w:rsidR="008A2E43" w:rsidRPr="003F17AE" w14:paraId="3460D8DC"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34742594"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 else if( PartMode </w:t>
            </w:r>
            <w:r w:rsidR="00BF40E3" w:rsidRPr="003F17AE">
              <w:rPr>
                <w:rFonts w:ascii="Times New Roman" w:hAnsi="Times New Roman"/>
                <w:lang w:eastAsia="ko-KR"/>
              </w:rPr>
              <w:t>= =</w:t>
            </w:r>
            <w:r w:rsidRPr="003F17AE">
              <w:rPr>
                <w:rFonts w:ascii="Times New Roman" w:hAnsi="Times New Roman"/>
                <w:lang w:eastAsia="ko-KR"/>
              </w:rPr>
              <w:t xml:space="preserve"> PART_nRx2N ) { </w:t>
            </w:r>
          </w:p>
        </w:tc>
        <w:tc>
          <w:tcPr>
            <w:tcW w:w="1261" w:type="dxa"/>
            <w:tcBorders>
              <w:top w:val="single" w:sz="4" w:space="0" w:color="auto"/>
              <w:left w:val="single" w:sz="4" w:space="0" w:color="auto"/>
              <w:bottom w:val="single" w:sz="4" w:space="0" w:color="auto"/>
              <w:right w:val="single" w:sz="4" w:space="0" w:color="auto"/>
            </w:tcBorders>
          </w:tcPr>
          <w:p w14:paraId="66D27F0C" w14:textId="77777777" w:rsidR="008A2E43" w:rsidRPr="003F17AE" w:rsidRDefault="008A2E43" w:rsidP="008A2E43">
            <w:pPr>
              <w:pStyle w:val="tablesyntax"/>
              <w:rPr>
                <w:rFonts w:ascii="Times New Roman" w:hAnsi="Times New Roman"/>
              </w:rPr>
            </w:pPr>
          </w:p>
        </w:tc>
      </w:tr>
      <w:tr w:rsidR="008A2E43" w:rsidRPr="003F17AE" w14:paraId="63977BFA"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026C402D"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0DE6A012" w14:textId="77777777" w:rsidR="008A2E43" w:rsidRPr="003F17AE" w:rsidRDefault="008A2E43" w:rsidP="008A2E43">
            <w:pPr>
              <w:pStyle w:val="tablesyntax"/>
              <w:rPr>
                <w:rFonts w:ascii="Times New Roman" w:hAnsi="Times New Roman"/>
              </w:rPr>
            </w:pPr>
          </w:p>
        </w:tc>
      </w:tr>
      <w:tr w:rsidR="008A2E43" w:rsidRPr="003F17AE" w14:paraId="52A0FAF1" w14:textId="77777777" w:rsidTr="002A3B88">
        <w:trPr>
          <w:cantSplit/>
          <w:jc w:val="center"/>
        </w:trPr>
        <w:tc>
          <w:tcPr>
            <w:tcW w:w="7917" w:type="dxa"/>
            <w:tcBorders>
              <w:top w:val="single" w:sz="4" w:space="0" w:color="auto"/>
              <w:left w:val="single" w:sz="4" w:space="0" w:color="auto"/>
              <w:bottom w:val="single" w:sz="4" w:space="0" w:color="auto"/>
              <w:right w:val="single" w:sz="4" w:space="0" w:color="auto"/>
            </w:tcBorders>
          </w:tcPr>
          <w:p w14:paraId="457C0175" w14:textId="77777777" w:rsidR="008A2E43" w:rsidRPr="003F17AE" w:rsidRDefault="008A2E43"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x3, y0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14:paraId="4150C4F6" w14:textId="77777777" w:rsidR="008A2E43" w:rsidRPr="003F17AE" w:rsidRDefault="008A2E43" w:rsidP="008A2E43">
            <w:pPr>
              <w:pStyle w:val="tablesyntax"/>
              <w:rPr>
                <w:rFonts w:ascii="Times New Roman" w:hAnsi="Times New Roman"/>
              </w:rPr>
            </w:pPr>
          </w:p>
        </w:tc>
      </w:tr>
      <w:tr w:rsidR="00EF6A3D" w:rsidRPr="003F17AE" w14:paraId="385C0638" w14:textId="77777777" w:rsidTr="002A3B88">
        <w:trPr>
          <w:cantSplit/>
          <w:jc w:val="center"/>
        </w:trPr>
        <w:tc>
          <w:tcPr>
            <w:tcW w:w="7917" w:type="dxa"/>
          </w:tcPr>
          <w:p w14:paraId="04C7C6C5" w14:textId="77777777" w:rsidR="00EF6A3D" w:rsidRPr="003F17AE" w:rsidRDefault="00EF6A3D" w:rsidP="0029510B">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002200ED" w:rsidRPr="003F17AE">
              <w:rPr>
                <w:rFonts w:ascii="Times New Roman" w:hAnsi="Times New Roman"/>
                <w:lang w:eastAsia="ko-KR"/>
              </w:rPr>
              <w:t xml:space="preserve">} </w:t>
            </w:r>
            <w:r w:rsidRPr="003F17AE">
              <w:rPr>
                <w:rFonts w:ascii="Times New Roman" w:hAnsi="Times New Roman"/>
                <w:lang w:eastAsia="ko-KR"/>
              </w:rPr>
              <w:t>else {</w:t>
            </w:r>
            <w:r w:rsidR="00546898" w:rsidRPr="003F17AE">
              <w:rPr>
                <w:rFonts w:ascii="Times New Roman" w:hAnsi="Times New Roman"/>
                <w:lang w:eastAsia="ko-KR"/>
              </w:rPr>
              <w:t xml:space="preserve"> /* PART_NxN */</w:t>
            </w:r>
          </w:p>
        </w:tc>
        <w:tc>
          <w:tcPr>
            <w:tcW w:w="1261" w:type="dxa"/>
          </w:tcPr>
          <w:p w14:paraId="7F213786" w14:textId="77777777" w:rsidR="00EF6A3D" w:rsidRPr="003F17AE" w:rsidRDefault="00EF6A3D" w:rsidP="0029510B">
            <w:pPr>
              <w:pStyle w:val="tablesyntax"/>
              <w:rPr>
                <w:rFonts w:ascii="Times New Roman" w:hAnsi="Times New Roman"/>
              </w:rPr>
            </w:pPr>
          </w:p>
        </w:tc>
      </w:tr>
      <w:tr w:rsidR="00EF6A3D" w:rsidRPr="003F17AE" w14:paraId="3EC084A4" w14:textId="77777777" w:rsidTr="002A3B88">
        <w:trPr>
          <w:cantSplit/>
          <w:jc w:val="center"/>
        </w:trPr>
        <w:tc>
          <w:tcPr>
            <w:tcW w:w="7917" w:type="dxa"/>
          </w:tcPr>
          <w:p w14:paraId="3D67539B" w14:textId="77777777" w:rsidR="00EF6A3D" w:rsidRPr="003F17AE" w:rsidRDefault="00EF6A3D" w:rsidP="008A2E43">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prediction_unit( x0, y0</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3FFF432A" w14:textId="77777777" w:rsidR="00EF6A3D" w:rsidRPr="003F17AE" w:rsidRDefault="00EF6A3D" w:rsidP="0029510B">
            <w:pPr>
              <w:pStyle w:val="tablesyntax"/>
              <w:rPr>
                <w:rFonts w:ascii="Times New Roman" w:hAnsi="Times New Roman"/>
              </w:rPr>
            </w:pPr>
          </w:p>
        </w:tc>
      </w:tr>
      <w:tr w:rsidR="00EF6A3D" w:rsidRPr="003F17AE" w14:paraId="5D79E747" w14:textId="77777777" w:rsidTr="002A3B88">
        <w:trPr>
          <w:cantSplit/>
          <w:jc w:val="center"/>
        </w:trPr>
        <w:tc>
          <w:tcPr>
            <w:tcW w:w="7917" w:type="dxa"/>
          </w:tcPr>
          <w:p w14:paraId="7AAD4E02" w14:textId="77777777" w:rsidR="00EF6A3D" w:rsidRPr="003F17AE" w:rsidRDefault="004C0013" w:rsidP="008A2E43">
            <w:pPr>
              <w:pStyle w:val="tablesyntax"/>
              <w:rPr>
                <w:rFonts w:ascii="Times New Roman" w:hAnsi="Times New Roman"/>
                <w:lang w:eastAsia="ko-KR"/>
              </w:rPr>
            </w:pPr>
            <w:r w:rsidRPr="003F17AE">
              <w:rPr>
                <w:rFonts w:ascii="Times New Roman" w:hAnsi="Times New Roman"/>
                <w:lang w:eastAsia="ko-KR"/>
              </w:rPr>
              <w:tab/>
            </w:r>
            <w:r w:rsidR="00EF6A3D" w:rsidRPr="003F17AE">
              <w:rPr>
                <w:rFonts w:ascii="Times New Roman" w:hAnsi="Times New Roman"/>
                <w:lang w:eastAsia="ko-KR"/>
              </w:rPr>
              <w:tab/>
            </w:r>
            <w:r w:rsidR="00EF6A3D" w:rsidRPr="003F17AE">
              <w:rPr>
                <w:rFonts w:ascii="Times New Roman" w:hAnsi="Times New Roman"/>
                <w:lang w:eastAsia="ko-KR"/>
              </w:rPr>
              <w:tab/>
              <w:t>prediction_unit( x1, y0</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00EF6A3D" w:rsidRPr="003F17AE">
              <w:rPr>
                <w:rFonts w:ascii="Times New Roman" w:hAnsi="Times New Roman"/>
                <w:lang w:eastAsia="ko-KR"/>
              </w:rPr>
              <w:t>)</w:t>
            </w:r>
          </w:p>
        </w:tc>
        <w:tc>
          <w:tcPr>
            <w:tcW w:w="1261" w:type="dxa"/>
          </w:tcPr>
          <w:p w14:paraId="65969909" w14:textId="77777777" w:rsidR="00EF6A3D" w:rsidRPr="003F17AE" w:rsidRDefault="00EF6A3D" w:rsidP="0029510B">
            <w:pPr>
              <w:pStyle w:val="tablesyntax"/>
              <w:rPr>
                <w:rFonts w:ascii="Times New Roman" w:hAnsi="Times New Roman"/>
              </w:rPr>
            </w:pPr>
          </w:p>
        </w:tc>
      </w:tr>
      <w:tr w:rsidR="00EF6A3D" w:rsidRPr="003F17AE" w14:paraId="68FA587F" w14:textId="77777777" w:rsidTr="002A3B88">
        <w:trPr>
          <w:cantSplit/>
          <w:jc w:val="center"/>
        </w:trPr>
        <w:tc>
          <w:tcPr>
            <w:tcW w:w="7917" w:type="dxa"/>
          </w:tcPr>
          <w:p w14:paraId="28AA760C" w14:textId="77777777" w:rsidR="00EF6A3D" w:rsidRPr="003F17AE" w:rsidRDefault="00EF6A3D" w:rsidP="008A2E43">
            <w:pPr>
              <w:pStyle w:val="tablesyntax"/>
              <w:rPr>
                <w:rFonts w:ascii="Times New Roman" w:hAnsi="Times New Roman"/>
              </w:rPr>
            </w:pPr>
            <w:r w:rsidRPr="003F17AE">
              <w:rPr>
                <w:rFonts w:ascii="Times New Roman" w:hAnsi="Times New Roman"/>
                <w:lang w:eastAsia="ko-KR"/>
              </w:rPr>
              <w:tab/>
            </w:r>
            <w:r w:rsidR="004C0013" w:rsidRPr="003F17AE">
              <w:rPr>
                <w:rFonts w:ascii="Times New Roman" w:hAnsi="Times New Roman"/>
                <w:lang w:eastAsia="ko-KR"/>
              </w:rPr>
              <w:tab/>
            </w:r>
            <w:r w:rsidRPr="003F17AE">
              <w:rPr>
                <w:rFonts w:ascii="Times New Roman" w:hAnsi="Times New Roman"/>
                <w:lang w:eastAsia="ko-KR"/>
              </w:rPr>
              <w:tab/>
              <w:t>prediction_unit( x0, y1</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Pr="003F17AE">
              <w:rPr>
                <w:rFonts w:ascii="Times New Roman" w:hAnsi="Times New Roman"/>
                <w:lang w:eastAsia="ko-KR"/>
              </w:rPr>
              <w:t>)</w:t>
            </w:r>
          </w:p>
        </w:tc>
        <w:tc>
          <w:tcPr>
            <w:tcW w:w="1261" w:type="dxa"/>
          </w:tcPr>
          <w:p w14:paraId="2E7F6960" w14:textId="77777777" w:rsidR="00EF6A3D" w:rsidRPr="003F17AE" w:rsidRDefault="00EF6A3D" w:rsidP="0029510B">
            <w:pPr>
              <w:pStyle w:val="tablesyntax"/>
              <w:rPr>
                <w:rFonts w:ascii="Times New Roman" w:hAnsi="Times New Roman"/>
              </w:rPr>
            </w:pPr>
          </w:p>
        </w:tc>
      </w:tr>
      <w:tr w:rsidR="00EF6A3D" w:rsidRPr="003F17AE" w14:paraId="0792933D" w14:textId="77777777" w:rsidTr="002A3B88">
        <w:trPr>
          <w:cantSplit/>
          <w:jc w:val="center"/>
        </w:trPr>
        <w:tc>
          <w:tcPr>
            <w:tcW w:w="7917" w:type="dxa"/>
          </w:tcPr>
          <w:p w14:paraId="6721EB0F" w14:textId="77777777" w:rsidR="00EF6A3D" w:rsidRPr="003F17AE" w:rsidRDefault="004C0013" w:rsidP="008A2E43">
            <w:pPr>
              <w:pStyle w:val="tablesyntax"/>
              <w:rPr>
                <w:rFonts w:ascii="Times New Roman" w:hAnsi="Times New Roman"/>
              </w:rPr>
            </w:pPr>
            <w:r w:rsidRPr="003F17AE">
              <w:rPr>
                <w:rFonts w:ascii="Times New Roman" w:hAnsi="Times New Roman"/>
                <w:lang w:eastAsia="ko-KR"/>
              </w:rPr>
              <w:tab/>
            </w:r>
            <w:r w:rsidR="00EF6A3D" w:rsidRPr="003F17AE">
              <w:rPr>
                <w:rFonts w:ascii="Times New Roman" w:hAnsi="Times New Roman"/>
                <w:lang w:eastAsia="ko-KR"/>
              </w:rPr>
              <w:tab/>
            </w:r>
            <w:r w:rsidR="00EF6A3D" w:rsidRPr="003F17AE">
              <w:rPr>
                <w:rFonts w:ascii="Times New Roman" w:hAnsi="Times New Roman"/>
                <w:lang w:eastAsia="ko-KR"/>
              </w:rPr>
              <w:tab/>
              <w:t>prediction_unit( x1, y1</w:t>
            </w:r>
            <w:r w:rsidR="0044513F" w:rsidRPr="003F17AE">
              <w:rPr>
                <w:rFonts w:ascii="Times New Roman" w:hAnsi="Times New Roman"/>
                <w:lang w:eastAsia="ko-KR"/>
              </w:rPr>
              <w:t> </w:t>
            </w:r>
            <w:r w:rsidR="00911C14" w:rsidRPr="003F17AE">
              <w:rPr>
                <w:rFonts w:ascii="Times New Roman" w:hAnsi="Times New Roman"/>
                <w:lang w:eastAsia="ko-KR"/>
              </w:rPr>
              <w:t>, </w:t>
            </w:r>
            <w:r w:rsidR="00070908" w:rsidRPr="003F17AE">
              <w:rPr>
                <w:rFonts w:ascii="Times New Roman" w:hAnsi="Times New Roman"/>
                <w:lang w:eastAsia="ko-KR"/>
              </w:rPr>
              <w:t>log2CbSize</w:t>
            </w:r>
            <w:r w:rsidR="00911C14" w:rsidRPr="003F17AE">
              <w:rPr>
                <w:rFonts w:ascii="Times New Roman" w:hAnsi="Times New Roman"/>
                <w:lang w:eastAsia="ko-KR"/>
              </w:rPr>
              <w:t> </w:t>
            </w:r>
            <w:r w:rsidR="00EF6A3D" w:rsidRPr="003F17AE">
              <w:rPr>
                <w:rFonts w:ascii="Times New Roman" w:hAnsi="Times New Roman"/>
                <w:lang w:eastAsia="ko-KR"/>
              </w:rPr>
              <w:t>)</w:t>
            </w:r>
          </w:p>
        </w:tc>
        <w:tc>
          <w:tcPr>
            <w:tcW w:w="1261" w:type="dxa"/>
          </w:tcPr>
          <w:p w14:paraId="1B438002" w14:textId="77777777" w:rsidR="00EF6A3D" w:rsidRPr="003F17AE" w:rsidRDefault="00EF6A3D" w:rsidP="0029510B">
            <w:pPr>
              <w:pStyle w:val="tablesyntax"/>
              <w:rPr>
                <w:rFonts w:ascii="Times New Roman" w:hAnsi="Times New Roman"/>
              </w:rPr>
            </w:pPr>
          </w:p>
        </w:tc>
      </w:tr>
      <w:tr w:rsidR="00EF6A3D" w:rsidRPr="003F17AE" w14:paraId="50C5F01E" w14:textId="77777777" w:rsidTr="002A3B88">
        <w:trPr>
          <w:cantSplit/>
          <w:jc w:val="center"/>
        </w:trPr>
        <w:tc>
          <w:tcPr>
            <w:tcW w:w="7917" w:type="dxa"/>
          </w:tcPr>
          <w:p w14:paraId="1D273BB7" w14:textId="77777777" w:rsidR="00EF6A3D" w:rsidRPr="003F17AE" w:rsidRDefault="004C0013" w:rsidP="0029510B">
            <w:pPr>
              <w:pStyle w:val="tablesyntax"/>
              <w:rPr>
                <w:rFonts w:ascii="Times New Roman" w:hAnsi="Times New Roman"/>
                <w:lang w:eastAsia="ko-KR"/>
              </w:rPr>
            </w:pPr>
            <w:r w:rsidRPr="003F17AE">
              <w:rPr>
                <w:rFonts w:ascii="Times New Roman" w:hAnsi="Times New Roman"/>
                <w:lang w:eastAsia="ko-KR"/>
              </w:rPr>
              <w:tab/>
            </w:r>
            <w:r w:rsidR="00EF6A3D" w:rsidRPr="003F17AE">
              <w:rPr>
                <w:rFonts w:ascii="Times New Roman" w:hAnsi="Times New Roman"/>
                <w:lang w:eastAsia="ko-KR"/>
              </w:rPr>
              <w:tab/>
              <w:t>}</w:t>
            </w:r>
          </w:p>
        </w:tc>
        <w:tc>
          <w:tcPr>
            <w:tcW w:w="1261" w:type="dxa"/>
          </w:tcPr>
          <w:p w14:paraId="052AA9EF" w14:textId="77777777" w:rsidR="00EF6A3D" w:rsidRPr="003F17AE" w:rsidRDefault="00EF6A3D" w:rsidP="0029510B">
            <w:pPr>
              <w:pStyle w:val="tablesyntax"/>
              <w:rPr>
                <w:rFonts w:ascii="Times New Roman" w:hAnsi="Times New Roman"/>
              </w:rPr>
            </w:pPr>
          </w:p>
        </w:tc>
      </w:tr>
      <w:tr w:rsidR="00C91836" w:rsidRPr="003F17AE" w14:paraId="1AE6748F" w14:textId="77777777" w:rsidTr="002A3B88">
        <w:trPr>
          <w:cantSplit/>
          <w:jc w:val="center"/>
        </w:trPr>
        <w:tc>
          <w:tcPr>
            <w:tcW w:w="7917" w:type="dxa"/>
          </w:tcPr>
          <w:p w14:paraId="549994E0" w14:textId="77777777" w:rsidR="00C91836" w:rsidRPr="003F17AE" w:rsidRDefault="00C91836" w:rsidP="00CE3888">
            <w:pPr>
              <w:pStyle w:val="tablesyntax"/>
              <w:rPr>
                <w:rFonts w:ascii="Times New Roman" w:hAnsi="Times New Roman"/>
                <w:lang w:eastAsia="ko-KR"/>
              </w:rPr>
            </w:pPr>
            <w:r w:rsidRPr="003F17AE">
              <w:rPr>
                <w:rFonts w:ascii="Times New Roman" w:hAnsi="Times New Roman"/>
                <w:lang w:eastAsia="ko-KR"/>
              </w:rPr>
              <w:tab/>
            </w:r>
            <w:r w:rsidR="00013417" w:rsidRPr="003F17AE">
              <w:rPr>
                <w:rFonts w:ascii="Times New Roman" w:hAnsi="Times New Roman"/>
                <w:lang w:eastAsia="ko-KR"/>
              </w:rPr>
              <w:tab/>
            </w:r>
            <w:r w:rsidRPr="003F17AE">
              <w:rPr>
                <w:rFonts w:ascii="Times New Roman" w:hAnsi="Times New Roman"/>
                <w:lang w:eastAsia="ko-KR"/>
              </w:rPr>
              <w:t>if( !</w:t>
            </w:r>
            <w:r w:rsidR="00CE3888" w:rsidRPr="003F17AE">
              <w:rPr>
                <w:rFonts w:ascii="Times New Roman" w:hAnsi="Times New Roman"/>
                <w:lang w:eastAsia="ko-KR"/>
              </w:rPr>
              <w:t>pcm_flag</w:t>
            </w:r>
            <w:r w:rsidRPr="003F17AE">
              <w:rPr>
                <w:rFonts w:ascii="Times New Roman" w:hAnsi="Times New Roman"/>
                <w:lang w:eastAsia="ko-KR"/>
              </w:rPr>
              <w:t xml:space="preserve"> )</w:t>
            </w:r>
            <w:ins w:id="21" w:author="Benjamin Bross" w:date="2012-03-06T16:17:00Z">
              <w:r w:rsidR="001F3729">
                <w:rPr>
                  <w:rFonts w:ascii="Times New Roman" w:hAnsi="Times New Roman"/>
                  <w:lang w:eastAsia="ko-KR"/>
                </w:rPr>
                <w:t xml:space="preserve"> {</w:t>
              </w:r>
            </w:ins>
          </w:p>
        </w:tc>
        <w:tc>
          <w:tcPr>
            <w:tcW w:w="1261" w:type="dxa"/>
          </w:tcPr>
          <w:p w14:paraId="22F13762" w14:textId="77777777" w:rsidR="00C91836" w:rsidRPr="003F17AE" w:rsidRDefault="00C91836" w:rsidP="0029510B">
            <w:pPr>
              <w:pStyle w:val="tablesyntax"/>
              <w:rPr>
                <w:rFonts w:ascii="Times New Roman" w:hAnsi="Times New Roman"/>
              </w:rPr>
            </w:pPr>
          </w:p>
        </w:tc>
      </w:tr>
      <w:tr w:rsidR="001F3729" w:rsidRPr="003F17AE" w14:paraId="2E16AED2" w14:textId="77777777" w:rsidTr="002A3B88">
        <w:trPr>
          <w:cantSplit/>
          <w:jc w:val="center"/>
          <w:ins w:id="22" w:author="Benjamin Bross" w:date="2012-03-06T16:15:00Z"/>
        </w:trPr>
        <w:tc>
          <w:tcPr>
            <w:tcW w:w="7917" w:type="dxa"/>
          </w:tcPr>
          <w:p w14:paraId="16125025" w14:textId="77777777" w:rsidR="001F3729" w:rsidRPr="003F17AE" w:rsidRDefault="001F3729" w:rsidP="001F3729">
            <w:pPr>
              <w:pStyle w:val="tablesyntax"/>
              <w:rPr>
                <w:ins w:id="23" w:author="Benjamin Bross" w:date="2012-03-06T16:15:00Z"/>
                <w:rFonts w:ascii="Times New Roman" w:hAnsi="Times New Roman"/>
                <w:lang w:eastAsia="ko-KR"/>
              </w:rPr>
            </w:pPr>
            <w:ins w:id="24" w:author="Benjamin Bross" w:date="2012-03-06T16:15:00Z">
              <w:r w:rsidRPr="003F17AE">
                <w:rPr>
                  <w:rFonts w:ascii="Times New Roman" w:hAnsi="Times New Roman"/>
                </w:rPr>
                <w:tab/>
              </w:r>
            </w:ins>
            <w:ins w:id="25" w:author="Benjamin Bross" w:date="2012-03-06T16:16:00Z">
              <w:r>
                <w:rPr>
                  <w:rFonts w:ascii="Times New Roman" w:hAnsi="Times New Roman"/>
                </w:rPr>
                <w:tab/>
              </w:r>
              <w:r>
                <w:rPr>
                  <w:rFonts w:ascii="Times New Roman" w:hAnsi="Times New Roman"/>
                </w:rPr>
                <w:tab/>
              </w:r>
            </w:ins>
            <w:ins w:id="26" w:author="Benjamin Bross" w:date="2012-03-06T16:15:00Z">
              <w:r w:rsidRPr="003F17AE">
                <w:rPr>
                  <w:rFonts w:ascii="Times New Roman" w:hAnsi="Times New Roman"/>
                </w:rPr>
                <w:t xml:space="preserve">if( PredMode  !=  MODE_INTRA &amp;&amp; </w:t>
              </w:r>
            </w:ins>
            <w:ins w:id="27" w:author="Benjamin Bross" w:date="2012-03-06T16:17:00Z">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ins>
            <w:ins w:id="28" w:author="Benjamin Bross" w:date="2012-03-06T16:15:00Z">
              <w:r w:rsidRPr="003F17AE">
                <w:rPr>
                  <w:rFonts w:ascii="Times New Roman" w:hAnsi="Times New Roman"/>
                </w:rPr>
                <w:t>!(PartMode  =</w:t>
              </w:r>
              <w:r w:rsidRPr="003F17AE">
                <w:rPr>
                  <w:rFonts w:ascii="Times New Roman" w:hAnsi="Times New Roman"/>
                  <w:lang w:val="de-DE"/>
                </w:rPr>
                <w:t> </w:t>
              </w:r>
              <w:r w:rsidRPr="003F17AE">
                <w:rPr>
                  <w:rFonts w:ascii="Times New Roman" w:hAnsi="Times New Roman"/>
                </w:rPr>
                <w:t xml:space="preserve">=  PART_2Nx2N </w:t>
              </w:r>
              <w:r w:rsidRPr="003F17AE">
                <w:rPr>
                  <w:rFonts w:ascii="Times New Roman" w:hAnsi="Times New Roman"/>
                  <w:lang w:val="en-US"/>
                </w:rPr>
                <w:t>&amp;&amp;</w:t>
              </w:r>
              <w:r w:rsidRPr="003F17AE">
                <w:rPr>
                  <w:rFonts w:ascii="Times New Roman" w:hAnsi="Times New Roman"/>
                </w:rPr>
                <w:t xml:space="preserve"> merge_flag[x0][y0]) )</w:t>
              </w:r>
            </w:ins>
          </w:p>
        </w:tc>
        <w:tc>
          <w:tcPr>
            <w:tcW w:w="1261" w:type="dxa"/>
          </w:tcPr>
          <w:p w14:paraId="579945C6" w14:textId="77777777" w:rsidR="001F3729" w:rsidRPr="003F17AE" w:rsidRDefault="001F3729" w:rsidP="0029510B">
            <w:pPr>
              <w:pStyle w:val="tablesyntax"/>
              <w:rPr>
                <w:ins w:id="29" w:author="Benjamin Bross" w:date="2012-03-06T16:15:00Z"/>
                <w:rFonts w:ascii="Times New Roman" w:hAnsi="Times New Roman"/>
              </w:rPr>
            </w:pPr>
          </w:p>
        </w:tc>
      </w:tr>
      <w:tr w:rsidR="001F3729" w:rsidRPr="003F17AE" w14:paraId="0577A68A" w14:textId="77777777" w:rsidTr="002A3B88">
        <w:trPr>
          <w:cantSplit/>
          <w:jc w:val="center"/>
          <w:ins w:id="30" w:author="Benjamin Bross" w:date="2012-03-06T16:15:00Z"/>
        </w:trPr>
        <w:tc>
          <w:tcPr>
            <w:tcW w:w="7917" w:type="dxa"/>
          </w:tcPr>
          <w:p w14:paraId="373D8BBA" w14:textId="77777777" w:rsidR="001F3729" w:rsidRPr="003F17AE" w:rsidRDefault="001F3729" w:rsidP="00CE3888">
            <w:pPr>
              <w:pStyle w:val="tablesyntax"/>
              <w:rPr>
                <w:ins w:id="31" w:author="Benjamin Bross" w:date="2012-03-06T16:15:00Z"/>
                <w:rFonts w:ascii="Times New Roman" w:hAnsi="Times New Roman"/>
                <w:lang w:eastAsia="ko-KR"/>
              </w:rPr>
            </w:pPr>
            <w:ins w:id="32" w:author="Benjamin Bross" w:date="2012-03-06T16:15:00Z">
              <w:r w:rsidRPr="003F17AE">
                <w:rPr>
                  <w:rFonts w:ascii="Times New Roman" w:hAnsi="Times New Roman"/>
                </w:rPr>
                <w:tab/>
              </w:r>
              <w:r w:rsidRPr="003F17AE">
                <w:rPr>
                  <w:rFonts w:ascii="Times New Roman" w:hAnsi="Times New Roman"/>
                </w:rPr>
                <w:tab/>
              </w:r>
            </w:ins>
            <w:ins w:id="33" w:author="Benjamin Bross" w:date="2012-03-06T16:16:00Z">
              <w:r>
                <w:rPr>
                  <w:rFonts w:ascii="Times New Roman" w:hAnsi="Times New Roman"/>
                </w:rPr>
                <w:tab/>
              </w:r>
              <w:r>
                <w:rPr>
                  <w:rFonts w:ascii="Times New Roman" w:hAnsi="Times New Roman"/>
                </w:rPr>
                <w:tab/>
              </w:r>
            </w:ins>
            <w:ins w:id="34" w:author="Benjamin Bross" w:date="2012-03-06T16:15:00Z">
              <w:r w:rsidRPr="003F17AE">
                <w:rPr>
                  <w:rFonts w:ascii="Times New Roman" w:hAnsi="Times New Roman"/>
                  <w:b/>
                </w:rPr>
                <w:t>no_residual_data_flag</w:t>
              </w:r>
            </w:ins>
          </w:p>
        </w:tc>
        <w:tc>
          <w:tcPr>
            <w:tcW w:w="1261" w:type="dxa"/>
          </w:tcPr>
          <w:p w14:paraId="4F262574" w14:textId="77777777" w:rsidR="001F3729" w:rsidRPr="001F3729" w:rsidRDefault="001F3729" w:rsidP="0029510B">
            <w:pPr>
              <w:pStyle w:val="tablesyntax"/>
              <w:rPr>
                <w:ins w:id="35" w:author="Benjamin Bross" w:date="2012-03-06T16:15:00Z"/>
                <w:rFonts w:ascii="Times New Roman" w:hAnsi="Times New Roman"/>
              </w:rPr>
            </w:pPr>
            <w:ins w:id="36" w:author="Benjamin Bross" w:date="2012-03-06T16:15:00Z">
              <w:r w:rsidRPr="00D8248D">
                <w:t>ae(v)</w:t>
              </w:r>
            </w:ins>
          </w:p>
        </w:tc>
      </w:tr>
      <w:tr w:rsidR="001F3729" w:rsidRPr="003F17AE" w14:paraId="2BE5C311" w14:textId="77777777" w:rsidTr="002A3B88">
        <w:trPr>
          <w:cantSplit/>
          <w:jc w:val="center"/>
          <w:ins w:id="37" w:author="Benjamin Bross" w:date="2012-03-06T16:15:00Z"/>
        </w:trPr>
        <w:tc>
          <w:tcPr>
            <w:tcW w:w="7917" w:type="dxa"/>
          </w:tcPr>
          <w:p w14:paraId="5A3CB5FA" w14:textId="77777777" w:rsidR="001F3729" w:rsidRPr="003F17AE" w:rsidRDefault="001F3729" w:rsidP="00CE3888">
            <w:pPr>
              <w:pStyle w:val="tablesyntax"/>
              <w:rPr>
                <w:ins w:id="38" w:author="Benjamin Bross" w:date="2012-03-06T16:15:00Z"/>
                <w:rFonts w:ascii="Times New Roman" w:hAnsi="Times New Roman"/>
                <w:lang w:eastAsia="ko-KR"/>
              </w:rPr>
            </w:pPr>
            <w:ins w:id="39" w:author="Benjamin Bross" w:date="2012-03-06T16:15:00Z">
              <w:r w:rsidRPr="003F17AE">
                <w:rPr>
                  <w:rFonts w:ascii="Times New Roman" w:hAnsi="Times New Roman"/>
                </w:rPr>
                <w:lastRenderedPageBreak/>
                <w:tab/>
              </w:r>
            </w:ins>
            <w:ins w:id="40" w:author="Benjamin Bross" w:date="2012-03-06T16:16:00Z">
              <w:r>
                <w:rPr>
                  <w:rFonts w:ascii="Times New Roman" w:hAnsi="Times New Roman"/>
                </w:rPr>
                <w:tab/>
              </w:r>
              <w:r>
                <w:rPr>
                  <w:rFonts w:ascii="Times New Roman" w:hAnsi="Times New Roman"/>
                </w:rPr>
                <w:tab/>
              </w:r>
            </w:ins>
            <w:ins w:id="41" w:author="Benjamin Bross" w:date="2012-03-06T16:15:00Z">
              <w:r w:rsidRPr="003F17AE">
                <w:rPr>
                  <w:rFonts w:ascii="Times New Roman" w:hAnsi="Times New Roman"/>
                </w:rPr>
                <w:t>if( !no_residual_data_flag ) {</w:t>
              </w:r>
            </w:ins>
          </w:p>
        </w:tc>
        <w:tc>
          <w:tcPr>
            <w:tcW w:w="1261" w:type="dxa"/>
          </w:tcPr>
          <w:p w14:paraId="661E1A59" w14:textId="77777777" w:rsidR="001F3729" w:rsidRPr="003F17AE" w:rsidRDefault="001F3729" w:rsidP="0029510B">
            <w:pPr>
              <w:pStyle w:val="tablesyntax"/>
              <w:rPr>
                <w:ins w:id="42" w:author="Benjamin Bross" w:date="2012-03-06T16:15:00Z"/>
                <w:rFonts w:ascii="Times New Roman" w:hAnsi="Times New Roman"/>
              </w:rPr>
            </w:pPr>
          </w:p>
        </w:tc>
      </w:tr>
      <w:tr w:rsidR="004B3A4F" w:rsidRPr="003F17AE" w14:paraId="7A7D4F79" w14:textId="77777777" w:rsidTr="002A3B88">
        <w:trPr>
          <w:cantSplit/>
          <w:jc w:val="center"/>
          <w:ins w:id="43" w:author="Benjamin Bross" w:date="2012-03-06T17:00:00Z"/>
        </w:trPr>
        <w:tc>
          <w:tcPr>
            <w:tcW w:w="7917" w:type="dxa"/>
          </w:tcPr>
          <w:p w14:paraId="28792AE2" w14:textId="77777777" w:rsidR="004B3A4F" w:rsidRPr="003F17AE" w:rsidRDefault="004B3A4F" w:rsidP="00CE3888">
            <w:pPr>
              <w:pStyle w:val="tablesyntax"/>
              <w:rPr>
                <w:ins w:id="44" w:author="Benjamin Bross" w:date="2012-03-06T17:00:00Z"/>
                <w:rFonts w:ascii="Times New Roman" w:hAnsi="Times New Roman"/>
              </w:rPr>
            </w:pPr>
            <w:ins w:id="45" w:author="Benjamin Bross" w:date="2012-03-06T17:00:00Z">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w:t>
              </w:r>
              <w:r w:rsidRPr="003F17AE">
                <w:rPr>
                  <w:rFonts w:ascii="Times New Roman" w:hAnsi="Times New Roman"/>
                </w:rPr>
                <w:t>ax</w:t>
              </w:r>
              <w:r>
                <w:rPr>
                  <w:rFonts w:ascii="Times New Roman" w:hAnsi="Times New Roman"/>
                </w:rPr>
                <w:t>Trafo</w:t>
              </w:r>
              <w:r w:rsidRPr="003F17AE">
                <w:rPr>
                  <w:rFonts w:ascii="Times New Roman" w:hAnsi="Times New Roman"/>
                </w:rPr>
                <w:t xml:space="preserve">Depth = ( PredMode  = =  MODE_INTRA ?  </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ins>
            <w:ins w:id="46" w:author="Benjamin Bross" w:date="2012-03-06T17:01:00Z">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ins>
            <w:ins w:id="47" w:author="Benjamin Bross" w:date="2012-03-06T17:00:00Z">
              <w:r w:rsidRPr="003F17AE">
                <w:rPr>
                  <w:rFonts w:ascii="Times New Roman" w:hAnsi="Times New Roman"/>
                </w:rPr>
                <w:tab/>
              </w:r>
              <w:r w:rsidRPr="003F17AE">
                <w:rPr>
                  <w:rFonts w:ascii="Times New Roman" w:hAnsi="Times New Roman"/>
                </w:rPr>
                <w:tab/>
              </w:r>
              <w:r w:rsidRPr="003F17AE">
                <w:rPr>
                  <w:rFonts w:ascii="Times New Roman" w:hAnsi="Times New Roman"/>
                </w:rPr>
                <w:tab/>
                <w:t>max_transform_hierarchy_depth_intra</w:t>
              </w:r>
              <w:r w:rsidRPr="003F17AE" w:rsidDel="00B85511">
                <w:rPr>
                  <w:rFonts w:ascii="Times New Roman" w:hAnsi="Times New Roman"/>
                </w:rPr>
                <w:t xml:space="preserve"> </w:t>
              </w:r>
              <w:r w:rsidRPr="003F17AE">
                <w:rPr>
                  <w:rFonts w:ascii="Times New Roman" w:hAnsi="Times New Roman"/>
                </w:rPr>
                <w:t xml:space="preserve"> +  IntraSplitFlag  :  </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ins>
            <w:ins w:id="48" w:author="Benjamin Bross" w:date="2012-03-06T17:01:00Z">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ins>
            <w:ins w:id="49" w:author="Benjamin Bross" w:date="2012-03-06T17:00:00Z">
              <w:r w:rsidRPr="003F17AE">
                <w:rPr>
                  <w:rFonts w:ascii="Times New Roman" w:hAnsi="Times New Roman"/>
                </w:rPr>
                <w:t>max_transform_hierarchy_depth_inter</w:t>
              </w:r>
              <w:r w:rsidRPr="003F17AE">
                <w:rPr>
                  <w:rFonts w:ascii="Times New Roman" w:hAnsi="Times New Roman" w:hint="eastAsia"/>
                  <w:lang w:val="en-US" w:eastAsia="ko-KR"/>
                </w:rPr>
                <w:t xml:space="preserve"> </w:t>
              </w:r>
              <w:r w:rsidRPr="003F17AE">
                <w:rPr>
                  <w:rFonts w:ascii="Times New Roman" w:hAnsi="Times New Roman"/>
                </w:rPr>
                <w:t>)</w:t>
              </w:r>
            </w:ins>
          </w:p>
        </w:tc>
        <w:tc>
          <w:tcPr>
            <w:tcW w:w="1261" w:type="dxa"/>
          </w:tcPr>
          <w:p w14:paraId="4B6EF36C" w14:textId="77777777" w:rsidR="004B3A4F" w:rsidRPr="003F17AE" w:rsidRDefault="004B3A4F" w:rsidP="0029510B">
            <w:pPr>
              <w:pStyle w:val="tablesyntax"/>
              <w:rPr>
                <w:ins w:id="50" w:author="Benjamin Bross" w:date="2012-03-06T17:00:00Z"/>
                <w:rFonts w:ascii="Times New Roman" w:hAnsi="Times New Roman"/>
              </w:rPr>
            </w:pPr>
          </w:p>
        </w:tc>
      </w:tr>
      <w:tr w:rsidR="001F3729" w:rsidRPr="003F17AE" w14:paraId="6A7AE217" w14:textId="77777777" w:rsidTr="002A3B88">
        <w:trPr>
          <w:cantSplit/>
          <w:jc w:val="center"/>
        </w:trPr>
        <w:tc>
          <w:tcPr>
            <w:tcW w:w="7917" w:type="dxa"/>
          </w:tcPr>
          <w:p w14:paraId="345EBB9C" w14:textId="77777777" w:rsidR="001F3729" w:rsidRPr="003F17AE" w:rsidDel="009C03F6" w:rsidRDefault="001F3729" w:rsidP="0029510B">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ins w:id="51" w:author="Benjamin Bross" w:date="2012-03-06T16:16:00Z">
              <w:r>
                <w:rPr>
                  <w:rFonts w:ascii="Times New Roman" w:hAnsi="Times New Roman"/>
                  <w:lang w:eastAsia="ko-KR"/>
                </w:rPr>
                <w:tab/>
              </w:r>
            </w:ins>
            <w:r w:rsidRPr="003F17AE">
              <w:rPr>
                <w:rFonts w:ascii="Times New Roman" w:hAnsi="Times New Roman"/>
                <w:lang w:eastAsia="ko-KR"/>
              </w:rPr>
              <w:t>transform_tree( x0, y0,</w:t>
            </w:r>
            <w:r w:rsidRPr="003F17AE">
              <w:rPr>
                <w:rFonts w:ascii="Times New Roman" w:hAnsi="Times New Roman"/>
                <w:lang w:val="en-US" w:eastAsia="ko-KR"/>
              </w:rPr>
              <w:t> </w:t>
            </w:r>
            <w:r w:rsidRPr="003F17AE">
              <w:rPr>
                <w:rFonts w:ascii="Times New Roman" w:eastAsia="MS Mincho" w:hAnsi="Times New Roman" w:hint="eastAsia"/>
                <w:lang w:val="en-US" w:eastAsia="ja-JP"/>
              </w:rPr>
              <w:t xml:space="preserve">x0, y0, </w:t>
            </w:r>
            <w:r w:rsidRPr="003F17AE">
              <w:rPr>
                <w:rFonts w:ascii="Times New Roman" w:hAnsi="Times New Roman" w:hint="eastAsia"/>
                <w:lang w:val="en-US" w:eastAsia="ko-KR"/>
              </w:rPr>
              <w:t>log2CbSize,</w:t>
            </w:r>
            <w:r w:rsidRPr="003F17AE">
              <w:rPr>
                <w:rFonts w:ascii="Times New Roman" w:hAnsi="Times New Roman"/>
                <w:lang w:eastAsia="ko-KR"/>
              </w:rPr>
              <w:t> log2CbSize, log2CbSize, 0, 0 )</w:t>
            </w:r>
          </w:p>
        </w:tc>
        <w:tc>
          <w:tcPr>
            <w:tcW w:w="1261" w:type="dxa"/>
          </w:tcPr>
          <w:p w14:paraId="315023D1" w14:textId="77777777" w:rsidR="001F3729" w:rsidRPr="003F17AE" w:rsidRDefault="001F3729" w:rsidP="0029510B">
            <w:pPr>
              <w:pStyle w:val="tablesyntax"/>
              <w:rPr>
                <w:rFonts w:ascii="Times New Roman" w:hAnsi="Times New Roman"/>
              </w:rPr>
            </w:pPr>
          </w:p>
        </w:tc>
      </w:tr>
      <w:tr w:rsidR="00FB365A" w:rsidRPr="003F17AE" w14:paraId="6599F79A" w14:textId="77777777" w:rsidTr="002A3B88">
        <w:trPr>
          <w:cantSplit/>
          <w:jc w:val="center"/>
          <w:ins w:id="52" w:author="Benjamin Bross" w:date="2012-03-19T12:18:00Z"/>
        </w:trPr>
        <w:tc>
          <w:tcPr>
            <w:tcW w:w="7917" w:type="dxa"/>
          </w:tcPr>
          <w:p w14:paraId="07406C0B" w14:textId="77777777" w:rsidR="00FB365A" w:rsidRPr="003F17AE" w:rsidRDefault="00FB365A" w:rsidP="0029510B">
            <w:pPr>
              <w:pStyle w:val="tablesyntax"/>
              <w:rPr>
                <w:ins w:id="53" w:author="Benjamin Bross" w:date="2012-03-19T12:18:00Z"/>
                <w:rFonts w:ascii="Times New Roman" w:hAnsi="Times New Roman"/>
                <w:lang w:eastAsia="ko-KR"/>
              </w:rPr>
            </w:pPr>
            <w:ins w:id="54" w:author="Benjamin Bross" w:date="2012-03-19T12:18:00Z">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ins>
          </w:p>
        </w:tc>
        <w:tc>
          <w:tcPr>
            <w:tcW w:w="1261" w:type="dxa"/>
          </w:tcPr>
          <w:p w14:paraId="4D7D93BF" w14:textId="77777777" w:rsidR="00FB365A" w:rsidRPr="003F17AE" w:rsidRDefault="00FB365A" w:rsidP="0029510B">
            <w:pPr>
              <w:pStyle w:val="tablesyntax"/>
              <w:rPr>
                <w:ins w:id="55" w:author="Benjamin Bross" w:date="2012-03-19T12:18:00Z"/>
                <w:rFonts w:ascii="Times New Roman" w:hAnsi="Times New Roman"/>
              </w:rPr>
            </w:pPr>
          </w:p>
        </w:tc>
      </w:tr>
      <w:tr w:rsidR="001F3729" w:rsidRPr="003F17AE" w14:paraId="162BAC00" w14:textId="77777777" w:rsidTr="002A3B88">
        <w:trPr>
          <w:cantSplit/>
          <w:jc w:val="center"/>
          <w:ins w:id="56" w:author="Benjamin Bross" w:date="2012-03-06T16:17:00Z"/>
        </w:trPr>
        <w:tc>
          <w:tcPr>
            <w:tcW w:w="7917" w:type="dxa"/>
          </w:tcPr>
          <w:p w14:paraId="5EBCBA64" w14:textId="77777777" w:rsidR="001F3729" w:rsidRPr="003F17AE" w:rsidRDefault="001F3729" w:rsidP="0029510B">
            <w:pPr>
              <w:pStyle w:val="tablesyntax"/>
              <w:rPr>
                <w:ins w:id="57" w:author="Benjamin Bross" w:date="2012-03-06T16:17:00Z"/>
                <w:rFonts w:ascii="Times New Roman" w:hAnsi="Times New Roman"/>
                <w:lang w:eastAsia="ko-KR"/>
              </w:rPr>
            </w:pPr>
            <w:ins w:id="58" w:author="Benjamin Bross" w:date="2012-03-06T16:17:00Z">
              <w:r>
                <w:rPr>
                  <w:rFonts w:ascii="Times New Roman" w:hAnsi="Times New Roman"/>
                  <w:lang w:eastAsia="ko-KR"/>
                </w:rPr>
                <w:tab/>
              </w:r>
              <w:r>
                <w:rPr>
                  <w:rFonts w:ascii="Times New Roman" w:hAnsi="Times New Roman"/>
                  <w:lang w:eastAsia="ko-KR"/>
                </w:rPr>
                <w:tab/>
                <w:t>}</w:t>
              </w:r>
            </w:ins>
          </w:p>
        </w:tc>
        <w:tc>
          <w:tcPr>
            <w:tcW w:w="1261" w:type="dxa"/>
          </w:tcPr>
          <w:p w14:paraId="09477A4E" w14:textId="77777777" w:rsidR="001F3729" w:rsidRPr="003F17AE" w:rsidRDefault="001F3729" w:rsidP="0029510B">
            <w:pPr>
              <w:pStyle w:val="tablesyntax"/>
              <w:rPr>
                <w:ins w:id="59" w:author="Benjamin Bross" w:date="2012-03-06T16:17:00Z"/>
                <w:rFonts w:ascii="Times New Roman" w:hAnsi="Times New Roman"/>
              </w:rPr>
            </w:pPr>
          </w:p>
        </w:tc>
      </w:tr>
      <w:tr w:rsidR="001F3729" w:rsidRPr="003F17AE" w14:paraId="55753E19" w14:textId="77777777" w:rsidTr="002A3B88">
        <w:trPr>
          <w:cantSplit/>
          <w:jc w:val="center"/>
        </w:trPr>
        <w:tc>
          <w:tcPr>
            <w:tcW w:w="7917" w:type="dxa"/>
          </w:tcPr>
          <w:p w14:paraId="24722F2E" w14:textId="77777777" w:rsidR="001F3729" w:rsidRPr="003F17AE" w:rsidRDefault="001F3729" w:rsidP="00575279">
            <w:pPr>
              <w:pStyle w:val="tablesyntax"/>
              <w:rPr>
                <w:rFonts w:ascii="Times New Roman" w:hAnsi="Times New Roman"/>
                <w:lang w:eastAsia="ko-KR"/>
              </w:rPr>
            </w:pPr>
            <w:r w:rsidRPr="003F17AE">
              <w:rPr>
                <w:rFonts w:ascii="Times New Roman" w:hAnsi="Times New Roman"/>
                <w:lang w:eastAsia="ko-KR"/>
              </w:rPr>
              <w:tab/>
              <w:t>}</w:t>
            </w:r>
          </w:p>
        </w:tc>
        <w:tc>
          <w:tcPr>
            <w:tcW w:w="1261" w:type="dxa"/>
          </w:tcPr>
          <w:p w14:paraId="4B88AD82" w14:textId="77777777" w:rsidR="001F3729" w:rsidRPr="003F17AE" w:rsidRDefault="001F3729" w:rsidP="0029510B">
            <w:pPr>
              <w:pStyle w:val="tablesyntax"/>
              <w:rPr>
                <w:rFonts w:ascii="Times New Roman" w:hAnsi="Times New Roman"/>
              </w:rPr>
            </w:pPr>
          </w:p>
        </w:tc>
      </w:tr>
      <w:tr w:rsidR="001F3729" w:rsidRPr="003F17AE" w14:paraId="13427554" w14:textId="77777777" w:rsidTr="002A3B88">
        <w:trPr>
          <w:cantSplit/>
          <w:jc w:val="center"/>
        </w:trPr>
        <w:tc>
          <w:tcPr>
            <w:tcW w:w="7917" w:type="dxa"/>
          </w:tcPr>
          <w:p w14:paraId="0DDC382D" w14:textId="77777777" w:rsidR="001F3729" w:rsidRPr="003F17AE" w:rsidRDefault="001F3729" w:rsidP="0029510B">
            <w:pPr>
              <w:pStyle w:val="tablesyntax"/>
              <w:rPr>
                <w:rFonts w:ascii="Times New Roman" w:hAnsi="Times New Roman"/>
                <w:lang w:eastAsia="ko-KR"/>
              </w:rPr>
            </w:pPr>
            <w:r w:rsidRPr="003F17AE">
              <w:rPr>
                <w:rFonts w:ascii="Times New Roman" w:hAnsi="Times New Roman"/>
                <w:lang w:eastAsia="ko-KR"/>
              </w:rPr>
              <w:t>}</w:t>
            </w:r>
          </w:p>
        </w:tc>
        <w:tc>
          <w:tcPr>
            <w:tcW w:w="1261" w:type="dxa"/>
          </w:tcPr>
          <w:p w14:paraId="5463C9D3" w14:textId="77777777" w:rsidR="001F3729" w:rsidRPr="003F17AE" w:rsidRDefault="001F3729" w:rsidP="0029510B">
            <w:pPr>
              <w:pStyle w:val="tablesyntax"/>
              <w:rPr>
                <w:rFonts w:ascii="Times New Roman" w:hAnsi="Times New Roman"/>
              </w:rPr>
            </w:pPr>
          </w:p>
        </w:tc>
      </w:tr>
    </w:tbl>
    <w:p w14:paraId="779BCA8A" w14:textId="77777777" w:rsidR="00FF077B" w:rsidRPr="003F17AE" w:rsidRDefault="00FF077B" w:rsidP="00162772">
      <w:bookmarkStart w:id="60" w:name="_Toc287363770"/>
      <w:bookmarkStart w:id="61" w:name="_Ref293566310"/>
      <w:bookmarkStart w:id="62" w:name="_Ref293581814"/>
      <w:bookmarkStart w:id="63" w:name="_Toc311216764"/>
    </w:p>
    <w:p w14:paraId="2EB604B9" w14:textId="77777777" w:rsidR="008D66D2" w:rsidRPr="009C7F5B" w:rsidRDefault="008D66D2" w:rsidP="00D8248D">
      <w:pPr>
        <w:pStyle w:val="Heading3"/>
        <w:numPr>
          <w:ilvl w:val="2"/>
          <w:numId w:val="33"/>
        </w:numPr>
        <w:rPr>
          <w:lang w:val="en-GB"/>
        </w:rPr>
      </w:pPr>
      <w:bookmarkStart w:id="64" w:name="_Toc317198737"/>
      <w:r w:rsidRPr="009C7F5B">
        <w:rPr>
          <w:lang w:val="en-GB"/>
        </w:rPr>
        <w:lastRenderedPageBreak/>
        <w:t>Transform tree syntax</w:t>
      </w:r>
      <w:bookmarkEnd w:id="60"/>
      <w:bookmarkEnd w:id="61"/>
      <w:bookmarkEnd w:id="62"/>
      <w:bookmarkEnd w:id="63"/>
      <w:bookmarkEnd w:id="64"/>
    </w:p>
    <w:p w14:paraId="17DFF8F6" w14:textId="77777777" w:rsidR="008D66D2" w:rsidRPr="003F17AE" w:rsidRDefault="008D66D2" w:rsidP="00C919FD">
      <w:pPr>
        <w:keepNext/>
      </w:pPr>
    </w:p>
    <w:tbl>
      <w:tblPr>
        <w:tblW w:w="9587" w:type="dxa"/>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4"/>
        <w:gridCol w:w="1193"/>
      </w:tblGrid>
      <w:tr w:rsidR="008D66D2" w:rsidRPr="003F17AE" w14:paraId="45E7D8B7" w14:textId="77777777" w:rsidTr="00F80087">
        <w:trPr>
          <w:cantSplit/>
          <w:jc w:val="center"/>
        </w:trPr>
        <w:tc>
          <w:tcPr>
            <w:tcW w:w="8394" w:type="dxa"/>
          </w:tcPr>
          <w:p w14:paraId="065EC159" w14:textId="77777777" w:rsidR="008D66D2" w:rsidRPr="003F17AE" w:rsidRDefault="008D66D2" w:rsidP="0069469C">
            <w:pPr>
              <w:pStyle w:val="tablesyntax"/>
              <w:rPr>
                <w:rFonts w:ascii="Times New Roman" w:hAnsi="Times New Roman"/>
              </w:rPr>
            </w:pPr>
            <w:r w:rsidRPr="003F17AE">
              <w:rPr>
                <w:rFonts w:ascii="Times New Roman" w:hAnsi="Times New Roman"/>
              </w:rPr>
              <w:t>transform_tree( x0, y0,</w:t>
            </w:r>
            <w:r w:rsidR="00EC5999" w:rsidRPr="003F17AE">
              <w:rPr>
                <w:rFonts w:ascii="Times New Roman" w:hAnsi="Times New Roman"/>
                <w:lang w:val="en-US"/>
              </w:rPr>
              <w:t> </w:t>
            </w:r>
            <w:r w:rsidR="000454CB" w:rsidRPr="003F17AE">
              <w:rPr>
                <w:rFonts w:ascii="Times New Roman" w:eastAsia="MS Mincho" w:hAnsi="Times New Roman" w:hint="eastAsia"/>
                <w:lang w:val="en-US" w:eastAsia="ja-JP"/>
              </w:rPr>
              <w:t xml:space="preserve">xC, yC, </w:t>
            </w:r>
            <w:r w:rsidR="00070908" w:rsidRPr="003F17AE">
              <w:rPr>
                <w:rFonts w:ascii="Times New Roman" w:hAnsi="Times New Roman" w:hint="eastAsia"/>
                <w:lang w:val="en-US" w:eastAsia="ko-KR"/>
              </w:rPr>
              <w:t>log2CbSize</w:t>
            </w:r>
            <w:r w:rsidR="00EC5999" w:rsidRPr="003F17AE">
              <w:rPr>
                <w:rFonts w:ascii="Times New Roman" w:hAnsi="Times New Roman" w:hint="eastAsia"/>
                <w:lang w:val="en-US" w:eastAsia="ko-KR"/>
              </w:rPr>
              <w:t>,</w:t>
            </w:r>
            <w:r w:rsidRPr="003F17AE">
              <w:rPr>
                <w:rFonts w:ascii="Times New Roman" w:hAnsi="Times New Roman"/>
              </w:rPr>
              <w:t> log2Trafo</w:t>
            </w:r>
            <w:r w:rsidR="003B7A71" w:rsidRPr="003F17AE">
              <w:rPr>
                <w:rFonts w:ascii="Times New Roman" w:eastAsia="SimSun" w:hAnsi="Times New Roman"/>
                <w:lang w:eastAsia="zh-CN"/>
              </w:rPr>
              <w:t>Width, log2TrafoHeight</w:t>
            </w:r>
            <w:r w:rsidRPr="003F17AE">
              <w:rPr>
                <w:rFonts w:ascii="Times New Roman" w:hAnsi="Times New Roman"/>
              </w:rPr>
              <w:t>,</w:t>
            </w:r>
            <w:r w:rsidR="0069469C" w:rsidRPr="003F17AE">
              <w:rPr>
                <w:rFonts w:ascii="Times New Roman" w:hAnsi="Times New Roman"/>
              </w:rPr>
              <w:br/>
            </w:r>
            <w:r w:rsidR="0069469C" w:rsidRPr="003F17AE">
              <w:rPr>
                <w:rFonts w:ascii="Times New Roman" w:hAnsi="Times New Roman"/>
              </w:rPr>
              <w:tab/>
            </w:r>
            <w:r w:rsidRPr="003F17AE">
              <w:rPr>
                <w:rFonts w:ascii="Times New Roman" w:hAnsi="Times New Roman"/>
              </w:rPr>
              <w:t>trafoDepth, blkIdx ) {</w:t>
            </w:r>
          </w:p>
        </w:tc>
        <w:tc>
          <w:tcPr>
            <w:tcW w:w="1193" w:type="dxa"/>
          </w:tcPr>
          <w:p w14:paraId="7C2C2DD9" w14:textId="77777777" w:rsidR="008D66D2" w:rsidRPr="003F17AE" w:rsidRDefault="008D66D2" w:rsidP="00933515">
            <w:pPr>
              <w:pStyle w:val="tableheading"/>
            </w:pPr>
            <w:r w:rsidRPr="003F17AE">
              <w:t>Descriptor</w:t>
            </w:r>
          </w:p>
        </w:tc>
      </w:tr>
      <w:tr w:rsidR="008D66D2" w:rsidRPr="003F17AE" w:rsidDel="001F3729" w14:paraId="5C6C5B61" w14:textId="77777777" w:rsidTr="00F80087">
        <w:trPr>
          <w:cantSplit/>
          <w:jc w:val="center"/>
          <w:del w:id="65" w:author="Benjamin Bross" w:date="2012-03-06T16:18:00Z"/>
        </w:trPr>
        <w:tc>
          <w:tcPr>
            <w:tcW w:w="8394" w:type="dxa"/>
          </w:tcPr>
          <w:p w14:paraId="6A71BA1F" w14:textId="77777777" w:rsidR="008D66D2" w:rsidRPr="003F17AE" w:rsidDel="001F3729" w:rsidRDefault="008D66D2" w:rsidP="00DF49CE">
            <w:pPr>
              <w:pStyle w:val="tablesyntax"/>
              <w:rPr>
                <w:del w:id="66" w:author="Benjamin Bross" w:date="2012-03-06T16:18:00Z"/>
                <w:rFonts w:ascii="Times New Roman" w:hAnsi="Times New Roman"/>
              </w:rPr>
            </w:pPr>
            <w:del w:id="67" w:author="Benjamin Bross" w:date="2012-03-06T16:18:00Z">
              <w:r w:rsidRPr="003F17AE" w:rsidDel="001F3729">
                <w:rPr>
                  <w:rFonts w:ascii="Times New Roman" w:hAnsi="Times New Roman"/>
                </w:rPr>
                <w:tab/>
                <w:delText>if(</w:delText>
              </w:r>
              <w:r w:rsidR="0001305F" w:rsidRPr="003F17AE" w:rsidDel="001F3729">
                <w:rPr>
                  <w:rFonts w:ascii="Times New Roman" w:hAnsi="Times New Roman"/>
                </w:rPr>
                <w:delText xml:space="preserve"> </w:delText>
              </w:r>
              <w:r w:rsidRPr="003F17AE" w:rsidDel="001F3729">
                <w:rPr>
                  <w:rFonts w:ascii="Times New Roman" w:hAnsi="Times New Roman"/>
                </w:rPr>
                <w:delText xml:space="preserve">trafoDepth  = =  0 &amp;&amp; </w:delText>
              </w:r>
              <w:r w:rsidR="0081037D" w:rsidRPr="003F17AE" w:rsidDel="001F3729">
                <w:rPr>
                  <w:rFonts w:ascii="Times New Roman" w:hAnsi="Times New Roman"/>
                </w:rPr>
                <w:delText>I</w:delText>
              </w:r>
              <w:r w:rsidRPr="003F17AE" w:rsidDel="001F3729">
                <w:rPr>
                  <w:rFonts w:ascii="Times New Roman" w:hAnsi="Times New Roman"/>
                </w:rPr>
                <w:delText>ntra</w:delText>
              </w:r>
              <w:r w:rsidR="0081037D" w:rsidRPr="003F17AE" w:rsidDel="001F3729">
                <w:rPr>
                  <w:rFonts w:ascii="Times New Roman" w:hAnsi="Times New Roman"/>
                </w:rPr>
                <w:delText>S</w:delText>
              </w:r>
              <w:r w:rsidRPr="003F17AE" w:rsidDel="001F3729">
                <w:rPr>
                  <w:rFonts w:ascii="Times New Roman" w:hAnsi="Times New Roman"/>
                </w:rPr>
                <w:delText>plit</w:delText>
              </w:r>
              <w:r w:rsidR="0081037D" w:rsidRPr="003F17AE" w:rsidDel="001F3729">
                <w:rPr>
                  <w:rFonts w:ascii="Times New Roman" w:hAnsi="Times New Roman"/>
                </w:rPr>
                <w:delText>F</w:delText>
              </w:r>
              <w:r w:rsidRPr="003F17AE" w:rsidDel="001F3729">
                <w:rPr>
                  <w:rFonts w:ascii="Times New Roman" w:hAnsi="Times New Roman"/>
                </w:rPr>
                <w:delText xml:space="preserve">lag </w:delText>
              </w:r>
              <w:r w:rsidR="00E10814" w:rsidRPr="003F17AE" w:rsidDel="001F3729">
                <w:rPr>
                  <w:rFonts w:ascii="Times New Roman" w:hAnsi="Times New Roman"/>
                </w:rPr>
                <w:delText xml:space="preserve"> </w:delText>
              </w:r>
              <w:r w:rsidRPr="003F17AE" w:rsidDel="001F3729">
                <w:rPr>
                  <w:rFonts w:ascii="Times New Roman" w:hAnsi="Times New Roman"/>
                </w:rPr>
                <w:delText>=</w:delText>
              </w:r>
              <w:r w:rsidR="00C34CC9" w:rsidRPr="003F17AE" w:rsidDel="001F3729">
                <w:rPr>
                  <w:rFonts w:ascii="Times New Roman" w:hAnsi="Times New Roman"/>
                </w:rPr>
                <w:delText> </w:delText>
              </w:r>
              <w:r w:rsidRPr="003F17AE" w:rsidDel="001F3729">
                <w:rPr>
                  <w:rFonts w:ascii="Times New Roman" w:hAnsi="Times New Roman"/>
                </w:rPr>
                <w:delText>=</w:delText>
              </w:r>
              <w:r w:rsidR="00E10814" w:rsidRPr="003F17AE" w:rsidDel="001F3729">
                <w:rPr>
                  <w:rFonts w:ascii="Times New Roman" w:hAnsi="Times New Roman"/>
                </w:rPr>
                <w:delText xml:space="preserve"> </w:delText>
              </w:r>
              <w:r w:rsidRPr="003F17AE" w:rsidDel="001F3729">
                <w:rPr>
                  <w:rFonts w:ascii="Times New Roman" w:hAnsi="Times New Roman"/>
                </w:rPr>
                <w:delText xml:space="preserve"> 0</w:delText>
              </w:r>
              <w:r w:rsidR="0001305F" w:rsidRPr="003F17AE" w:rsidDel="001F3729">
                <w:rPr>
                  <w:rFonts w:ascii="Times New Roman" w:hAnsi="Times New Roman"/>
                </w:rPr>
                <w:delText xml:space="preserve"> &amp;&amp; PredMode  !=  MODE_INTRA </w:delText>
              </w:r>
              <w:r w:rsidR="00DF49CE" w:rsidRPr="003F17AE" w:rsidDel="001F3729">
                <w:rPr>
                  <w:rFonts w:ascii="Times New Roman" w:hAnsi="Times New Roman"/>
                </w:rPr>
                <w:delText xml:space="preserve">&amp;&amp; </w:delText>
              </w:r>
              <w:r w:rsidR="00DF49CE" w:rsidRPr="003F17AE" w:rsidDel="001F3729">
                <w:rPr>
                  <w:rFonts w:ascii="Times New Roman" w:hAnsi="Times New Roman"/>
                </w:rPr>
                <w:br/>
              </w:r>
              <w:r w:rsidR="00DF49CE" w:rsidRPr="003F17AE" w:rsidDel="001F3729">
                <w:rPr>
                  <w:rFonts w:ascii="Times New Roman" w:hAnsi="Times New Roman"/>
                </w:rPr>
                <w:tab/>
              </w:r>
              <w:r w:rsidR="00DF49CE" w:rsidRPr="003F17AE" w:rsidDel="001F3729">
                <w:rPr>
                  <w:rFonts w:ascii="Times New Roman" w:hAnsi="Times New Roman"/>
                </w:rPr>
                <w:tab/>
                <w:delText>!(PartMode  =</w:delText>
              </w:r>
              <w:r w:rsidR="00DF49CE" w:rsidRPr="003F17AE" w:rsidDel="001F3729">
                <w:rPr>
                  <w:rFonts w:ascii="Times New Roman" w:hAnsi="Times New Roman"/>
                  <w:lang w:val="de-DE"/>
                </w:rPr>
                <w:delText> </w:delText>
              </w:r>
              <w:r w:rsidR="00DF49CE" w:rsidRPr="003F17AE" w:rsidDel="001F3729">
                <w:rPr>
                  <w:rFonts w:ascii="Times New Roman" w:hAnsi="Times New Roman"/>
                </w:rPr>
                <w:delText xml:space="preserve">=  PART_2Nx2N </w:delText>
              </w:r>
              <w:r w:rsidR="00DF49CE" w:rsidRPr="003F17AE" w:rsidDel="001F3729">
                <w:rPr>
                  <w:rFonts w:ascii="Times New Roman" w:hAnsi="Times New Roman"/>
                  <w:lang w:val="en-US"/>
                </w:rPr>
                <w:delText>&amp;&amp;</w:delText>
              </w:r>
              <w:r w:rsidR="00DF49CE" w:rsidRPr="003F17AE" w:rsidDel="001F3729">
                <w:rPr>
                  <w:rFonts w:ascii="Times New Roman" w:hAnsi="Times New Roman"/>
                </w:rPr>
                <w:delText xml:space="preserve"> merge_flag[x0][y0]) </w:delText>
              </w:r>
              <w:r w:rsidRPr="003F17AE" w:rsidDel="001F3729">
                <w:rPr>
                  <w:rFonts w:ascii="Times New Roman" w:hAnsi="Times New Roman"/>
                </w:rPr>
                <w:delText>)</w:delText>
              </w:r>
            </w:del>
          </w:p>
        </w:tc>
        <w:tc>
          <w:tcPr>
            <w:tcW w:w="1193" w:type="dxa"/>
          </w:tcPr>
          <w:p w14:paraId="27FE28B4" w14:textId="77777777" w:rsidR="008D66D2" w:rsidRPr="003F17AE" w:rsidDel="001F3729" w:rsidRDefault="008D66D2" w:rsidP="00933515">
            <w:pPr>
              <w:pStyle w:val="tableheading"/>
              <w:rPr>
                <w:del w:id="68" w:author="Benjamin Bross" w:date="2012-03-06T16:18:00Z"/>
              </w:rPr>
            </w:pPr>
          </w:p>
        </w:tc>
      </w:tr>
      <w:tr w:rsidR="008D66D2" w:rsidRPr="003F17AE" w:rsidDel="001F3729" w14:paraId="47CABC28" w14:textId="77777777" w:rsidTr="00F80087">
        <w:trPr>
          <w:cantSplit/>
          <w:jc w:val="center"/>
          <w:del w:id="69" w:author="Benjamin Bross" w:date="2012-03-06T16:18:00Z"/>
        </w:trPr>
        <w:tc>
          <w:tcPr>
            <w:tcW w:w="8394" w:type="dxa"/>
          </w:tcPr>
          <w:p w14:paraId="43FA77D9" w14:textId="77777777" w:rsidR="008D66D2" w:rsidRPr="003F17AE" w:rsidDel="001F3729" w:rsidRDefault="008D66D2" w:rsidP="0001305F">
            <w:pPr>
              <w:pStyle w:val="tablesyntax"/>
              <w:rPr>
                <w:del w:id="70" w:author="Benjamin Bross" w:date="2012-03-06T16:18:00Z"/>
                <w:rFonts w:ascii="Times New Roman" w:hAnsi="Times New Roman"/>
                <w:b/>
              </w:rPr>
            </w:pPr>
            <w:del w:id="71" w:author="Benjamin Bross" w:date="2012-03-06T16:18:00Z">
              <w:r w:rsidRPr="003F17AE" w:rsidDel="001F3729">
                <w:rPr>
                  <w:rFonts w:ascii="Times New Roman" w:hAnsi="Times New Roman"/>
                </w:rPr>
                <w:tab/>
              </w:r>
              <w:r w:rsidRPr="003F17AE" w:rsidDel="001F3729">
                <w:rPr>
                  <w:rFonts w:ascii="Times New Roman" w:hAnsi="Times New Roman"/>
                </w:rPr>
                <w:tab/>
              </w:r>
              <w:r w:rsidRPr="003F17AE" w:rsidDel="001F3729">
                <w:rPr>
                  <w:rFonts w:ascii="Times New Roman" w:hAnsi="Times New Roman"/>
                  <w:b/>
                </w:rPr>
                <w:delText>no_residual_data_flag</w:delText>
              </w:r>
            </w:del>
          </w:p>
        </w:tc>
        <w:tc>
          <w:tcPr>
            <w:tcW w:w="1193" w:type="dxa"/>
          </w:tcPr>
          <w:p w14:paraId="7AD490FA" w14:textId="77777777" w:rsidR="008D66D2" w:rsidRPr="003F17AE" w:rsidDel="001F3729" w:rsidRDefault="008D66D2" w:rsidP="00933515">
            <w:pPr>
              <w:pStyle w:val="tableheading"/>
              <w:rPr>
                <w:del w:id="72" w:author="Benjamin Bross" w:date="2012-03-06T16:18:00Z"/>
                <w:b w:val="0"/>
              </w:rPr>
            </w:pPr>
            <w:del w:id="73" w:author="Benjamin Bross" w:date="2012-03-06T16:18:00Z">
              <w:r w:rsidRPr="003F17AE" w:rsidDel="001F3729">
                <w:rPr>
                  <w:b w:val="0"/>
                </w:rPr>
                <w:delText>ae(v)</w:delText>
              </w:r>
            </w:del>
          </w:p>
        </w:tc>
      </w:tr>
      <w:tr w:rsidR="008D66D2" w:rsidRPr="003F17AE" w:rsidDel="001F3729" w14:paraId="78E53518" w14:textId="77777777" w:rsidTr="00F80087">
        <w:trPr>
          <w:cantSplit/>
          <w:jc w:val="center"/>
          <w:del w:id="74" w:author="Benjamin Bross" w:date="2012-03-06T16:18:00Z"/>
        </w:trPr>
        <w:tc>
          <w:tcPr>
            <w:tcW w:w="8394" w:type="dxa"/>
          </w:tcPr>
          <w:p w14:paraId="47A135C1" w14:textId="77777777" w:rsidR="008D66D2" w:rsidRPr="003F17AE" w:rsidDel="001F3729" w:rsidRDefault="008D66D2" w:rsidP="00C34CC9">
            <w:pPr>
              <w:pStyle w:val="tablesyntax"/>
              <w:rPr>
                <w:del w:id="75" w:author="Benjamin Bross" w:date="2012-03-06T16:18:00Z"/>
                <w:rFonts w:ascii="Times New Roman" w:hAnsi="Times New Roman"/>
              </w:rPr>
            </w:pPr>
            <w:del w:id="76" w:author="Benjamin Bross" w:date="2012-03-06T16:18:00Z">
              <w:r w:rsidRPr="003F17AE" w:rsidDel="001F3729">
                <w:rPr>
                  <w:rFonts w:ascii="Times New Roman" w:hAnsi="Times New Roman"/>
                </w:rPr>
                <w:tab/>
                <w:delText>if(</w:delText>
              </w:r>
              <w:r w:rsidR="0001305F" w:rsidRPr="003F17AE" w:rsidDel="001F3729">
                <w:rPr>
                  <w:rFonts w:ascii="Times New Roman" w:hAnsi="Times New Roman"/>
                </w:rPr>
                <w:delText xml:space="preserve"> !no_residual_data_flag </w:delText>
              </w:r>
              <w:r w:rsidRPr="003F17AE" w:rsidDel="001F3729">
                <w:rPr>
                  <w:rFonts w:ascii="Times New Roman" w:hAnsi="Times New Roman"/>
                </w:rPr>
                <w:delText>) {</w:delText>
              </w:r>
            </w:del>
          </w:p>
        </w:tc>
        <w:tc>
          <w:tcPr>
            <w:tcW w:w="1193" w:type="dxa"/>
          </w:tcPr>
          <w:p w14:paraId="0E98042F" w14:textId="77777777" w:rsidR="008D66D2" w:rsidRPr="003F17AE" w:rsidDel="001F3729" w:rsidRDefault="008D66D2" w:rsidP="00933515">
            <w:pPr>
              <w:pStyle w:val="tableheading"/>
              <w:rPr>
                <w:del w:id="77" w:author="Benjamin Bross" w:date="2012-03-06T16:18:00Z"/>
              </w:rPr>
            </w:pPr>
          </w:p>
        </w:tc>
      </w:tr>
      <w:tr w:rsidR="00112628" w:rsidRPr="003F17AE" w14:paraId="787F073F" w14:textId="77777777" w:rsidTr="00F80087">
        <w:trPr>
          <w:cantSplit/>
          <w:jc w:val="center"/>
        </w:trPr>
        <w:tc>
          <w:tcPr>
            <w:tcW w:w="8394" w:type="dxa"/>
          </w:tcPr>
          <w:p w14:paraId="0C32D880" w14:textId="77777777" w:rsidR="00112628" w:rsidRPr="003F17AE" w:rsidRDefault="00112628" w:rsidP="00C34CC9">
            <w:pPr>
              <w:pStyle w:val="tablesyntax"/>
              <w:rPr>
                <w:rFonts w:ascii="Times New Roman" w:hAnsi="Times New Roman"/>
              </w:rPr>
            </w:pPr>
            <w:del w:id="78" w:author="Benjamin Bross" w:date="2012-03-06T16:18:00Z">
              <w:r w:rsidRPr="003F17AE" w:rsidDel="001F3729">
                <w:rPr>
                  <w:rFonts w:ascii="Times New Roman" w:hAnsi="Times New Roman"/>
                </w:rPr>
                <w:tab/>
              </w:r>
            </w:del>
            <w:r w:rsidRPr="003F17AE">
              <w:rPr>
                <w:rFonts w:ascii="Times New Roman" w:hAnsi="Times New Roman"/>
              </w:rPr>
              <w:tab/>
              <w:t>log2TrafoSize</w:t>
            </w:r>
            <w:r w:rsidRPr="003F17AE">
              <w:rPr>
                <w:rFonts w:ascii="Times New Roman" w:eastAsia="SimSun" w:hAnsi="Times New Roman"/>
                <w:lang w:eastAsia="zh-CN"/>
              </w:rPr>
              <w:t xml:space="preserve"> = (</w:t>
            </w:r>
            <w:r w:rsidR="00B41A1E" w:rsidRPr="003F17AE">
              <w:rPr>
                <w:rFonts w:ascii="Times New Roman" w:eastAsia="SimSun" w:hAnsi="Times New Roman"/>
                <w:lang w:eastAsia="zh-CN"/>
              </w:rPr>
              <w:t xml:space="preserve"> </w:t>
            </w:r>
            <w:r w:rsidRPr="003F17AE">
              <w:rPr>
                <w:rFonts w:ascii="Times New Roman" w:hAnsi="Times New Roman"/>
              </w:rPr>
              <w:t>log2Trafo</w:t>
            </w:r>
            <w:r w:rsidRPr="003F17AE">
              <w:rPr>
                <w:rFonts w:ascii="Times New Roman" w:eastAsia="SimSun" w:hAnsi="Times New Roman"/>
                <w:lang w:eastAsia="zh-CN"/>
              </w:rPr>
              <w:t xml:space="preserve">Width </w:t>
            </w:r>
            <w:r w:rsidR="00B41A1E" w:rsidRPr="003F17AE">
              <w:rPr>
                <w:rFonts w:ascii="Times New Roman" w:eastAsia="SimSun" w:hAnsi="Times New Roman"/>
                <w:lang w:eastAsia="zh-CN"/>
              </w:rPr>
              <w:t xml:space="preserve"> </w:t>
            </w:r>
            <w:r w:rsidRPr="003F17AE">
              <w:rPr>
                <w:rFonts w:ascii="Times New Roman" w:eastAsia="SimSun" w:hAnsi="Times New Roman"/>
                <w:lang w:eastAsia="zh-CN"/>
              </w:rPr>
              <w:t>+</w:t>
            </w:r>
            <w:r w:rsidR="00B41A1E" w:rsidRPr="003F17AE">
              <w:rPr>
                <w:rFonts w:ascii="Times New Roman" w:eastAsia="SimSun" w:hAnsi="Times New Roman"/>
                <w:lang w:eastAsia="zh-CN"/>
              </w:rPr>
              <w:t xml:space="preserve"> </w:t>
            </w:r>
            <w:r w:rsidRPr="003F17AE">
              <w:rPr>
                <w:rFonts w:ascii="Times New Roman" w:eastAsia="SimSun" w:hAnsi="Times New Roman"/>
                <w:lang w:eastAsia="zh-CN"/>
              </w:rPr>
              <w:t xml:space="preserve"> </w:t>
            </w:r>
            <w:r w:rsidRPr="003F17AE">
              <w:rPr>
                <w:rFonts w:ascii="Times New Roman" w:hAnsi="Times New Roman"/>
              </w:rPr>
              <w:t>log2Trafo</w:t>
            </w:r>
            <w:r w:rsidRPr="003F17AE">
              <w:rPr>
                <w:rFonts w:ascii="Times New Roman" w:eastAsia="SimSun" w:hAnsi="Times New Roman"/>
                <w:lang w:eastAsia="zh-CN"/>
              </w:rPr>
              <w:t>Height</w:t>
            </w:r>
            <w:r w:rsidR="00B41A1E" w:rsidRPr="003F17AE">
              <w:rPr>
                <w:rFonts w:ascii="Times New Roman" w:eastAsia="SimSun" w:hAnsi="Times New Roman"/>
                <w:lang w:eastAsia="zh-CN"/>
              </w:rPr>
              <w:t xml:space="preserve"> </w:t>
            </w:r>
            <w:r w:rsidRPr="003F17AE">
              <w:rPr>
                <w:rFonts w:ascii="Times New Roman" w:eastAsia="SimSun" w:hAnsi="Times New Roman"/>
                <w:lang w:eastAsia="zh-CN"/>
              </w:rPr>
              <w:t>)</w:t>
            </w:r>
            <w:r w:rsidR="00B41A1E" w:rsidRPr="003F17AE">
              <w:rPr>
                <w:rFonts w:ascii="Times New Roman" w:eastAsia="SimSun" w:hAnsi="Times New Roman"/>
                <w:lang w:eastAsia="zh-CN"/>
              </w:rPr>
              <w:t xml:space="preserve"> </w:t>
            </w:r>
            <w:r w:rsidRPr="003F17AE">
              <w:rPr>
                <w:rFonts w:ascii="Times New Roman" w:eastAsia="SimSun" w:hAnsi="Times New Roman"/>
                <w:lang w:eastAsia="zh-CN"/>
              </w:rPr>
              <w:t xml:space="preserve"> &gt;&gt; </w:t>
            </w:r>
            <w:r w:rsidR="00B41A1E" w:rsidRPr="003F17AE">
              <w:rPr>
                <w:rFonts w:ascii="Times New Roman" w:eastAsia="SimSun" w:hAnsi="Times New Roman"/>
                <w:lang w:eastAsia="zh-CN"/>
              </w:rPr>
              <w:t xml:space="preserve"> </w:t>
            </w:r>
            <w:r w:rsidRPr="003F17AE">
              <w:rPr>
                <w:rFonts w:ascii="Times New Roman" w:eastAsia="SimSun" w:hAnsi="Times New Roman"/>
                <w:lang w:eastAsia="zh-CN"/>
              </w:rPr>
              <w:t>1</w:t>
            </w:r>
          </w:p>
        </w:tc>
        <w:tc>
          <w:tcPr>
            <w:tcW w:w="1193" w:type="dxa"/>
          </w:tcPr>
          <w:p w14:paraId="15A866DE" w14:textId="77777777" w:rsidR="00112628" w:rsidRPr="003F17AE" w:rsidRDefault="00112628" w:rsidP="00933515">
            <w:pPr>
              <w:pStyle w:val="tableheading"/>
            </w:pPr>
          </w:p>
        </w:tc>
      </w:tr>
      <w:tr w:rsidR="008D66D2" w:rsidRPr="003F17AE" w:rsidDel="00D8248D" w14:paraId="2B4CED24" w14:textId="6BBFE0AD" w:rsidTr="00F80087">
        <w:trPr>
          <w:cantSplit/>
          <w:jc w:val="center"/>
          <w:del w:id="79" w:author="Benjamin Bross" w:date="2012-04-03T13:09:00Z"/>
        </w:trPr>
        <w:tc>
          <w:tcPr>
            <w:tcW w:w="8394" w:type="dxa"/>
          </w:tcPr>
          <w:p w14:paraId="3C45E95C" w14:textId="77CD9693" w:rsidR="008D66D2" w:rsidRPr="003F17AE" w:rsidDel="00D8248D" w:rsidRDefault="008D66D2" w:rsidP="00933515">
            <w:pPr>
              <w:pStyle w:val="tablesyntax"/>
              <w:rPr>
                <w:del w:id="80" w:author="Benjamin Bross" w:date="2012-04-03T13:09:00Z"/>
                <w:rFonts w:ascii="Times New Roman" w:hAnsi="Times New Roman"/>
              </w:rPr>
            </w:pPr>
            <w:del w:id="81" w:author="Benjamin Bross" w:date="2012-03-06T16:18:00Z">
              <w:r w:rsidRPr="003F17AE" w:rsidDel="001F3729">
                <w:rPr>
                  <w:rFonts w:ascii="Times New Roman" w:hAnsi="Times New Roman"/>
                </w:rPr>
                <w:tab/>
              </w:r>
            </w:del>
            <w:del w:id="82" w:author="Benjamin Bross" w:date="2012-04-03T13:09:00Z">
              <w:r w:rsidRPr="003F17AE" w:rsidDel="00D8248D">
                <w:rPr>
                  <w:rFonts w:ascii="Times New Roman" w:hAnsi="Times New Roman"/>
                </w:rPr>
                <w:tab/>
                <w:delText xml:space="preserve">intraSplitFlag = ( </w:delText>
              </w:r>
              <w:r w:rsidR="0081037D" w:rsidRPr="003F17AE" w:rsidDel="00D8248D">
                <w:rPr>
                  <w:rFonts w:ascii="Times New Roman" w:hAnsi="Times New Roman"/>
                </w:rPr>
                <w:delText>IntraSplitFlag</w:delText>
              </w:r>
              <w:r w:rsidRPr="003F17AE" w:rsidDel="00D8248D">
                <w:rPr>
                  <w:rFonts w:ascii="Times New Roman" w:hAnsi="Times New Roman"/>
                </w:rPr>
                <w:delText xml:space="preserve">  &amp;&amp;  trafoDepth  = =  0  ?  1  :  0 )</w:delText>
              </w:r>
            </w:del>
          </w:p>
        </w:tc>
        <w:tc>
          <w:tcPr>
            <w:tcW w:w="1193" w:type="dxa"/>
          </w:tcPr>
          <w:p w14:paraId="6116306F" w14:textId="25168382" w:rsidR="008D66D2" w:rsidRPr="003F17AE" w:rsidDel="00D8248D" w:rsidRDefault="008D66D2" w:rsidP="00933515">
            <w:pPr>
              <w:pStyle w:val="tableheading"/>
              <w:rPr>
                <w:del w:id="83" w:author="Benjamin Bross" w:date="2012-04-03T13:09:00Z"/>
                <w:b w:val="0"/>
              </w:rPr>
            </w:pPr>
          </w:p>
        </w:tc>
      </w:tr>
      <w:tr w:rsidR="00525E8F" w:rsidRPr="003F17AE" w:rsidDel="004B3A4F" w14:paraId="4CBED5AC" w14:textId="77777777" w:rsidTr="00F80087">
        <w:trPr>
          <w:cantSplit/>
          <w:jc w:val="center"/>
          <w:del w:id="84" w:author="Benjamin Bross" w:date="2012-03-06T16:54:00Z"/>
        </w:trPr>
        <w:tc>
          <w:tcPr>
            <w:tcW w:w="8394" w:type="dxa"/>
          </w:tcPr>
          <w:p w14:paraId="41323740" w14:textId="77777777" w:rsidR="00525E8F" w:rsidRPr="003F17AE" w:rsidDel="004B3A4F" w:rsidRDefault="00525E8F" w:rsidP="00933515">
            <w:pPr>
              <w:pStyle w:val="tablesyntax"/>
              <w:rPr>
                <w:del w:id="85" w:author="Benjamin Bross" w:date="2012-03-06T16:54:00Z"/>
                <w:rFonts w:ascii="Times New Roman" w:hAnsi="Times New Roman"/>
                <w:lang w:eastAsia="ko-KR"/>
              </w:rPr>
            </w:pPr>
            <w:del w:id="86" w:author="Benjamin Bross" w:date="2012-03-06T16:18:00Z">
              <w:r w:rsidRPr="003F17AE" w:rsidDel="001F3729">
                <w:rPr>
                  <w:rFonts w:ascii="Times New Roman" w:hAnsi="Times New Roman" w:hint="eastAsia"/>
                  <w:lang w:eastAsia="ko-KR"/>
                </w:rPr>
                <w:tab/>
              </w:r>
            </w:del>
            <w:del w:id="87" w:author="Benjamin Bross" w:date="2012-03-06T16:54:00Z">
              <w:r w:rsidRPr="003F17AE" w:rsidDel="004B3A4F">
                <w:rPr>
                  <w:rFonts w:ascii="Times New Roman" w:hAnsi="Times New Roman"/>
                  <w:lang w:eastAsia="ko-KR"/>
                </w:rPr>
                <w:tab/>
              </w:r>
              <w:r w:rsidRPr="003F17AE" w:rsidDel="004B3A4F">
                <w:rPr>
                  <w:rFonts w:ascii="Times New Roman" w:hAnsi="Times New Roman" w:hint="eastAsia"/>
                  <w:lang w:eastAsia="ko-KR"/>
                </w:rPr>
                <w:delText>interSplitFlag = ( max_transform_hierarchy_depth_inter =</w:delText>
              </w:r>
              <w:r w:rsidRPr="003F17AE" w:rsidDel="004B3A4F">
                <w:rPr>
                  <w:rFonts w:ascii="Times New Roman" w:hAnsi="Times New Roman"/>
                  <w:lang w:val="en-US" w:eastAsia="ko-KR"/>
                </w:rPr>
                <w:delText> </w:delText>
              </w:r>
              <w:r w:rsidRPr="003F17AE" w:rsidDel="004B3A4F">
                <w:rPr>
                  <w:rFonts w:ascii="Times New Roman" w:hAnsi="Times New Roman" w:hint="eastAsia"/>
                  <w:lang w:eastAsia="ko-KR"/>
                </w:rPr>
                <w:delText xml:space="preserve">=0 &amp;&amp; </w:delText>
              </w:r>
            </w:del>
          </w:p>
          <w:p w14:paraId="3E7E5C6E" w14:textId="77777777" w:rsidR="00525E8F" w:rsidRPr="003F17AE" w:rsidDel="004B3A4F" w:rsidRDefault="00525E8F" w:rsidP="00525E8F">
            <w:pPr>
              <w:pStyle w:val="tablesyntax"/>
              <w:rPr>
                <w:del w:id="88" w:author="Benjamin Bross" w:date="2012-03-06T16:54:00Z"/>
                <w:rFonts w:ascii="Times New Roman" w:hAnsi="Times New Roman"/>
                <w:lang w:eastAsia="ko-KR"/>
              </w:rPr>
            </w:pPr>
            <w:del w:id="89" w:author="Benjamin Bross" w:date="2012-03-06T16:18:00Z">
              <w:r w:rsidRPr="003F17AE" w:rsidDel="001F3729">
                <w:rPr>
                  <w:rFonts w:ascii="Times New Roman" w:hAnsi="Times New Roman"/>
                  <w:lang w:eastAsia="ko-KR"/>
                </w:rPr>
                <w:tab/>
              </w:r>
            </w:del>
            <w:del w:id="90" w:author="Benjamin Bross" w:date="2012-03-06T16:54:00Z">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delText>PredMode =</w:delText>
              </w:r>
              <w:r w:rsidRPr="003F17AE" w:rsidDel="004B3A4F">
                <w:rPr>
                  <w:rFonts w:ascii="Times New Roman" w:hAnsi="Times New Roman"/>
                  <w:lang w:val="en-US" w:eastAsia="ko-KR"/>
                </w:rPr>
                <w:delText> </w:delText>
              </w:r>
              <w:r w:rsidRPr="003F17AE" w:rsidDel="004B3A4F">
                <w:rPr>
                  <w:rFonts w:ascii="Times New Roman" w:hAnsi="Times New Roman" w:hint="eastAsia"/>
                  <w:lang w:eastAsia="ko-KR"/>
                </w:rPr>
                <w:delText xml:space="preserve">= MODE_INTER &amp;&amp; PartMode </w:delText>
              </w:r>
              <w:r w:rsidRPr="003F17AE" w:rsidDel="004B3A4F">
                <w:rPr>
                  <w:rFonts w:ascii="Times New Roman" w:hAnsi="Times New Roman"/>
                  <w:lang w:val="en-US" w:eastAsia="ko-KR"/>
                </w:rPr>
                <w:delText>!</w:delText>
              </w:r>
              <w:r w:rsidRPr="003F17AE" w:rsidDel="004B3A4F">
                <w:rPr>
                  <w:rFonts w:ascii="Times New Roman" w:hAnsi="Times New Roman" w:hint="eastAsia"/>
                  <w:lang w:eastAsia="ko-KR"/>
                </w:rPr>
                <w:delText>= PART_2Nx2N &amp;&amp;</w:delText>
              </w:r>
            </w:del>
          </w:p>
          <w:p w14:paraId="10ACBB0F" w14:textId="77777777" w:rsidR="00525E8F" w:rsidRPr="003F17AE" w:rsidDel="004B3A4F" w:rsidRDefault="00525E8F" w:rsidP="00525E8F">
            <w:pPr>
              <w:pStyle w:val="tablesyntax"/>
              <w:rPr>
                <w:del w:id="91" w:author="Benjamin Bross" w:date="2012-03-06T16:54:00Z"/>
                <w:rFonts w:ascii="Times New Roman" w:hAnsi="Times New Roman"/>
                <w:lang w:eastAsia="ko-KR"/>
              </w:rPr>
            </w:pPr>
            <w:del w:id="92" w:author="Benjamin Bross" w:date="2012-03-06T16:18:00Z">
              <w:r w:rsidRPr="003F17AE" w:rsidDel="001F3729">
                <w:rPr>
                  <w:rFonts w:ascii="Times New Roman" w:hAnsi="Times New Roman"/>
                  <w:lang w:eastAsia="ko-KR"/>
                </w:rPr>
                <w:tab/>
              </w:r>
            </w:del>
            <w:del w:id="93" w:author="Benjamin Bross" w:date="2012-03-06T16:54:00Z">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tab/>
              </w:r>
              <w:r w:rsidRPr="003F17AE" w:rsidDel="004B3A4F">
                <w:rPr>
                  <w:rFonts w:ascii="Times New Roman" w:hAnsi="Times New Roman"/>
                  <w:lang w:eastAsia="ko-KR"/>
                </w:rPr>
                <w:tab/>
              </w:r>
              <w:r w:rsidRPr="003F17AE" w:rsidDel="004B3A4F">
                <w:rPr>
                  <w:rFonts w:ascii="Times New Roman" w:hAnsi="Times New Roman" w:hint="eastAsia"/>
                  <w:lang w:eastAsia="ko-KR"/>
                </w:rPr>
                <w:delText>trafoDepth = = 0 )</w:delText>
              </w:r>
            </w:del>
          </w:p>
        </w:tc>
        <w:tc>
          <w:tcPr>
            <w:tcW w:w="1193" w:type="dxa"/>
          </w:tcPr>
          <w:p w14:paraId="4D90F2C9" w14:textId="77777777" w:rsidR="00525E8F" w:rsidRPr="003F17AE" w:rsidDel="004B3A4F" w:rsidRDefault="00525E8F" w:rsidP="00933515">
            <w:pPr>
              <w:pStyle w:val="tableheading"/>
              <w:rPr>
                <w:del w:id="94" w:author="Benjamin Bross" w:date="2012-03-06T16:54:00Z"/>
                <w:b w:val="0"/>
              </w:rPr>
            </w:pPr>
          </w:p>
        </w:tc>
      </w:tr>
      <w:tr w:rsidR="008D66D2" w:rsidRPr="003F17AE" w:rsidDel="00955F86" w14:paraId="7E006635" w14:textId="77777777" w:rsidTr="00F80087">
        <w:trPr>
          <w:cantSplit/>
          <w:jc w:val="center"/>
          <w:del w:id="95" w:author="Benjamin Bross" w:date="2012-03-06T17:01:00Z"/>
        </w:trPr>
        <w:tc>
          <w:tcPr>
            <w:tcW w:w="8394" w:type="dxa"/>
          </w:tcPr>
          <w:p w14:paraId="5017FA5B" w14:textId="77777777" w:rsidR="008D66D2" w:rsidRPr="003F17AE" w:rsidDel="00955F86" w:rsidRDefault="008D66D2" w:rsidP="004B3A4F">
            <w:pPr>
              <w:pStyle w:val="tablesyntax"/>
              <w:rPr>
                <w:del w:id="96" w:author="Benjamin Bross" w:date="2012-03-06T17:01:00Z"/>
                <w:rFonts w:ascii="Times New Roman" w:hAnsi="Times New Roman"/>
              </w:rPr>
            </w:pPr>
            <w:del w:id="97" w:author="Benjamin Bross" w:date="2012-03-06T16:18:00Z">
              <w:r w:rsidRPr="003F17AE" w:rsidDel="001F3729">
                <w:rPr>
                  <w:rFonts w:ascii="Times New Roman" w:hAnsi="Times New Roman"/>
                </w:rPr>
                <w:tab/>
              </w:r>
            </w:del>
            <w:del w:id="98" w:author="Benjamin Bross" w:date="2012-03-06T17:01:00Z">
              <w:r w:rsidRPr="003F17AE" w:rsidDel="00955F86">
                <w:rPr>
                  <w:rFonts w:ascii="Times New Roman" w:hAnsi="Times New Roman"/>
                </w:rPr>
                <w:tab/>
              </w:r>
            </w:del>
            <w:del w:id="99" w:author="Benjamin Bross" w:date="2012-03-06T16:59:00Z">
              <w:r w:rsidRPr="003F17AE" w:rsidDel="004B3A4F">
                <w:rPr>
                  <w:rFonts w:ascii="Times New Roman" w:hAnsi="Times New Roman"/>
                </w:rPr>
                <w:delText xml:space="preserve">maxDepth = ( PredMode  = =  MODE_INTRA ?  </w:delText>
              </w:r>
              <w:r w:rsidR="00DF49CE" w:rsidRPr="003F17AE" w:rsidDel="004B3A4F">
                <w:rPr>
                  <w:rFonts w:ascii="Times New Roman" w:hAnsi="Times New Roman"/>
                </w:rPr>
                <w:br/>
              </w:r>
            </w:del>
            <w:del w:id="100" w:author="Benjamin Bross" w:date="2012-03-06T16:18:00Z">
              <w:r w:rsidRPr="003F17AE" w:rsidDel="001F3729">
                <w:rPr>
                  <w:rFonts w:ascii="Times New Roman" w:hAnsi="Times New Roman"/>
                </w:rPr>
                <w:tab/>
              </w:r>
            </w:del>
            <w:del w:id="101" w:author="Benjamin Bross" w:date="2012-03-06T16:59:00Z">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delText xml:space="preserve">max_transform_hierarchy_depth_intra  +  </w:delText>
              </w:r>
              <w:r w:rsidR="0081037D" w:rsidRPr="003F17AE" w:rsidDel="004B3A4F">
                <w:rPr>
                  <w:rFonts w:ascii="Times New Roman" w:hAnsi="Times New Roman"/>
                </w:rPr>
                <w:delText>IntraSplitFlag</w:delText>
              </w:r>
              <w:r w:rsidRPr="003F17AE" w:rsidDel="004B3A4F">
                <w:rPr>
                  <w:rFonts w:ascii="Times New Roman" w:hAnsi="Times New Roman"/>
                </w:rPr>
                <w:delText xml:space="preserve">  :  </w:delText>
              </w:r>
              <w:r w:rsidR="00DF49CE" w:rsidRPr="003F17AE" w:rsidDel="004B3A4F">
                <w:rPr>
                  <w:rFonts w:ascii="Times New Roman" w:hAnsi="Times New Roman"/>
                </w:rPr>
                <w:br/>
              </w:r>
            </w:del>
            <w:del w:id="102" w:author="Benjamin Bross" w:date="2012-03-06T16:18:00Z">
              <w:r w:rsidRPr="003F17AE" w:rsidDel="001F3729">
                <w:rPr>
                  <w:rFonts w:ascii="Times New Roman" w:hAnsi="Times New Roman"/>
                </w:rPr>
                <w:tab/>
              </w:r>
            </w:del>
            <w:del w:id="103" w:author="Benjamin Bross" w:date="2012-03-06T16:59:00Z">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r>
              <w:r w:rsidRPr="003F17AE" w:rsidDel="004B3A4F">
                <w:rPr>
                  <w:rFonts w:ascii="Times New Roman" w:hAnsi="Times New Roman"/>
                </w:rPr>
                <w:tab/>
                <w:delText>max_transform_hierarchy_depth_inter</w:delText>
              </w:r>
            </w:del>
            <w:del w:id="104" w:author="Benjamin Bross" w:date="2012-03-06T16:30:00Z">
              <w:r w:rsidRPr="003F17AE" w:rsidDel="001F3729">
                <w:rPr>
                  <w:rFonts w:ascii="Times New Roman" w:hAnsi="Times New Roman"/>
                </w:rPr>
                <w:delText xml:space="preserve"> </w:delText>
              </w:r>
              <w:r w:rsidR="00525E8F" w:rsidRPr="003F17AE" w:rsidDel="001F3729">
                <w:rPr>
                  <w:rFonts w:ascii="Times New Roman" w:hAnsi="Times New Roman"/>
                  <w:lang w:val="en-US"/>
                </w:rPr>
                <w:delText xml:space="preserve"> </w:delText>
              </w:r>
              <w:r w:rsidR="00525E8F" w:rsidRPr="003F17AE" w:rsidDel="001F3729">
                <w:rPr>
                  <w:rFonts w:ascii="Times New Roman" w:hAnsi="Times New Roman" w:hint="eastAsia"/>
                  <w:lang w:val="en-US" w:eastAsia="ko-KR"/>
                </w:rPr>
                <w:delText xml:space="preserve">+  </w:delText>
              </w:r>
            </w:del>
            <w:del w:id="105" w:author="Benjamin Bross" w:date="2012-03-06T16:24:00Z">
              <w:r w:rsidR="00525E8F" w:rsidRPr="003F17AE" w:rsidDel="001F3729">
                <w:rPr>
                  <w:rFonts w:ascii="Times New Roman" w:hAnsi="Times New Roman" w:hint="eastAsia"/>
                  <w:lang w:val="en-US" w:eastAsia="ko-KR"/>
                </w:rPr>
                <w:delText>I</w:delText>
              </w:r>
            </w:del>
            <w:del w:id="106" w:author="Benjamin Bross" w:date="2012-03-06T16:30:00Z">
              <w:r w:rsidR="00525E8F" w:rsidRPr="003F17AE" w:rsidDel="001F3729">
                <w:rPr>
                  <w:rFonts w:ascii="Times New Roman" w:hAnsi="Times New Roman" w:hint="eastAsia"/>
                  <w:lang w:val="en-US" w:eastAsia="ko-KR"/>
                </w:rPr>
                <w:delText>nterSplitFlag</w:delText>
              </w:r>
            </w:del>
            <w:del w:id="107" w:author="Benjamin Bross" w:date="2012-03-06T16:59:00Z">
              <w:r w:rsidR="00525E8F" w:rsidRPr="003F17AE" w:rsidDel="004B3A4F">
                <w:rPr>
                  <w:rFonts w:ascii="Times New Roman" w:hAnsi="Times New Roman" w:hint="eastAsia"/>
                  <w:lang w:val="en-US" w:eastAsia="ko-KR"/>
                </w:rPr>
                <w:delText xml:space="preserve"> </w:delText>
              </w:r>
              <w:r w:rsidRPr="003F17AE" w:rsidDel="004B3A4F">
                <w:rPr>
                  <w:rFonts w:ascii="Times New Roman" w:hAnsi="Times New Roman"/>
                </w:rPr>
                <w:delText>)</w:delText>
              </w:r>
            </w:del>
          </w:p>
        </w:tc>
        <w:tc>
          <w:tcPr>
            <w:tcW w:w="1193" w:type="dxa"/>
          </w:tcPr>
          <w:p w14:paraId="42EC4ADA" w14:textId="77777777" w:rsidR="008D66D2" w:rsidRPr="003F17AE" w:rsidDel="00955F86" w:rsidRDefault="008D66D2" w:rsidP="00933515">
            <w:pPr>
              <w:pStyle w:val="tableheading"/>
              <w:rPr>
                <w:del w:id="108" w:author="Benjamin Bross" w:date="2012-03-06T17:01:00Z"/>
                <w:b w:val="0"/>
              </w:rPr>
            </w:pPr>
          </w:p>
        </w:tc>
      </w:tr>
      <w:tr w:rsidR="00F2462B" w:rsidRPr="003F17AE" w14:paraId="50D4B47E" w14:textId="77777777" w:rsidTr="00F80087">
        <w:trPr>
          <w:cantSplit/>
          <w:jc w:val="center"/>
        </w:trPr>
        <w:tc>
          <w:tcPr>
            <w:tcW w:w="8394" w:type="dxa"/>
          </w:tcPr>
          <w:p w14:paraId="705DF75D" w14:textId="77777777" w:rsidR="00F2462B" w:rsidRPr="003F17AE" w:rsidRDefault="00F2462B" w:rsidP="00F2462B">
            <w:pPr>
              <w:pStyle w:val="tablesyntax"/>
              <w:rPr>
                <w:rFonts w:ascii="Times New Roman" w:hAnsi="Times New Roman"/>
              </w:rPr>
            </w:pPr>
            <w:del w:id="109" w:author="Benjamin Bross" w:date="2012-03-06T16:18:00Z">
              <w:r w:rsidRPr="003F17AE" w:rsidDel="001F3729">
                <w:rPr>
                  <w:rFonts w:ascii="Times New Roman" w:hAnsi="Times New Roman"/>
                </w:rPr>
                <w:tab/>
              </w:r>
            </w:del>
            <w:r w:rsidRPr="003F17AE">
              <w:rPr>
                <w:rFonts w:ascii="Times New Roman" w:hAnsi="Times New Roman"/>
              </w:rPr>
              <w:tab/>
              <w:t>xBase = x0 − ( x0 &amp; ( 1 &lt;&lt; log2TrafoWidth ) )</w:t>
            </w:r>
          </w:p>
        </w:tc>
        <w:tc>
          <w:tcPr>
            <w:tcW w:w="1193" w:type="dxa"/>
          </w:tcPr>
          <w:p w14:paraId="5FE78B37" w14:textId="77777777" w:rsidR="00F2462B" w:rsidRPr="003F17AE" w:rsidRDefault="00F2462B" w:rsidP="00933515">
            <w:pPr>
              <w:pStyle w:val="tableheading"/>
              <w:rPr>
                <w:b w:val="0"/>
              </w:rPr>
            </w:pPr>
          </w:p>
        </w:tc>
      </w:tr>
      <w:tr w:rsidR="00F2462B" w:rsidRPr="003F17AE" w14:paraId="414A4DFF" w14:textId="77777777" w:rsidTr="00F80087">
        <w:trPr>
          <w:cantSplit/>
          <w:jc w:val="center"/>
        </w:trPr>
        <w:tc>
          <w:tcPr>
            <w:tcW w:w="8394" w:type="dxa"/>
          </w:tcPr>
          <w:p w14:paraId="0B1D14C0" w14:textId="77777777" w:rsidR="00F2462B" w:rsidRPr="003F17AE" w:rsidRDefault="00F2462B" w:rsidP="00F2462B">
            <w:pPr>
              <w:pStyle w:val="tablesyntax"/>
              <w:rPr>
                <w:rFonts w:ascii="Times New Roman" w:hAnsi="Times New Roman"/>
              </w:rPr>
            </w:pPr>
            <w:del w:id="110" w:author="Benjamin Bross" w:date="2012-03-06T16:18:00Z">
              <w:r w:rsidRPr="003F17AE" w:rsidDel="001F3729">
                <w:rPr>
                  <w:rFonts w:ascii="Times New Roman" w:hAnsi="Times New Roman"/>
                </w:rPr>
                <w:tab/>
              </w:r>
            </w:del>
            <w:r w:rsidRPr="003F17AE">
              <w:rPr>
                <w:rFonts w:ascii="Times New Roman" w:hAnsi="Times New Roman"/>
              </w:rPr>
              <w:tab/>
              <w:t>yBase = y0 − ( y0 &amp; ( 1 &lt;&lt; log2TrafoHeight ) )</w:t>
            </w:r>
          </w:p>
        </w:tc>
        <w:tc>
          <w:tcPr>
            <w:tcW w:w="1193" w:type="dxa"/>
          </w:tcPr>
          <w:p w14:paraId="75B1CE75" w14:textId="77777777" w:rsidR="00F2462B" w:rsidRPr="003F17AE" w:rsidRDefault="00F2462B" w:rsidP="00933515">
            <w:pPr>
              <w:pStyle w:val="tableheading"/>
              <w:rPr>
                <w:b w:val="0"/>
              </w:rPr>
            </w:pPr>
          </w:p>
        </w:tc>
      </w:tr>
      <w:tr w:rsidR="00F2462B" w:rsidRPr="003F17AE" w14:paraId="62539FEB" w14:textId="77777777" w:rsidTr="00F80087">
        <w:trPr>
          <w:cantSplit/>
          <w:jc w:val="center"/>
        </w:trPr>
        <w:tc>
          <w:tcPr>
            <w:tcW w:w="8394" w:type="dxa"/>
          </w:tcPr>
          <w:p w14:paraId="5A9F1444" w14:textId="00AD3583" w:rsidR="00F2462B" w:rsidRPr="003F17AE" w:rsidRDefault="00F2462B" w:rsidP="00D8248D">
            <w:pPr>
              <w:pStyle w:val="tablesyntax"/>
              <w:rPr>
                <w:rFonts w:ascii="Times New Roman" w:hAnsi="Times New Roman"/>
              </w:rPr>
            </w:pPr>
            <w:del w:id="111" w:author="Benjamin Bross" w:date="2012-03-06T16:18:00Z">
              <w:r w:rsidRPr="003F17AE" w:rsidDel="001F3729">
                <w:rPr>
                  <w:rFonts w:ascii="Times New Roman" w:hAnsi="Times New Roman"/>
                </w:rPr>
                <w:tab/>
              </w:r>
            </w:del>
            <w:r w:rsidRPr="003F17AE">
              <w:rPr>
                <w:rFonts w:ascii="Times New Roman" w:hAnsi="Times New Roman"/>
              </w:rPr>
              <w:tab/>
              <w:t xml:space="preserve">if( log2TrafoSize &lt;= Log2MaxTrafoSize  &amp;&amp; </w:t>
            </w:r>
            <w:r w:rsidR="00DF49CE" w:rsidRPr="003F17AE">
              <w:rPr>
                <w:rFonts w:ascii="Times New Roman" w:hAnsi="Times New Roman"/>
              </w:rPr>
              <w:br/>
            </w:r>
            <w:del w:id="112"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log2TrafoSize &gt; Log2MinTrafoSize  &amp;&amp;</w:t>
            </w:r>
            <w:r w:rsidRPr="003F17AE">
              <w:rPr>
                <w:rFonts w:ascii="Times New Roman" w:hAnsi="Times New Roman"/>
              </w:rPr>
              <w:br/>
            </w:r>
            <w:del w:id="113"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 xml:space="preserve">trafoDepth &lt; </w:t>
            </w:r>
            <w:del w:id="114" w:author="Benjamin Bross" w:date="2012-03-06T17:00:00Z">
              <w:r w:rsidRPr="003F17AE" w:rsidDel="004B3A4F">
                <w:rPr>
                  <w:rFonts w:ascii="Times New Roman" w:hAnsi="Times New Roman"/>
                </w:rPr>
                <w:delText xml:space="preserve">maxDepth  </w:delText>
              </w:r>
            </w:del>
            <w:ins w:id="115" w:author="Benjamin Bross" w:date="2012-03-06T17:00:00Z">
              <w:r w:rsidR="004B3A4F">
                <w:rPr>
                  <w:rFonts w:ascii="Times New Roman" w:hAnsi="Times New Roman"/>
                </w:rPr>
                <w:t>M</w:t>
              </w:r>
              <w:r w:rsidR="004B3A4F" w:rsidRPr="003F17AE">
                <w:rPr>
                  <w:rFonts w:ascii="Times New Roman" w:hAnsi="Times New Roman"/>
                </w:rPr>
                <w:t>ax</w:t>
              </w:r>
              <w:r w:rsidR="004B3A4F">
                <w:rPr>
                  <w:rFonts w:ascii="Times New Roman" w:hAnsi="Times New Roman"/>
                </w:rPr>
                <w:t>Trafo</w:t>
              </w:r>
              <w:r w:rsidR="004B3A4F" w:rsidRPr="003F17AE">
                <w:rPr>
                  <w:rFonts w:ascii="Times New Roman" w:hAnsi="Times New Roman"/>
                </w:rPr>
                <w:t xml:space="preserve">Depth  </w:t>
              </w:r>
            </w:ins>
            <w:r w:rsidRPr="003F17AE">
              <w:rPr>
                <w:rFonts w:ascii="Times New Roman" w:hAnsi="Times New Roman"/>
              </w:rPr>
              <w:t>&amp;&amp;  !</w:t>
            </w:r>
            <w:ins w:id="116" w:author="Benjamin Bross" w:date="2012-04-03T13:07:00Z">
              <w:r w:rsidR="00D8248D">
                <w:rPr>
                  <w:rFonts w:ascii="Times New Roman" w:hAnsi="Times New Roman"/>
                </w:rPr>
                <w:t>(</w:t>
              </w:r>
              <w:r w:rsidR="00D8248D" w:rsidRPr="003F17AE">
                <w:rPr>
                  <w:rFonts w:ascii="Times New Roman" w:hAnsi="Times New Roman"/>
                </w:rPr>
                <w:t>IntraSplitFlag  &amp;&amp;  trafoDepth  = =  0</w:t>
              </w:r>
            </w:ins>
            <w:ins w:id="117" w:author="Benjamin Bross" w:date="2012-04-03T13:08:00Z">
              <w:r w:rsidR="00D8248D">
                <w:rPr>
                  <w:rFonts w:ascii="Times New Roman" w:hAnsi="Times New Roman"/>
                </w:rPr>
                <w:t>)</w:t>
              </w:r>
            </w:ins>
            <w:del w:id="118" w:author="Benjamin Bross" w:date="2012-04-03T13:07:00Z">
              <w:r w:rsidRPr="003F17AE" w:rsidDel="00D8248D">
                <w:rPr>
                  <w:rFonts w:ascii="Times New Roman" w:hAnsi="Times New Roman"/>
                </w:rPr>
                <w:delText>intraSplitFlag</w:delText>
              </w:r>
            </w:del>
            <w:del w:id="119" w:author="Benjamin Bross" w:date="2012-03-06T16:50:00Z">
              <w:r w:rsidRPr="003F17AE" w:rsidDel="004B3A4F">
                <w:rPr>
                  <w:rFonts w:ascii="Times New Roman" w:hAnsi="Times New Roman"/>
                  <w:lang w:eastAsia="ko-KR"/>
                </w:rPr>
                <w:delText xml:space="preserve"> </w:delText>
              </w:r>
              <w:r w:rsidR="00525E8F" w:rsidRPr="003F17AE" w:rsidDel="004B3A4F">
                <w:rPr>
                  <w:rFonts w:ascii="Times New Roman" w:hAnsi="Times New Roman" w:hint="eastAsia"/>
                  <w:lang w:eastAsia="ko-KR"/>
                </w:rPr>
                <w:delText xml:space="preserve"> &amp;&amp;  !interSplitFlag</w:delText>
              </w:r>
            </w:del>
            <w:r w:rsidR="00525E8F" w:rsidRPr="003F17AE">
              <w:rPr>
                <w:rFonts w:ascii="Times New Roman" w:hAnsi="Times New Roman" w:hint="eastAsia"/>
                <w:lang w:eastAsia="ko-KR"/>
              </w:rPr>
              <w:t xml:space="preserve"> </w:t>
            </w:r>
            <w:r w:rsidRPr="003F17AE">
              <w:rPr>
                <w:rFonts w:ascii="Times New Roman" w:hAnsi="Times New Roman"/>
              </w:rPr>
              <w:t>)</w:t>
            </w:r>
          </w:p>
        </w:tc>
        <w:tc>
          <w:tcPr>
            <w:tcW w:w="1193" w:type="dxa"/>
          </w:tcPr>
          <w:p w14:paraId="23D94C5F" w14:textId="77777777" w:rsidR="00F2462B" w:rsidRPr="003F17AE" w:rsidRDefault="00F2462B" w:rsidP="00933515">
            <w:pPr>
              <w:pStyle w:val="tableheading"/>
              <w:rPr>
                <w:b w:val="0"/>
              </w:rPr>
            </w:pPr>
          </w:p>
        </w:tc>
      </w:tr>
      <w:tr w:rsidR="00F2462B" w:rsidRPr="003F17AE" w14:paraId="31FEF57B" w14:textId="77777777" w:rsidTr="00F80087">
        <w:trPr>
          <w:cantSplit/>
          <w:jc w:val="center"/>
        </w:trPr>
        <w:tc>
          <w:tcPr>
            <w:tcW w:w="8394" w:type="dxa"/>
          </w:tcPr>
          <w:p w14:paraId="3D2AD82F" w14:textId="77777777" w:rsidR="00F2462B" w:rsidRPr="003F17AE" w:rsidRDefault="00F2462B" w:rsidP="00933515">
            <w:pPr>
              <w:pStyle w:val="tablesyntax"/>
              <w:rPr>
                <w:rFonts w:ascii="Times New Roman" w:hAnsi="Times New Roman"/>
              </w:rPr>
            </w:pPr>
            <w:del w:id="120"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b/>
              </w:rPr>
              <w:t>split_transform_flag</w:t>
            </w:r>
            <w:r w:rsidRPr="003F17AE">
              <w:rPr>
                <w:rFonts w:ascii="Times New Roman" w:hAnsi="Times New Roman"/>
              </w:rPr>
              <w:t>[ x0 ][ y0 ][ trafoDepth ]</w:t>
            </w:r>
          </w:p>
        </w:tc>
        <w:tc>
          <w:tcPr>
            <w:tcW w:w="1193" w:type="dxa"/>
          </w:tcPr>
          <w:p w14:paraId="2FB44670" w14:textId="77777777" w:rsidR="00F2462B" w:rsidRPr="003F17AE" w:rsidRDefault="00F2462B" w:rsidP="00933515">
            <w:pPr>
              <w:pStyle w:val="tableheading"/>
              <w:rPr>
                <w:b w:val="0"/>
              </w:rPr>
            </w:pPr>
            <w:r w:rsidRPr="003F17AE">
              <w:rPr>
                <w:b w:val="0"/>
              </w:rPr>
              <w:t>ae(v)</w:t>
            </w:r>
          </w:p>
        </w:tc>
      </w:tr>
      <w:tr w:rsidR="00F2462B" w:rsidRPr="003F17AE" w14:paraId="61B9ED09" w14:textId="77777777" w:rsidTr="00F80087">
        <w:trPr>
          <w:cantSplit/>
          <w:jc w:val="center"/>
        </w:trPr>
        <w:tc>
          <w:tcPr>
            <w:tcW w:w="8394" w:type="dxa"/>
          </w:tcPr>
          <w:p w14:paraId="1D1C2B67" w14:textId="77777777" w:rsidR="00F2462B" w:rsidRPr="003F17AE" w:rsidRDefault="00F2462B" w:rsidP="000454CB">
            <w:pPr>
              <w:pStyle w:val="tablesyntax"/>
              <w:rPr>
                <w:rFonts w:ascii="Times New Roman" w:hAnsi="Times New Roman"/>
              </w:rPr>
            </w:pPr>
            <w:del w:id="121" w:author="Benjamin Bross" w:date="2012-03-06T16:18:00Z">
              <w:r w:rsidRPr="003F17AE" w:rsidDel="001F3729">
                <w:rPr>
                  <w:rFonts w:ascii="Times New Roman" w:hAnsi="Times New Roman"/>
                </w:rPr>
                <w:tab/>
              </w:r>
            </w:del>
            <w:r w:rsidRPr="003F17AE">
              <w:rPr>
                <w:rFonts w:ascii="Times New Roman" w:hAnsi="Times New Roman"/>
              </w:rPr>
              <w:tab/>
              <w:t>if( log2TrafoSize  &lt;=  Log2MaxTrafoSize ) {</w:t>
            </w:r>
          </w:p>
        </w:tc>
        <w:tc>
          <w:tcPr>
            <w:tcW w:w="1193" w:type="dxa"/>
          </w:tcPr>
          <w:p w14:paraId="5CB9DF57" w14:textId="77777777" w:rsidR="00F2462B" w:rsidRPr="003F17AE" w:rsidRDefault="00F2462B" w:rsidP="00933515">
            <w:pPr>
              <w:pStyle w:val="tableheading"/>
              <w:rPr>
                <w:b w:val="0"/>
              </w:rPr>
            </w:pPr>
          </w:p>
        </w:tc>
      </w:tr>
      <w:tr w:rsidR="00F2462B" w:rsidRPr="003F17AE" w14:paraId="65095DAB" w14:textId="77777777" w:rsidTr="00F80087">
        <w:trPr>
          <w:cantSplit/>
          <w:jc w:val="center"/>
        </w:trPr>
        <w:tc>
          <w:tcPr>
            <w:tcW w:w="8394" w:type="dxa"/>
          </w:tcPr>
          <w:p w14:paraId="34C769B5" w14:textId="77777777" w:rsidR="00F2462B" w:rsidRPr="003F17AE" w:rsidRDefault="00F2462B" w:rsidP="001F3729">
            <w:pPr>
              <w:pStyle w:val="tablesyntax"/>
              <w:tabs>
                <w:tab w:val="left" w:pos="2395"/>
              </w:tabs>
              <w:rPr>
                <w:rFonts w:ascii="Times New Roman" w:hAnsi="Times New Roman"/>
                <w:lang w:eastAsia="ko-KR"/>
              </w:rPr>
            </w:pPr>
            <w:del w:id="122"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firstChromaCbf = ( log2TrafoSize  = =  Log2MaxTrafoSize  | |</w:t>
            </w:r>
            <w:r w:rsidRPr="003F17AE">
              <w:rPr>
                <w:rFonts w:ascii="Times New Roman" w:hAnsi="Times New Roman"/>
              </w:rPr>
              <w:br/>
            </w:r>
            <w:del w:id="123"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trafoDepth  = =  0 </w:t>
            </w:r>
            <w:r w:rsidR="00D755F7" w:rsidRPr="003F17AE">
              <w:rPr>
                <w:rFonts w:ascii="Times New Roman" w:hAnsi="Times New Roman" w:hint="eastAsia"/>
                <w:lang w:eastAsia="ko-KR"/>
              </w:rPr>
              <w:t>)</w:t>
            </w:r>
            <w:r w:rsidRPr="003F17AE">
              <w:rPr>
                <w:rFonts w:ascii="Times New Roman" w:hAnsi="Times New Roman"/>
              </w:rPr>
              <w:t xml:space="preserve"> ?  1  :  0</w:t>
            </w:r>
          </w:p>
        </w:tc>
        <w:tc>
          <w:tcPr>
            <w:tcW w:w="1193" w:type="dxa"/>
          </w:tcPr>
          <w:p w14:paraId="612F0CC2" w14:textId="77777777" w:rsidR="00F2462B" w:rsidRPr="003F17AE" w:rsidRDefault="00F2462B" w:rsidP="00933515">
            <w:pPr>
              <w:pStyle w:val="tableheading"/>
              <w:rPr>
                <w:b w:val="0"/>
              </w:rPr>
            </w:pPr>
          </w:p>
        </w:tc>
      </w:tr>
      <w:tr w:rsidR="00F2462B" w:rsidRPr="003F17AE" w14:paraId="229336F9" w14:textId="77777777" w:rsidTr="00F80087">
        <w:trPr>
          <w:cantSplit/>
          <w:jc w:val="center"/>
        </w:trPr>
        <w:tc>
          <w:tcPr>
            <w:tcW w:w="8394" w:type="dxa"/>
          </w:tcPr>
          <w:p w14:paraId="335B583E" w14:textId="77777777" w:rsidR="00DA79A5" w:rsidRPr="003F17AE" w:rsidRDefault="00F2462B" w:rsidP="00362F41">
            <w:pPr>
              <w:pStyle w:val="tablesyntax"/>
              <w:rPr>
                <w:rFonts w:ascii="Times New Roman" w:eastAsia="MS Mincho" w:hAnsi="Times New Roman"/>
                <w:lang w:eastAsia="ja-JP"/>
              </w:rPr>
            </w:pPr>
            <w:del w:id="124"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if( firstChromaCbf  | |  log2TrafoSize  &gt;  Log2MinTrafoSize ) {</w:t>
            </w:r>
          </w:p>
        </w:tc>
        <w:tc>
          <w:tcPr>
            <w:tcW w:w="1193" w:type="dxa"/>
          </w:tcPr>
          <w:p w14:paraId="5255044F" w14:textId="77777777" w:rsidR="00F2462B" w:rsidRPr="003F17AE" w:rsidRDefault="00F2462B" w:rsidP="00933515">
            <w:pPr>
              <w:pStyle w:val="tableheading"/>
              <w:rPr>
                <w:b w:val="0"/>
              </w:rPr>
            </w:pPr>
          </w:p>
        </w:tc>
      </w:tr>
      <w:tr w:rsidR="00F2462B" w:rsidRPr="003F17AE" w14:paraId="38ABD42D" w14:textId="77777777" w:rsidTr="00F80087">
        <w:trPr>
          <w:cantSplit/>
          <w:jc w:val="center"/>
        </w:trPr>
        <w:tc>
          <w:tcPr>
            <w:tcW w:w="8394" w:type="dxa"/>
          </w:tcPr>
          <w:p w14:paraId="04B0B3FF" w14:textId="77777777" w:rsidR="00F2462B" w:rsidRPr="003F17AE" w:rsidRDefault="00F2462B" w:rsidP="00CB5B6B">
            <w:pPr>
              <w:pStyle w:val="tablesyntax"/>
              <w:rPr>
                <w:rFonts w:ascii="Times New Roman" w:hAnsi="Times New Roman"/>
              </w:rPr>
            </w:pPr>
            <w:del w:id="125"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if( firstChromaCbf  | |  cbf_cb[ xBase ][ yBase ][ trafoDepth − 1 ] ) {</w:t>
            </w:r>
          </w:p>
        </w:tc>
        <w:tc>
          <w:tcPr>
            <w:tcW w:w="1193" w:type="dxa"/>
          </w:tcPr>
          <w:p w14:paraId="09F5E055" w14:textId="77777777" w:rsidR="00F2462B" w:rsidRPr="003F17AE" w:rsidRDefault="00F2462B" w:rsidP="00933515">
            <w:pPr>
              <w:pStyle w:val="tableheading"/>
              <w:rPr>
                <w:b w:val="0"/>
              </w:rPr>
            </w:pPr>
          </w:p>
        </w:tc>
      </w:tr>
      <w:tr w:rsidR="00F2462B" w:rsidRPr="003F17AE" w:rsidDel="00955F86" w14:paraId="53845FB8" w14:textId="77777777" w:rsidTr="00F80087">
        <w:trPr>
          <w:cantSplit/>
          <w:jc w:val="center"/>
          <w:del w:id="126" w:author="Benjamin Bross" w:date="2012-03-06T17:14:00Z"/>
        </w:trPr>
        <w:tc>
          <w:tcPr>
            <w:tcW w:w="8394" w:type="dxa"/>
          </w:tcPr>
          <w:p w14:paraId="32F79E23" w14:textId="77777777" w:rsidR="00F2462B" w:rsidRPr="003F17AE" w:rsidDel="00955F86" w:rsidRDefault="00F2462B" w:rsidP="000F5C09">
            <w:pPr>
              <w:pStyle w:val="tablesyntax"/>
              <w:rPr>
                <w:del w:id="127" w:author="Benjamin Bross" w:date="2012-03-06T17:14:00Z"/>
                <w:rFonts w:ascii="Times New Roman" w:hAnsi="Times New Roman"/>
              </w:rPr>
            </w:pPr>
            <w:del w:id="128" w:author="Benjamin Bross" w:date="2012-03-06T16:18:00Z">
              <w:r w:rsidRPr="003F17AE" w:rsidDel="001F3729">
                <w:rPr>
                  <w:rFonts w:ascii="Times New Roman" w:hAnsi="Times New Roman"/>
                </w:rPr>
                <w:tab/>
              </w:r>
            </w:del>
            <w:del w:id="129" w:author="Benjamin Bross" w:date="2012-03-06T17:14: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 xml:space="preserve">readCbf = </w:delText>
              </w:r>
              <w:r w:rsidR="00F744A9" w:rsidRPr="003F17AE" w:rsidDel="00955F86">
                <w:rPr>
                  <w:rFonts w:ascii="Times New Roman" w:eastAsia="Times New Roman" w:hAnsi="Times New Roman"/>
                  <w:lang w:eastAsia="zh-CN"/>
                </w:rPr>
                <w:delText>TRUE</w:delText>
              </w:r>
            </w:del>
          </w:p>
        </w:tc>
        <w:tc>
          <w:tcPr>
            <w:tcW w:w="1193" w:type="dxa"/>
          </w:tcPr>
          <w:p w14:paraId="607A6BBF" w14:textId="77777777" w:rsidR="00F2462B" w:rsidRPr="003F17AE" w:rsidDel="00955F86" w:rsidRDefault="00F2462B" w:rsidP="00933515">
            <w:pPr>
              <w:pStyle w:val="tableheading"/>
              <w:rPr>
                <w:del w:id="130" w:author="Benjamin Bross" w:date="2012-03-06T17:14:00Z"/>
                <w:b w:val="0"/>
              </w:rPr>
            </w:pPr>
          </w:p>
        </w:tc>
      </w:tr>
      <w:tr w:rsidR="00F2462B" w:rsidRPr="003F17AE" w14:paraId="164D9903" w14:textId="77777777" w:rsidTr="00F80087">
        <w:trPr>
          <w:cantSplit/>
          <w:jc w:val="center"/>
        </w:trPr>
        <w:tc>
          <w:tcPr>
            <w:tcW w:w="8394" w:type="dxa"/>
          </w:tcPr>
          <w:p w14:paraId="1858EDD0" w14:textId="54059704" w:rsidR="00F2462B" w:rsidRPr="003F17AE" w:rsidRDefault="00F2462B" w:rsidP="00955F86">
            <w:pPr>
              <w:pStyle w:val="tablesyntax"/>
              <w:rPr>
                <w:rFonts w:ascii="Times New Roman" w:hAnsi="Times New Roman"/>
              </w:rPr>
            </w:pPr>
            <w:del w:id="131" w:author="Benjamin Bross" w:date="2012-03-06T16:18: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blkIdx </w:t>
            </w:r>
            <w:ins w:id="132" w:author="Benjamin Bross" w:date="2012-03-19T12:51:00Z">
              <w:r w:rsidR="00327F11">
                <w:rPr>
                  <w:rFonts w:ascii="Times New Roman" w:hAnsi="Times New Roman"/>
                </w:rPr>
                <w:t>&lt;</w:t>
              </w:r>
            </w:ins>
            <w:del w:id="133" w:author="Benjamin Bross" w:date="2012-03-19T12:51:00Z">
              <w:r w:rsidRPr="003F17AE" w:rsidDel="00327F11">
                <w:rPr>
                  <w:rFonts w:ascii="Times New Roman" w:hAnsi="Times New Roman"/>
                </w:rPr>
                <w:delText>= =</w:delText>
              </w:r>
            </w:del>
            <w:r w:rsidRPr="003F17AE">
              <w:rPr>
                <w:rFonts w:ascii="Times New Roman" w:hAnsi="Times New Roman"/>
              </w:rPr>
              <w:t xml:space="preserve"> 3  </w:t>
            </w:r>
            <w:ins w:id="134" w:author="Benjamin Bross" w:date="2012-03-19T12:51:00Z">
              <w:r w:rsidR="00327F11" w:rsidRPr="003F17AE">
                <w:rPr>
                  <w:rFonts w:ascii="Times New Roman" w:hAnsi="Times New Roman"/>
                </w:rPr>
                <w:t>| |</w:t>
              </w:r>
            </w:ins>
            <w:del w:id="135" w:author="Benjamin Bross" w:date="2012-03-19T12:51:00Z">
              <w:r w:rsidRPr="003F17AE" w:rsidDel="00327F11">
                <w:rPr>
                  <w:rFonts w:ascii="Times New Roman" w:hAnsi="Times New Roman"/>
                </w:rPr>
                <w:delText>&amp;&amp;</w:delText>
              </w:r>
            </w:del>
            <w:r w:rsidRPr="003F17AE">
              <w:rPr>
                <w:rFonts w:ascii="Times New Roman" w:hAnsi="Times New Roman"/>
              </w:rPr>
              <w:t xml:space="preserve">  log2TrafoSize  </w:t>
            </w:r>
            <w:ins w:id="136" w:author="Benjamin Bross" w:date="2012-03-19T12:51:00Z">
              <w:r w:rsidR="00327F11">
                <w:rPr>
                  <w:rFonts w:ascii="Times New Roman" w:hAnsi="Times New Roman"/>
                </w:rPr>
                <w:t>= =</w:t>
              </w:r>
            </w:ins>
            <w:del w:id="137" w:author="Benjamin Bross" w:date="2012-03-19T12:51:00Z">
              <w:r w:rsidRPr="003F17AE" w:rsidDel="00327F11">
                <w:rPr>
                  <w:rFonts w:ascii="Times New Roman" w:hAnsi="Times New Roman"/>
                </w:rPr>
                <w:delText>&lt;</w:delText>
              </w:r>
            </w:del>
            <w:r w:rsidRPr="003F17AE">
              <w:rPr>
                <w:rFonts w:ascii="Times New Roman" w:hAnsi="Times New Roman"/>
              </w:rPr>
              <w:t xml:space="preserve">  Log2MaxTrafoSize </w:t>
            </w:r>
            <w:ins w:id="138" w:author="Benjamin Bross" w:date="2012-03-06T17:25:00Z">
              <w:r w:rsidR="00955F86">
                <w:rPr>
                  <w:rFonts w:ascii="Times New Roman" w:hAnsi="Times New Roman"/>
                </w:rPr>
                <w:t xml:space="preserve"> </w:t>
              </w:r>
            </w:ins>
            <w:ins w:id="139" w:author="Benjamin Bross" w:date="2012-03-19T12:52:00Z">
              <w:r w:rsidR="00327F11" w:rsidRPr="003F17AE">
                <w:rPr>
                  <w:rFonts w:ascii="Times New Roman" w:hAnsi="Times New Roman"/>
                </w:rPr>
                <w:t>| |</w:t>
              </w:r>
            </w:ins>
            <w:del w:id="140" w:author="Benjamin Bross" w:date="2012-03-06T17:25:00Z">
              <w:r w:rsidRPr="003F17AE" w:rsidDel="00955F86">
                <w:rPr>
                  <w:rFonts w:ascii="Times New Roman" w:hAnsi="Times New Roman"/>
                </w:rPr>
                <w:delText>)</w:delText>
              </w:r>
            </w:del>
            <w:ins w:id="141" w:author="Benjamin Bross" w:date="2012-03-06T17:25:00Z">
              <w:r w:rsidR="00955F86">
                <w:rPr>
                  <w:rFonts w:ascii="Times New Roman" w:hAnsi="Times New Roman"/>
                </w:rPr>
                <w:t xml:space="preserve">  </w:t>
              </w:r>
              <w:r w:rsidR="00955F86">
                <w:rPr>
                  <w:rFonts w:ascii="Times New Roman" w:hAnsi="Times New Roman"/>
                </w:rPr>
                <w:br/>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t xml:space="preserve">cbf_cb[ xBase ][ yBase ][ trafoDepth ]  </w:t>
              </w:r>
            </w:ins>
            <w:ins w:id="142" w:author="Benjamin Bross" w:date="2012-03-19T12:52:00Z">
              <w:r w:rsidR="00327F11" w:rsidRPr="003F17AE">
                <w:rPr>
                  <w:rFonts w:ascii="Times New Roman" w:hAnsi="Times New Roman"/>
                </w:rPr>
                <w:t>| |</w:t>
              </w:r>
            </w:ins>
            <w:ins w:id="143" w:author="Benjamin Bross" w:date="2012-03-06T17:25:00Z">
              <w:r w:rsidR="00955F86" w:rsidRPr="003F17AE">
                <w:rPr>
                  <w:rFonts w:ascii="Times New Roman" w:hAnsi="Times New Roman"/>
                </w:rPr>
                <w:t xml:space="preserve">  </w:t>
              </w:r>
              <w:r w:rsidR="00955F86" w:rsidRPr="003F17AE">
                <w:rPr>
                  <w:rFonts w:ascii="Times New Roman" w:hAnsi="Times New Roman"/>
                </w:rPr>
                <w:br/>
              </w:r>
              <w:r w:rsidR="00327F11">
                <w:rPr>
                  <w:rFonts w:ascii="Times New Roman" w:hAnsi="Times New Roman"/>
                </w:rPr>
                <w:tab/>
              </w:r>
              <w:r w:rsidR="00327F11">
                <w:rPr>
                  <w:rFonts w:ascii="Times New Roman" w:hAnsi="Times New Roman"/>
                </w:rPr>
                <w:tab/>
              </w:r>
              <w:r w:rsidR="00327F11">
                <w:rPr>
                  <w:rFonts w:ascii="Times New Roman" w:hAnsi="Times New Roman"/>
                </w:rPr>
                <w:tab/>
              </w:r>
              <w:r w:rsidR="00327F11">
                <w:rPr>
                  <w:rFonts w:ascii="Times New Roman" w:hAnsi="Times New Roman"/>
                </w:rPr>
                <w:tab/>
              </w:r>
              <w:r w:rsidR="00327F11">
                <w:rPr>
                  <w:rFonts w:ascii="Times New Roman" w:hAnsi="Times New Roman"/>
                </w:rPr>
                <w:tab/>
              </w:r>
              <w:r w:rsidR="00955F86" w:rsidRPr="003F17AE">
                <w:rPr>
                  <w:rFonts w:ascii="Times New Roman" w:hAnsi="Times New Roman"/>
                </w:rPr>
                <w:t>cbf_cb[ xBase + </w:t>
              </w:r>
              <w:r w:rsidR="00955F86" w:rsidRPr="003F17AE">
                <w:rPr>
                  <w:rFonts w:ascii="Times New Roman" w:eastAsia="Times New Roman" w:hAnsi="Times New Roman"/>
                  <w:lang w:eastAsia="zh-CN"/>
                </w:rPr>
                <w:t>( </w:t>
              </w:r>
              <w:r w:rsidR="00955F86" w:rsidRPr="003F17AE">
                <w:rPr>
                  <w:rFonts w:ascii="Times New Roman" w:hAnsi="Times New Roman"/>
                </w:rPr>
                <w:t>1 &lt;&lt; log2Trafo</w:t>
              </w:r>
              <w:r w:rsidR="00955F86" w:rsidRPr="003F17AE">
                <w:rPr>
                  <w:rFonts w:ascii="Times New Roman" w:eastAsia="Times New Roman" w:hAnsi="Times New Roman"/>
                  <w:lang w:eastAsia="zh-CN"/>
                </w:rPr>
                <w:t>Width ) </w:t>
              </w:r>
              <w:r w:rsidR="00955F86" w:rsidRPr="003F17AE">
                <w:rPr>
                  <w:rFonts w:ascii="Times New Roman" w:hAnsi="Times New Roman"/>
                </w:rPr>
                <w:t xml:space="preserve">][ yBase ][ trafoDepth ]  </w:t>
              </w:r>
            </w:ins>
            <w:ins w:id="144" w:author="Benjamin Bross" w:date="2012-03-19T12:52:00Z">
              <w:r w:rsidR="00327F11" w:rsidRPr="003F17AE">
                <w:rPr>
                  <w:rFonts w:ascii="Times New Roman" w:hAnsi="Times New Roman"/>
                </w:rPr>
                <w:t>| |</w:t>
              </w:r>
            </w:ins>
            <w:ins w:id="145" w:author="Benjamin Bross" w:date="2012-03-06T17:25:00Z">
              <w:r w:rsidR="00955F86" w:rsidRPr="003F17AE">
                <w:rPr>
                  <w:rFonts w:ascii="Times New Roman" w:hAnsi="Times New Roman"/>
                </w:rPr>
                <w:t xml:space="preserve">  </w:t>
              </w:r>
              <w:r w:rsidR="00955F86" w:rsidRPr="003F17AE">
                <w:rPr>
                  <w:rFonts w:ascii="Times New Roman" w:hAnsi="Times New Roman"/>
                </w:rPr>
                <w:br/>
              </w:r>
              <w:r w:rsidR="00327F11">
                <w:rPr>
                  <w:rFonts w:ascii="Times New Roman" w:hAnsi="Times New Roman"/>
                </w:rPr>
                <w:tab/>
              </w:r>
              <w:r w:rsidR="00327F11">
                <w:rPr>
                  <w:rFonts w:ascii="Times New Roman" w:hAnsi="Times New Roman"/>
                </w:rPr>
                <w:tab/>
              </w:r>
              <w:r w:rsidR="00327F11">
                <w:rPr>
                  <w:rFonts w:ascii="Times New Roman" w:hAnsi="Times New Roman"/>
                </w:rPr>
                <w:tab/>
              </w:r>
              <w:r w:rsidR="00327F11">
                <w:rPr>
                  <w:rFonts w:ascii="Times New Roman" w:hAnsi="Times New Roman"/>
                </w:rPr>
                <w:tab/>
              </w:r>
              <w:r w:rsidR="00327F11">
                <w:rPr>
                  <w:rFonts w:ascii="Times New Roman" w:hAnsi="Times New Roman"/>
                </w:rPr>
                <w:tab/>
              </w:r>
              <w:r w:rsidR="00955F86" w:rsidRPr="003F17AE">
                <w:rPr>
                  <w:rFonts w:ascii="Times New Roman" w:hAnsi="Times New Roman"/>
                </w:rPr>
                <w:t>cbf_cb[ xBase ][ yBase + </w:t>
              </w:r>
              <w:r w:rsidR="00955F86" w:rsidRPr="003F17AE">
                <w:rPr>
                  <w:rFonts w:ascii="Times New Roman" w:eastAsia="Times New Roman" w:hAnsi="Times New Roman"/>
                  <w:lang w:eastAsia="zh-CN"/>
                </w:rPr>
                <w:t>( </w:t>
              </w:r>
              <w:r w:rsidR="00955F86" w:rsidRPr="003F17AE">
                <w:rPr>
                  <w:rFonts w:ascii="Times New Roman" w:hAnsi="Times New Roman"/>
                </w:rPr>
                <w:t>1 &lt;&lt; log2Trafo</w:t>
              </w:r>
              <w:r w:rsidR="00955F86" w:rsidRPr="003F17AE">
                <w:rPr>
                  <w:rFonts w:ascii="Times New Roman" w:eastAsia="Times New Roman" w:hAnsi="Times New Roman"/>
                  <w:lang w:eastAsia="zh-CN"/>
                </w:rPr>
                <w:t>Height ) </w:t>
              </w:r>
              <w:r w:rsidR="00955F86" w:rsidRPr="003F17AE">
                <w:rPr>
                  <w:rFonts w:ascii="Times New Roman" w:hAnsi="Times New Roman"/>
                </w:rPr>
                <w:t>][ trafoDepth ]</w:t>
              </w:r>
            </w:ins>
            <w:ins w:id="146" w:author="Benjamin Bross" w:date="2012-03-19T12:22:00Z">
              <w:r w:rsidR="00FB365A">
                <w:rPr>
                  <w:rFonts w:ascii="Times New Roman" w:hAnsi="Times New Roman"/>
                </w:rPr>
                <w:t xml:space="preserve"> )</w:t>
              </w:r>
            </w:ins>
          </w:p>
        </w:tc>
        <w:tc>
          <w:tcPr>
            <w:tcW w:w="1193" w:type="dxa"/>
          </w:tcPr>
          <w:p w14:paraId="26A8017B" w14:textId="77777777" w:rsidR="00F2462B" w:rsidRPr="003F17AE" w:rsidRDefault="00F2462B" w:rsidP="00933515">
            <w:pPr>
              <w:pStyle w:val="tableheading"/>
              <w:rPr>
                <w:b w:val="0"/>
              </w:rPr>
            </w:pPr>
          </w:p>
        </w:tc>
      </w:tr>
      <w:tr w:rsidR="00F2462B" w:rsidRPr="003F17AE" w:rsidDel="00955F86" w14:paraId="7DABD55A" w14:textId="77777777" w:rsidTr="00F80087">
        <w:trPr>
          <w:cantSplit/>
          <w:jc w:val="center"/>
          <w:del w:id="147" w:author="Benjamin Bross" w:date="2012-03-06T17:26:00Z"/>
        </w:trPr>
        <w:tc>
          <w:tcPr>
            <w:tcW w:w="8394" w:type="dxa"/>
          </w:tcPr>
          <w:p w14:paraId="39F3CCF3" w14:textId="77777777" w:rsidR="00F2462B" w:rsidRPr="003F17AE" w:rsidDel="00955F86" w:rsidRDefault="00F2462B" w:rsidP="00955F86">
            <w:pPr>
              <w:pStyle w:val="tablesyntax"/>
              <w:rPr>
                <w:del w:id="148" w:author="Benjamin Bross" w:date="2012-03-06T17:26:00Z"/>
                <w:rFonts w:ascii="Times New Roman" w:hAnsi="Times New Roman"/>
              </w:rPr>
            </w:pPr>
            <w:del w:id="149" w:author="Benjamin Bross" w:date="2012-03-06T16:18:00Z">
              <w:r w:rsidRPr="003F17AE" w:rsidDel="001F3729">
                <w:rPr>
                  <w:rFonts w:ascii="Times New Roman" w:hAnsi="Times New Roman"/>
                </w:rPr>
                <w:tab/>
              </w:r>
            </w:del>
            <w:del w:id="150" w:author="Benjamin Bross" w:date="2012-03-06T17:26: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del>
            <w:del w:id="151" w:author="Benjamin Bross" w:date="2012-03-06T17:24:00Z">
              <w:r w:rsidRPr="003F17AE" w:rsidDel="00955F86">
                <w:rPr>
                  <w:rFonts w:ascii="Times New Roman" w:hAnsi="Times New Roman"/>
                </w:rPr>
                <w:delText xml:space="preserve">readCbf = </w:delText>
              </w:r>
            </w:del>
            <w:del w:id="152" w:author="Benjamin Bross" w:date="2012-03-06T17:26:00Z">
              <w:r w:rsidRPr="003F17AE" w:rsidDel="00955F86">
                <w:rPr>
                  <w:rFonts w:ascii="Times New Roman" w:hAnsi="Times New Roman"/>
                </w:rPr>
                <w:delText xml:space="preserve">cbf_cb[ xBase ][ yBase ][ trafoDepth ]  </w:delText>
              </w:r>
            </w:del>
            <w:del w:id="153" w:author="Benjamin Bross" w:date="2012-03-06T17:24:00Z">
              <w:r w:rsidRPr="003F17AE" w:rsidDel="00955F86">
                <w:rPr>
                  <w:rFonts w:ascii="Times New Roman" w:hAnsi="Times New Roman"/>
                </w:rPr>
                <w:delText>| |</w:delText>
              </w:r>
            </w:del>
            <w:del w:id="154" w:author="Benjamin Bross" w:date="2012-03-06T17:26:00Z">
              <w:r w:rsidRPr="003F17AE" w:rsidDel="00955F86">
                <w:rPr>
                  <w:rFonts w:ascii="Times New Roman" w:hAnsi="Times New Roman"/>
                </w:rPr>
                <w:delText xml:space="preserve">  </w:delText>
              </w:r>
              <w:r w:rsidRPr="003F17AE" w:rsidDel="00955F86">
                <w:rPr>
                  <w:rFonts w:ascii="Times New Roman" w:hAnsi="Times New Roman"/>
                </w:rPr>
                <w:br/>
              </w:r>
            </w:del>
            <w:del w:id="155" w:author="Benjamin Bross" w:date="2012-03-06T16:18:00Z">
              <w:r w:rsidRPr="003F17AE" w:rsidDel="001F3729">
                <w:rPr>
                  <w:rFonts w:ascii="Times New Roman" w:hAnsi="Times New Roman"/>
                </w:rPr>
                <w:tab/>
              </w:r>
            </w:del>
            <w:del w:id="156" w:author="Benjamin Bross" w:date="2012-03-06T17:26: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cbf_cb[ xBase + </w:delText>
              </w:r>
              <w:r w:rsidRPr="003F17AE" w:rsidDel="00955F86">
                <w:rPr>
                  <w:rFonts w:ascii="Times New Roman" w:eastAsia="Times New Roman" w:hAnsi="Times New Roman"/>
                  <w:lang w:eastAsia="zh-CN"/>
                </w:rPr>
                <w:delText>( </w:delText>
              </w:r>
              <w:r w:rsidRPr="003F17AE" w:rsidDel="00955F86">
                <w:rPr>
                  <w:rFonts w:ascii="Times New Roman" w:hAnsi="Times New Roman"/>
                </w:rPr>
                <w:delText>1 &lt;&lt; log2Trafo</w:delText>
              </w:r>
              <w:r w:rsidRPr="003F17AE" w:rsidDel="00955F86">
                <w:rPr>
                  <w:rFonts w:ascii="Times New Roman" w:eastAsia="Times New Roman" w:hAnsi="Times New Roman"/>
                  <w:lang w:eastAsia="zh-CN"/>
                </w:rPr>
                <w:delText>Width ) </w:delText>
              </w:r>
              <w:r w:rsidRPr="003F17AE" w:rsidDel="00955F86">
                <w:rPr>
                  <w:rFonts w:ascii="Times New Roman" w:hAnsi="Times New Roman"/>
                </w:rPr>
                <w:delText xml:space="preserve">][ yBase ][ trafoDepth ]  </w:delText>
              </w:r>
            </w:del>
            <w:del w:id="157" w:author="Benjamin Bross" w:date="2012-03-06T17:25:00Z">
              <w:r w:rsidRPr="003F17AE" w:rsidDel="00955F86">
                <w:rPr>
                  <w:rFonts w:ascii="Times New Roman" w:hAnsi="Times New Roman"/>
                </w:rPr>
                <w:delText>| |</w:delText>
              </w:r>
            </w:del>
            <w:del w:id="158" w:author="Benjamin Bross" w:date="2012-03-06T17:26:00Z">
              <w:r w:rsidRPr="003F17AE" w:rsidDel="00955F86">
                <w:rPr>
                  <w:rFonts w:ascii="Times New Roman" w:hAnsi="Times New Roman"/>
                </w:rPr>
                <w:delText xml:space="preserve">  </w:delText>
              </w:r>
              <w:r w:rsidRPr="003F17AE" w:rsidDel="00955F86">
                <w:rPr>
                  <w:rFonts w:ascii="Times New Roman" w:hAnsi="Times New Roman"/>
                </w:rPr>
                <w:br/>
              </w:r>
            </w:del>
            <w:del w:id="159" w:author="Benjamin Bross" w:date="2012-03-06T16:18:00Z">
              <w:r w:rsidRPr="003F17AE" w:rsidDel="001F3729">
                <w:rPr>
                  <w:rFonts w:ascii="Times New Roman" w:hAnsi="Times New Roman"/>
                </w:rPr>
                <w:tab/>
              </w:r>
            </w:del>
            <w:del w:id="160" w:author="Benjamin Bross" w:date="2012-03-06T17:26: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cbf_cb[ xBase ][ yBase + </w:delText>
              </w:r>
              <w:r w:rsidRPr="003F17AE" w:rsidDel="00955F86">
                <w:rPr>
                  <w:rFonts w:ascii="Times New Roman" w:eastAsia="Times New Roman" w:hAnsi="Times New Roman"/>
                  <w:lang w:eastAsia="zh-CN"/>
                </w:rPr>
                <w:delText>( </w:delText>
              </w:r>
              <w:r w:rsidRPr="003F17AE" w:rsidDel="00955F86">
                <w:rPr>
                  <w:rFonts w:ascii="Times New Roman" w:hAnsi="Times New Roman"/>
                </w:rPr>
                <w:delText>1 &lt;&lt; log2Trafo</w:delText>
              </w:r>
              <w:r w:rsidRPr="003F17AE" w:rsidDel="00955F86">
                <w:rPr>
                  <w:rFonts w:ascii="Times New Roman" w:eastAsia="Times New Roman" w:hAnsi="Times New Roman"/>
                  <w:lang w:eastAsia="zh-CN"/>
                </w:rPr>
                <w:delText>Height ) </w:delText>
              </w:r>
              <w:r w:rsidRPr="003F17AE" w:rsidDel="00955F86">
                <w:rPr>
                  <w:rFonts w:ascii="Times New Roman" w:hAnsi="Times New Roman"/>
                </w:rPr>
                <w:delText>][ trafoDepth ]</w:delText>
              </w:r>
            </w:del>
          </w:p>
        </w:tc>
        <w:tc>
          <w:tcPr>
            <w:tcW w:w="1193" w:type="dxa"/>
          </w:tcPr>
          <w:p w14:paraId="590A5D58" w14:textId="77777777" w:rsidR="00F2462B" w:rsidRPr="003F17AE" w:rsidDel="00955F86" w:rsidRDefault="00F2462B" w:rsidP="00933515">
            <w:pPr>
              <w:pStyle w:val="tableheading"/>
              <w:rPr>
                <w:del w:id="161" w:author="Benjamin Bross" w:date="2012-03-06T17:26:00Z"/>
                <w:b w:val="0"/>
              </w:rPr>
            </w:pPr>
          </w:p>
        </w:tc>
      </w:tr>
      <w:tr w:rsidR="00F2462B" w:rsidRPr="003F17AE" w:rsidDel="00955F86" w14:paraId="6BF9B889" w14:textId="77777777" w:rsidTr="00F80087">
        <w:trPr>
          <w:cantSplit/>
          <w:jc w:val="center"/>
          <w:del w:id="162" w:author="Benjamin Bross" w:date="2012-03-06T17:15:00Z"/>
        </w:trPr>
        <w:tc>
          <w:tcPr>
            <w:tcW w:w="8394" w:type="dxa"/>
          </w:tcPr>
          <w:p w14:paraId="4424DC79" w14:textId="77777777" w:rsidR="00F2462B" w:rsidRPr="003F17AE" w:rsidDel="00955F86" w:rsidRDefault="00F2462B" w:rsidP="000F5C09">
            <w:pPr>
              <w:pStyle w:val="tablesyntax"/>
              <w:rPr>
                <w:del w:id="163" w:author="Benjamin Bross" w:date="2012-03-06T17:15:00Z"/>
                <w:rFonts w:ascii="Times New Roman" w:hAnsi="Times New Roman"/>
              </w:rPr>
            </w:pPr>
            <w:del w:id="164" w:author="Benjamin Bross" w:date="2012-03-06T16:18:00Z">
              <w:r w:rsidRPr="003F17AE" w:rsidDel="001F3729">
                <w:rPr>
                  <w:rFonts w:ascii="Times New Roman" w:hAnsi="Times New Roman"/>
                </w:rPr>
                <w:tab/>
              </w:r>
            </w:del>
            <w:del w:id="165" w:author="Benjamin Bross" w:date="2012-03-06T17:15: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002A3B88" w:rsidRPr="003F17AE" w:rsidDel="00955F86">
                <w:rPr>
                  <w:rFonts w:ascii="Times New Roman" w:hAnsi="Times New Roman"/>
                </w:rPr>
                <w:delText>if(</w:delText>
              </w:r>
              <w:r w:rsidRPr="003F17AE" w:rsidDel="00955F86">
                <w:rPr>
                  <w:rFonts w:ascii="Times New Roman" w:hAnsi="Times New Roman"/>
                </w:rPr>
                <w:delText xml:space="preserve"> !readCbf )</w:delText>
              </w:r>
            </w:del>
          </w:p>
        </w:tc>
        <w:tc>
          <w:tcPr>
            <w:tcW w:w="1193" w:type="dxa"/>
          </w:tcPr>
          <w:p w14:paraId="552AF4AF" w14:textId="77777777" w:rsidR="00F2462B" w:rsidRPr="003F17AE" w:rsidDel="00955F86" w:rsidRDefault="00F2462B" w:rsidP="00933515">
            <w:pPr>
              <w:pStyle w:val="tableheading"/>
              <w:rPr>
                <w:del w:id="166" w:author="Benjamin Bross" w:date="2012-03-06T17:15:00Z"/>
                <w:b w:val="0"/>
              </w:rPr>
            </w:pPr>
          </w:p>
        </w:tc>
      </w:tr>
      <w:tr w:rsidR="00F2462B" w:rsidRPr="003F17AE" w:rsidDel="00955F86" w14:paraId="5F323395" w14:textId="77777777" w:rsidTr="00F80087">
        <w:trPr>
          <w:cantSplit/>
          <w:jc w:val="center"/>
          <w:del w:id="167" w:author="Benjamin Bross" w:date="2012-03-06T17:15:00Z"/>
        </w:trPr>
        <w:tc>
          <w:tcPr>
            <w:tcW w:w="8394" w:type="dxa"/>
          </w:tcPr>
          <w:p w14:paraId="66294D3D" w14:textId="77777777" w:rsidR="00F2462B" w:rsidRPr="003F17AE" w:rsidDel="00955F86" w:rsidRDefault="00F2462B" w:rsidP="00CB5B6B">
            <w:pPr>
              <w:pStyle w:val="tablesyntax"/>
              <w:rPr>
                <w:del w:id="168" w:author="Benjamin Bross" w:date="2012-03-06T17:15:00Z"/>
                <w:rFonts w:ascii="Times New Roman" w:hAnsi="Times New Roman"/>
              </w:rPr>
            </w:pPr>
            <w:del w:id="169" w:author="Benjamin Bross" w:date="2012-03-06T16:18:00Z">
              <w:r w:rsidRPr="003F17AE" w:rsidDel="001F3729">
                <w:rPr>
                  <w:rFonts w:ascii="Times New Roman" w:hAnsi="Times New Roman"/>
                </w:rPr>
                <w:tab/>
              </w:r>
            </w:del>
            <w:del w:id="170" w:author="Benjamin Bross" w:date="2012-03-06T17:15: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cbf_cb[ x0 ][ y0 ][ trafoDepth ] = 1</w:delText>
              </w:r>
            </w:del>
          </w:p>
        </w:tc>
        <w:tc>
          <w:tcPr>
            <w:tcW w:w="1193" w:type="dxa"/>
          </w:tcPr>
          <w:p w14:paraId="59850589" w14:textId="77777777" w:rsidR="00F2462B" w:rsidRPr="003F17AE" w:rsidDel="00955F86" w:rsidRDefault="00F2462B" w:rsidP="00933515">
            <w:pPr>
              <w:pStyle w:val="tableheading"/>
              <w:rPr>
                <w:del w:id="171" w:author="Benjamin Bross" w:date="2012-03-06T17:15:00Z"/>
                <w:b w:val="0"/>
              </w:rPr>
            </w:pPr>
          </w:p>
        </w:tc>
      </w:tr>
      <w:tr w:rsidR="00F2462B" w:rsidRPr="003F17AE" w:rsidDel="00955F86" w14:paraId="1B262B49" w14:textId="77777777" w:rsidTr="00F80087">
        <w:trPr>
          <w:cantSplit/>
          <w:jc w:val="center"/>
          <w:del w:id="172" w:author="Benjamin Bross" w:date="2012-03-06T17:16:00Z"/>
        </w:trPr>
        <w:tc>
          <w:tcPr>
            <w:tcW w:w="8394" w:type="dxa"/>
          </w:tcPr>
          <w:p w14:paraId="23F1BAAA" w14:textId="77777777" w:rsidR="00F2462B" w:rsidRPr="003F17AE" w:rsidDel="00955F86" w:rsidRDefault="00F2462B" w:rsidP="00CB5B6B">
            <w:pPr>
              <w:pStyle w:val="tablesyntax"/>
              <w:rPr>
                <w:del w:id="173" w:author="Benjamin Bross" w:date="2012-03-06T17:16:00Z"/>
                <w:rFonts w:ascii="Times New Roman" w:hAnsi="Times New Roman"/>
              </w:rPr>
            </w:pPr>
            <w:del w:id="174" w:author="Benjamin Bross" w:date="2012-03-06T16:19:00Z">
              <w:r w:rsidRPr="003F17AE" w:rsidDel="001F3729">
                <w:rPr>
                  <w:rFonts w:ascii="Times New Roman" w:hAnsi="Times New Roman"/>
                </w:rPr>
                <w:tab/>
              </w:r>
            </w:del>
            <w:del w:id="175" w:author="Benjamin Bross" w:date="2012-03-06T17:16: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else</w:delText>
              </w:r>
            </w:del>
          </w:p>
        </w:tc>
        <w:tc>
          <w:tcPr>
            <w:tcW w:w="1193" w:type="dxa"/>
          </w:tcPr>
          <w:p w14:paraId="0B92D5F1" w14:textId="77777777" w:rsidR="00F2462B" w:rsidRPr="003F17AE" w:rsidDel="00955F86" w:rsidRDefault="00F2462B" w:rsidP="00933515">
            <w:pPr>
              <w:pStyle w:val="tableheading"/>
              <w:rPr>
                <w:del w:id="176" w:author="Benjamin Bross" w:date="2012-03-06T17:16:00Z"/>
                <w:b w:val="0"/>
              </w:rPr>
            </w:pPr>
          </w:p>
        </w:tc>
      </w:tr>
      <w:tr w:rsidR="00F2462B" w:rsidRPr="003F17AE" w14:paraId="1BF27B7E" w14:textId="77777777" w:rsidTr="00F80087">
        <w:trPr>
          <w:cantSplit/>
          <w:jc w:val="center"/>
        </w:trPr>
        <w:tc>
          <w:tcPr>
            <w:tcW w:w="8394" w:type="dxa"/>
          </w:tcPr>
          <w:p w14:paraId="225753DB" w14:textId="77777777" w:rsidR="00F2462B" w:rsidRPr="003F17AE" w:rsidRDefault="00F2462B" w:rsidP="00BE4516">
            <w:pPr>
              <w:pStyle w:val="tablesyntax"/>
              <w:rPr>
                <w:rFonts w:ascii="Times New Roman" w:hAnsi="Times New Roman"/>
              </w:rPr>
            </w:pPr>
            <w:del w:id="177"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cbf_cb</w:t>
            </w:r>
            <w:r w:rsidRPr="003F17AE">
              <w:rPr>
                <w:rFonts w:ascii="Times New Roman" w:hAnsi="Times New Roman"/>
              </w:rPr>
              <w:t>[ x0 ][ y0 ][ trafoDepth ]</w:t>
            </w:r>
          </w:p>
        </w:tc>
        <w:tc>
          <w:tcPr>
            <w:tcW w:w="1193" w:type="dxa"/>
          </w:tcPr>
          <w:p w14:paraId="0B38C537" w14:textId="77777777" w:rsidR="00F2462B" w:rsidRPr="003F17AE" w:rsidRDefault="00F2462B" w:rsidP="00933515">
            <w:pPr>
              <w:pStyle w:val="tableheading"/>
              <w:rPr>
                <w:b w:val="0"/>
              </w:rPr>
            </w:pPr>
            <w:r w:rsidRPr="003F17AE">
              <w:rPr>
                <w:b w:val="0"/>
              </w:rPr>
              <w:t>ae(v)</w:t>
            </w:r>
          </w:p>
        </w:tc>
      </w:tr>
      <w:tr w:rsidR="00F2462B" w:rsidRPr="003F17AE" w14:paraId="278B0D08" w14:textId="77777777" w:rsidTr="00F80087">
        <w:trPr>
          <w:cantSplit/>
          <w:jc w:val="center"/>
        </w:trPr>
        <w:tc>
          <w:tcPr>
            <w:tcW w:w="8394" w:type="dxa"/>
          </w:tcPr>
          <w:p w14:paraId="40784034" w14:textId="77777777" w:rsidR="00F2462B" w:rsidRPr="003F17AE" w:rsidRDefault="00F2462B" w:rsidP="00BE4516">
            <w:pPr>
              <w:pStyle w:val="tablesyntax"/>
              <w:rPr>
                <w:rFonts w:ascii="Times New Roman" w:hAnsi="Times New Roman"/>
              </w:rPr>
            </w:pPr>
            <w:del w:id="178"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w:t>
            </w:r>
          </w:p>
        </w:tc>
        <w:tc>
          <w:tcPr>
            <w:tcW w:w="1193" w:type="dxa"/>
          </w:tcPr>
          <w:p w14:paraId="6043E3E7" w14:textId="77777777" w:rsidR="00F2462B" w:rsidRPr="003F17AE" w:rsidRDefault="00F2462B" w:rsidP="00933515">
            <w:pPr>
              <w:pStyle w:val="tableheading"/>
              <w:rPr>
                <w:b w:val="0"/>
              </w:rPr>
            </w:pPr>
          </w:p>
        </w:tc>
      </w:tr>
      <w:tr w:rsidR="00F2462B" w:rsidRPr="003F17AE" w14:paraId="3CC0074F" w14:textId="77777777" w:rsidTr="00F80087">
        <w:trPr>
          <w:cantSplit/>
          <w:jc w:val="center"/>
        </w:trPr>
        <w:tc>
          <w:tcPr>
            <w:tcW w:w="8394" w:type="dxa"/>
          </w:tcPr>
          <w:p w14:paraId="1C7FA5E7" w14:textId="77777777" w:rsidR="00F2462B" w:rsidRPr="003F17AE" w:rsidRDefault="00F2462B" w:rsidP="00CB5B6B">
            <w:pPr>
              <w:pStyle w:val="tablesyntax"/>
              <w:rPr>
                <w:rFonts w:ascii="Times New Roman" w:hAnsi="Times New Roman"/>
              </w:rPr>
            </w:pPr>
            <w:del w:id="179"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if( firstChromaCbf  | |  cbf_cr[ xBase ][ yBase ][ trafoDepth − 1 ] ) {</w:t>
            </w:r>
          </w:p>
        </w:tc>
        <w:tc>
          <w:tcPr>
            <w:tcW w:w="1193" w:type="dxa"/>
          </w:tcPr>
          <w:p w14:paraId="680C5905" w14:textId="77777777" w:rsidR="00F2462B" w:rsidRPr="003F17AE" w:rsidRDefault="00F2462B" w:rsidP="00933515">
            <w:pPr>
              <w:pStyle w:val="tableheading"/>
              <w:rPr>
                <w:b w:val="0"/>
              </w:rPr>
            </w:pPr>
          </w:p>
        </w:tc>
      </w:tr>
      <w:tr w:rsidR="00F2462B" w:rsidRPr="003F17AE" w:rsidDel="00955F86" w14:paraId="49EB3797" w14:textId="77777777" w:rsidTr="00F80087">
        <w:trPr>
          <w:cantSplit/>
          <w:jc w:val="center"/>
          <w:del w:id="180" w:author="Benjamin Bross" w:date="2012-03-06T17:27:00Z"/>
        </w:trPr>
        <w:tc>
          <w:tcPr>
            <w:tcW w:w="8394" w:type="dxa"/>
          </w:tcPr>
          <w:p w14:paraId="2DE52A28" w14:textId="77777777" w:rsidR="00F2462B" w:rsidRPr="003F17AE" w:rsidDel="00955F86" w:rsidRDefault="00F2462B" w:rsidP="00CB5B6B">
            <w:pPr>
              <w:pStyle w:val="tablesyntax"/>
              <w:rPr>
                <w:del w:id="181" w:author="Benjamin Bross" w:date="2012-03-06T17:27:00Z"/>
                <w:rFonts w:ascii="Times New Roman" w:hAnsi="Times New Roman"/>
              </w:rPr>
            </w:pPr>
            <w:del w:id="182" w:author="Benjamin Bross" w:date="2012-03-06T16:19:00Z">
              <w:r w:rsidRPr="003F17AE" w:rsidDel="001F3729">
                <w:rPr>
                  <w:rFonts w:ascii="Times New Roman" w:hAnsi="Times New Roman"/>
                </w:rPr>
                <w:tab/>
              </w:r>
            </w:del>
            <w:del w:id="183" w:author="Benjamin Bross" w:date="2012-03-06T17:27: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 xml:space="preserve">readCbf = </w:delText>
              </w:r>
              <w:r w:rsidR="00F744A9" w:rsidRPr="003F17AE" w:rsidDel="00955F86">
                <w:rPr>
                  <w:rFonts w:ascii="Times New Roman" w:eastAsia="Times New Roman" w:hAnsi="Times New Roman"/>
                  <w:lang w:eastAsia="zh-CN"/>
                </w:rPr>
                <w:delText>TRUE</w:delText>
              </w:r>
            </w:del>
          </w:p>
        </w:tc>
        <w:tc>
          <w:tcPr>
            <w:tcW w:w="1193" w:type="dxa"/>
          </w:tcPr>
          <w:p w14:paraId="4B8F0CCF" w14:textId="77777777" w:rsidR="00F2462B" w:rsidRPr="003F17AE" w:rsidDel="00955F86" w:rsidRDefault="00F2462B" w:rsidP="00933515">
            <w:pPr>
              <w:pStyle w:val="tableheading"/>
              <w:rPr>
                <w:del w:id="184" w:author="Benjamin Bross" w:date="2012-03-06T17:27:00Z"/>
                <w:b w:val="0"/>
              </w:rPr>
            </w:pPr>
          </w:p>
        </w:tc>
      </w:tr>
      <w:tr w:rsidR="00F2462B" w:rsidRPr="003F17AE" w14:paraId="176CC979" w14:textId="77777777" w:rsidTr="00F80087">
        <w:trPr>
          <w:cantSplit/>
          <w:jc w:val="center"/>
        </w:trPr>
        <w:tc>
          <w:tcPr>
            <w:tcW w:w="8394" w:type="dxa"/>
          </w:tcPr>
          <w:p w14:paraId="5FC08641" w14:textId="2A471197" w:rsidR="00F2462B" w:rsidRPr="003F17AE" w:rsidRDefault="00F2462B" w:rsidP="00955F86">
            <w:pPr>
              <w:pStyle w:val="tablesyntax"/>
              <w:rPr>
                <w:rFonts w:ascii="Times New Roman" w:hAnsi="Times New Roman"/>
              </w:rPr>
            </w:pPr>
            <w:del w:id="185"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blkIdx </w:t>
            </w:r>
            <w:ins w:id="186" w:author="Benjamin Bross" w:date="2012-03-19T12:51:00Z">
              <w:r w:rsidR="00E75B6C">
                <w:rPr>
                  <w:rFonts w:ascii="Times New Roman" w:hAnsi="Times New Roman"/>
                </w:rPr>
                <w:t>&lt;</w:t>
              </w:r>
            </w:ins>
            <w:del w:id="187" w:author="Benjamin Bross" w:date="2012-03-19T12:51:00Z">
              <w:r w:rsidRPr="003F17AE" w:rsidDel="00E75B6C">
                <w:rPr>
                  <w:rFonts w:ascii="Times New Roman" w:hAnsi="Times New Roman"/>
                </w:rPr>
                <w:delText>=</w:delText>
              </w:r>
            </w:del>
            <w:del w:id="188" w:author="Benjamin Bross" w:date="2012-03-19T12:50:00Z">
              <w:r w:rsidRPr="003F17AE" w:rsidDel="00F77752">
                <w:rPr>
                  <w:rFonts w:ascii="Times New Roman" w:hAnsi="Times New Roman"/>
                </w:rPr>
                <w:delText xml:space="preserve"> =</w:delText>
              </w:r>
            </w:del>
            <w:r w:rsidRPr="003F17AE">
              <w:rPr>
                <w:rFonts w:ascii="Times New Roman" w:hAnsi="Times New Roman"/>
              </w:rPr>
              <w:t xml:space="preserve"> 3  </w:t>
            </w:r>
            <w:ins w:id="189" w:author="Benjamin Bross" w:date="2012-04-03T13:50:00Z">
              <w:r w:rsidR="00DA5144" w:rsidRPr="003F17AE">
                <w:rPr>
                  <w:rFonts w:ascii="Times New Roman" w:hAnsi="Times New Roman"/>
                </w:rPr>
                <w:t>| |</w:t>
              </w:r>
            </w:ins>
            <w:del w:id="190" w:author="Benjamin Bross" w:date="2012-04-03T13:50:00Z">
              <w:r w:rsidRPr="003F17AE" w:rsidDel="00DA5144">
                <w:rPr>
                  <w:rFonts w:ascii="Times New Roman" w:hAnsi="Times New Roman"/>
                </w:rPr>
                <w:delText>&amp;&amp;</w:delText>
              </w:r>
            </w:del>
            <w:r w:rsidRPr="003F17AE">
              <w:rPr>
                <w:rFonts w:ascii="Times New Roman" w:hAnsi="Times New Roman"/>
              </w:rPr>
              <w:t xml:space="preserve">  log2TrafoSize  </w:t>
            </w:r>
            <w:ins w:id="191" w:author="Benjamin Bross" w:date="2012-03-19T12:54:00Z">
              <w:r w:rsidR="00327F11">
                <w:rPr>
                  <w:rFonts w:ascii="Times New Roman" w:hAnsi="Times New Roman"/>
                </w:rPr>
                <w:t>= =</w:t>
              </w:r>
            </w:ins>
            <w:del w:id="192" w:author="Benjamin Bross" w:date="2012-03-19T12:54:00Z">
              <w:r w:rsidRPr="003F17AE" w:rsidDel="00327F11">
                <w:rPr>
                  <w:rFonts w:ascii="Times New Roman" w:hAnsi="Times New Roman"/>
                </w:rPr>
                <w:delText>&lt;</w:delText>
              </w:r>
            </w:del>
            <w:r w:rsidRPr="003F17AE">
              <w:rPr>
                <w:rFonts w:ascii="Times New Roman" w:hAnsi="Times New Roman"/>
              </w:rPr>
              <w:t xml:space="preserve">  Log2MaxTrafoSize </w:t>
            </w:r>
            <w:del w:id="193" w:author="Benjamin Bross" w:date="2012-03-06T17:28:00Z">
              <w:r w:rsidRPr="003F17AE" w:rsidDel="00955F86">
                <w:rPr>
                  <w:rFonts w:ascii="Times New Roman" w:hAnsi="Times New Roman"/>
                </w:rPr>
                <w:delText>)</w:delText>
              </w:r>
            </w:del>
            <w:ins w:id="194" w:author="Benjamin Bross" w:date="2012-03-06T17:28:00Z">
              <w:r w:rsidR="00955F86">
                <w:rPr>
                  <w:rFonts w:ascii="Times New Roman" w:hAnsi="Times New Roman"/>
                </w:rPr>
                <w:t xml:space="preserve"> </w:t>
              </w:r>
            </w:ins>
            <w:ins w:id="195" w:author="Benjamin Bross" w:date="2012-03-19T12:54:00Z">
              <w:r w:rsidR="00327F11" w:rsidRPr="003F17AE">
                <w:rPr>
                  <w:rFonts w:ascii="Times New Roman" w:hAnsi="Times New Roman"/>
                </w:rPr>
                <w:t>| |</w:t>
              </w:r>
            </w:ins>
            <w:ins w:id="196" w:author="Benjamin Bross" w:date="2012-03-06T17:28:00Z">
              <w:r w:rsidR="00955F86">
                <w:rPr>
                  <w:rFonts w:ascii="Times New Roman" w:hAnsi="Times New Roman"/>
                </w:rPr>
                <w:t xml:space="preserve">  </w:t>
              </w:r>
              <w:r w:rsidR="00955F86">
                <w:rPr>
                  <w:rFonts w:ascii="Times New Roman" w:hAnsi="Times New Roman"/>
                </w:rPr>
                <w:br/>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327F11">
                <w:rPr>
                  <w:rFonts w:ascii="Times New Roman" w:hAnsi="Times New Roman"/>
                </w:rPr>
                <w:tab/>
              </w:r>
              <w:r w:rsidR="00955F86" w:rsidRPr="003F17AE">
                <w:rPr>
                  <w:rFonts w:ascii="Times New Roman" w:hAnsi="Times New Roman"/>
                </w:rPr>
                <w:t>cbf_cr[ xBase</w:t>
              </w:r>
              <w:bookmarkStart w:id="197" w:name="_GoBack"/>
              <w:bookmarkEnd w:id="197"/>
              <w:r w:rsidR="00955F86" w:rsidRPr="003F17AE">
                <w:rPr>
                  <w:rFonts w:ascii="Times New Roman" w:hAnsi="Times New Roman"/>
                </w:rPr>
                <w:t xml:space="preserve"> ][ yBase ][ trafoDepth ]  </w:t>
              </w:r>
            </w:ins>
            <w:ins w:id="198" w:author="Benjamin Bross" w:date="2012-03-19T12:54:00Z">
              <w:r w:rsidR="00327F11" w:rsidRPr="003F17AE">
                <w:rPr>
                  <w:rFonts w:ascii="Times New Roman" w:hAnsi="Times New Roman"/>
                </w:rPr>
                <w:t>| |</w:t>
              </w:r>
            </w:ins>
            <w:ins w:id="199" w:author="Benjamin Bross" w:date="2012-03-06T17:28:00Z">
              <w:r w:rsidR="00955F86" w:rsidRPr="003F17AE">
                <w:rPr>
                  <w:rFonts w:ascii="Times New Roman" w:hAnsi="Times New Roman"/>
                </w:rPr>
                <w:t xml:space="preserve">  </w:t>
              </w:r>
              <w:r w:rsidR="00955F86" w:rsidRPr="003F17AE">
                <w:rPr>
                  <w:rFonts w:ascii="Times New Roman" w:hAnsi="Times New Roman"/>
                </w:rPr>
                <w:br/>
              </w:r>
              <w:r w:rsidR="00955F86">
                <w:rPr>
                  <w:rFonts w:ascii="Times New Roman" w:hAnsi="Times New Roman"/>
                </w:rPr>
                <w:tab/>
              </w:r>
              <w:r w:rsidR="00955F86">
                <w:rPr>
                  <w:rFonts w:ascii="Times New Roman" w:hAnsi="Times New Roman"/>
                </w:rPr>
                <w:tab/>
              </w:r>
              <w:r w:rsidR="00955F86">
                <w:rPr>
                  <w:rFonts w:ascii="Times New Roman" w:hAnsi="Times New Roman"/>
                </w:rPr>
                <w:tab/>
              </w:r>
              <w:r w:rsidR="00955F86">
                <w:rPr>
                  <w:rFonts w:ascii="Times New Roman" w:hAnsi="Times New Roman"/>
                </w:rPr>
                <w:tab/>
              </w:r>
              <w:r w:rsidR="00955F86">
                <w:rPr>
                  <w:rFonts w:ascii="Times New Roman" w:hAnsi="Times New Roman"/>
                </w:rPr>
                <w:tab/>
              </w:r>
              <w:r w:rsidR="00955F86" w:rsidRPr="003F17AE">
                <w:rPr>
                  <w:rFonts w:ascii="Times New Roman" w:hAnsi="Times New Roman"/>
                </w:rPr>
                <w:t>cbf_cr[ xBase + </w:t>
              </w:r>
              <w:r w:rsidR="00955F86" w:rsidRPr="003F17AE">
                <w:rPr>
                  <w:rFonts w:ascii="Times New Roman" w:eastAsia="Times New Roman" w:hAnsi="Times New Roman"/>
                  <w:lang w:eastAsia="zh-CN"/>
                </w:rPr>
                <w:t>( </w:t>
              </w:r>
              <w:r w:rsidR="00955F86" w:rsidRPr="003F17AE">
                <w:rPr>
                  <w:rFonts w:ascii="Times New Roman" w:hAnsi="Times New Roman"/>
                </w:rPr>
                <w:t>1 &lt;&lt; log2Trafo</w:t>
              </w:r>
              <w:r w:rsidR="00955F86" w:rsidRPr="003F17AE">
                <w:rPr>
                  <w:rFonts w:ascii="Times New Roman" w:eastAsia="Times New Roman" w:hAnsi="Times New Roman"/>
                  <w:lang w:eastAsia="zh-CN"/>
                </w:rPr>
                <w:t>Width ) </w:t>
              </w:r>
              <w:r w:rsidR="00955F86" w:rsidRPr="003F17AE">
                <w:rPr>
                  <w:rFonts w:ascii="Times New Roman" w:hAnsi="Times New Roman"/>
                </w:rPr>
                <w:t xml:space="preserve">][ yBase ][ trafoDepth ]  </w:t>
              </w:r>
            </w:ins>
            <w:ins w:id="200" w:author="Benjamin Bross" w:date="2012-03-19T12:54:00Z">
              <w:r w:rsidR="00327F11" w:rsidRPr="003F17AE">
                <w:rPr>
                  <w:rFonts w:ascii="Times New Roman" w:hAnsi="Times New Roman"/>
                </w:rPr>
                <w:t>| |</w:t>
              </w:r>
            </w:ins>
            <w:ins w:id="201" w:author="Benjamin Bross" w:date="2012-03-06T17:28:00Z">
              <w:r w:rsidR="00955F86" w:rsidRPr="003F17AE">
                <w:rPr>
                  <w:rFonts w:ascii="Times New Roman" w:hAnsi="Times New Roman"/>
                </w:rPr>
                <w:t xml:space="preserve">  </w:t>
              </w:r>
              <w:r w:rsidR="00955F86" w:rsidRPr="003F17AE">
                <w:rPr>
                  <w:rFonts w:ascii="Times New Roman" w:hAnsi="Times New Roman"/>
                </w:rPr>
                <w:br/>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r>
              <w:r w:rsidR="00955F86" w:rsidRPr="003F17AE">
                <w:rPr>
                  <w:rFonts w:ascii="Times New Roman" w:hAnsi="Times New Roman"/>
                </w:rPr>
                <w:tab/>
                <w:t>cbf_cr[ xBase ][ yBase + </w:t>
              </w:r>
              <w:r w:rsidR="00955F86" w:rsidRPr="003F17AE">
                <w:rPr>
                  <w:rFonts w:ascii="Times New Roman" w:eastAsia="Times New Roman" w:hAnsi="Times New Roman"/>
                  <w:lang w:eastAsia="zh-CN"/>
                </w:rPr>
                <w:t>( </w:t>
              </w:r>
              <w:r w:rsidR="00955F86" w:rsidRPr="003F17AE">
                <w:rPr>
                  <w:rFonts w:ascii="Times New Roman" w:hAnsi="Times New Roman"/>
                </w:rPr>
                <w:t>1 &lt;&lt; log2Trafo</w:t>
              </w:r>
              <w:r w:rsidR="00955F86" w:rsidRPr="003F17AE">
                <w:rPr>
                  <w:rFonts w:ascii="Times New Roman" w:eastAsia="Times New Roman" w:hAnsi="Times New Roman"/>
                  <w:lang w:eastAsia="zh-CN"/>
                </w:rPr>
                <w:t>Height ) </w:t>
              </w:r>
              <w:r w:rsidR="00955F86" w:rsidRPr="003F17AE">
                <w:rPr>
                  <w:rFonts w:ascii="Times New Roman" w:hAnsi="Times New Roman"/>
                </w:rPr>
                <w:t>][ trafoDepth ]</w:t>
              </w:r>
            </w:ins>
            <w:ins w:id="202" w:author="Benjamin Bross" w:date="2012-03-19T12:22:00Z">
              <w:r w:rsidR="00FB365A">
                <w:rPr>
                  <w:rFonts w:ascii="Times New Roman" w:hAnsi="Times New Roman"/>
                </w:rPr>
                <w:t xml:space="preserve"> )</w:t>
              </w:r>
            </w:ins>
          </w:p>
        </w:tc>
        <w:tc>
          <w:tcPr>
            <w:tcW w:w="1193" w:type="dxa"/>
          </w:tcPr>
          <w:p w14:paraId="77EB42C0" w14:textId="77777777" w:rsidR="00F2462B" w:rsidRPr="003F17AE" w:rsidRDefault="00F2462B" w:rsidP="00933515">
            <w:pPr>
              <w:pStyle w:val="tableheading"/>
              <w:rPr>
                <w:b w:val="0"/>
              </w:rPr>
            </w:pPr>
          </w:p>
        </w:tc>
      </w:tr>
      <w:tr w:rsidR="00F2462B" w:rsidRPr="003F17AE" w:rsidDel="00955F86" w14:paraId="66C838E5" w14:textId="77777777" w:rsidTr="00F80087">
        <w:trPr>
          <w:cantSplit/>
          <w:jc w:val="center"/>
          <w:del w:id="203" w:author="Benjamin Bross" w:date="2012-03-06T17:28:00Z"/>
        </w:trPr>
        <w:tc>
          <w:tcPr>
            <w:tcW w:w="8394" w:type="dxa"/>
          </w:tcPr>
          <w:p w14:paraId="4379D50A" w14:textId="77777777" w:rsidR="00F2462B" w:rsidRPr="003F17AE" w:rsidDel="00955F86" w:rsidRDefault="00F2462B" w:rsidP="001F3729">
            <w:pPr>
              <w:pStyle w:val="tablesyntax"/>
              <w:rPr>
                <w:del w:id="204" w:author="Benjamin Bross" w:date="2012-03-06T17:28:00Z"/>
                <w:rFonts w:ascii="Times New Roman" w:hAnsi="Times New Roman"/>
              </w:rPr>
            </w:pPr>
            <w:del w:id="205" w:author="Benjamin Bross" w:date="2012-03-06T16:19:00Z">
              <w:r w:rsidRPr="003F17AE" w:rsidDel="001F3729">
                <w:rPr>
                  <w:rFonts w:ascii="Times New Roman" w:hAnsi="Times New Roman"/>
                </w:rPr>
                <w:tab/>
              </w:r>
            </w:del>
            <w:del w:id="206"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 xml:space="preserve">readCbf = cbf_cr[ xBase ][ yBase ][ trafoDepth ]  | |  </w:delText>
              </w:r>
              <w:r w:rsidRPr="003F17AE" w:rsidDel="00955F86">
                <w:rPr>
                  <w:rFonts w:ascii="Times New Roman" w:hAnsi="Times New Roman"/>
                </w:rPr>
                <w:br/>
              </w:r>
            </w:del>
            <w:del w:id="207" w:author="Benjamin Bross" w:date="2012-03-06T16:19:00Z">
              <w:r w:rsidRPr="003F17AE" w:rsidDel="001F3729">
                <w:rPr>
                  <w:rFonts w:ascii="Times New Roman" w:hAnsi="Times New Roman"/>
                </w:rPr>
                <w:tab/>
              </w:r>
            </w:del>
            <w:del w:id="208"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cbf_cr[ xBase + </w:delText>
              </w:r>
              <w:r w:rsidRPr="003F17AE" w:rsidDel="00955F86">
                <w:rPr>
                  <w:rFonts w:ascii="Times New Roman" w:eastAsia="Times New Roman" w:hAnsi="Times New Roman"/>
                  <w:lang w:eastAsia="zh-CN"/>
                </w:rPr>
                <w:delText>( </w:delText>
              </w:r>
              <w:r w:rsidRPr="003F17AE" w:rsidDel="00955F86">
                <w:rPr>
                  <w:rFonts w:ascii="Times New Roman" w:hAnsi="Times New Roman"/>
                </w:rPr>
                <w:delText>1 &lt;&lt; log2Trafo</w:delText>
              </w:r>
              <w:r w:rsidRPr="003F17AE" w:rsidDel="00955F86">
                <w:rPr>
                  <w:rFonts w:ascii="Times New Roman" w:eastAsia="Times New Roman" w:hAnsi="Times New Roman"/>
                  <w:lang w:eastAsia="zh-CN"/>
                </w:rPr>
                <w:delText>Width ) </w:delText>
              </w:r>
              <w:r w:rsidRPr="003F17AE" w:rsidDel="00955F86">
                <w:rPr>
                  <w:rFonts w:ascii="Times New Roman" w:hAnsi="Times New Roman"/>
                </w:rPr>
                <w:delText xml:space="preserve">][ yBase ][ trafoDepth ]  | |  </w:delText>
              </w:r>
              <w:r w:rsidRPr="003F17AE" w:rsidDel="00955F86">
                <w:rPr>
                  <w:rFonts w:ascii="Times New Roman" w:hAnsi="Times New Roman"/>
                </w:rPr>
                <w:br/>
              </w:r>
            </w:del>
            <w:del w:id="209" w:author="Benjamin Bross" w:date="2012-03-06T16:19:00Z">
              <w:r w:rsidRPr="003F17AE" w:rsidDel="001F3729">
                <w:rPr>
                  <w:rFonts w:ascii="Times New Roman" w:hAnsi="Times New Roman"/>
                </w:rPr>
                <w:tab/>
              </w:r>
            </w:del>
            <w:del w:id="210"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cbf_cr[ xBase ][ yBase + </w:delText>
              </w:r>
              <w:r w:rsidRPr="003F17AE" w:rsidDel="00955F86">
                <w:rPr>
                  <w:rFonts w:ascii="Times New Roman" w:eastAsia="Times New Roman" w:hAnsi="Times New Roman"/>
                  <w:lang w:eastAsia="zh-CN"/>
                </w:rPr>
                <w:delText>( </w:delText>
              </w:r>
              <w:r w:rsidRPr="003F17AE" w:rsidDel="00955F86">
                <w:rPr>
                  <w:rFonts w:ascii="Times New Roman" w:hAnsi="Times New Roman"/>
                </w:rPr>
                <w:delText>1 &lt;&lt; log2Trafo</w:delText>
              </w:r>
              <w:r w:rsidRPr="003F17AE" w:rsidDel="00955F86">
                <w:rPr>
                  <w:rFonts w:ascii="Times New Roman" w:eastAsia="Times New Roman" w:hAnsi="Times New Roman"/>
                  <w:lang w:eastAsia="zh-CN"/>
                </w:rPr>
                <w:delText>Height ) </w:delText>
              </w:r>
              <w:r w:rsidRPr="003F17AE" w:rsidDel="00955F86">
                <w:rPr>
                  <w:rFonts w:ascii="Times New Roman" w:hAnsi="Times New Roman"/>
                </w:rPr>
                <w:delText>][ trafoDepth ]</w:delText>
              </w:r>
            </w:del>
          </w:p>
        </w:tc>
        <w:tc>
          <w:tcPr>
            <w:tcW w:w="1193" w:type="dxa"/>
          </w:tcPr>
          <w:p w14:paraId="33EEAF4F" w14:textId="77777777" w:rsidR="00F2462B" w:rsidRPr="003F17AE" w:rsidDel="00955F86" w:rsidRDefault="00F2462B" w:rsidP="00933515">
            <w:pPr>
              <w:pStyle w:val="tableheading"/>
              <w:rPr>
                <w:del w:id="211" w:author="Benjamin Bross" w:date="2012-03-06T17:28:00Z"/>
                <w:b w:val="0"/>
              </w:rPr>
            </w:pPr>
          </w:p>
        </w:tc>
      </w:tr>
      <w:tr w:rsidR="00F2462B" w:rsidRPr="003F17AE" w:rsidDel="00955F86" w14:paraId="1B43E081" w14:textId="77777777" w:rsidTr="00F80087">
        <w:trPr>
          <w:cantSplit/>
          <w:jc w:val="center"/>
          <w:del w:id="212" w:author="Benjamin Bross" w:date="2012-03-06T17:28:00Z"/>
        </w:trPr>
        <w:tc>
          <w:tcPr>
            <w:tcW w:w="8394" w:type="dxa"/>
          </w:tcPr>
          <w:p w14:paraId="2A3BA92C" w14:textId="77777777" w:rsidR="00F2462B" w:rsidRPr="003F17AE" w:rsidDel="00955F86" w:rsidRDefault="00F2462B" w:rsidP="00CB5B6B">
            <w:pPr>
              <w:pStyle w:val="tablesyntax"/>
              <w:rPr>
                <w:del w:id="213" w:author="Benjamin Bross" w:date="2012-03-06T17:28:00Z"/>
                <w:rFonts w:ascii="Times New Roman" w:hAnsi="Times New Roman"/>
              </w:rPr>
            </w:pPr>
            <w:del w:id="214" w:author="Benjamin Bross" w:date="2012-03-06T16:19:00Z">
              <w:r w:rsidRPr="003F17AE" w:rsidDel="001F3729">
                <w:rPr>
                  <w:rFonts w:ascii="Times New Roman" w:hAnsi="Times New Roman"/>
                </w:rPr>
                <w:tab/>
              </w:r>
            </w:del>
            <w:del w:id="215"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002A3B88" w:rsidRPr="003F17AE" w:rsidDel="00955F86">
                <w:rPr>
                  <w:rFonts w:ascii="Times New Roman" w:hAnsi="Times New Roman"/>
                </w:rPr>
                <w:delText>if(</w:delText>
              </w:r>
              <w:r w:rsidRPr="003F17AE" w:rsidDel="00955F86">
                <w:rPr>
                  <w:rFonts w:ascii="Times New Roman" w:hAnsi="Times New Roman"/>
                </w:rPr>
                <w:delText xml:space="preserve"> !readCbf )</w:delText>
              </w:r>
            </w:del>
          </w:p>
        </w:tc>
        <w:tc>
          <w:tcPr>
            <w:tcW w:w="1193" w:type="dxa"/>
          </w:tcPr>
          <w:p w14:paraId="4DD5B9C0" w14:textId="77777777" w:rsidR="00F2462B" w:rsidRPr="003F17AE" w:rsidDel="00955F86" w:rsidRDefault="00F2462B" w:rsidP="00933515">
            <w:pPr>
              <w:pStyle w:val="tableheading"/>
              <w:rPr>
                <w:del w:id="216" w:author="Benjamin Bross" w:date="2012-03-06T17:28:00Z"/>
                <w:b w:val="0"/>
              </w:rPr>
            </w:pPr>
          </w:p>
        </w:tc>
      </w:tr>
      <w:tr w:rsidR="00F2462B" w:rsidRPr="003F17AE" w:rsidDel="00955F86" w14:paraId="35712ACA" w14:textId="77777777" w:rsidTr="00F80087">
        <w:trPr>
          <w:cantSplit/>
          <w:jc w:val="center"/>
          <w:del w:id="217" w:author="Benjamin Bross" w:date="2012-03-06T17:28:00Z"/>
        </w:trPr>
        <w:tc>
          <w:tcPr>
            <w:tcW w:w="8394" w:type="dxa"/>
          </w:tcPr>
          <w:p w14:paraId="160881F8" w14:textId="77777777" w:rsidR="00F2462B" w:rsidRPr="003F17AE" w:rsidDel="00955F86" w:rsidRDefault="00F2462B" w:rsidP="000F5C09">
            <w:pPr>
              <w:pStyle w:val="tablesyntax"/>
              <w:rPr>
                <w:del w:id="218" w:author="Benjamin Bross" w:date="2012-03-06T17:28:00Z"/>
                <w:rFonts w:ascii="Times New Roman" w:hAnsi="Times New Roman"/>
              </w:rPr>
            </w:pPr>
            <w:del w:id="219" w:author="Benjamin Bross" w:date="2012-03-06T16:19:00Z">
              <w:r w:rsidRPr="003F17AE" w:rsidDel="001F3729">
                <w:rPr>
                  <w:rFonts w:ascii="Times New Roman" w:hAnsi="Times New Roman"/>
                </w:rPr>
                <w:tab/>
              </w:r>
            </w:del>
            <w:del w:id="220"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cbf_cr[ x0 ][ y0 ][ trafoDepth ] = 1</w:delText>
              </w:r>
            </w:del>
          </w:p>
        </w:tc>
        <w:tc>
          <w:tcPr>
            <w:tcW w:w="1193" w:type="dxa"/>
          </w:tcPr>
          <w:p w14:paraId="5F6EB70C" w14:textId="77777777" w:rsidR="00F2462B" w:rsidRPr="003F17AE" w:rsidDel="00955F86" w:rsidRDefault="00F2462B" w:rsidP="00933515">
            <w:pPr>
              <w:pStyle w:val="tableheading"/>
              <w:rPr>
                <w:del w:id="221" w:author="Benjamin Bross" w:date="2012-03-06T17:28:00Z"/>
                <w:b w:val="0"/>
              </w:rPr>
            </w:pPr>
          </w:p>
        </w:tc>
      </w:tr>
      <w:tr w:rsidR="00F2462B" w:rsidRPr="003F17AE" w:rsidDel="00955F86" w14:paraId="2A83D38D" w14:textId="77777777" w:rsidTr="00F80087">
        <w:trPr>
          <w:cantSplit/>
          <w:jc w:val="center"/>
          <w:del w:id="222" w:author="Benjamin Bross" w:date="2012-03-06T17:28:00Z"/>
        </w:trPr>
        <w:tc>
          <w:tcPr>
            <w:tcW w:w="8394" w:type="dxa"/>
          </w:tcPr>
          <w:p w14:paraId="518362A5" w14:textId="77777777" w:rsidR="00F2462B" w:rsidRPr="003F17AE" w:rsidDel="00955F86" w:rsidRDefault="00F2462B" w:rsidP="00CB5B6B">
            <w:pPr>
              <w:pStyle w:val="tablesyntax"/>
              <w:rPr>
                <w:del w:id="223" w:author="Benjamin Bross" w:date="2012-03-06T17:28:00Z"/>
                <w:rFonts w:ascii="Times New Roman" w:hAnsi="Times New Roman"/>
              </w:rPr>
            </w:pPr>
            <w:del w:id="224" w:author="Benjamin Bross" w:date="2012-03-06T16:19:00Z">
              <w:r w:rsidRPr="003F17AE" w:rsidDel="001F3729">
                <w:rPr>
                  <w:rFonts w:ascii="Times New Roman" w:hAnsi="Times New Roman"/>
                </w:rPr>
                <w:tab/>
              </w:r>
            </w:del>
            <w:del w:id="225" w:author="Benjamin Bross" w:date="2012-03-06T17:28: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else</w:delText>
              </w:r>
            </w:del>
          </w:p>
        </w:tc>
        <w:tc>
          <w:tcPr>
            <w:tcW w:w="1193" w:type="dxa"/>
          </w:tcPr>
          <w:p w14:paraId="386C36EC" w14:textId="77777777" w:rsidR="00F2462B" w:rsidRPr="003F17AE" w:rsidDel="00955F86" w:rsidRDefault="00F2462B" w:rsidP="00933515">
            <w:pPr>
              <w:pStyle w:val="tableheading"/>
              <w:rPr>
                <w:del w:id="226" w:author="Benjamin Bross" w:date="2012-03-06T17:28:00Z"/>
                <w:b w:val="0"/>
              </w:rPr>
            </w:pPr>
          </w:p>
        </w:tc>
      </w:tr>
      <w:tr w:rsidR="00F2462B" w:rsidRPr="003F17AE" w14:paraId="3CB7C9FF" w14:textId="77777777" w:rsidTr="00F80087">
        <w:trPr>
          <w:cantSplit/>
          <w:jc w:val="center"/>
        </w:trPr>
        <w:tc>
          <w:tcPr>
            <w:tcW w:w="8394" w:type="dxa"/>
          </w:tcPr>
          <w:p w14:paraId="1E579D92" w14:textId="77777777" w:rsidR="00F2462B" w:rsidRPr="003F17AE" w:rsidRDefault="00F2462B" w:rsidP="00BE4516">
            <w:pPr>
              <w:pStyle w:val="tablesyntax"/>
              <w:rPr>
                <w:rFonts w:ascii="Times New Roman" w:hAnsi="Times New Roman"/>
              </w:rPr>
            </w:pPr>
            <w:del w:id="227"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cbf_cr</w:t>
            </w:r>
            <w:r w:rsidRPr="003F17AE">
              <w:rPr>
                <w:rFonts w:ascii="Times New Roman" w:hAnsi="Times New Roman"/>
              </w:rPr>
              <w:t>[ x0 ][ y0 ][ trafoDepth ]</w:t>
            </w:r>
          </w:p>
        </w:tc>
        <w:tc>
          <w:tcPr>
            <w:tcW w:w="1193" w:type="dxa"/>
          </w:tcPr>
          <w:p w14:paraId="2244993F" w14:textId="77777777" w:rsidR="00F2462B" w:rsidRPr="003F17AE" w:rsidRDefault="00F2462B" w:rsidP="00933515">
            <w:pPr>
              <w:pStyle w:val="tableheading"/>
              <w:rPr>
                <w:b w:val="0"/>
              </w:rPr>
            </w:pPr>
            <w:r w:rsidRPr="003F17AE">
              <w:rPr>
                <w:b w:val="0"/>
              </w:rPr>
              <w:t>ae(v)</w:t>
            </w:r>
          </w:p>
        </w:tc>
      </w:tr>
      <w:tr w:rsidR="00F2462B" w:rsidRPr="003F17AE" w14:paraId="0E690F82" w14:textId="77777777" w:rsidTr="00F80087">
        <w:trPr>
          <w:cantSplit/>
          <w:jc w:val="center"/>
        </w:trPr>
        <w:tc>
          <w:tcPr>
            <w:tcW w:w="8394" w:type="dxa"/>
          </w:tcPr>
          <w:p w14:paraId="71CD19BE" w14:textId="77777777" w:rsidR="00F2462B" w:rsidRPr="003F17AE" w:rsidRDefault="00F2462B" w:rsidP="00BE4516">
            <w:pPr>
              <w:pStyle w:val="tablesyntax"/>
              <w:rPr>
                <w:rFonts w:ascii="Times New Roman" w:hAnsi="Times New Roman"/>
              </w:rPr>
            </w:pPr>
            <w:del w:id="228"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w:t>
            </w:r>
          </w:p>
        </w:tc>
        <w:tc>
          <w:tcPr>
            <w:tcW w:w="1193" w:type="dxa"/>
          </w:tcPr>
          <w:p w14:paraId="6461939E" w14:textId="77777777" w:rsidR="00F2462B" w:rsidRPr="003F17AE" w:rsidRDefault="00F2462B" w:rsidP="00933515">
            <w:pPr>
              <w:pStyle w:val="tableheading"/>
              <w:rPr>
                <w:b w:val="0"/>
              </w:rPr>
            </w:pPr>
          </w:p>
        </w:tc>
      </w:tr>
      <w:tr w:rsidR="00F2462B" w:rsidRPr="003F17AE" w14:paraId="08FBA4E6" w14:textId="77777777" w:rsidTr="00F80087">
        <w:trPr>
          <w:cantSplit/>
          <w:jc w:val="center"/>
        </w:trPr>
        <w:tc>
          <w:tcPr>
            <w:tcW w:w="8394" w:type="dxa"/>
          </w:tcPr>
          <w:p w14:paraId="6F84B269" w14:textId="77777777" w:rsidR="00F2462B" w:rsidRPr="003F17AE" w:rsidRDefault="00F2462B" w:rsidP="00933515">
            <w:pPr>
              <w:pStyle w:val="tablesyntax"/>
              <w:rPr>
                <w:rFonts w:ascii="Times New Roman" w:hAnsi="Times New Roman"/>
              </w:rPr>
            </w:pPr>
            <w:del w:id="229"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w:t>
            </w:r>
          </w:p>
        </w:tc>
        <w:tc>
          <w:tcPr>
            <w:tcW w:w="1193" w:type="dxa"/>
          </w:tcPr>
          <w:p w14:paraId="50BD4B39" w14:textId="77777777" w:rsidR="00F2462B" w:rsidRPr="003F17AE" w:rsidRDefault="00F2462B" w:rsidP="00933515">
            <w:pPr>
              <w:pStyle w:val="tableheading"/>
              <w:rPr>
                <w:b w:val="0"/>
              </w:rPr>
            </w:pPr>
          </w:p>
        </w:tc>
      </w:tr>
      <w:tr w:rsidR="00F2462B" w:rsidRPr="003F17AE" w14:paraId="329E70FC" w14:textId="77777777" w:rsidTr="00F80087">
        <w:trPr>
          <w:cantSplit/>
          <w:jc w:val="center"/>
        </w:trPr>
        <w:tc>
          <w:tcPr>
            <w:tcW w:w="8394" w:type="dxa"/>
          </w:tcPr>
          <w:p w14:paraId="38F1C134" w14:textId="77777777" w:rsidR="00F2462B" w:rsidRPr="003F17AE" w:rsidRDefault="00F2462B" w:rsidP="00933515">
            <w:pPr>
              <w:pStyle w:val="tablesyntax"/>
              <w:rPr>
                <w:rFonts w:ascii="Times New Roman" w:hAnsi="Times New Roman"/>
              </w:rPr>
            </w:pPr>
            <w:del w:id="230" w:author="Benjamin Bross" w:date="2012-03-06T16:19:00Z">
              <w:r w:rsidRPr="003F17AE" w:rsidDel="001F3729">
                <w:rPr>
                  <w:rFonts w:ascii="Times New Roman" w:hAnsi="Times New Roman"/>
                </w:rPr>
                <w:tab/>
              </w:r>
            </w:del>
            <w:r w:rsidRPr="003F17AE">
              <w:rPr>
                <w:rFonts w:ascii="Times New Roman" w:hAnsi="Times New Roman"/>
              </w:rPr>
              <w:tab/>
              <w:t>}</w:t>
            </w:r>
          </w:p>
        </w:tc>
        <w:tc>
          <w:tcPr>
            <w:tcW w:w="1193" w:type="dxa"/>
          </w:tcPr>
          <w:p w14:paraId="2D8DC3D4" w14:textId="77777777" w:rsidR="00F2462B" w:rsidRPr="003F17AE" w:rsidRDefault="00F2462B" w:rsidP="00933515">
            <w:pPr>
              <w:pStyle w:val="tableheading"/>
              <w:rPr>
                <w:b w:val="0"/>
              </w:rPr>
            </w:pPr>
          </w:p>
        </w:tc>
      </w:tr>
      <w:tr w:rsidR="00F2462B" w:rsidRPr="003F17AE" w14:paraId="307943B3" w14:textId="77777777" w:rsidTr="00F80087">
        <w:trPr>
          <w:cantSplit/>
          <w:jc w:val="center"/>
        </w:trPr>
        <w:tc>
          <w:tcPr>
            <w:tcW w:w="8394" w:type="dxa"/>
          </w:tcPr>
          <w:p w14:paraId="03614CA4" w14:textId="77777777" w:rsidR="00F2462B" w:rsidRPr="003F17AE" w:rsidRDefault="00F2462B" w:rsidP="00C34CC9">
            <w:pPr>
              <w:pStyle w:val="tablesyntax"/>
              <w:rPr>
                <w:rFonts w:ascii="Times New Roman" w:hAnsi="Times New Roman"/>
              </w:rPr>
            </w:pPr>
            <w:del w:id="231" w:author="Benjamin Bross" w:date="2012-03-06T16:19:00Z">
              <w:r w:rsidRPr="003F17AE" w:rsidDel="001F3729">
                <w:rPr>
                  <w:rFonts w:ascii="Times New Roman" w:hAnsi="Times New Roman"/>
                </w:rPr>
                <w:tab/>
              </w:r>
            </w:del>
            <w:r w:rsidRPr="003F17AE">
              <w:rPr>
                <w:rFonts w:ascii="Times New Roman" w:hAnsi="Times New Roman"/>
              </w:rPr>
              <w:tab/>
              <w:t>if( split_transform_flag[ x0 ][ y0 ][ trafoDepth ] ) {</w:t>
            </w:r>
          </w:p>
        </w:tc>
        <w:tc>
          <w:tcPr>
            <w:tcW w:w="1193" w:type="dxa"/>
          </w:tcPr>
          <w:p w14:paraId="46C5E1EE" w14:textId="77777777" w:rsidR="00F2462B" w:rsidRPr="003F17AE" w:rsidRDefault="00F2462B" w:rsidP="00933515">
            <w:pPr>
              <w:pStyle w:val="tableheading"/>
              <w:rPr>
                <w:b w:val="0"/>
              </w:rPr>
            </w:pPr>
          </w:p>
        </w:tc>
      </w:tr>
      <w:tr w:rsidR="00F2462B" w:rsidRPr="003F17AE" w14:paraId="5B90B097" w14:textId="77777777" w:rsidTr="00F80087">
        <w:trPr>
          <w:cantSplit/>
          <w:jc w:val="center"/>
        </w:trPr>
        <w:tc>
          <w:tcPr>
            <w:tcW w:w="8394" w:type="dxa"/>
          </w:tcPr>
          <w:p w14:paraId="3726F482" w14:textId="77777777" w:rsidR="00F2462B" w:rsidRPr="003F17AE" w:rsidRDefault="00F2462B" w:rsidP="00B41A1E">
            <w:pPr>
              <w:pStyle w:val="tablesyntax"/>
              <w:rPr>
                <w:rFonts w:ascii="Times New Roman" w:hAnsi="Times New Roman"/>
              </w:rPr>
            </w:pPr>
            <w:del w:id="232"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if( InterTUSplitDirection  = =  2 ) {</w:t>
            </w:r>
          </w:p>
        </w:tc>
        <w:tc>
          <w:tcPr>
            <w:tcW w:w="1193" w:type="dxa"/>
          </w:tcPr>
          <w:p w14:paraId="6C7EE7D4" w14:textId="77777777" w:rsidR="00F2462B" w:rsidRPr="003F17AE" w:rsidRDefault="00F2462B" w:rsidP="00933515">
            <w:pPr>
              <w:pStyle w:val="tableheading"/>
              <w:rPr>
                <w:b w:val="0"/>
              </w:rPr>
            </w:pPr>
          </w:p>
        </w:tc>
      </w:tr>
      <w:tr w:rsidR="00F2462B" w:rsidRPr="003F17AE" w14:paraId="1851FDB6" w14:textId="77777777" w:rsidTr="00F80087">
        <w:trPr>
          <w:cantSplit/>
          <w:jc w:val="center"/>
        </w:trPr>
        <w:tc>
          <w:tcPr>
            <w:tcW w:w="8394" w:type="dxa"/>
          </w:tcPr>
          <w:p w14:paraId="58D3855E" w14:textId="77777777" w:rsidR="00F2462B" w:rsidRPr="003F17AE" w:rsidRDefault="00F2462B" w:rsidP="00933515">
            <w:pPr>
              <w:pStyle w:val="tablesyntax"/>
              <w:rPr>
                <w:rFonts w:ascii="Times New Roman" w:hAnsi="Times New Roman"/>
              </w:rPr>
            </w:pPr>
            <w:del w:id="233"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x1 = x0 + ( ( 1 &lt;&lt; log2TrafoWidth ) &gt;&gt; 1 )</w:t>
            </w:r>
          </w:p>
        </w:tc>
        <w:tc>
          <w:tcPr>
            <w:tcW w:w="1193" w:type="dxa"/>
          </w:tcPr>
          <w:p w14:paraId="45B0524C" w14:textId="77777777" w:rsidR="00F2462B" w:rsidRPr="003F17AE" w:rsidRDefault="00F2462B" w:rsidP="00933515">
            <w:pPr>
              <w:pStyle w:val="tableheading"/>
              <w:rPr>
                <w:b w:val="0"/>
              </w:rPr>
            </w:pPr>
          </w:p>
        </w:tc>
      </w:tr>
      <w:tr w:rsidR="00F2462B" w:rsidRPr="003F17AE" w14:paraId="40A17E7D" w14:textId="77777777" w:rsidTr="00F80087">
        <w:trPr>
          <w:cantSplit/>
          <w:jc w:val="center"/>
        </w:trPr>
        <w:tc>
          <w:tcPr>
            <w:tcW w:w="8394" w:type="dxa"/>
          </w:tcPr>
          <w:p w14:paraId="1C7EE944" w14:textId="77777777" w:rsidR="00F2462B" w:rsidRPr="003F17AE" w:rsidRDefault="00F2462B" w:rsidP="00933515">
            <w:pPr>
              <w:pStyle w:val="tablesyntax"/>
              <w:rPr>
                <w:rFonts w:ascii="Times New Roman" w:hAnsi="Times New Roman"/>
              </w:rPr>
            </w:pPr>
            <w:del w:id="234"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y1 = y0</w:t>
            </w:r>
          </w:p>
        </w:tc>
        <w:tc>
          <w:tcPr>
            <w:tcW w:w="1193" w:type="dxa"/>
          </w:tcPr>
          <w:p w14:paraId="4BC78761" w14:textId="77777777" w:rsidR="00F2462B" w:rsidRPr="003F17AE" w:rsidRDefault="00F2462B" w:rsidP="00933515">
            <w:pPr>
              <w:pStyle w:val="tableheading"/>
              <w:rPr>
                <w:b w:val="0"/>
              </w:rPr>
            </w:pPr>
          </w:p>
        </w:tc>
      </w:tr>
      <w:tr w:rsidR="00F2462B" w:rsidRPr="003F17AE" w14:paraId="34189E66" w14:textId="77777777" w:rsidTr="00F80087">
        <w:trPr>
          <w:cantSplit/>
          <w:jc w:val="center"/>
        </w:trPr>
        <w:tc>
          <w:tcPr>
            <w:tcW w:w="8394" w:type="dxa"/>
          </w:tcPr>
          <w:p w14:paraId="0E7E4A9E" w14:textId="77777777" w:rsidR="00F2462B" w:rsidRPr="003F17AE" w:rsidRDefault="00F2462B" w:rsidP="00933515">
            <w:pPr>
              <w:pStyle w:val="tablesyntax"/>
              <w:rPr>
                <w:rFonts w:ascii="Times New Roman" w:hAnsi="Times New Roman"/>
              </w:rPr>
            </w:pPr>
            <w:del w:id="235"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x2 = x0</w:t>
            </w:r>
          </w:p>
        </w:tc>
        <w:tc>
          <w:tcPr>
            <w:tcW w:w="1193" w:type="dxa"/>
          </w:tcPr>
          <w:p w14:paraId="1E0154A2" w14:textId="77777777" w:rsidR="00F2462B" w:rsidRPr="003F17AE" w:rsidRDefault="00F2462B" w:rsidP="00933515">
            <w:pPr>
              <w:pStyle w:val="tableheading"/>
              <w:rPr>
                <w:b w:val="0"/>
              </w:rPr>
            </w:pPr>
          </w:p>
        </w:tc>
      </w:tr>
      <w:tr w:rsidR="00F2462B" w:rsidRPr="003F17AE" w14:paraId="102B6A07" w14:textId="77777777" w:rsidTr="00F80087">
        <w:trPr>
          <w:cantSplit/>
          <w:jc w:val="center"/>
        </w:trPr>
        <w:tc>
          <w:tcPr>
            <w:tcW w:w="8394" w:type="dxa"/>
          </w:tcPr>
          <w:p w14:paraId="2F8176D6" w14:textId="77777777" w:rsidR="00F2462B" w:rsidRPr="003F17AE" w:rsidRDefault="00F2462B" w:rsidP="00933515">
            <w:pPr>
              <w:pStyle w:val="tablesyntax"/>
              <w:rPr>
                <w:rFonts w:ascii="Times New Roman" w:hAnsi="Times New Roman"/>
              </w:rPr>
            </w:pPr>
            <w:del w:id="236"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y2 = y0 + ( ( 1 &lt;&lt; log2TrafoHeight ) &gt;&gt; 1 )</w:t>
            </w:r>
          </w:p>
        </w:tc>
        <w:tc>
          <w:tcPr>
            <w:tcW w:w="1193" w:type="dxa"/>
          </w:tcPr>
          <w:p w14:paraId="14B8CA09" w14:textId="77777777" w:rsidR="00F2462B" w:rsidRPr="003F17AE" w:rsidRDefault="00F2462B" w:rsidP="00933515">
            <w:pPr>
              <w:pStyle w:val="tableheading"/>
              <w:rPr>
                <w:b w:val="0"/>
              </w:rPr>
            </w:pPr>
          </w:p>
        </w:tc>
      </w:tr>
      <w:tr w:rsidR="00F2462B" w:rsidRPr="003F17AE" w14:paraId="0130E0B6" w14:textId="77777777" w:rsidTr="00F80087">
        <w:trPr>
          <w:cantSplit/>
          <w:jc w:val="center"/>
        </w:trPr>
        <w:tc>
          <w:tcPr>
            <w:tcW w:w="8394" w:type="dxa"/>
          </w:tcPr>
          <w:p w14:paraId="6C8F4F34" w14:textId="77777777" w:rsidR="00F2462B" w:rsidRPr="003F17AE" w:rsidRDefault="00F2462B" w:rsidP="00933515">
            <w:pPr>
              <w:pStyle w:val="tablesyntax"/>
              <w:rPr>
                <w:rFonts w:ascii="Times New Roman" w:hAnsi="Times New Roman"/>
              </w:rPr>
            </w:pPr>
            <w:del w:id="237"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x3 = x1</w:t>
            </w:r>
          </w:p>
        </w:tc>
        <w:tc>
          <w:tcPr>
            <w:tcW w:w="1193" w:type="dxa"/>
          </w:tcPr>
          <w:p w14:paraId="50DE74BA" w14:textId="77777777" w:rsidR="00F2462B" w:rsidRPr="003F17AE" w:rsidRDefault="00F2462B" w:rsidP="00933515">
            <w:pPr>
              <w:pStyle w:val="tableheading"/>
              <w:rPr>
                <w:b w:val="0"/>
              </w:rPr>
            </w:pPr>
          </w:p>
        </w:tc>
      </w:tr>
      <w:tr w:rsidR="00F2462B" w:rsidRPr="003F17AE" w14:paraId="03C46B0A" w14:textId="77777777" w:rsidTr="00F80087">
        <w:trPr>
          <w:cantSplit/>
          <w:jc w:val="center"/>
        </w:trPr>
        <w:tc>
          <w:tcPr>
            <w:tcW w:w="8394" w:type="dxa"/>
          </w:tcPr>
          <w:p w14:paraId="4B295120" w14:textId="77777777" w:rsidR="00F2462B" w:rsidRPr="003F17AE" w:rsidRDefault="00F2462B" w:rsidP="00933515">
            <w:pPr>
              <w:pStyle w:val="tablesyntax"/>
              <w:rPr>
                <w:rFonts w:ascii="Times New Roman" w:hAnsi="Times New Roman"/>
              </w:rPr>
            </w:pPr>
            <w:del w:id="238"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y3 = y2</w:t>
            </w:r>
          </w:p>
        </w:tc>
        <w:tc>
          <w:tcPr>
            <w:tcW w:w="1193" w:type="dxa"/>
          </w:tcPr>
          <w:p w14:paraId="0B1A1C82" w14:textId="77777777" w:rsidR="00F2462B" w:rsidRPr="003F17AE" w:rsidRDefault="00F2462B" w:rsidP="00933515">
            <w:pPr>
              <w:pStyle w:val="tableheading"/>
              <w:rPr>
                <w:b w:val="0"/>
              </w:rPr>
            </w:pPr>
          </w:p>
        </w:tc>
      </w:tr>
      <w:tr w:rsidR="00F2462B" w:rsidRPr="003F17AE" w14:paraId="5137ED51" w14:textId="77777777" w:rsidTr="00F80087">
        <w:trPr>
          <w:cantSplit/>
          <w:jc w:val="center"/>
        </w:trPr>
        <w:tc>
          <w:tcPr>
            <w:tcW w:w="8394" w:type="dxa"/>
          </w:tcPr>
          <w:p w14:paraId="214B20DF" w14:textId="77777777" w:rsidR="00F2462B" w:rsidRPr="003F17AE" w:rsidRDefault="00F2462B" w:rsidP="00933515">
            <w:pPr>
              <w:pStyle w:val="tablesyntax"/>
              <w:rPr>
                <w:rFonts w:ascii="Times New Roman" w:hAnsi="Times New Roman"/>
              </w:rPr>
            </w:pPr>
            <w:del w:id="239"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 else {</w:t>
            </w:r>
          </w:p>
        </w:tc>
        <w:tc>
          <w:tcPr>
            <w:tcW w:w="1193" w:type="dxa"/>
          </w:tcPr>
          <w:p w14:paraId="5A38D45E" w14:textId="77777777" w:rsidR="00F2462B" w:rsidRPr="003F17AE" w:rsidRDefault="00F2462B" w:rsidP="00933515">
            <w:pPr>
              <w:pStyle w:val="tableheading"/>
              <w:rPr>
                <w:b w:val="0"/>
              </w:rPr>
            </w:pPr>
          </w:p>
        </w:tc>
      </w:tr>
      <w:tr w:rsidR="00F2462B" w:rsidRPr="003F17AE" w14:paraId="72E1C57E" w14:textId="77777777" w:rsidTr="00F80087">
        <w:trPr>
          <w:cantSplit/>
          <w:jc w:val="center"/>
        </w:trPr>
        <w:tc>
          <w:tcPr>
            <w:tcW w:w="8394" w:type="dxa"/>
          </w:tcPr>
          <w:p w14:paraId="69982E17" w14:textId="77777777" w:rsidR="00F2462B" w:rsidRPr="003F17AE" w:rsidRDefault="00F2462B" w:rsidP="00933515">
            <w:pPr>
              <w:pStyle w:val="tablesyntax"/>
              <w:rPr>
                <w:rFonts w:ascii="Times New Roman" w:hAnsi="Times New Roman"/>
              </w:rPr>
            </w:pPr>
            <w:del w:id="240"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 xml:space="preserve">x1 = x0 + </w:t>
            </w:r>
            <w:r w:rsidRPr="003F17AE">
              <w:rPr>
                <w:rFonts w:ascii="Times New Roman" w:hAnsi="Times New Roman"/>
              </w:rPr>
              <w:t>( ( 1 &lt;&lt; log2Trafo</w:t>
            </w:r>
            <w:r w:rsidRPr="003F17AE">
              <w:rPr>
                <w:rFonts w:ascii="Times New Roman" w:eastAsia="SimSun" w:hAnsi="Times New Roman"/>
                <w:lang w:eastAsia="zh-CN"/>
              </w:rPr>
              <w:t xml:space="preserve">Width </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w:t>
            </w:r>
            <w:r w:rsidRPr="003F17AE">
              <w:t>InterTUSplitDirection</w:t>
            </w:r>
          </w:p>
        </w:tc>
        <w:tc>
          <w:tcPr>
            <w:tcW w:w="1193" w:type="dxa"/>
          </w:tcPr>
          <w:p w14:paraId="0E2D1741" w14:textId="77777777" w:rsidR="00F2462B" w:rsidRPr="003F17AE" w:rsidRDefault="00F2462B" w:rsidP="00933515">
            <w:pPr>
              <w:pStyle w:val="tableheading"/>
              <w:rPr>
                <w:b w:val="0"/>
              </w:rPr>
            </w:pPr>
          </w:p>
        </w:tc>
      </w:tr>
      <w:tr w:rsidR="00F2462B" w:rsidRPr="003F17AE" w14:paraId="24C75DF3" w14:textId="77777777" w:rsidTr="00F80087">
        <w:trPr>
          <w:cantSplit/>
          <w:jc w:val="center"/>
        </w:trPr>
        <w:tc>
          <w:tcPr>
            <w:tcW w:w="8394" w:type="dxa"/>
          </w:tcPr>
          <w:p w14:paraId="5A626B68" w14:textId="77777777" w:rsidR="00F2462B" w:rsidRPr="003F17AE" w:rsidRDefault="00F2462B" w:rsidP="00933515">
            <w:pPr>
              <w:pStyle w:val="tablesyntax"/>
              <w:rPr>
                <w:rFonts w:ascii="Times New Roman" w:hAnsi="Times New Roman"/>
              </w:rPr>
            </w:pPr>
            <w:del w:id="241"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y1 = y0 +</w:t>
            </w:r>
            <w:r w:rsidRPr="003F17AE">
              <w:rPr>
                <w:rFonts w:ascii="Times New Roman" w:hAnsi="Times New Roman"/>
              </w:rPr>
              <w:t xml:space="preserve"> ( ( 1 &lt;&lt; log2Trafo</w:t>
            </w:r>
            <w:r w:rsidRPr="003F17AE">
              <w:rPr>
                <w:rFonts w:ascii="Times New Roman" w:eastAsia="SimSun" w:hAnsi="Times New Roman"/>
                <w:lang w:eastAsia="zh-CN"/>
              </w:rPr>
              <w:t>Height</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( 1 − </w:t>
            </w:r>
            <w:r w:rsidRPr="003F17AE">
              <w:t>InterTUSplitDirection</w:t>
            </w:r>
            <w:r w:rsidRPr="003F17AE">
              <w:rPr>
                <w:rFonts w:ascii="Times New Roman" w:eastAsia="SimSun" w:hAnsi="Times New Roman"/>
                <w:lang w:eastAsia="zh-CN"/>
              </w:rPr>
              <w:t xml:space="preserve"> )</w:t>
            </w:r>
          </w:p>
        </w:tc>
        <w:tc>
          <w:tcPr>
            <w:tcW w:w="1193" w:type="dxa"/>
          </w:tcPr>
          <w:p w14:paraId="0CBF5FB5" w14:textId="77777777" w:rsidR="00F2462B" w:rsidRPr="003F17AE" w:rsidRDefault="00F2462B" w:rsidP="00933515">
            <w:pPr>
              <w:pStyle w:val="tableheading"/>
              <w:rPr>
                <w:b w:val="0"/>
              </w:rPr>
            </w:pPr>
          </w:p>
        </w:tc>
      </w:tr>
      <w:tr w:rsidR="00F2462B" w:rsidRPr="003F17AE" w14:paraId="73C547A2" w14:textId="77777777" w:rsidTr="00F80087">
        <w:trPr>
          <w:cantSplit/>
          <w:jc w:val="center"/>
        </w:trPr>
        <w:tc>
          <w:tcPr>
            <w:tcW w:w="8394" w:type="dxa"/>
          </w:tcPr>
          <w:p w14:paraId="0F6BF9CA" w14:textId="77777777" w:rsidR="00F2462B" w:rsidRPr="003F17AE" w:rsidRDefault="00F2462B" w:rsidP="00933515">
            <w:pPr>
              <w:pStyle w:val="tablesyntax"/>
              <w:rPr>
                <w:rFonts w:ascii="Times New Roman" w:hAnsi="Times New Roman"/>
              </w:rPr>
            </w:pPr>
            <w:del w:id="242"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 xml:space="preserve">x2 = x1 + </w:t>
            </w:r>
            <w:r w:rsidRPr="003F17AE">
              <w:rPr>
                <w:rFonts w:ascii="Times New Roman" w:hAnsi="Times New Roman"/>
              </w:rPr>
              <w:t>( ( 1 &lt;&lt; log2Trafo</w:t>
            </w:r>
            <w:r w:rsidRPr="003F17AE">
              <w:rPr>
                <w:rFonts w:ascii="Times New Roman" w:eastAsia="SimSun" w:hAnsi="Times New Roman"/>
                <w:lang w:eastAsia="zh-CN"/>
              </w:rPr>
              <w:t xml:space="preserve">Width </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w:t>
            </w:r>
            <w:r w:rsidRPr="003F17AE">
              <w:t>InterTUSplitDirection</w:t>
            </w:r>
          </w:p>
        </w:tc>
        <w:tc>
          <w:tcPr>
            <w:tcW w:w="1193" w:type="dxa"/>
          </w:tcPr>
          <w:p w14:paraId="3C5A6AF0" w14:textId="77777777" w:rsidR="00F2462B" w:rsidRPr="003F17AE" w:rsidRDefault="00F2462B" w:rsidP="00933515">
            <w:pPr>
              <w:pStyle w:val="tableheading"/>
              <w:rPr>
                <w:b w:val="0"/>
              </w:rPr>
            </w:pPr>
          </w:p>
        </w:tc>
      </w:tr>
      <w:tr w:rsidR="00F2462B" w:rsidRPr="003F17AE" w14:paraId="0F6073BC" w14:textId="77777777" w:rsidTr="00F80087">
        <w:trPr>
          <w:cantSplit/>
          <w:jc w:val="center"/>
        </w:trPr>
        <w:tc>
          <w:tcPr>
            <w:tcW w:w="8394" w:type="dxa"/>
          </w:tcPr>
          <w:p w14:paraId="725A18DF" w14:textId="77777777" w:rsidR="00F2462B" w:rsidRPr="003F17AE" w:rsidRDefault="00F2462B" w:rsidP="00933515">
            <w:pPr>
              <w:pStyle w:val="tablesyntax"/>
              <w:rPr>
                <w:rFonts w:ascii="Times New Roman" w:hAnsi="Times New Roman"/>
              </w:rPr>
            </w:pPr>
            <w:del w:id="243"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y2 = y1 +</w:t>
            </w:r>
            <w:r w:rsidRPr="003F17AE">
              <w:rPr>
                <w:rFonts w:ascii="Times New Roman" w:hAnsi="Times New Roman"/>
              </w:rPr>
              <w:t xml:space="preserve"> ( ( 1 &lt;&lt; log2Trafo</w:t>
            </w:r>
            <w:r w:rsidRPr="003F17AE">
              <w:rPr>
                <w:rFonts w:ascii="Times New Roman" w:eastAsia="SimSun" w:hAnsi="Times New Roman"/>
                <w:lang w:eastAsia="zh-CN"/>
              </w:rPr>
              <w:t>Height</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( 1 − </w:t>
            </w:r>
            <w:r w:rsidRPr="003F17AE">
              <w:t>InterTUSplitDirection</w:t>
            </w:r>
            <w:r w:rsidRPr="003F17AE">
              <w:rPr>
                <w:rFonts w:ascii="Times New Roman" w:eastAsia="SimSun" w:hAnsi="Times New Roman"/>
                <w:lang w:eastAsia="zh-CN"/>
              </w:rPr>
              <w:t xml:space="preserve"> )</w:t>
            </w:r>
          </w:p>
        </w:tc>
        <w:tc>
          <w:tcPr>
            <w:tcW w:w="1193" w:type="dxa"/>
          </w:tcPr>
          <w:p w14:paraId="05790925" w14:textId="77777777" w:rsidR="00F2462B" w:rsidRPr="003F17AE" w:rsidRDefault="00F2462B" w:rsidP="00933515">
            <w:pPr>
              <w:pStyle w:val="tableheading"/>
              <w:rPr>
                <w:b w:val="0"/>
              </w:rPr>
            </w:pPr>
          </w:p>
        </w:tc>
      </w:tr>
      <w:tr w:rsidR="00F2462B" w:rsidRPr="003F17AE" w14:paraId="006CBB66" w14:textId="77777777" w:rsidTr="00F80087">
        <w:trPr>
          <w:cantSplit/>
          <w:jc w:val="center"/>
        </w:trPr>
        <w:tc>
          <w:tcPr>
            <w:tcW w:w="8394" w:type="dxa"/>
          </w:tcPr>
          <w:p w14:paraId="0244BBFB" w14:textId="77777777" w:rsidR="00F2462B" w:rsidRPr="003F17AE" w:rsidRDefault="00F2462B" w:rsidP="00933515">
            <w:pPr>
              <w:pStyle w:val="tablesyntax"/>
              <w:rPr>
                <w:rFonts w:ascii="Times New Roman" w:hAnsi="Times New Roman"/>
              </w:rPr>
            </w:pPr>
            <w:del w:id="244"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 xml:space="preserve">x3 = x2 + </w:t>
            </w:r>
            <w:r w:rsidRPr="003F17AE">
              <w:rPr>
                <w:rFonts w:ascii="Times New Roman" w:hAnsi="Times New Roman"/>
              </w:rPr>
              <w:t>( ( 1 &lt;&lt; log2Trafo</w:t>
            </w:r>
            <w:r w:rsidRPr="003F17AE">
              <w:rPr>
                <w:rFonts w:ascii="Times New Roman" w:eastAsia="SimSun" w:hAnsi="Times New Roman"/>
                <w:lang w:eastAsia="zh-CN"/>
              </w:rPr>
              <w:t xml:space="preserve">Width </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w:t>
            </w:r>
            <w:r w:rsidRPr="003F17AE">
              <w:t>InterTUSplitDirection</w:t>
            </w:r>
          </w:p>
        </w:tc>
        <w:tc>
          <w:tcPr>
            <w:tcW w:w="1193" w:type="dxa"/>
          </w:tcPr>
          <w:p w14:paraId="21EC4701" w14:textId="77777777" w:rsidR="00F2462B" w:rsidRPr="003F17AE" w:rsidRDefault="00F2462B" w:rsidP="00933515">
            <w:pPr>
              <w:pStyle w:val="tableheading"/>
              <w:rPr>
                <w:b w:val="0"/>
              </w:rPr>
            </w:pPr>
          </w:p>
        </w:tc>
      </w:tr>
      <w:tr w:rsidR="00F2462B" w:rsidRPr="003F17AE" w14:paraId="4974C0BB" w14:textId="77777777" w:rsidTr="00F80087">
        <w:trPr>
          <w:cantSplit/>
          <w:jc w:val="center"/>
        </w:trPr>
        <w:tc>
          <w:tcPr>
            <w:tcW w:w="8394" w:type="dxa"/>
          </w:tcPr>
          <w:p w14:paraId="665DEDDA" w14:textId="77777777" w:rsidR="00F2462B" w:rsidRPr="003F17AE" w:rsidRDefault="00F2462B" w:rsidP="00933515">
            <w:pPr>
              <w:pStyle w:val="tablesyntax"/>
              <w:rPr>
                <w:rFonts w:ascii="Times New Roman" w:hAnsi="Times New Roman"/>
              </w:rPr>
            </w:pPr>
            <w:del w:id="245"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eastAsia="SimSun" w:hAnsi="Times New Roman"/>
                <w:lang w:eastAsia="zh-CN"/>
              </w:rPr>
              <w:t>y3 = y2 +</w:t>
            </w:r>
            <w:r w:rsidRPr="003F17AE">
              <w:rPr>
                <w:rFonts w:ascii="Times New Roman" w:hAnsi="Times New Roman"/>
              </w:rPr>
              <w:t xml:space="preserve"> ( ( 1 &lt;&lt; log2Trafo</w:t>
            </w:r>
            <w:r w:rsidRPr="003F17AE">
              <w:rPr>
                <w:rFonts w:ascii="Times New Roman" w:eastAsia="SimSun" w:hAnsi="Times New Roman"/>
                <w:lang w:eastAsia="zh-CN"/>
              </w:rPr>
              <w:t>Height</w:t>
            </w:r>
            <w:r w:rsidRPr="003F17AE">
              <w:rPr>
                <w:rFonts w:ascii="Times New Roman" w:hAnsi="Times New Roman"/>
              </w:rPr>
              <w:t xml:space="preserve">) &gt;&gt; </w:t>
            </w:r>
            <w:r w:rsidRPr="003F17AE">
              <w:rPr>
                <w:rFonts w:ascii="Times New Roman" w:eastAsia="SimSun" w:hAnsi="Times New Roman"/>
                <w:lang w:eastAsia="zh-CN"/>
              </w:rPr>
              <w:t>2</w:t>
            </w:r>
            <w:r w:rsidRPr="003F17AE">
              <w:rPr>
                <w:rFonts w:ascii="Times New Roman" w:hAnsi="Times New Roman"/>
              </w:rPr>
              <w:t xml:space="preserve"> )</w:t>
            </w:r>
            <w:r w:rsidRPr="003F17AE">
              <w:rPr>
                <w:rFonts w:ascii="Times New Roman" w:eastAsia="SimSun" w:hAnsi="Times New Roman"/>
                <w:lang w:eastAsia="zh-CN"/>
              </w:rPr>
              <w:t xml:space="preserve"> * ( 1 − </w:t>
            </w:r>
            <w:r w:rsidRPr="003F17AE">
              <w:t>InterTUSplitDirection</w:t>
            </w:r>
            <w:r w:rsidRPr="003F17AE">
              <w:rPr>
                <w:rFonts w:ascii="Times New Roman" w:eastAsia="SimSun" w:hAnsi="Times New Roman"/>
                <w:lang w:eastAsia="zh-CN"/>
              </w:rPr>
              <w:t xml:space="preserve"> )</w:t>
            </w:r>
          </w:p>
        </w:tc>
        <w:tc>
          <w:tcPr>
            <w:tcW w:w="1193" w:type="dxa"/>
          </w:tcPr>
          <w:p w14:paraId="3C7AAE12" w14:textId="77777777" w:rsidR="00F2462B" w:rsidRPr="003F17AE" w:rsidRDefault="00F2462B" w:rsidP="00933515">
            <w:pPr>
              <w:pStyle w:val="tableheading"/>
              <w:rPr>
                <w:b w:val="0"/>
              </w:rPr>
            </w:pPr>
          </w:p>
        </w:tc>
      </w:tr>
      <w:tr w:rsidR="00F2462B" w:rsidRPr="003F17AE" w14:paraId="76B4EB08" w14:textId="77777777" w:rsidTr="00F80087">
        <w:trPr>
          <w:cantSplit/>
          <w:jc w:val="center"/>
        </w:trPr>
        <w:tc>
          <w:tcPr>
            <w:tcW w:w="8394" w:type="dxa"/>
          </w:tcPr>
          <w:p w14:paraId="1F1297C2" w14:textId="77777777" w:rsidR="00F2462B" w:rsidRPr="003F17AE" w:rsidRDefault="00F2462B" w:rsidP="00933515">
            <w:pPr>
              <w:pStyle w:val="tablesyntax"/>
              <w:rPr>
                <w:rFonts w:ascii="Times New Roman" w:hAnsi="Times New Roman"/>
              </w:rPr>
            </w:pPr>
            <w:del w:id="246"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log2Trafo</w:t>
            </w:r>
            <w:r w:rsidRPr="003F17AE">
              <w:rPr>
                <w:rFonts w:ascii="Times New Roman" w:eastAsia="SimSun" w:hAnsi="Times New Roman"/>
                <w:lang w:eastAsia="zh-CN"/>
              </w:rPr>
              <w:t xml:space="preserve">Height = </w:t>
            </w:r>
            <w:r w:rsidRPr="003F17AE">
              <w:rPr>
                <w:rFonts w:ascii="Times New Roman" w:hAnsi="Times New Roman"/>
              </w:rPr>
              <w:t>log2Trafo</w:t>
            </w:r>
            <w:r w:rsidRPr="003F17AE">
              <w:rPr>
                <w:rFonts w:ascii="Times New Roman" w:eastAsia="SimSun" w:hAnsi="Times New Roman"/>
                <w:lang w:eastAsia="zh-CN"/>
              </w:rPr>
              <w:t xml:space="preserve">Height + 2 * </w:t>
            </w:r>
            <w:r w:rsidRPr="003F17AE">
              <w:t>InterTUSplitDirection</w:t>
            </w:r>
            <w:r w:rsidRPr="003F17AE">
              <w:rPr>
                <w:rFonts w:eastAsia="SimSun"/>
                <w:lang w:eastAsia="zh-CN"/>
              </w:rPr>
              <w:t xml:space="preserve"> </w:t>
            </w:r>
            <w:r w:rsidRPr="003F17AE">
              <w:rPr>
                <w:rFonts w:ascii="Times New Roman" w:eastAsia="SimSun" w:hAnsi="Times New Roman"/>
                <w:lang w:eastAsia="zh-CN"/>
              </w:rPr>
              <w:t>− 1</w:t>
            </w:r>
          </w:p>
        </w:tc>
        <w:tc>
          <w:tcPr>
            <w:tcW w:w="1193" w:type="dxa"/>
          </w:tcPr>
          <w:p w14:paraId="2754AE71" w14:textId="77777777" w:rsidR="00F2462B" w:rsidRPr="003F17AE" w:rsidRDefault="00F2462B" w:rsidP="00933515">
            <w:pPr>
              <w:pStyle w:val="tableheading"/>
              <w:rPr>
                <w:b w:val="0"/>
              </w:rPr>
            </w:pPr>
          </w:p>
        </w:tc>
      </w:tr>
      <w:tr w:rsidR="00F2462B" w:rsidRPr="003F17AE" w14:paraId="6AC83030" w14:textId="77777777" w:rsidTr="00F80087">
        <w:trPr>
          <w:cantSplit/>
          <w:jc w:val="center"/>
        </w:trPr>
        <w:tc>
          <w:tcPr>
            <w:tcW w:w="8394" w:type="dxa"/>
          </w:tcPr>
          <w:p w14:paraId="15A984C6" w14:textId="77777777" w:rsidR="00F2462B" w:rsidRPr="003F17AE" w:rsidRDefault="00F2462B" w:rsidP="00933515">
            <w:pPr>
              <w:pStyle w:val="tablesyntax"/>
              <w:rPr>
                <w:rFonts w:ascii="Times New Roman" w:hAnsi="Times New Roman"/>
              </w:rPr>
            </w:pPr>
            <w:del w:id="247"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t>log2Trafo</w:t>
            </w:r>
            <w:r w:rsidRPr="003F17AE">
              <w:rPr>
                <w:rFonts w:ascii="Times New Roman" w:eastAsia="SimSun" w:hAnsi="Times New Roman"/>
                <w:lang w:eastAsia="zh-CN"/>
              </w:rPr>
              <w:t xml:space="preserve">Width = </w:t>
            </w:r>
            <w:r w:rsidRPr="003F17AE">
              <w:rPr>
                <w:rFonts w:ascii="Times New Roman" w:hAnsi="Times New Roman"/>
              </w:rPr>
              <w:t>log2Trafo</w:t>
            </w:r>
            <w:r w:rsidRPr="003F17AE">
              <w:rPr>
                <w:rFonts w:ascii="Times New Roman" w:eastAsia="SimSun" w:hAnsi="Times New Roman"/>
                <w:lang w:eastAsia="zh-CN"/>
              </w:rPr>
              <w:t xml:space="preserve">Width − 2 * </w:t>
            </w:r>
            <w:r w:rsidRPr="003F17AE">
              <w:t>InterTUSplitDirection</w:t>
            </w:r>
            <w:r w:rsidRPr="003F17AE">
              <w:rPr>
                <w:rFonts w:eastAsia="SimSun"/>
                <w:lang w:eastAsia="zh-CN"/>
              </w:rPr>
              <w:t xml:space="preserve"> + </w:t>
            </w:r>
            <w:r w:rsidRPr="003F17AE">
              <w:rPr>
                <w:rFonts w:ascii="Times New Roman" w:eastAsia="SimSun" w:hAnsi="Times New Roman"/>
                <w:lang w:eastAsia="zh-CN"/>
              </w:rPr>
              <w:t>1</w:t>
            </w:r>
          </w:p>
        </w:tc>
        <w:tc>
          <w:tcPr>
            <w:tcW w:w="1193" w:type="dxa"/>
          </w:tcPr>
          <w:p w14:paraId="235764F1" w14:textId="77777777" w:rsidR="00F2462B" w:rsidRPr="003F17AE" w:rsidRDefault="00F2462B" w:rsidP="00933515">
            <w:pPr>
              <w:pStyle w:val="tableheading"/>
              <w:rPr>
                <w:b w:val="0"/>
              </w:rPr>
            </w:pPr>
          </w:p>
        </w:tc>
      </w:tr>
      <w:tr w:rsidR="00F2462B" w:rsidRPr="003F17AE" w14:paraId="0D35FAD3" w14:textId="77777777" w:rsidTr="00F80087">
        <w:trPr>
          <w:cantSplit/>
          <w:jc w:val="center"/>
        </w:trPr>
        <w:tc>
          <w:tcPr>
            <w:tcW w:w="8394" w:type="dxa"/>
          </w:tcPr>
          <w:p w14:paraId="1CED9BF3" w14:textId="77777777" w:rsidR="00F2462B" w:rsidRPr="003F17AE" w:rsidRDefault="00F2462B" w:rsidP="00933515">
            <w:pPr>
              <w:pStyle w:val="tablesyntax"/>
              <w:rPr>
                <w:rFonts w:ascii="Times New Roman" w:eastAsia="SimSun" w:hAnsi="Times New Roman"/>
                <w:lang w:eastAsia="zh-CN"/>
              </w:rPr>
            </w:pPr>
            <w:del w:id="248" w:author="Benjamin Bross" w:date="2012-03-06T16:19:00Z">
              <w:r w:rsidRPr="003F17AE" w:rsidDel="001F3729">
                <w:rPr>
                  <w:rFonts w:ascii="Times New Roman" w:eastAsia="SimSun" w:hAnsi="Times New Roman"/>
                  <w:lang w:eastAsia="zh-CN"/>
                </w:rPr>
                <w:tab/>
              </w:r>
            </w:del>
            <w:r w:rsidRPr="003F17AE">
              <w:rPr>
                <w:rFonts w:ascii="Times New Roman" w:eastAsia="SimSun" w:hAnsi="Times New Roman"/>
                <w:lang w:eastAsia="zh-CN"/>
              </w:rPr>
              <w:tab/>
            </w:r>
            <w:r w:rsidRPr="003F17AE">
              <w:rPr>
                <w:rFonts w:ascii="Times New Roman" w:eastAsia="SimSun" w:hAnsi="Times New Roman"/>
                <w:lang w:eastAsia="zh-CN"/>
              </w:rPr>
              <w:tab/>
              <w:t>}</w:t>
            </w:r>
          </w:p>
        </w:tc>
        <w:tc>
          <w:tcPr>
            <w:tcW w:w="1193" w:type="dxa"/>
          </w:tcPr>
          <w:p w14:paraId="62846C27" w14:textId="77777777" w:rsidR="00F2462B" w:rsidRPr="003F17AE" w:rsidRDefault="00F2462B" w:rsidP="00933515">
            <w:pPr>
              <w:pStyle w:val="tableheading"/>
              <w:rPr>
                <w:b w:val="0"/>
              </w:rPr>
            </w:pPr>
          </w:p>
        </w:tc>
      </w:tr>
      <w:tr w:rsidR="00F2462B" w:rsidRPr="003F17AE" w14:paraId="31CC0450" w14:textId="77777777" w:rsidTr="00F80087">
        <w:trPr>
          <w:cantSplit/>
          <w:jc w:val="center"/>
        </w:trPr>
        <w:tc>
          <w:tcPr>
            <w:tcW w:w="8394" w:type="dxa"/>
          </w:tcPr>
          <w:p w14:paraId="6AE41E48" w14:textId="77777777" w:rsidR="00F2462B" w:rsidRPr="003F17AE" w:rsidRDefault="00F2462B" w:rsidP="001F3729">
            <w:pPr>
              <w:pStyle w:val="tablesyntax"/>
              <w:rPr>
                <w:rFonts w:ascii="Times New Roman" w:hAnsi="Times New Roman"/>
              </w:rPr>
            </w:pPr>
            <w:del w:id="249"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transform_tree( x0, y0,</w:t>
            </w:r>
            <w:r w:rsidR="00EC5999" w:rsidRPr="003F17AE">
              <w:rPr>
                <w:rFonts w:ascii="Times New Roman" w:hAnsi="Times New Roman"/>
                <w:lang w:val="en-US"/>
              </w:rPr>
              <w:t> </w:t>
            </w:r>
            <w:r w:rsidR="000454CB" w:rsidRPr="003F17AE">
              <w:rPr>
                <w:rFonts w:ascii="Times New Roman" w:eastAsia="MS Mincho" w:hAnsi="Times New Roman" w:hint="eastAsia"/>
                <w:lang w:val="en-US" w:eastAsia="ja-JP"/>
              </w:rPr>
              <w:t xml:space="preserve">x0, y0, </w:t>
            </w:r>
            <w:r w:rsidR="00070908" w:rsidRPr="003F17AE">
              <w:rPr>
                <w:rFonts w:ascii="Times New Roman" w:hAnsi="Times New Roman" w:hint="eastAsia"/>
                <w:lang w:eastAsia="ko-KR"/>
              </w:rPr>
              <w:t>log2CbSize</w:t>
            </w:r>
            <w:r w:rsidR="00EC5999" w:rsidRPr="003F17AE">
              <w:rPr>
                <w:rFonts w:ascii="Times New Roman" w:hAnsi="Times New Roman" w:hint="eastAsia"/>
                <w:lang w:eastAsia="ko-KR"/>
              </w:rPr>
              <w:t>,</w:t>
            </w:r>
            <w:r w:rsidRPr="003F17AE">
              <w:rPr>
                <w:rFonts w:ascii="Times New Roman" w:hAnsi="Times New Roman"/>
              </w:rPr>
              <w:t> log2TrafoWidth − 1, log2TrafoHeight − 1,</w:t>
            </w:r>
            <w:r w:rsidR="00F54B45" w:rsidRPr="003F17AE">
              <w:rPr>
                <w:rFonts w:ascii="Times New Roman" w:hAnsi="Times New Roman"/>
                <w:lang w:eastAsia="ko-KR"/>
              </w:rPr>
              <w:br/>
            </w:r>
            <w:del w:id="250" w:author="Benjamin Bross" w:date="2012-03-06T16:19:00Z">
              <w:r w:rsidR="00EC5999" w:rsidRPr="003F17AE" w:rsidDel="001F3729">
                <w:rPr>
                  <w:rFonts w:ascii="Times New Roman" w:hAnsi="Times New Roman" w:hint="eastAsia"/>
                  <w:lang w:eastAsia="ko-KR"/>
                </w:rPr>
                <w:tab/>
              </w:r>
            </w:del>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Pr="003F17AE">
              <w:rPr>
                <w:rFonts w:ascii="Times New Roman" w:hAnsi="Times New Roman"/>
              </w:rPr>
              <w:t> trafoDepth + 1, 0 )</w:t>
            </w:r>
          </w:p>
        </w:tc>
        <w:tc>
          <w:tcPr>
            <w:tcW w:w="1193" w:type="dxa"/>
          </w:tcPr>
          <w:p w14:paraId="4C6AA1BF" w14:textId="77777777" w:rsidR="00F2462B" w:rsidRPr="003F17AE" w:rsidRDefault="00F2462B" w:rsidP="00933515">
            <w:pPr>
              <w:pStyle w:val="tableheading"/>
              <w:rPr>
                <w:b w:val="0"/>
              </w:rPr>
            </w:pPr>
          </w:p>
        </w:tc>
      </w:tr>
      <w:tr w:rsidR="00F2462B" w:rsidRPr="003F17AE" w14:paraId="3D5F40EE" w14:textId="77777777" w:rsidTr="00F80087">
        <w:trPr>
          <w:cantSplit/>
          <w:jc w:val="center"/>
        </w:trPr>
        <w:tc>
          <w:tcPr>
            <w:tcW w:w="8394" w:type="dxa"/>
          </w:tcPr>
          <w:p w14:paraId="7ACE486D" w14:textId="77777777" w:rsidR="00F2462B" w:rsidRPr="003F17AE" w:rsidRDefault="00F2462B" w:rsidP="001F3729">
            <w:pPr>
              <w:pStyle w:val="tablesyntax"/>
              <w:rPr>
                <w:rFonts w:ascii="Times New Roman" w:hAnsi="Times New Roman"/>
              </w:rPr>
            </w:pPr>
            <w:del w:id="251"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transform_tree( x1, y1,</w:t>
            </w:r>
            <w:r w:rsidR="00EC5999" w:rsidRPr="003F17AE">
              <w:rPr>
                <w:rFonts w:ascii="Times New Roman" w:hAnsi="Times New Roman"/>
                <w:lang w:val="en-US"/>
              </w:rPr>
              <w:t> </w:t>
            </w:r>
            <w:r w:rsidR="000454CB" w:rsidRPr="003F17AE">
              <w:rPr>
                <w:rFonts w:ascii="Times New Roman" w:eastAsia="MS Mincho" w:hAnsi="Times New Roman" w:hint="eastAsia"/>
                <w:lang w:val="en-US" w:eastAsia="ja-JP"/>
              </w:rPr>
              <w:t xml:space="preserve">x0, y0, </w:t>
            </w:r>
            <w:r w:rsidR="00070908" w:rsidRPr="003F17AE">
              <w:rPr>
                <w:rFonts w:ascii="Times New Roman" w:hAnsi="Times New Roman" w:hint="eastAsia"/>
                <w:lang w:val="en-US" w:eastAsia="ko-KR"/>
              </w:rPr>
              <w:t>log2CbSize</w:t>
            </w:r>
            <w:r w:rsidR="00EC5999" w:rsidRPr="003F17AE">
              <w:rPr>
                <w:rFonts w:ascii="Times New Roman" w:hAnsi="Times New Roman" w:hint="eastAsia"/>
                <w:lang w:val="en-US" w:eastAsia="ko-KR"/>
              </w:rPr>
              <w:t>,</w:t>
            </w:r>
            <w:r w:rsidRPr="003F17AE">
              <w:rPr>
                <w:rFonts w:ascii="Times New Roman" w:hAnsi="Times New Roman"/>
              </w:rPr>
              <w:t> log2TrafoWidth − 1, log2TrafoHeight − 1,</w:t>
            </w:r>
            <w:r w:rsidR="00EC5999" w:rsidRPr="003F17AE">
              <w:rPr>
                <w:rFonts w:ascii="Times New Roman" w:hAnsi="Times New Roman" w:hint="eastAsia"/>
                <w:lang w:eastAsia="ko-KR"/>
              </w:rPr>
              <w:br/>
            </w:r>
            <w:del w:id="252" w:author="Benjamin Bross" w:date="2012-03-06T16:19:00Z">
              <w:r w:rsidR="00EC5999" w:rsidRPr="003F17AE" w:rsidDel="001F3729">
                <w:rPr>
                  <w:rFonts w:ascii="Times New Roman" w:hAnsi="Times New Roman"/>
                  <w:lang w:eastAsia="ko-KR"/>
                </w:rPr>
                <w:tab/>
              </w:r>
            </w:del>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Pr="003F17AE">
              <w:rPr>
                <w:rFonts w:ascii="Times New Roman" w:hAnsi="Times New Roman"/>
              </w:rPr>
              <w:t> trafoDepth + 1, 1 )</w:t>
            </w:r>
          </w:p>
        </w:tc>
        <w:tc>
          <w:tcPr>
            <w:tcW w:w="1193" w:type="dxa"/>
          </w:tcPr>
          <w:p w14:paraId="56BD75DB" w14:textId="77777777" w:rsidR="00F2462B" w:rsidRPr="003F17AE" w:rsidRDefault="00F2462B" w:rsidP="00933515">
            <w:pPr>
              <w:pStyle w:val="tableheading"/>
              <w:rPr>
                <w:b w:val="0"/>
              </w:rPr>
            </w:pPr>
          </w:p>
        </w:tc>
      </w:tr>
      <w:tr w:rsidR="00F2462B" w:rsidRPr="003F17AE" w14:paraId="4B78A126" w14:textId="77777777" w:rsidTr="00F80087">
        <w:trPr>
          <w:cantSplit/>
          <w:jc w:val="center"/>
        </w:trPr>
        <w:tc>
          <w:tcPr>
            <w:tcW w:w="8394" w:type="dxa"/>
          </w:tcPr>
          <w:p w14:paraId="0A4AB34B" w14:textId="77777777" w:rsidR="00F2462B" w:rsidRPr="003F17AE" w:rsidRDefault="00F2462B" w:rsidP="001F3729">
            <w:pPr>
              <w:pStyle w:val="tablesyntax"/>
              <w:rPr>
                <w:rFonts w:ascii="Times New Roman" w:hAnsi="Times New Roman"/>
              </w:rPr>
            </w:pPr>
            <w:del w:id="253" w:author="Benjamin Bross" w:date="2012-03-06T16:19:00Z">
              <w:r w:rsidRPr="003F17AE" w:rsidDel="001F3729">
                <w:rPr>
                  <w:rFonts w:ascii="Times New Roman" w:hAnsi="Times New Roman"/>
                </w:rPr>
                <w:lastRenderedPageBreak/>
                <w:tab/>
              </w:r>
            </w:del>
            <w:r w:rsidRPr="003F17AE">
              <w:rPr>
                <w:rFonts w:ascii="Times New Roman" w:hAnsi="Times New Roman"/>
              </w:rPr>
              <w:tab/>
            </w:r>
            <w:r w:rsidRPr="003F17AE">
              <w:rPr>
                <w:rFonts w:ascii="Times New Roman" w:hAnsi="Times New Roman"/>
              </w:rPr>
              <w:tab/>
              <w:t>transform_tree( x2, y2,</w:t>
            </w:r>
            <w:r w:rsidR="00EC5999" w:rsidRPr="003F17AE">
              <w:rPr>
                <w:rFonts w:ascii="Times New Roman" w:hAnsi="Times New Roman"/>
                <w:lang w:val="en-US"/>
              </w:rPr>
              <w:t> </w:t>
            </w:r>
            <w:r w:rsidR="000454CB" w:rsidRPr="003F17AE">
              <w:rPr>
                <w:rFonts w:ascii="Times New Roman" w:eastAsia="MS Mincho" w:hAnsi="Times New Roman" w:hint="eastAsia"/>
                <w:lang w:val="en-US" w:eastAsia="ja-JP"/>
              </w:rPr>
              <w:t xml:space="preserve">x0, y0, </w:t>
            </w:r>
            <w:r w:rsidR="00070908" w:rsidRPr="003F17AE">
              <w:rPr>
                <w:rFonts w:ascii="Times New Roman" w:hAnsi="Times New Roman" w:hint="eastAsia"/>
                <w:lang w:val="en-US" w:eastAsia="ko-KR"/>
              </w:rPr>
              <w:t>log2CbSize</w:t>
            </w:r>
            <w:r w:rsidR="00EC5999" w:rsidRPr="003F17AE">
              <w:rPr>
                <w:rFonts w:ascii="Times New Roman" w:hAnsi="Times New Roman" w:hint="eastAsia"/>
                <w:lang w:val="en-US" w:eastAsia="ko-KR"/>
              </w:rPr>
              <w:t>,</w:t>
            </w:r>
            <w:r w:rsidRPr="003F17AE">
              <w:rPr>
                <w:rFonts w:ascii="Times New Roman" w:hAnsi="Times New Roman"/>
              </w:rPr>
              <w:t> log2TrafoWidth − 1, log2TrafoHeight − 1,</w:t>
            </w:r>
            <w:r w:rsidR="00EC5999" w:rsidRPr="003F17AE">
              <w:rPr>
                <w:rFonts w:ascii="Times New Roman" w:hAnsi="Times New Roman" w:hint="eastAsia"/>
                <w:lang w:eastAsia="ko-KR"/>
              </w:rPr>
              <w:br/>
            </w:r>
            <w:del w:id="254" w:author="Benjamin Bross" w:date="2012-03-06T16:19:00Z">
              <w:r w:rsidR="00EC5999" w:rsidRPr="003F17AE" w:rsidDel="001F3729">
                <w:rPr>
                  <w:rFonts w:ascii="Times New Roman" w:hAnsi="Times New Roman"/>
                  <w:lang w:eastAsia="ko-KR"/>
                </w:rPr>
                <w:tab/>
              </w:r>
            </w:del>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Pr="003F17AE">
              <w:rPr>
                <w:rFonts w:ascii="Times New Roman" w:hAnsi="Times New Roman"/>
              </w:rPr>
              <w:t> trafoDepth + 1, 2 )</w:t>
            </w:r>
          </w:p>
        </w:tc>
        <w:tc>
          <w:tcPr>
            <w:tcW w:w="1193" w:type="dxa"/>
          </w:tcPr>
          <w:p w14:paraId="6ECD0D00" w14:textId="77777777" w:rsidR="00F2462B" w:rsidRPr="003F17AE" w:rsidRDefault="00F2462B" w:rsidP="00933515">
            <w:pPr>
              <w:pStyle w:val="tableheading"/>
              <w:rPr>
                <w:b w:val="0"/>
              </w:rPr>
            </w:pPr>
          </w:p>
        </w:tc>
      </w:tr>
      <w:tr w:rsidR="00F2462B" w:rsidRPr="003F17AE" w14:paraId="6FF1BC75" w14:textId="77777777" w:rsidTr="00F80087">
        <w:trPr>
          <w:cantSplit/>
          <w:jc w:val="center"/>
        </w:trPr>
        <w:tc>
          <w:tcPr>
            <w:tcW w:w="8394" w:type="dxa"/>
          </w:tcPr>
          <w:p w14:paraId="6DCB1B39" w14:textId="77777777" w:rsidR="00F2462B" w:rsidRPr="003F17AE" w:rsidRDefault="00F2462B" w:rsidP="001F3729">
            <w:pPr>
              <w:pStyle w:val="tablesyntax"/>
              <w:rPr>
                <w:rFonts w:ascii="Times New Roman" w:hAnsi="Times New Roman"/>
              </w:rPr>
            </w:pPr>
            <w:del w:id="255"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transform_tree( x3, y3,</w:t>
            </w:r>
            <w:r w:rsidR="00EC5999" w:rsidRPr="003F17AE">
              <w:rPr>
                <w:rFonts w:ascii="Times New Roman" w:hAnsi="Times New Roman"/>
                <w:lang w:val="en-US"/>
              </w:rPr>
              <w:t> </w:t>
            </w:r>
            <w:r w:rsidR="000454CB" w:rsidRPr="003F17AE">
              <w:rPr>
                <w:rFonts w:ascii="Times New Roman" w:eastAsia="MS Mincho" w:hAnsi="Times New Roman" w:hint="eastAsia"/>
                <w:lang w:val="en-US" w:eastAsia="ja-JP"/>
              </w:rPr>
              <w:t xml:space="preserve">x0, y0, </w:t>
            </w:r>
            <w:r w:rsidR="00070908" w:rsidRPr="003F17AE">
              <w:rPr>
                <w:rFonts w:ascii="Times New Roman" w:hAnsi="Times New Roman" w:hint="eastAsia"/>
                <w:lang w:val="en-US" w:eastAsia="ko-KR"/>
              </w:rPr>
              <w:t>log2CbSize</w:t>
            </w:r>
            <w:r w:rsidR="00EC5999" w:rsidRPr="003F17AE">
              <w:rPr>
                <w:rFonts w:ascii="Times New Roman" w:hAnsi="Times New Roman" w:hint="eastAsia"/>
                <w:lang w:val="en-US" w:eastAsia="ko-KR"/>
              </w:rPr>
              <w:t>,</w:t>
            </w:r>
            <w:r w:rsidRPr="003F17AE">
              <w:rPr>
                <w:rFonts w:ascii="Times New Roman" w:hAnsi="Times New Roman"/>
              </w:rPr>
              <w:t> log2TrafoWidth − 1, log2TrafoHeight − 1,</w:t>
            </w:r>
            <w:r w:rsidR="00F54B45" w:rsidRPr="003F17AE">
              <w:rPr>
                <w:rFonts w:ascii="Times New Roman" w:hAnsi="Times New Roman"/>
                <w:lang w:eastAsia="ko-KR"/>
              </w:rPr>
              <w:br/>
            </w:r>
            <w:del w:id="256" w:author="Benjamin Bross" w:date="2012-03-06T16:19:00Z">
              <w:r w:rsidR="00EC5999" w:rsidRPr="003F17AE" w:rsidDel="001F3729">
                <w:rPr>
                  <w:rFonts w:ascii="Times New Roman" w:hAnsi="Times New Roman"/>
                  <w:lang w:eastAsia="ko-KR"/>
                </w:rPr>
                <w:tab/>
              </w:r>
            </w:del>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00EC5999" w:rsidRPr="003F17AE">
              <w:rPr>
                <w:rFonts w:ascii="Times New Roman" w:hAnsi="Times New Roman" w:hint="eastAsia"/>
                <w:lang w:eastAsia="ko-KR"/>
              </w:rPr>
              <w:tab/>
            </w:r>
            <w:r w:rsidR="00EC5999" w:rsidRPr="003F17AE">
              <w:rPr>
                <w:rFonts w:ascii="Times New Roman" w:hAnsi="Times New Roman"/>
                <w:lang w:eastAsia="ko-KR"/>
              </w:rPr>
              <w:tab/>
            </w:r>
            <w:r w:rsidRPr="003F17AE">
              <w:rPr>
                <w:rFonts w:ascii="Times New Roman" w:hAnsi="Times New Roman"/>
              </w:rPr>
              <w:t> trafoDepth + 1, 3 )</w:t>
            </w:r>
          </w:p>
        </w:tc>
        <w:tc>
          <w:tcPr>
            <w:tcW w:w="1193" w:type="dxa"/>
          </w:tcPr>
          <w:p w14:paraId="23E0538B" w14:textId="77777777" w:rsidR="00F2462B" w:rsidRPr="003F17AE" w:rsidRDefault="00F2462B" w:rsidP="00933515">
            <w:pPr>
              <w:pStyle w:val="tableheading"/>
              <w:rPr>
                <w:b w:val="0"/>
              </w:rPr>
            </w:pPr>
          </w:p>
        </w:tc>
      </w:tr>
      <w:tr w:rsidR="00F2462B" w:rsidRPr="003F17AE" w14:paraId="0B8152B5" w14:textId="77777777" w:rsidTr="00F80087">
        <w:trPr>
          <w:cantSplit/>
          <w:jc w:val="center"/>
        </w:trPr>
        <w:tc>
          <w:tcPr>
            <w:tcW w:w="8394" w:type="dxa"/>
          </w:tcPr>
          <w:p w14:paraId="27D7C0DA" w14:textId="77777777" w:rsidR="00F2462B" w:rsidRPr="003F17AE" w:rsidRDefault="00F2462B" w:rsidP="00E11C9E">
            <w:pPr>
              <w:pStyle w:val="tablesyntax"/>
              <w:rPr>
                <w:rFonts w:ascii="Times New Roman" w:hAnsi="Times New Roman"/>
              </w:rPr>
            </w:pPr>
            <w:del w:id="257" w:author="Benjamin Bross" w:date="2012-03-06T16:19:00Z">
              <w:r w:rsidRPr="003F17AE" w:rsidDel="001F3729">
                <w:rPr>
                  <w:rFonts w:ascii="Times New Roman" w:hAnsi="Times New Roman"/>
                </w:rPr>
                <w:tab/>
              </w:r>
            </w:del>
            <w:r w:rsidRPr="003F17AE">
              <w:rPr>
                <w:rFonts w:ascii="Times New Roman" w:hAnsi="Times New Roman"/>
              </w:rPr>
              <w:tab/>
              <w:t>} else {</w:t>
            </w:r>
          </w:p>
        </w:tc>
        <w:tc>
          <w:tcPr>
            <w:tcW w:w="1193" w:type="dxa"/>
          </w:tcPr>
          <w:p w14:paraId="1B0E37D9" w14:textId="77777777" w:rsidR="00F2462B" w:rsidRPr="003F17AE" w:rsidRDefault="00F2462B" w:rsidP="00933515">
            <w:pPr>
              <w:pStyle w:val="tableheading"/>
              <w:rPr>
                <w:b w:val="0"/>
              </w:rPr>
            </w:pPr>
          </w:p>
        </w:tc>
      </w:tr>
      <w:tr w:rsidR="00F2462B" w:rsidRPr="003F17AE" w14:paraId="63CD391A" w14:textId="77777777" w:rsidTr="00F80087">
        <w:trPr>
          <w:cantSplit/>
          <w:jc w:val="center"/>
        </w:trPr>
        <w:tc>
          <w:tcPr>
            <w:tcW w:w="8394" w:type="dxa"/>
          </w:tcPr>
          <w:p w14:paraId="7B4E992E" w14:textId="2D732C13" w:rsidR="00F2462B" w:rsidRPr="003F17AE" w:rsidRDefault="00F2462B" w:rsidP="0088703F">
            <w:pPr>
              <w:pStyle w:val="tablesyntax"/>
              <w:rPr>
                <w:rFonts w:ascii="Times New Roman" w:hAnsi="Times New Roman"/>
              </w:rPr>
            </w:pPr>
            <w:del w:id="258"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t xml:space="preserve">if( </w:t>
            </w:r>
            <w:ins w:id="259" w:author="Benjamin Bross" w:date="2012-03-06T17:37:00Z">
              <w:r w:rsidR="00D15B1A">
                <w:rPr>
                  <w:rFonts w:ascii="Times New Roman" w:hAnsi="Times New Roman"/>
                </w:rPr>
                <w:t xml:space="preserve">( </w:t>
              </w:r>
            </w:ins>
            <w:r w:rsidRPr="003F17AE">
              <w:rPr>
                <w:rFonts w:ascii="Times New Roman" w:hAnsi="Times New Roman"/>
              </w:rPr>
              <w:t>PredMode  = =  MODE_INTRA  | |  trafoDepth  !=  0  | |</w:t>
            </w:r>
            <w:r w:rsidRPr="003F17AE">
              <w:rPr>
                <w:rFonts w:ascii="Times New Roman" w:hAnsi="Times New Roman"/>
              </w:rPr>
              <w:br/>
            </w:r>
            <w:del w:id="260" w:author="Benjamin Bross" w:date="2012-03-06T16:19:00Z">
              <w:r w:rsidRPr="003F17AE" w:rsidDel="001F3729">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ins w:id="261" w:author="Benjamin Bross" w:date="2012-03-06T17:37:00Z">
              <w:r w:rsidR="00D15B1A">
                <w:rPr>
                  <w:rFonts w:ascii="Times New Roman" w:hAnsi="Times New Roman"/>
                </w:rPr>
                <w:tab/>
              </w:r>
            </w:ins>
            <w:r w:rsidRPr="003F17AE">
              <w:rPr>
                <w:rFonts w:ascii="Times New Roman" w:hAnsi="Times New Roman"/>
              </w:rPr>
              <w:t>cbf_cb[ x0 ][ y0 ][ trafoDepth ]  | |</w:t>
            </w:r>
            <w:del w:id="262" w:author="Benjamin Bross" w:date="2012-03-06T17:37:00Z">
              <w:r w:rsidRPr="003F17AE" w:rsidDel="00D15B1A">
                <w:rPr>
                  <w:rFonts w:ascii="Times New Roman" w:hAnsi="Times New Roman"/>
                </w:rPr>
                <w:br/>
              </w:r>
            </w:del>
            <w:del w:id="263" w:author="Benjamin Bross" w:date="2012-03-06T16:19:00Z">
              <w:r w:rsidRPr="003F17AE" w:rsidDel="001F3729">
                <w:rPr>
                  <w:rFonts w:ascii="Times New Roman" w:hAnsi="Times New Roman"/>
                </w:rPr>
                <w:tab/>
              </w:r>
            </w:del>
            <w:del w:id="264" w:author="Benjamin Bross" w:date="2012-03-06T17:37: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del>
            <w:ins w:id="265" w:author="Benjamin Bross" w:date="2012-03-06T17:37:00Z">
              <w:r w:rsidR="00D15B1A">
                <w:rPr>
                  <w:rFonts w:ascii="Times New Roman" w:hAnsi="Times New Roman"/>
                </w:rPr>
                <w:t xml:space="preserve">  </w:t>
              </w:r>
            </w:ins>
            <w:r w:rsidRPr="003F17AE">
              <w:rPr>
                <w:rFonts w:ascii="Times New Roman" w:hAnsi="Times New Roman"/>
              </w:rPr>
              <w:t>cbf_cr[ x0 ][ y0 ][ trafoDepth ] )</w:t>
            </w:r>
            <w:ins w:id="266" w:author="Benjamin Bross" w:date="2012-03-06T17:37:00Z">
              <w:r w:rsidR="00D15B1A">
                <w:rPr>
                  <w:rFonts w:ascii="Times New Roman" w:hAnsi="Times New Roman"/>
                </w:rPr>
                <w:t xml:space="preserve">  &amp;&amp;  </w:t>
              </w:r>
              <w:r w:rsidR="00D15B1A">
                <w:rPr>
                  <w:rFonts w:ascii="Times New Roman" w:hAnsi="Times New Roman"/>
                </w:rPr>
                <w:br/>
              </w:r>
            </w:ins>
            <w:ins w:id="267" w:author="Benjamin Bross" w:date="2012-03-06T17:38:00Z">
              <w:r w:rsidR="00D15B1A" w:rsidRPr="003F17AE">
                <w:rPr>
                  <w:rFonts w:ascii="Times New Roman" w:hAnsi="Times New Roman"/>
                </w:rPr>
                <w:tab/>
              </w:r>
              <w:r w:rsidR="00D15B1A" w:rsidRPr="003F17AE">
                <w:rPr>
                  <w:rFonts w:ascii="Times New Roman" w:hAnsi="Times New Roman"/>
                </w:rPr>
                <w:tab/>
              </w:r>
              <w:r w:rsidR="00D15B1A">
                <w:rPr>
                  <w:rFonts w:ascii="Times New Roman" w:hAnsi="Times New Roman"/>
                </w:rPr>
                <w:tab/>
              </w:r>
            </w:ins>
            <w:ins w:id="268" w:author="Benjamin Bross" w:date="2012-03-19T12:58:00Z">
              <w:r w:rsidR="0088703F">
                <w:rPr>
                  <w:rFonts w:ascii="Times New Roman" w:hAnsi="Times New Roman"/>
                </w:rPr>
                <w:t xml:space="preserve">( </w:t>
              </w:r>
            </w:ins>
            <w:ins w:id="269" w:author="Benjamin Bross" w:date="2012-03-06T17:38:00Z">
              <w:r w:rsidR="00D15B1A" w:rsidRPr="003F17AE">
                <w:rPr>
                  <w:rFonts w:ascii="Times New Roman" w:hAnsi="Times New Roman"/>
                </w:rPr>
                <w:t xml:space="preserve">blkIdx </w:t>
              </w:r>
            </w:ins>
            <w:ins w:id="270" w:author="Benjamin Bross" w:date="2012-03-19T12:58:00Z">
              <w:r w:rsidR="0088703F">
                <w:rPr>
                  <w:rFonts w:ascii="Times New Roman" w:hAnsi="Times New Roman"/>
                </w:rPr>
                <w:t>&lt;</w:t>
              </w:r>
            </w:ins>
            <w:ins w:id="271" w:author="Benjamin Bross" w:date="2012-03-06T17:38:00Z">
              <w:r w:rsidR="00D15B1A" w:rsidRPr="003F17AE">
                <w:rPr>
                  <w:rFonts w:ascii="Times New Roman" w:hAnsi="Times New Roman"/>
                </w:rPr>
                <w:t xml:space="preserve"> 3  </w:t>
              </w:r>
            </w:ins>
            <w:ins w:id="272" w:author="Benjamin Bross" w:date="2012-03-19T12:58:00Z">
              <w:r w:rsidR="0088703F" w:rsidRPr="003F17AE">
                <w:rPr>
                  <w:rFonts w:ascii="Times New Roman" w:hAnsi="Times New Roman"/>
                </w:rPr>
                <w:t>| |</w:t>
              </w:r>
            </w:ins>
            <w:ins w:id="273" w:author="Benjamin Bross" w:date="2012-03-06T17:38:00Z">
              <w:r w:rsidR="00D15B1A" w:rsidRPr="003F17AE">
                <w:rPr>
                  <w:rFonts w:ascii="Times New Roman" w:hAnsi="Times New Roman"/>
                </w:rPr>
                <w:t xml:space="preserve">  PredMode  </w:t>
              </w:r>
            </w:ins>
            <w:ins w:id="274" w:author="Benjamin Bross" w:date="2012-03-19T12:59:00Z">
              <w:r w:rsidR="0088703F">
                <w:rPr>
                  <w:rFonts w:ascii="Times New Roman" w:hAnsi="Times New Roman"/>
                </w:rPr>
                <w:t>= </w:t>
              </w:r>
            </w:ins>
            <w:ins w:id="275" w:author="Benjamin Bross" w:date="2012-03-06T17:38:00Z">
              <w:r w:rsidR="00D15B1A" w:rsidRPr="003F17AE">
                <w:rPr>
                  <w:rFonts w:ascii="Times New Roman" w:hAnsi="Times New Roman"/>
                </w:rPr>
                <w:t>=  MODE_INTRA</w:t>
              </w:r>
              <w:r w:rsidR="00D15B1A" w:rsidRPr="003F17AE">
                <w:rPr>
                  <w:rFonts w:ascii="Times New Roman" w:hAnsi="Times New Roman" w:hint="eastAsia"/>
                  <w:lang w:eastAsia="ko-KR"/>
                </w:rPr>
                <w:t xml:space="preserve">  </w:t>
              </w:r>
            </w:ins>
            <w:ins w:id="276" w:author="Benjamin Bross" w:date="2012-03-19T12:59:00Z">
              <w:r w:rsidR="0088703F" w:rsidRPr="003F17AE">
                <w:rPr>
                  <w:rFonts w:ascii="Times New Roman" w:hAnsi="Times New Roman"/>
                </w:rPr>
                <w:t>| |</w:t>
              </w:r>
            </w:ins>
            <w:ins w:id="277" w:author="Benjamin Bross" w:date="2012-03-06T17:38:00Z">
              <w:r w:rsidR="00D15B1A" w:rsidRPr="003F17AE">
                <w:rPr>
                  <w:rFonts w:ascii="Times New Roman" w:hAnsi="Times New Roman" w:hint="eastAsia"/>
                  <w:lang w:eastAsia="ko-KR"/>
                </w:rPr>
                <w:t xml:space="preserve">  </w:t>
              </w:r>
              <w:r w:rsidR="00D15B1A" w:rsidRPr="003F17AE">
                <w:rPr>
                  <w:rFonts w:ascii="Times New Roman" w:hAnsi="Times New Roman" w:hint="eastAsia"/>
                  <w:lang w:eastAsia="ko-KR"/>
                </w:rPr>
                <w:br/>
              </w:r>
              <w:r w:rsidR="00D15B1A" w:rsidRPr="003F17AE">
                <w:rPr>
                  <w:rFonts w:ascii="Times New Roman" w:hAnsi="Times New Roman"/>
                  <w:lang w:eastAsia="ko-KR"/>
                </w:rPr>
                <w:tab/>
              </w:r>
              <w:r w:rsidR="00D15B1A" w:rsidRPr="003F17AE">
                <w:rPr>
                  <w:rFonts w:ascii="Times New Roman" w:hAnsi="Times New Roman" w:hint="eastAsia"/>
                  <w:lang w:eastAsia="ko-KR"/>
                </w:rPr>
                <w:tab/>
              </w:r>
              <w:r w:rsidR="00D15B1A" w:rsidRPr="003F17AE">
                <w:rPr>
                  <w:rFonts w:ascii="Times New Roman" w:hAnsi="Times New Roman"/>
                  <w:lang w:eastAsia="ko-KR"/>
                </w:rPr>
                <w:tab/>
              </w:r>
              <w:r w:rsidR="0088703F">
                <w:rPr>
                  <w:rFonts w:ascii="Times New Roman" w:hAnsi="Times New Roman" w:hint="eastAsia"/>
                  <w:lang w:eastAsia="ko-KR"/>
                </w:rPr>
                <w:t xml:space="preserve">( ( log2CbSize </w:t>
              </w:r>
            </w:ins>
            <w:ins w:id="278" w:author="Benjamin Bross" w:date="2012-03-19T13:08:00Z">
              <w:r w:rsidR="0088703F">
                <w:rPr>
                  <w:rFonts w:ascii="Times New Roman" w:hAnsi="Times New Roman"/>
                  <w:lang w:eastAsia="ko-KR"/>
                </w:rPr>
                <w:t>&gt;</w:t>
              </w:r>
            </w:ins>
            <w:ins w:id="279" w:author="Benjamin Bross" w:date="2012-03-06T17:38:00Z">
              <w:r w:rsidR="00D15B1A" w:rsidRPr="003F17AE">
                <w:rPr>
                  <w:rFonts w:ascii="Times New Roman" w:hAnsi="Times New Roman" w:hint="eastAsia"/>
                  <w:lang w:eastAsia="ko-KR"/>
                </w:rPr>
                <w:t xml:space="preserve"> Log2MaxTrafoSize</w:t>
              </w:r>
            </w:ins>
            <w:ins w:id="280" w:author="Benjamin Bross" w:date="2012-03-19T13:08:00Z">
              <w:r w:rsidR="0088703F">
                <w:rPr>
                  <w:rFonts w:ascii="Times New Roman" w:hAnsi="Times New Roman"/>
                  <w:lang w:eastAsia="ko-KR"/>
                </w:rPr>
                <w:t> </w:t>
              </w:r>
            </w:ins>
            <w:ins w:id="281" w:author="Benjamin Bross" w:date="2012-03-06T17:38:00Z">
              <w:r w:rsidR="00D15B1A" w:rsidRPr="003F17AE">
                <w:rPr>
                  <w:rFonts w:ascii="Times New Roman" w:hAnsi="Times New Roman" w:hint="eastAsia"/>
                  <w:lang w:eastAsia="ko-KR"/>
                </w:rPr>
                <w:t>+</w:t>
              </w:r>
            </w:ins>
            <w:ins w:id="282" w:author="Benjamin Bross" w:date="2012-03-19T13:08:00Z">
              <w:r w:rsidR="0088703F">
                <w:rPr>
                  <w:rFonts w:ascii="Times New Roman" w:hAnsi="Times New Roman"/>
                  <w:lang w:eastAsia="ko-KR"/>
                </w:rPr>
                <w:t> </w:t>
              </w:r>
            </w:ins>
            <w:ins w:id="283" w:author="Benjamin Bross" w:date="2012-03-06T17:38:00Z">
              <w:r w:rsidR="00D15B1A" w:rsidRPr="003F17AE">
                <w:rPr>
                  <w:rFonts w:ascii="Times New Roman" w:hAnsi="Times New Roman" w:hint="eastAsia"/>
                  <w:lang w:eastAsia="ko-KR"/>
                </w:rPr>
                <w:t xml:space="preserve">1 ) </w:t>
              </w:r>
            </w:ins>
            <w:ins w:id="284" w:author="Benjamin Bross" w:date="2012-03-19T12:59:00Z">
              <w:r w:rsidR="0088703F">
                <w:rPr>
                  <w:rFonts w:ascii="Times New Roman" w:hAnsi="Times New Roman"/>
                  <w:lang w:eastAsia="ko-KR"/>
                </w:rPr>
                <w:t>&amp;&amp;</w:t>
              </w:r>
            </w:ins>
            <w:ins w:id="285" w:author="Benjamin Bross" w:date="2012-03-06T17:38:00Z">
              <w:r w:rsidR="00D15B1A" w:rsidRPr="003F17AE">
                <w:rPr>
                  <w:rFonts w:ascii="Times New Roman" w:hAnsi="Times New Roman" w:hint="eastAsia"/>
                  <w:lang w:eastAsia="ko-KR"/>
                </w:rPr>
                <w:t xml:space="preserve"> ( </w:t>
              </w:r>
              <w:r w:rsidR="0088703F">
                <w:rPr>
                  <w:rFonts w:ascii="Times New Roman" w:hAnsi="Times New Roman"/>
                </w:rPr>
                <w:t xml:space="preserve">log2TrafoSize </w:t>
              </w:r>
            </w:ins>
            <w:ins w:id="286" w:author="Benjamin Bross" w:date="2012-03-19T13:06:00Z">
              <w:r w:rsidR="0088703F">
                <w:rPr>
                  <w:rFonts w:ascii="Times New Roman" w:hAnsi="Times New Roman"/>
                </w:rPr>
                <w:t>= =</w:t>
              </w:r>
            </w:ins>
            <w:ins w:id="287" w:author="Benjamin Bross" w:date="2012-03-06T17:38:00Z">
              <w:r w:rsidR="00D15B1A" w:rsidRPr="003F17AE">
                <w:rPr>
                  <w:rFonts w:ascii="Times New Roman" w:hAnsi="Times New Roman"/>
                </w:rPr>
                <w:t xml:space="preserve"> Log2MaxTrafoSize</w:t>
              </w:r>
              <w:r w:rsidR="00D15B1A" w:rsidRPr="003F17AE">
                <w:rPr>
                  <w:rFonts w:ascii="Times New Roman" w:hAnsi="Times New Roman" w:hint="eastAsia"/>
                  <w:lang w:eastAsia="ko-KR"/>
                </w:rPr>
                <w:t xml:space="preserve"> ) )</w:t>
              </w:r>
              <w:r w:rsidR="00D15B1A">
                <w:rPr>
                  <w:rFonts w:ascii="Times New Roman" w:hAnsi="Times New Roman"/>
                  <w:lang w:eastAsia="ko-KR"/>
                </w:rPr>
                <w:t xml:space="preserve">  </w:t>
              </w:r>
            </w:ins>
            <w:ins w:id="288" w:author="Benjamin Bross" w:date="2012-03-19T13:01:00Z">
              <w:r w:rsidR="0088703F" w:rsidRPr="003F17AE">
                <w:rPr>
                  <w:rFonts w:ascii="Times New Roman" w:hAnsi="Times New Roman"/>
                </w:rPr>
                <w:t>| |</w:t>
              </w:r>
            </w:ins>
            <w:ins w:id="289" w:author="Benjamin Bross" w:date="2012-03-06T17:38:00Z">
              <w:r w:rsidR="00D15B1A">
                <w:rPr>
                  <w:rFonts w:ascii="Times New Roman" w:hAnsi="Times New Roman"/>
                  <w:lang w:eastAsia="ko-KR"/>
                </w:rPr>
                <w:br/>
              </w:r>
              <w:r w:rsidR="0088703F">
                <w:rPr>
                  <w:rFonts w:ascii="Times New Roman" w:hAnsi="Times New Roman"/>
                </w:rPr>
                <w:tab/>
              </w:r>
              <w:r w:rsidR="0088703F">
                <w:rPr>
                  <w:rFonts w:ascii="Times New Roman" w:hAnsi="Times New Roman"/>
                </w:rPr>
                <w:tab/>
              </w:r>
              <w:r w:rsidR="0088703F">
                <w:rPr>
                  <w:rFonts w:ascii="Times New Roman" w:hAnsi="Times New Roman"/>
                </w:rPr>
                <w:tab/>
              </w:r>
              <w:r w:rsidR="00D15B1A" w:rsidRPr="003F17AE">
                <w:rPr>
                  <w:rFonts w:ascii="Times New Roman" w:hAnsi="Times New Roman"/>
                </w:rPr>
                <w:t xml:space="preserve">cbf_luma[ xBase ][ yBase ][ trafoDepth ]  </w:t>
              </w:r>
            </w:ins>
            <w:ins w:id="290" w:author="Benjamin Bross" w:date="2012-03-19T13:01:00Z">
              <w:r w:rsidR="0088703F" w:rsidRPr="003F17AE">
                <w:rPr>
                  <w:rFonts w:ascii="Times New Roman" w:hAnsi="Times New Roman"/>
                </w:rPr>
                <w:t>| |</w:t>
              </w:r>
            </w:ins>
            <w:ins w:id="291" w:author="Benjamin Bross" w:date="2012-03-06T17:38:00Z">
              <w:r w:rsidR="00D15B1A" w:rsidRPr="003F17AE">
                <w:rPr>
                  <w:rFonts w:ascii="Times New Roman" w:hAnsi="Times New Roman"/>
                </w:rPr>
                <w:t xml:space="preserve">  </w:t>
              </w:r>
              <w:r w:rsidR="00D15B1A" w:rsidRPr="003F17AE">
                <w:rPr>
                  <w:rFonts w:ascii="Times New Roman" w:hAnsi="Times New Roman"/>
                </w:rPr>
                <w:br/>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hAnsi="Times New Roman"/>
                </w:rPr>
                <w:tab/>
                <w:t>cbf_luma[ xBase + </w:t>
              </w:r>
              <w:r w:rsidR="00D15B1A" w:rsidRPr="003F17AE">
                <w:rPr>
                  <w:rFonts w:ascii="Times New Roman" w:eastAsia="Times New Roman" w:hAnsi="Times New Roman"/>
                  <w:lang w:eastAsia="zh-CN"/>
                </w:rPr>
                <w:t>( </w:t>
              </w:r>
              <w:r w:rsidR="00D15B1A" w:rsidRPr="003F17AE">
                <w:rPr>
                  <w:rFonts w:ascii="Times New Roman" w:hAnsi="Times New Roman"/>
                </w:rPr>
                <w:t>1 &lt;&lt; log2Trafo</w:t>
              </w:r>
              <w:r w:rsidR="00D15B1A" w:rsidRPr="003F17AE">
                <w:rPr>
                  <w:rFonts w:ascii="Times New Roman" w:eastAsia="Times New Roman" w:hAnsi="Times New Roman"/>
                  <w:lang w:eastAsia="zh-CN"/>
                </w:rPr>
                <w:t>Width ) </w:t>
              </w:r>
              <w:r w:rsidR="00D15B1A" w:rsidRPr="003F17AE">
                <w:rPr>
                  <w:rFonts w:ascii="Times New Roman" w:hAnsi="Times New Roman"/>
                </w:rPr>
                <w:t xml:space="preserve">][ yBase ][ trafoDepth ]  </w:t>
              </w:r>
            </w:ins>
            <w:ins w:id="292" w:author="Benjamin Bross" w:date="2012-03-19T13:01:00Z">
              <w:r w:rsidR="0088703F" w:rsidRPr="003F17AE">
                <w:rPr>
                  <w:rFonts w:ascii="Times New Roman" w:hAnsi="Times New Roman"/>
                </w:rPr>
                <w:t>| |</w:t>
              </w:r>
            </w:ins>
            <w:ins w:id="293" w:author="Benjamin Bross" w:date="2012-03-06T17:38:00Z">
              <w:r w:rsidR="00D15B1A" w:rsidRPr="003F17AE">
                <w:rPr>
                  <w:rFonts w:ascii="Times New Roman" w:hAnsi="Times New Roman"/>
                </w:rPr>
                <w:t xml:space="preserve">  </w:t>
              </w:r>
              <w:r w:rsidR="00D15B1A" w:rsidRPr="003F17AE">
                <w:rPr>
                  <w:rFonts w:ascii="Times New Roman" w:hAnsi="Times New Roman"/>
                </w:rPr>
                <w:br/>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hAnsi="Times New Roman"/>
                </w:rPr>
                <w:tab/>
                <w:t>cbf_luma[ xBase ][ yBase + </w:t>
              </w:r>
              <w:r w:rsidR="00D15B1A" w:rsidRPr="003F17AE">
                <w:rPr>
                  <w:rFonts w:ascii="Times New Roman" w:eastAsia="Times New Roman" w:hAnsi="Times New Roman"/>
                  <w:lang w:eastAsia="zh-CN"/>
                </w:rPr>
                <w:t>( </w:t>
              </w:r>
              <w:r w:rsidR="00D15B1A" w:rsidRPr="003F17AE">
                <w:rPr>
                  <w:rFonts w:ascii="Times New Roman" w:hAnsi="Times New Roman"/>
                </w:rPr>
                <w:t>1 &lt;&lt; log2Trafo</w:t>
              </w:r>
              <w:r w:rsidR="00D15B1A" w:rsidRPr="003F17AE">
                <w:rPr>
                  <w:rFonts w:ascii="Times New Roman" w:eastAsia="Times New Roman" w:hAnsi="Times New Roman"/>
                  <w:lang w:eastAsia="zh-CN"/>
                </w:rPr>
                <w:t>Height ) </w:t>
              </w:r>
              <w:r w:rsidR="00D15B1A" w:rsidRPr="003F17AE">
                <w:rPr>
                  <w:rFonts w:ascii="Times New Roman" w:hAnsi="Times New Roman"/>
                </w:rPr>
                <w:t>][ trafoDepth ]</w:t>
              </w:r>
              <w:r w:rsidR="00D15B1A" w:rsidRPr="003F17AE">
                <w:rPr>
                  <w:rFonts w:ascii="Times New Roman" w:eastAsia="SimSun" w:hAnsi="Times New Roman"/>
                  <w:lang w:eastAsia="zh-CN"/>
                </w:rPr>
                <w:t xml:space="preserve">  </w:t>
              </w:r>
            </w:ins>
            <w:ins w:id="294" w:author="Benjamin Bross" w:date="2012-03-19T13:01:00Z">
              <w:r w:rsidR="0088703F" w:rsidRPr="003F17AE">
                <w:rPr>
                  <w:rFonts w:ascii="Times New Roman" w:hAnsi="Times New Roman"/>
                </w:rPr>
                <w:t>| |</w:t>
              </w:r>
            </w:ins>
            <w:ins w:id="295" w:author="Benjamin Bross" w:date="2012-03-06T17:38:00Z">
              <w:r w:rsidR="00D15B1A" w:rsidRPr="003F17AE">
                <w:rPr>
                  <w:rFonts w:ascii="Times New Roman" w:eastAsia="SimSun" w:hAnsi="Times New Roman"/>
                  <w:lang w:eastAsia="zh-CN"/>
                </w:rPr>
                <w:t xml:space="preserve">  </w:t>
              </w:r>
              <w:r w:rsidR="00D15B1A" w:rsidRPr="003F17AE">
                <w:rPr>
                  <w:rFonts w:ascii="Times New Roman" w:eastAsia="SimSun" w:hAnsi="Times New Roman"/>
                  <w:lang w:eastAsia="zh-CN"/>
                </w:rPr>
                <w:br/>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eastAsia="SimSun" w:hAnsi="Times New Roman"/>
                  <w:lang w:eastAsia="zh-CN"/>
                </w:rPr>
                <w:t>cbf_cb[ xBase ][ yBase ][ trafoDepth </w:t>
              </w:r>
              <w:r w:rsidR="00D15B1A" w:rsidRPr="003F17AE">
                <w:rPr>
                  <w:rFonts w:ascii="Times New Roman" w:hAnsi="Times New Roman"/>
                </w:rPr>
                <w:t>− 1</w:t>
              </w:r>
              <w:r w:rsidR="00D15B1A" w:rsidRPr="003F17AE">
                <w:rPr>
                  <w:rFonts w:ascii="Times New Roman" w:eastAsia="SimSun" w:hAnsi="Times New Roman"/>
                  <w:lang w:eastAsia="zh-CN"/>
                </w:rPr>
                <w:t xml:space="preserve">] </w:t>
              </w:r>
            </w:ins>
            <w:ins w:id="296" w:author="Benjamin Bross" w:date="2012-03-19T13:02:00Z">
              <w:r w:rsidR="0088703F" w:rsidRPr="003F17AE">
                <w:rPr>
                  <w:rFonts w:ascii="Times New Roman" w:hAnsi="Times New Roman"/>
                </w:rPr>
                <w:t>| |</w:t>
              </w:r>
            </w:ins>
            <w:ins w:id="297" w:author="Benjamin Bross" w:date="2012-03-06T17:38:00Z">
              <w:r w:rsidR="00D15B1A" w:rsidRPr="003F17AE">
                <w:rPr>
                  <w:rFonts w:ascii="Times New Roman" w:eastAsia="SimSun" w:hAnsi="Times New Roman"/>
                  <w:lang w:eastAsia="zh-CN"/>
                </w:rPr>
                <w:t xml:space="preserve">  </w:t>
              </w:r>
              <w:r w:rsidR="00D15B1A" w:rsidRPr="003F17AE">
                <w:rPr>
                  <w:rFonts w:ascii="Times New Roman" w:eastAsia="SimSun" w:hAnsi="Times New Roman"/>
                  <w:lang w:eastAsia="zh-CN"/>
                </w:rPr>
                <w:br/>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hAnsi="Times New Roman"/>
                </w:rPr>
                <w:tab/>
              </w:r>
              <w:r w:rsidR="00D15B1A" w:rsidRPr="003F17AE">
                <w:rPr>
                  <w:rFonts w:ascii="Times New Roman" w:eastAsia="SimSun" w:hAnsi="Times New Roman"/>
                  <w:lang w:eastAsia="zh-CN"/>
                </w:rPr>
                <w:t>cbf_cr[ xBase ][ yBase ][ trafoDepth </w:t>
              </w:r>
              <w:r w:rsidR="00D15B1A" w:rsidRPr="003F17AE">
                <w:rPr>
                  <w:rFonts w:ascii="Times New Roman" w:hAnsi="Times New Roman"/>
                </w:rPr>
                <w:t>− 1</w:t>
              </w:r>
              <w:r w:rsidR="00D15B1A" w:rsidRPr="003F17AE">
                <w:rPr>
                  <w:rFonts w:ascii="Times New Roman" w:eastAsia="SimSun" w:hAnsi="Times New Roman"/>
                  <w:lang w:eastAsia="zh-CN"/>
                </w:rPr>
                <w:t>]</w:t>
              </w:r>
              <w:r w:rsidR="00D15B1A">
                <w:rPr>
                  <w:rFonts w:ascii="Times New Roman" w:eastAsia="SimSun" w:hAnsi="Times New Roman"/>
                  <w:lang w:eastAsia="zh-CN"/>
                </w:rPr>
                <w:t xml:space="preserve"> )</w:t>
              </w:r>
            </w:ins>
            <w:ins w:id="298" w:author="Benjamin Bross" w:date="2012-03-20T09:50:00Z">
              <w:r w:rsidR="0086316E">
                <w:rPr>
                  <w:rFonts w:ascii="Times New Roman" w:eastAsia="SimSun" w:hAnsi="Times New Roman"/>
                  <w:lang w:eastAsia="zh-CN"/>
                </w:rPr>
                <w:t xml:space="preserve"> )</w:t>
              </w:r>
            </w:ins>
            <w:del w:id="299" w:author="Benjamin Bross" w:date="2012-03-06T17:37:00Z">
              <w:r w:rsidRPr="003F17AE" w:rsidDel="00D15B1A">
                <w:rPr>
                  <w:rFonts w:ascii="Times New Roman" w:hAnsi="Times New Roman"/>
                </w:rPr>
                <w:delText xml:space="preserve"> {</w:delText>
              </w:r>
            </w:del>
          </w:p>
        </w:tc>
        <w:tc>
          <w:tcPr>
            <w:tcW w:w="1193" w:type="dxa"/>
          </w:tcPr>
          <w:p w14:paraId="11577918" w14:textId="77777777" w:rsidR="00F2462B" w:rsidRPr="003F17AE" w:rsidRDefault="00F2462B" w:rsidP="00933515">
            <w:pPr>
              <w:pStyle w:val="tableheading"/>
              <w:rPr>
                <w:b w:val="0"/>
              </w:rPr>
            </w:pPr>
          </w:p>
        </w:tc>
      </w:tr>
      <w:tr w:rsidR="00F2462B" w:rsidRPr="003F17AE" w:rsidDel="00955F86" w14:paraId="5422BBAD" w14:textId="77777777" w:rsidTr="00F80087">
        <w:trPr>
          <w:cantSplit/>
          <w:jc w:val="center"/>
          <w:del w:id="300" w:author="Benjamin Bross" w:date="2012-03-06T17:30:00Z"/>
        </w:trPr>
        <w:tc>
          <w:tcPr>
            <w:tcW w:w="8394" w:type="dxa"/>
          </w:tcPr>
          <w:p w14:paraId="53147ACD" w14:textId="77777777" w:rsidR="00F2462B" w:rsidRPr="003F17AE" w:rsidDel="00955F86" w:rsidRDefault="00F2462B" w:rsidP="00BD32A9">
            <w:pPr>
              <w:pStyle w:val="tablesyntax"/>
              <w:rPr>
                <w:del w:id="301" w:author="Benjamin Bross" w:date="2012-03-06T17:30:00Z"/>
                <w:rFonts w:ascii="Times New Roman" w:hAnsi="Times New Roman"/>
              </w:rPr>
            </w:pPr>
            <w:del w:id="302" w:author="Benjamin Bross" w:date="2012-03-06T16:19:00Z">
              <w:r w:rsidRPr="003F17AE" w:rsidDel="001F3729">
                <w:rPr>
                  <w:rFonts w:ascii="Times New Roman" w:hAnsi="Times New Roman"/>
                </w:rPr>
                <w:tab/>
              </w:r>
            </w:del>
            <w:del w:id="303" w:author="Benjamin Bross" w:date="2012-03-06T17:30:00Z">
              <w:r w:rsidRPr="003F17AE" w:rsidDel="00955F86">
                <w:rPr>
                  <w:rFonts w:ascii="Times New Roman" w:hAnsi="Times New Roman"/>
                </w:rPr>
                <w:tab/>
              </w:r>
              <w:r w:rsidRPr="003F17AE" w:rsidDel="00955F86">
                <w:rPr>
                  <w:rFonts w:ascii="Times New Roman" w:hAnsi="Times New Roman"/>
                </w:rPr>
                <w:tab/>
              </w:r>
              <w:r w:rsidRPr="003F17AE" w:rsidDel="00955F86">
                <w:rPr>
                  <w:rFonts w:ascii="Times New Roman" w:hAnsi="Times New Roman"/>
                </w:rPr>
                <w:tab/>
                <w:delText xml:space="preserve">readCbf = </w:delText>
              </w:r>
              <w:r w:rsidR="00F744A9" w:rsidRPr="003F17AE" w:rsidDel="00955F86">
                <w:rPr>
                  <w:rFonts w:ascii="Times New Roman" w:eastAsia="Times New Roman" w:hAnsi="Times New Roman"/>
                  <w:lang w:eastAsia="zh-CN"/>
                </w:rPr>
                <w:delText>TRUE</w:delText>
              </w:r>
            </w:del>
          </w:p>
        </w:tc>
        <w:tc>
          <w:tcPr>
            <w:tcW w:w="1193" w:type="dxa"/>
          </w:tcPr>
          <w:p w14:paraId="53B7FAF0" w14:textId="77777777" w:rsidR="00F2462B" w:rsidRPr="003F17AE" w:rsidDel="00955F86" w:rsidRDefault="00F2462B" w:rsidP="00933515">
            <w:pPr>
              <w:pStyle w:val="tableheading"/>
              <w:rPr>
                <w:del w:id="304" w:author="Benjamin Bross" w:date="2012-03-06T17:30:00Z"/>
                <w:b w:val="0"/>
              </w:rPr>
            </w:pPr>
          </w:p>
        </w:tc>
      </w:tr>
      <w:tr w:rsidR="00F2462B" w:rsidRPr="003F17AE" w:rsidDel="00D15B1A" w14:paraId="7A0FF572" w14:textId="77777777" w:rsidTr="00F80087">
        <w:trPr>
          <w:cantSplit/>
          <w:jc w:val="center"/>
          <w:del w:id="305" w:author="Benjamin Bross" w:date="2012-03-06T17:39:00Z"/>
        </w:trPr>
        <w:tc>
          <w:tcPr>
            <w:tcW w:w="8394" w:type="dxa"/>
          </w:tcPr>
          <w:p w14:paraId="5386CAAA" w14:textId="77777777" w:rsidR="00F2462B" w:rsidRPr="003F17AE" w:rsidDel="00D15B1A" w:rsidRDefault="00F2462B" w:rsidP="00955F86">
            <w:pPr>
              <w:pStyle w:val="tablesyntax"/>
              <w:rPr>
                <w:del w:id="306" w:author="Benjamin Bross" w:date="2012-03-06T17:39:00Z"/>
                <w:rFonts w:ascii="Times New Roman" w:hAnsi="Times New Roman"/>
              </w:rPr>
            </w:pPr>
            <w:del w:id="307" w:author="Benjamin Bross" w:date="2012-03-06T16:19:00Z">
              <w:r w:rsidRPr="003F17AE" w:rsidDel="001F3729">
                <w:rPr>
                  <w:rFonts w:ascii="Times New Roman" w:hAnsi="Times New Roman"/>
                </w:rPr>
                <w:tab/>
              </w:r>
            </w:del>
            <w:del w:id="308" w:author="Benjamin Bross" w:date="2012-03-06T17:39: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 xml:space="preserve">if( blkIdx = = 3  &amp;&amp;  </w:delText>
              </w:r>
              <w:r w:rsidR="00066F9C" w:rsidRPr="003F17AE" w:rsidDel="00D15B1A">
                <w:rPr>
                  <w:rFonts w:ascii="Times New Roman" w:hAnsi="Times New Roman"/>
                </w:rPr>
                <w:delText>PredMode  !=  MODE_INTRA</w:delText>
              </w:r>
              <w:r w:rsidR="00066F9C" w:rsidRPr="003F17AE" w:rsidDel="00D15B1A">
                <w:rPr>
                  <w:rFonts w:ascii="Times New Roman" w:hAnsi="Times New Roman" w:hint="eastAsia"/>
                  <w:lang w:eastAsia="ko-KR"/>
                </w:rPr>
                <w:delText xml:space="preserve">  &amp;&amp;  </w:delText>
              </w:r>
              <w:r w:rsidR="00066F9C" w:rsidRPr="003F17AE" w:rsidDel="00D15B1A">
                <w:rPr>
                  <w:rFonts w:ascii="Times New Roman" w:hAnsi="Times New Roman" w:hint="eastAsia"/>
                  <w:lang w:eastAsia="ko-KR"/>
                </w:rPr>
                <w:br/>
              </w:r>
            </w:del>
            <w:del w:id="309" w:author="Benjamin Bross" w:date="2012-03-06T16:19:00Z">
              <w:r w:rsidR="00066F9C" w:rsidRPr="003F17AE" w:rsidDel="001F3729">
                <w:rPr>
                  <w:rFonts w:ascii="Times New Roman" w:hAnsi="Times New Roman" w:hint="eastAsia"/>
                  <w:lang w:eastAsia="ko-KR"/>
                </w:rPr>
                <w:tab/>
              </w:r>
            </w:del>
            <w:del w:id="310" w:author="Benjamin Bross" w:date="2012-03-06T17:39:00Z">
              <w:r w:rsidR="00066F9C" w:rsidRPr="003F17AE" w:rsidDel="00D15B1A">
                <w:rPr>
                  <w:rFonts w:ascii="Times New Roman" w:hAnsi="Times New Roman"/>
                  <w:lang w:eastAsia="ko-KR"/>
                </w:rPr>
                <w:tab/>
              </w:r>
              <w:r w:rsidR="00066F9C" w:rsidRPr="003F17AE" w:rsidDel="00D15B1A">
                <w:rPr>
                  <w:rFonts w:ascii="Times New Roman" w:hAnsi="Times New Roman" w:hint="eastAsia"/>
                  <w:lang w:eastAsia="ko-KR"/>
                </w:rPr>
                <w:tab/>
              </w:r>
              <w:r w:rsidR="00066F9C" w:rsidRPr="003F17AE" w:rsidDel="00D15B1A">
                <w:rPr>
                  <w:rFonts w:ascii="Times New Roman" w:hAnsi="Times New Roman"/>
                  <w:lang w:eastAsia="ko-KR"/>
                </w:rPr>
                <w:tab/>
              </w:r>
              <w:r w:rsidR="00F54B45" w:rsidRPr="003F17AE" w:rsidDel="00D15B1A">
                <w:rPr>
                  <w:rFonts w:ascii="Times New Roman" w:hAnsi="Times New Roman"/>
                  <w:lang w:eastAsia="ko-KR"/>
                </w:rPr>
                <w:tab/>
              </w:r>
              <w:r w:rsidR="00066F9C" w:rsidRPr="003F17AE" w:rsidDel="00D15B1A">
                <w:rPr>
                  <w:rFonts w:ascii="Times New Roman" w:hAnsi="Times New Roman" w:hint="eastAsia"/>
                  <w:lang w:eastAsia="ko-KR"/>
                </w:rPr>
                <w:delText>(</w:delText>
              </w:r>
              <w:r w:rsidR="00EC5999" w:rsidRPr="003F17AE" w:rsidDel="00D15B1A">
                <w:rPr>
                  <w:rFonts w:ascii="Times New Roman" w:hAnsi="Times New Roman" w:hint="eastAsia"/>
                  <w:lang w:eastAsia="ko-KR"/>
                </w:rPr>
                <w:delText xml:space="preserve"> </w:delText>
              </w:r>
              <w:r w:rsidR="00066F9C" w:rsidRPr="003F17AE" w:rsidDel="00D15B1A">
                <w:rPr>
                  <w:rFonts w:ascii="Times New Roman" w:hAnsi="Times New Roman" w:hint="eastAsia"/>
                  <w:lang w:eastAsia="ko-KR"/>
                </w:rPr>
                <w:delText xml:space="preserve">( </w:delText>
              </w:r>
              <w:r w:rsidR="00070908" w:rsidRPr="003F17AE" w:rsidDel="00D15B1A">
                <w:rPr>
                  <w:rFonts w:ascii="Times New Roman" w:hAnsi="Times New Roman" w:hint="eastAsia"/>
                  <w:lang w:eastAsia="ko-KR"/>
                </w:rPr>
                <w:delText>log2CbSize</w:delText>
              </w:r>
              <w:r w:rsidR="00EC5999" w:rsidRPr="003F17AE" w:rsidDel="00D15B1A">
                <w:rPr>
                  <w:rFonts w:ascii="Times New Roman" w:hAnsi="Times New Roman" w:hint="eastAsia"/>
                  <w:lang w:eastAsia="ko-KR"/>
                </w:rPr>
                <w:delText xml:space="preserve"> &lt;= Log2MaxTrafoSize+1 ) </w:delText>
              </w:r>
              <w:r w:rsidR="0048199D" w:rsidRPr="003F17AE" w:rsidDel="00D15B1A">
                <w:rPr>
                  <w:rFonts w:ascii="Times New Roman" w:hAnsi="Times New Roman" w:hint="eastAsia"/>
                  <w:lang w:eastAsia="ko-KR"/>
                </w:rPr>
                <w:delText>|</w:delText>
              </w:r>
              <w:r w:rsidR="0048199D" w:rsidRPr="003F17AE" w:rsidDel="00D15B1A">
                <w:rPr>
                  <w:rFonts w:ascii="Times New Roman" w:hAnsi="Times New Roman"/>
                  <w:lang w:eastAsia="ko-KR"/>
                </w:rPr>
                <w:delText> </w:delText>
              </w:r>
              <w:r w:rsidR="0048199D" w:rsidRPr="003F17AE" w:rsidDel="00D15B1A">
                <w:rPr>
                  <w:rFonts w:ascii="Times New Roman" w:hAnsi="Times New Roman" w:hint="eastAsia"/>
                  <w:lang w:eastAsia="ko-KR"/>
                </w:rPr>
                <w:delText>|</w:delText>
              </w:r>
              <w:r w:rsidR="00EC5999" w:rsidRPr="003F17AE" w:rsidDel="00D15B1A">
                <w:rPr>
                  <w:rFonts w:ascii="Times New Roman" w:hAnsi="Times New Roman" w:hint="eastAsia"/>
                  <w:lang w:eastAsia="ko-KR"/>
                </w:rPr>
                <w:delText xml:space="preserve"> ( </w:delText>
              </w:r>
              <w:r w:rsidRPr="003F17AE" w:rsidDel="00D15B1A">
                <w:rPr>
                  <w:rFonts w:ascii="Times New Roman" w:hAnsi="Times New Roman"/>
                </w:rPr>
                <w:delText>log2TrafoSize &lt; Log2MaxTrafoSize</w:delText>
              </w:r>
              <w:r w:rsidR="00EC5999" w:rsidRPr="003F17AE" w:rsidDel="00D15B1A">
                <w:rPr>
                  <w:rFonts w:ascii="Times New Roman" w:hAnsi="Times New Roman" w:hint="eastAsia"/>
                  <w:lang w:eastAsia="ko-KR"/>
                </w:rPr>
                <w:delText xml:space="preserve"> ) )</w:delText>
              </w:r>
            </w:del>
          </w:p>
        </w:tc>
        <w:tc>
          <w:tcPr>
            <w:tcW w:w="1193" w:type="dxa"/>
          </w:tcPr>
          <w:p w14:paraId="7519CE65" w14:textId="77777777" w:rsidR="00F2462B" w:rsidRPr="003F17AE" w:rsidDel="00D15B1A" w:rsidRDefault="00F2462B" w:rsidP="00933515">
            <w:pPr>
              <w:pStyle w:val="tableheading"/>
              <w:rPr>
                <w:del w:id="311" w:author="Benjamin Bross" w:date="2012-03-06T17:39:00Z"/>
                <w:b w:val="0"/>
              </w:rPr>
            </w:pPr>
          </w:p>
        </w:tc>
      </w:tr>
      <w:tr w:rsidR="00F2462B" w:rsidRPr="003F17AE" w:rsidDel="00D15B1A" w14:paraId="6A41E081" w14:textId="77777777" w:rsidTr="00F80087">
        <w:trPr>
          <w:cantSplit/>
          <w:jc w:val="center"/>
          <w:del w:id="312" w:author="Benjamin Bross" w:date="2012-03-06T17:35:00Z"/>
        </w:trPr>
        <w:tc>
          <w:tcPr>
            <w:tcW w:w="8394" w:type="dxa"/>
          </w:tcPr>
          <w:p w14:paraId="514800E3" w14:textId="77777777" w:rsidR="00F2462B" w:rsidRPr="003F17AE" w:rsidDel="00D15B1A" w:rsidRDefault="00F2462B" w:rsidP="001F3729">
            <w:pPr>
              <w:pStyle w:val="tablesyntax"/>
              <w:rPr>
                <w:del w:id="313" w:author="Benjamin Bross" w:date="2012-03-06T17:35:00Z"/>
                <w:rFonts w:ascii="Times New Roman" w:hAnsi="Times New Roman"/>
              </w:rPr>
            </w:pPr>
            <w:del w:id="314" w:author="Benjamin Bross" w:date="2012-03-06T16:19:00Z">
              <w:r w:rsidRPr="003F17AE" w:rsidDel="001F3729">
                <w:rPr>
                  <w:rFonts w:ascii="Times New Roman" w:hAnsi="Times New Roman"/>
                </w:rPr>
                <w:tab/>
              </w:r>
            </w:del>
            <w:del w:id="315"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 xml:space="preserve">readCbf = cbf_luma[ xBase ][ yBase ][ trafoDepth ]  | |  </w:delText>
              </w:r>
              <w:r w:rsidRPr="003F17AE" w:rsidDel="00D15B1A">
                <w:rPr>
                  <w:rFonts w:ascii="Times New Roman" w:hAnsi="Times New Roman"/>
                </w:rPr>
                <w:br/>
              </w:r>
            </w:del>
            <w:del w:id="316" w:author="Benjamin Bross" w:date="2012-03-06T16:19:00Z">
              <w:r w:rsidRPr="003F17AE" w:rsidDel="001F3729">
                <w:rPr>
                  <w:rFonts w:ascii="Times New Roman" w:hAnsi="Times New Roman"/>
                </w:rPr>
                <w:tab/>
              </w:r>
            </w:del>
            <w:del w:id="317"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cbf_luma[ xBase + </w:delText>
              </w:r>
              <w:r w:rsidRPr="003F17AE" w:rsidDel="00D15B1A">
                <w:rPr>
                  <w:rFonts w:ascii="Times New Roman" w:eastAsia="Times New Roman" w:hAnsi="Times New Roman"/>
                  <w:lang w:eastAsia="zh-CN"/>
                </w:rPr>
                <w:delText>( </w:delText>
              </w:r>
              <w:r w:rsidRPr="003F17AE" w:rsidDel="00D15B1A">
                <w:rPr>
                  <w:rFonts w:ascii="Times New Roman" w:hAnsi="Times New Roman"/>
                </w:rPr>
                <w:delText>1 &lt;&lt; log2Trafo</w:delText>
              </w:r>
              <w:r w:rsidRPr="003F17AE" w:rsidDel="00D15B1A">
                <w:rPr>
                  <w:rFonts w:ascii="Times New Roman" w:eastAsia="Times New Roman" w:hAnsi="Times New Roman"/>
                  <w:lang w:eastAsia="zh-CN"/>
                </w:rPr>
                <w:delText>Width ) </w:delText>
              </w:r>
              <w:r w:rsidRPr="003F17AE" w:rsidDel="00D15B1A">
                <w:rPr>
                  <w:rFonts w:ascii="Times New Roman" w:hAnsi="Times New Roman"/>
                </w:rPr>
                <w:delText xml:space="preserve">][ yBase ][ trafoDepth ]  | |  </w:delText>
              </w:r>
              <w:r w:rsidRPr="003F17AE" w:rsidDel="00D15B1A">
                <w:rPr>
                  <w:rFonts w:ascii="Times New Roman" w:hAnsi="Times New Roman"/>
                </w:rPr>
                <w:br/>
              </w:r>
            </w:del>
            <w:del w:id="318" w:author="Benjamin Bross" w:date="2012-03-06T16:19:00Z">
              <w:r w:rsidRPr="003F17AE" w:rsidDel="001F3729">
                <w:rPr>
                  <w:rFonts w:ascii="Times New Roman" w:hAnsi="Times New Roman"/>
                </w:rPr>
                <w:tab/>
              </w:r>
            </w:del>
            <w:del w:id="319"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cbf_luma[ xBase ][ yBase + </w:delText>
              </w:r>
              <w:r w:rsidRPr="003F17AE" w:rsidDel="00D15B1A">
                <w:rPr>
                  <w:rFonts w:ascii="Times New Roman" w:eastAsia="Times New Roman" w:hAnsi="Times New Roman"/>
                  <w:lang w:eastAsia="zh-CN"/>
                </w:rPr>
                <w:delText>( </w:delText>
              </w:r>
              <w:r w:rsidRPr="003F17AE" w:rsidDel="00D15B1A">
                <w:rPr>
                  <w:rFonts w:ascii="Times New Roman" w:hAnsi="Times New Roman"/>
                </w:rPr>
                <w:delText>1 &lt;&lt; log2Trafo</w:delText>
              </w:r>
              <w:r w:rsidRPr="003F17AE" w:rsidDel="00D15B1A">
                <w:rPr>
                  <w:rFonts w:ascii="Times New Roman" w:eastAsia="Times New Roman" w:hAnsi="Times New Roman"/>
                  <w:lang w:eastAsia="zh-CN"/>
                </w:rPr>
                <w:delText>Height ) </w:delText>
              </w:r>
              <w:r w:rsidRPr="003F17AE" w:rsidDel="00D15B1A">
                <w:rPr>
                  <w:rFonts w:ascii="Times New Roman" w:hAnsi="Times New Roman"/>
                </w:rPr>
                <w:delText>][ trafoDepth ]</w:delText>
              </w:r>
              <w:r w:rsidR="00000E34" w:rsidRPr="003F17AE" w:rsidDel="00D15B1A">
                <w:rPr>
                  <w:rFonts w:ascii="Times New Roman" w:eastAsia="SimSun" w:hAnsi="Times New Roman"/>
                  <w:lang w:eastAsia="zh-CN"/>
                </w:rPr>
                <w:delText xml:space="preserve">  | |  </w:delText>
              </w:r>
              <w:r w:rsidR="00000E34" w:rsidRPr="003F17AE" w:rsidDel="00D15B1A">
                <w:rPr>
                  <w:rFonts w:ascii="Times New Roman" w:eastAsia="SimSun" w:hAnsi="Times New Roman"/>
                  <w:lang w:eastAsia="zh-CN"/>
                </w:rPr>
                <w:br/>
              </w:r>
            </w:del>
            <w:del w:id="320" w:author="Benjamin Bross" w:date="2012-03-06T16:19:00Z">
              <w:r w:rsidR="00000E34" w:rsidRPr="003F17AE" w:rsidDel="001F3729">
                <w:rPr>
                  <w:rFonts w:ascii="Times New Roman" w:hAnsi="Times New Roman"/>
                </w:rPr>
                <w:tab/>
              </w:r>
            </w:del>
            <w:del w:id="321" w:author="Benjamin Bross" w:date="2012-03-06T17:35:00Z">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eastAsia="SimSun" w:hAnsi="Times New Roman"/>
                  <w:lang w:eastAsia="zh-CN"/>
                </w:rPr>
                <w:delText>cbf_cb[ xBase ][ yBase ][ trafoDepth </w:delText>
              </w:r>
              <w:r w:rsidR="002463F4" w:rsidRPr="003F17AE" w:rsidDel="00D15B1A">
                <w:rPr>
                  <w:rFonts w:ascii="Times New Roman" w:hAnsi="Times New Roman"/>
                </w:rPr>
                <w:delText>− 1</w:delText>
              </w:r>
              <w:r w:rsidR="00000E34" w:rsidRPr="003F17AE" w:rsidDel="00D15B1A">
                <w:rPr>
                  <w:rFonts w:ascii="Times New Roman" w:eastAsia="SimSun" w:hAnsi="Times New Roman"/>
                  <w:lang w:eastAsia="zh-CN"/>
                </w:rPr>
                <w:delText xml:space="preserve">] | |  </w:delText>
              </w:r>
              <w:r w:rsidR="00000E34" w:rsidRPr="003F17AE" w:rsidDel="00D15B1A">
                <w:rPr>
                  <w:rFonts w:ascii="Times New Roman" w:eastAsia="SimSun" w:hAnsi="Times New Roman"/>
                  <w:lang w:eastAsia="zh-CN"/>
                </w:rPr>
                <w:br/>
              </w:r>
            </w:del>
            <w:del w:id="322" w:author="Benjamin Bross" w:date="2012-03-06T16:19:00Z">
              <w:r w:rsidR="00000E34" w:rsidRPr="003F17AE" w:rsidDel="001F3729">
                <w:rPr>
                  <w:rFonts w:ascii="Times New Roman" w:hAnsi="Times New Roman"/>
                </w:rPr>
                <w:tab/>
              </w:r>
            </w:del>
            <w:del w:id="323" w:author="Benjamin Bross" w:date="2012-03-06T17:35:00Z">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hAnsi="Times New Roman"/>
                </w:rPr>
                <w:tab/>
              </w:r>
              <w:r w:rsidR="00000E34" w:rsidRPr="003F17AE" w:rsidDel="00D15B1A">
                <w:rPr>
                  <w:rFonts w:ascii="Times New Roman" w:eastAsia="SimSun" w:hAnsi="Times New Roman"/>
                  <w:lang w:eastAsia="zh-CN"/>
                </w:rPr>
                <w:delText>cbf_cr[ xBase ][ yBase ][ trafoDepth </w:delText>
              </w:r>
              <w:r w:rsidR="002463F4" w:rsidRPr="003F17AE" w:rsidDel="00D15B1A">
                <w:rPr>
                  <w:rFonts w:ascii="Times New Roman" w:hAnsi="Times New Roman"/>
                </w:rPr>
                <w:delText>− 1</w:delText>
              </w:r>
              <w:r w:rsidR="00000E34" w:rsidRPr="003F17AE" w:rsidDel="00D15B1A">
                <w:rPr>
                  <w:rFonts w:ascii="Times New Roman" w:eastAsia="SimSun" w:hAnsi="Times New Roman"/>
                  <w:lang w:eastAsia="zh-CN"/>
                </w:rPr>
                <w:delText>]</w:delText>
              </w:r>
            </w:del>
          </w:p>
        </w:tc>
        <w:tc>
          <w:tcPr>
            <w:tcW w:w="1193" w:type="dxa"/>
          </w:tcPr>
          <w:p w14:paraId="5256E2A6" w14:textId="77777777" w:rsidR="00F2462B" w:rsidRPr="003F17AE" w:rsidDel="00D15B1A" w:rsidRDefault="00F2462B" w:rsidP="00933515">
            <w:pPr>
              <w:pStyle w:val="tableheading"/>
              <w:rPr>
                <w:del w:id="324" w:author="Benjamin Bross" w:date="2012-03-06T17:35:00Z"/>
                <w:b w:val="0"/>
              </w:rPr>
            </w:pPr>
          </w:p>
        </w:tc>
      </w:tr>
      <w:tr w:rsidR="00F2462B" w:rsidRPr="003F17AE" w:rsidDel="00D15B1A" w14:paraId="0DE1F9EF" w14:textId="77777777" w:rsidTr="00F80087">
        <w:trPr>
          <w:cantSplit/>
          <w:jc w:val="center"/>
          <w:del w:id="325" w:author="Benjamin Bross" w:date="2012-03-06T17:35:00Z"/>
        </w:trPr>
        <w:tc>
          <w:tcPr>
            <w:tcW w:w="8394" w:type="dxa"/>
          </w:tcPr>
          <w:p w14:paraId="7C4EABC5" w14:textId="77777777" w:rsidR="00F2462B" w:rsidRPr="003F17AE" w:rsidDel="00D15B1A" w:rsidRDefault="00F2462B" w:rsidP="00BD32A9">
            <w:pPr>
              <w:pStyle w:val="tablesyntax"/>
              <w:rPr>
                <w:del w:id="326" w:author="Benjamin Bross" w:date="2012-03-06T17:35:00Z"/>
                <w:rFonts w:ascii="Times New Roman" w:hAnsi="Times New Roman"/>
              </w:rPr>
            </w:pPr>
            <w:del w:id="327" w:author="Benjamin Bross" w:date="2012-03-06T16:19:00Z">
              <w:r w:rsidRPr="003F17AE" w:rsidDel="001F3729">
                <w:rPr>
                  <w:rFonts w:ascii="Times New Roman" w:hAnsi="Times New Roman"/>
                </w:rPr>
                <w:tab/>
              </w:r>
            </w:del>
            <w:del w:id="328"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002A3B88" w:rsidRPr="003F17AE" w:rsidDel="00D15B1A">
                <w:rPr>
                  <w:rFonts w:ascii="Times New Roman" w:hAnsi="Times New Roman"/>
                </w:rPr>
                <w:delText>if(</w:delText>
              </w:r>
              <w:r w:rsidRPr="003F17AE" w:rsidDel="00D15B1A">
                <w:rPr>
                  <w:rFonts w:ascii="Times New Roman" w:hAnsi="Times New Roman"/>
                </w:rPr>
                <w:delText xml:space="preserve"> !readCbf )</w:delText>
              </w:r>
            </w:del>
          </w:p>
        </w:tc>
        <w:tc>
          <w:tcPr>
            <w:tcW w:w="1193" w:type="dxa"/>
          </w:tcPr>
          <w:p w14:paraId="7120AEE2" w14:textId="77777777" w:rsidR="00F2462B" w:rsidRPr="003F17AE" w:rsidDel="00D15B1A" w:rsidRDefault="00F2462B" w:rsidP="00933515">
            <w:pPr>
              <w:pStyle w:val="tableheading"/>
              <w:rPr>
                <w:del w:id="329" w:author="Benjamin Bross" w:date="2012-03-06T17:35:00Z"/>
                <w:b w:val="0"/>
              </w:rPr>
            </w:pPr>
          </w:p>
        </w:tc>
      </w:tr>
      <w:tr w:rsidR="00F2462B" w:rsidRPr="003F17AE" w:rsidDel="00D15B1A" w14:paraId="0516B3A5" w14:textId="77777777" w:rsidTr="00F80087">
        <w:trPr>
          <w:cantSplit/>
          <w:jc w:val="center"/>
          <w:del w:id="330" w:author="Benjamin Bross" w:date="2012-03-06T17:35:00Z"/>
        </w:trPr>
        <w:tc>
          <w:tcPr>
            <w:tcW w:w="8394" w:type="dxa"/>
          </w:tcPr>
          <w:p w14:paraId="313DF39B" w14:textId="77777777" w:rsidR="00F2462B" w:rsidRPr="003F17AE" w:rsidDel="00D15B1A" w:rsidRDefault="00F2462B" w:rsidP="00BD32A9">
            <w:pPr>
              <w:pStyle w:val="tablesyntax"/>
              <w:rPr>
                <w:del w:id="331" w:author="Benjamin Bross" w:date="2012-03-06T17:35:00Z"/>
                <w:rFonts w:ascii="Times New Roman" w:hAnsi="Times New Roman"/>
              </w:rPr>
            </w:pPr>
            <w:del w:id="332" w:author="Benjamin Bross" w:date="2012-03-06T16:19:00Z">
              <w:r w:rsidRPr="003F17AE" w:rsidDel="001F3729">
                <w:rPr>
                  <w:rFonts w:ascii="Times New Roman" w:hAnsi="Times New Roman"/>
                </w:rPr>
                <w:tab/>
              </w:r>
            </w:del>
            <w:del w:id="333"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cbf_luma[ x0 ][ y0 ][ trafoDepth ] = 1</w:delText>
              </w:r>
            </w:del>
          </w:p>
        </w:tc>
        <w:tc>
          <w:tcPr>
            <w:tcW w:w="1193" w:type="dxa"/>
          </w:tcPr>
          <w:p w14:paraId="30B75A79" w14:textId="77777777" w:rsidR="00F2462B" w:rsidRPr="003F17AE" w:rsidDel="00D15B1A" w:rsidRDefault="00F2462B" w:rsidP="00933515">
            <w:pPr>
              <w:pStyle w:val="tableheading"/>
              <w:rPr>
                <w:del w:id="334" w:author="Benjamin Bross" w:date="2012-03-06T17:35:00Z"/>
                <w:b w:val="0"/>
              </w:rPr>
            </w:pPr>
          </w:p>
        </w:tc>
      </w:tr>
      <w:tr w:rsidR="00F2462B" w:rsidRPr="003F17AE" w:rsidDel="00D15B1A" w14:paraId="77CA7066" w14:textId="77777777" w:rsidTr="00F80087">
        <w:trPr>
          <w:cantSplit/>
          <w:jc w:val="center"/>
          <w:del w:id="335" w:author="Benjamin Bross" w:date="2012-03-06T17:35:00Z"/>
        </w:trPr>
        <w:tc>
          <w:tcPr>
            <w:tcW w:w="8394" w:type="dxa"/>
          </w:tcPr>
          <w:p w14:paraId="52F672B1" w14:textId="77777777" w:rsidR="00F2462B" w:rsidRPr="003F17AE" w:rsidDel="00D15B1A" w:rsidRDefault="00F2462B" w:rsidP="00BD32A9">
            <w:pPr>
              <w:pStyle w:val="tablesyntax"/>
              <w:rPr>
                <w:del w:id="336" w:author="Benjamin Bross" w:date="2012-03-06T17:35:00Z"/>
                <w:rFonts w:ascii="Times New Roman" w:hAnsi="Times New Roman"/>
              </w:rPr>
            </w:pPr>
            <w:del w:id="337" w:author="Benjamin Bross" w:date="2012-03-06T16:19:00Z">
              <w:r w:rsidRPr="003F17AE" w:rsidDel="001F3729">
                <w:rPr>
                  <w:rFonts w:ascii="Times New Roman" w:hAnsi="Times New Roman"/>
                </w:rPr>
                <w:tab/>
              </w:r>
            </w:del>
            <w:del w:id="338" w:author="Benjamin Bross" w:date="2012-03-06T17:35:00Z">
              <w:r w:rsidRPr="003F17AE" w:rsidDel="00D15B1A">
                <w:rPr>
                  <w:rFonts w:ascii="Times New Roman" w:hAnsi="Times New Roman"/>
                </w:rPr>
                <w:tab/>
              </w:r>
              <w:r w:rsidRPr="003F17AE" w:rsidDel="00D15B1A">
                <w:rPr>
                  <w:rFonts w:ascii="Times New Roman" w:hAnsi="Times New Roman"/>
                </w:rPr>
                <w:tab/>
              </w:r>
              <w:r w:rsidRPr="003F17AE" w:rsidDel="00D15B1A">
                <w:rPr>
                  <w:rFonts w:ascii="Times New Roman" w:hAnsi="Times New Roman"/>
                </w:rPr>
                <w:tab/>
                <w:delText>else</w:delText>
              </w:r>
            </w:del>
          </w:p>
        </w:tc>
        <w:tc>
          <w:tcPr>
            <w:tcW w:w="1193" w:type="dxa"/>
          </w:tcPr>
          <w:p w14:paraId="539AE184" w14:textId="77777777" w:rsidR="00F2462B" w:rsidRPr="003F17AE" w:rsidDel="00D15B1A" w:rsidRDefault="00F2462B" w:rsidP="00933515">
            <w:pPr>
              <w:pStyle w:val="tableheading"/>
              <w:rPr>
                <w:del w:id="339" w:author="Benjamin Bross" w:date="2012-03-06T17:35:00Z"/>
                <w:b w:val="0"/>
              </w:rPr>
            </w:pPr>
          </w:p>
        </w:tc>
      </w:tr>
      <w:tr w:rsidR="00F2462B" w:rsidRPr="003F17AE" w14:paraId="73912D15" w14:textId="77777777" w:rsidTr="00F80087">
        <w:trPr>
          <w:cantSplit/>
          <w:jc w:val="center"/>
        </w:trPr>
        <w:tc>
          <w:tcPr>
            <w:tcW w:w="8394" w:type="dxa"/>
          </w:tcPr>
          <w:p w14:paraId="2C46E507" w14:textId="77777777" w:rsidR="00F2462B" w:rsidRPr="003F17AE" w:rsidRDefault="00F2462B" w:rsidP="00D15B1A">
            <w:pPr>
              <w:pStyle w:val="tablesyntax"/>
              <w:rPr>
                <w:rFonts w:ascii="Times New Roman" w:hAnsi="Times New Roman"/>
                <w:b/>
              </w:rPr>
            </w:pPr>
            <w:del w:id="340" w:author="Benjamin Bross" w:date="2012-03-06T16:19:00Z">
              <w:r w:rsidRPr="003F17AE" w:rsidDel="001F3729">
                <w:rPr>
                  <w:rFonts w:ascii="Times New Roman" w:hAnsi="Times New Roman"/>
                </w:rPr>
                <w:tab/>
              </w:r>
            </w:del>
            <w:del w:id="341" w:author="Benjamin Bross" w:date="2012-03-06T17:39:00Z">
              <w:r w:rsidRPr="003F17AE" w:rsidDel="00D15B1A">
                <w:rPr>
                  <w:rFonts w:ascii="Times New Roman" w:hAnsi="Times New Roman"/>
                </w:rPr>
                <w:tab/>
              </w:r>
            </w:del>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cbf_luma</w:t>
            </w:r>
            <w:r w:rsidRPr="003F17AE">
              <w:rPr>
                <w:rFonts w:ascii="Times New Roman" w:hAnsi="Times New Roman"/>
              </w:rPr>
              <w:t>[ x0 ][ y0 ][ trafoDepth ]</w:t>
            </w:r>
          </w:p>
        </w:tc>
        <w:tc>
          <w:tcPr>
            <w:tcW w:w="1193" w:type="dxa"/>
          </w:tcPr>
          <w:p w14:paraId="36CD0DA4" w14:textId="77777777" w:rsidR="00F2462B" w:rsidRPr="003F17AE" w:rsidRDefault="00F2462B" w:rsidP="00933515">
            <w:pPr>
              <w:pStyle w:val="tableheading"/>
              <w:rPr>
                <w:b w:val="0"/>
              </w:rPr>
            </w:pPr>
            <w:r w:rsidRPr="003F17AE">
              <w:rPr>
                <w:b w:val="0"/>
              </w:rPr>
              <w:t>ae(v)</w:t>
            </w:r>
          </w:p>
        </w:tc>
      </w:tr>
      <w:tr w:rsidR="00F2462B" w:rsidRPr="003F17AE" w:rsidDel="00D15B1A" w14:paraId="51C2559B" w14:textId="77777777" w:rsidTr="00F80087">
        <w:trPr>
          <w:cantSplit/>
          <w:jc w:val="center"/>
          <w:del w:id="342" w:author="Benjamin Bross" w:date="2012-03-06T17:39:00Z"/>
        </w:trPr>
        <w:tc>
          <w:tcPr>
            <w:tcW w:w="8394" w:type="dxa"/>
          </w:tcPr>
          <w:p w14:paraId="237B7D09" w14:textId="77777777" w:rsidR="00F2462B" w:rsidRPr="003F17AE" w:rsidDel="00D15B1A" w:rsidRDefault="00F2462B" w:rsidP="00933515">
            <w:pPr>
              <w:pStyle w:val="tablesyntax"/>
              <w:rPr>
                <w:del w:id="343" w:author="Benjamin Bross" w:date="2012-03-06T17:39:00Z"/>
                <w:rFonts w:ascii="Times New Roman" w:hAnsi="Times New Roman"/>
              </w:rPr>
            </w:pPr>
            <w:del w:id="344" w:author="Benjamin Bross" w:date="2012-03-06T16:19:00Z">
              <w:r w:rsidRPr="003F17AE" w:rsidDel="001F3729">
                <w:rPr>
                  <w:rFonts w:ascii="Times New Roman" w:hAnsi="Times New Roman"/>
                </w:rPr>
                <w:tab/>
              </w:r>
            </w:del>
            <w:del w:id="345" w:author="Benjamin Bross" w:date="2012-03-06T17:39:00Z">
              <w:r w:rsidRPr="003F17AE" w:rsidDel="00D15B1A">
                <w:rPr>
                  <w:rFonts w:ascii="Times New Roman" w:hAnsi="Times New Roman"/>
                </w:rPr>
                <w:tab/>
              </w:r>
              <w:r w:rsidRPr="003F17AE" w:rsidDel="00D15B1A">
                <w:rPr>
                  <w:rFonts w:ascii="Times New Roman" w:hAnsi="Times New Roman"/>
                </w:rPr>
                <w:tab/>
                <w:delText>}</w:delText>
              </w:r>
            </w:del>
          </w:p>
        </w:tc>
        <w:tc>
          <w:tcPr>
            <w:tcW w:w="1193" w:type="dxa"/>
          </w:tcPr>
          <w:p w14:paraId="5378863B" w14:textId="77777777" w:rsidR="00F2462B" w:rsidRPr="003F17AE" w:rsidDel="00D15B1A" w:rsidRDefault="00F2462B" w:rsidP="00933515">
            <w:pPr>
              <w:pStyle w:val="tableheading"/>
              <w:rPr>
                <w:del w:id="346" w:author="Benjamin Bross" w:date="2012-03-06T17:39:00Z"/>
                <w:b w:val="0"/>
              </w:rPr>
            </w:pPr>
          </w:p>
        </w:tc>
      </w:tr>
      <w:tr w:rsidR="000454CB" w:rsidRPr="003F17AE" w14:paraId="6EA55DCF" w14:textId="77777777" w:rsidTr="00F80087">
        <w:trPr>
          <w:cantSplit/>
          <w:jc w:val="center"/>
        </w:trPr>
        <w:tc>
          <w:tcPr>
            <w:tcW w:w="8394" w:type="dxa"/>
          </w:tcPr>
          <w:p w14:paraId="275B02C9" w14:textId="77777777" w:rsidR="000454CB" w:rsidRPr="003F17AE" w:rsidRDefault="004403FD" w:rsidP="004403FD">
            <w:pPr>
              <w:pStyle w:val="tablesyntax"/>
              <w:rPr>
                <w:rFonts w:ascii="Times New Roman" w:hAnsi="Times New Roman"/>
                <w:sz w:val="22"/>
                <w:szCs w:val="22"/>
              </w:rPr>
            </w:pPr>
            <w:del w:id="347" w:author="Benjamin Bross" w:date="2012-03-06T16:19:00Z">
              <w:r w:rsidRPr="003F17AE" w:rsidDel="001F3729">
                <w:rPr>
                  <w:rFonts w:ascii="Times New Roman" w:eastAsia="MS Mincho" w:hAnsi="Times New Roman"/>
                  <w:lang w:eastAsia="ja-JP"/>
                </w:rPr>
                <w:tab/>
              </w:r>
            </w:del>
            <w:r w:rsidRPr="003F17AE">
              <w:rPr>
                <w:rFonts w:ascii="Times New Roman" w:eastAsia="MS Mincho" w:hAnsi="Times New Roman"/>
                <w:lang w:eastAsia="ja-JP"/>
              </w:rPr>
              <w:tab/>
            </w:r>
            <w:r w:rsidRPr="003F17AE">
              <w:rPr>
                <w:rFonts w:ascii="Times New Roman" w:eastAsia="MS Mincho" w:hAnsi="Times New Roman"/>
                <w:lang w:eastAsia="ja-JP"/>
              </w:rPr>
              <w:tab/>
            </w:r>
            <w:r w:rsidR="000454CB" w:rsidRPr="003F17AE">
              <w:rPr>
                <w:rFonts w:ascii="Times New Roman" w:eastAsia="MS Mincho" w:hAnsi="Times New Roman" w:hint="eastAsia"/>
                <w:lang w:eastAsia="ja-JP"/>
              </w:rPr>
              <w:t>transform_unit (x0, y0, xC, yC</w:t>
            </w:r>
            <w:r w:rsidR="000454CB" w:rsidRPr="003F17AE">
              <w:rPr>
                <w:rFonts w:ascii="Times New Roman" w:hAnsi="Times New Roman" w:hint="eastAsia"/>
                <w:lang w:val="en-US" w:eastAsia="ko-KR"/>
              </w:rPr>
              <w:t>,</w:t>
            </w:r>
            <w:r w:rsidR="000454CB" w:rsidRPr="003F17AE">
              <w:rPr>
                <w:rFonts w:ascii="Times New Roman" w:hAnsi="Times New Roman"/>
              </w:rPr>
              <w:t> log2Trafo</w:t>
            </w:r>
            <w:r w:rsidR="000454CB" w:rsidRPr="003F17AE">
              <w:rPr>
                <w:rFonts w:ascii="Times New Roman" w:eastAsia="SimSun" w:hAnsi="Times New Roman"/>
                <w:lang w:eastAsia="zh-CN"/>
              </w:rPr>
              <w:t>Width, log2TrafoHeight</w:t>
            </w:r>
            <w:r w:rsidR="000454CB" w:rsidRPr="003F17AE">
              <w:rPr>
                <w:rFonts w:ascii="Times New Roman" w:hAnsi="Times New Roman"/>
              </w:rPr>
              <w:t>, trafoDepth, blkIdx</w:t>
            </w:r>
            <w:r w:rsidR="000454CB" w:rsidRPr="003F17AE">
              <w:rPr>
                <w:rFonts w:ascii="Times New Roman" w:eastAsia="MS Mincho" w:hAnsi="Times New Roman" w:hint="eastAsia"/>
                <w:lang w:eastAsia="ja-JP"/>
              </w:rPr>
              <w:t>)</w:t>
            </w:r>
          </w:p>
        </w:tc>
        <w:tc>
          <w:tcPr>
            <w:tcW w:w="1193" w:type="dxa"/>
          </w:tcPr>
          <w:p w14:paraId="6986ACF0" w14:textId="77777777" w:rsidR="000454CB" w:rsidRPr="003F17AE" w:rsidRDefault="000454CB" w:rsidP="00FA3EA6">
            <w:pPr>
              <w:pStyle w:val="tablecell"/>
            </w:pPr>
          </w:p>
        </w:tc>
      </w:tr>
      <w:tr w:rsidR="00F2462B" w:rsidRPr="003F17AE" w14:paraId="572621E6" w14:textId="77777777" w:rsidTr="00F80087">
        <w:trPr>
          <w:cantSplit/>
          <w:jc w:val="center"/>
        </w:trPr>
        <w:tc>
          <w:tcPr>
            <w:tcW w:w="8394" w:type="dxa"/>
          </w:tcPr>
          <w:p w14:paraId="590CBA3F" w14:textId="77777777" w:rsidR="00F2462B" w:rsidRPr="003F17AE" w:rsidRDefault="00F2462B" w:rsidP="00933515">
            <w:pPr>
              <w:pStyle w:val="tablesyntax"/>
              <w:rPr>
                <w:rFonts w:ascii="Times New Roman" w:hAnsi="Times New Roman"/>
                <w:sz w:val="22"/>
                <w:szCs w:val="22"/>
              </w:rPr>
            </w:pPr>
            <w:del w:id="348" w:author="Benjamin Bross" w:date="2012-03-06T16:19:00Z">
              <w:r w:rsidRPr="003F17AE" w:rsidDel="001F3729">
                <w:rPr>
                  <w:rFonts w:ascii="Times New Roman" w:hAnsi="Times New Roman"/>
                </w:rPr>
                <w:tab/>
              </w:r>
            </w:del>
            <w:r w:rsidRPr="003F17AE">
              <w:rPr>
                <w:rFonts w:ascii="Times New Roman" w:hAnsi="Times New Roman"/>
              </w:rPr>
              <w:tab/>
              <w:t>}</w:t>
            </w:r>
          </w:p>
        </w:tc>
        <w:tc>
          <w:tcPr>
            <w:tcW w:w="1193" w:type="dxa"/>
          </w:tcPr>
          <w:p w14:paraId="5851DA07" w14:textId="77777777" w:rsidR="00F2462B" w:rsidRPr="003F17AE" w:rsidRDefault="00F2462B" w:rsidP="00933515">
            <w:pPr>
              <w:pStyle w:val="tablecell"/>
            </w:pPr>
          </w:p>
        </w:tc>
      </w:tr>
      <w:tr w:rsidR="00F2462B" w:rsidRPr="003F17AE" w14:paraId="209A0F45" w14:textId="77777777" w:rsidTr="00F80087">
        <w:trPr>
          <w:cantSplit/>
          <w:jc w:val="center"/>
        </w:trPr>
        <w:tc>
          <w:tcPr>
            <w:tcW w:w="8394" w:type="dxa"/>
          </w:tcPr>
          <w:p w14:paraId="6CEF48D9" w14:textId="77777777" w:rsidR="00F2462B" w:rsidRPr="003F17AE" w:rsidRDefault="00F2462B" w:rsidP="00933515">
            <w:pPr>
              <w:pStyle w:val="tablesyntax"/>
              <w:rPr>
                <w:rFonts w:ascii="Times New Roman" w:hAnsi="Times New Roman"/>
              </w:rPr>
            </w:pPr>
            <w:del w:id="349" w:author="Benjamin Bross" w:date="2012-03-06T16:19:00Z">
              <w:r w:rsidRPr="003F17AE" w:rsidDel="001F3729">
                <w:rPr>
                  <w:rFonts w:ascii="Times New Roman" w:hAnsi="Times New Roman"/>
                </w:rPr>
                <w:tab/>
              </w:r>
            </w:del>
            <w:r w:rsidRPr="003F17AE">
              <w:rPr>
                <w:rFonts w:ascii="Times New Roman" w:hAnsi="Times New Roman"/>
              </w:rPr>
              <w:t>}</w:t>
            </w:r>
          </w:p>
        </w:tc>
        <w:tc>
          <w:tcPr>
            <w:tcW w:w="1193" w:type="dxa"/>
          </w:tcPr>
          <w:p w14:paraId="32CA93EF" w14:textId="77777777" w:rsidR="00F2462B" w:rsidRPr="003F17AE" w:rsidRDefault="00F2462B" w:rsidP="00933515">
            <w:pPr>
              <w:pStyle w:val="tablecell"/>
            </w:pPr>
          </w:p>
        </w:tc>
      </w:tr>
      <w:tr w:rsidR="00F2462B" w:rsidRPr="003F17AE" w:rsidDel="001F3729" w14:paraId="74905D6E" w14:textId="77777777" w:rsidTr="00F80087">
        <w:trPr>
          <w:cantSplit/>
          <w:jc w:val="center"/>
          <w:del w:id="350" w:author="Benjamin Bross" w:date="2012-03-06T16:20:00Z"/>
        </w:trPr>
        <w:tc>
          <w:tcPr>
            <w:tcW w:w="8394" w:type="dxa"/>
          </w:tcPr>
          <w:p w14:paraId="51487C91" w14:textId="77777777" w:rsidR="00F2462B" w:rsidRPr="003F17AE" w:rsidDel="001F3729" w:rsidRDefault="00F2462B" w:rsidP="00933515">
            <w:pPr>
              <w:pStyle w:val="tablesyntax"/>
              <w:rPr>
                <w:del w:id="351" w:author="Benjamin Bross" w:date="2012-03-06T16:20:00Z"/>
                <w:rFonts w:ascii="Times New Roman" w:hAnsi="Times New Roman"/>
              </w:rPr>
            </w:pPr>
            <w:del w:id="352" w:author="Benjamin Bross" w:date="2012-03-06T16:20:00Z">
              <w:r w:rsidRPr="003F17AE" w:rsidDel="001F3729">
                <w:rPr>
                  <w:rFonts w:ascii="Times New Roman" w:hAnsi="Times New Roman"/>
                </w:rPr>
                <w:delText>}</w:delText>
              </w:r>
            </w:del>
          </w:p>
        </w:tc>
        <w:tc>
          <w:tcPr>
            <w:tcW w:w="1193" w:type="dxa"/>
          </w:tcPr>
          <w:p w14:paraId="64DFB0D9" w14:textId="77777777" w:rsidR="00F2462B" w:rsidRPr="003F17AE" w:rsidDel="001F3729" w:rsidRDefault="00F2462B" w:rsidP="00933515">
            <w:pPr>
              <w:pStyle w:val="tablecell"/>
              <w:rPr>
                <w:del w:id="353" w:author="Benjamin Bross" w:date="2012-03-06T16:20:00Z"/>
              </w:rPr>
            </w:pPr>
          </w:p>
        </w:tc>
      </w:tr>
    </w:tbl>
    <w:p w14:paraId="615D34AD" w14:textId="77777777" w:rsidR="000454CB" w:rsidRPr="00066987" w:rsidRDefault="000454CB" w:rsidP="000454CB">
      <w:pPr>
        <w:rPr>
          <w:rFonts w:eastAsia="MS Mincho"/>
          <w:lang w:eastAsia="ja-JP"/>
        </w:rPr>
      </w:pPr>
      <w:r w:rsidRPr="003F17AE">
        <w:rPr>
          <w:highlight w:val="yellow"/>
        </w:rPr>
        <w:t>[Ed. (</w:t>
      </w:r>
      <w:r w:rsidRPr="003F17AE">
        <w:rPr>
          <w:rFonts w:eastAsia="MS Mincho" w:hint="eastAsia"/>
          <w:highlight w:val="yellow"/>
          <w:lang w:eastAsia="ja-JP"/>
        </w:rPr>
        <w:t>KS</w:t>
      </w:r>
      <w:r w:rsidRPr="003F17AE">
        <w:rPr>
          <w:highlight w:val="yellow"/>
        </w:rPr>
        <w:t>):</w:t>
      </w:r>
      <w:r w:rsidRPr="003F17AE">
        <w:rPr>
          <w:rFonts w:eastAsia="MS Mincho" w:hint="eastAsia"/>
          <w:highlight w:val="yellow"/>
          <w:lang w:eastAsia="ja-JP"/>
        </w:rPr>
        <w:t xml:space="preserve"> Need to be updated on second depth for non square transform tree. In 16x16 CU, second TU depth should have four square transforms in a row or column.</w:t>
      </w:r>
      <w:r w:rsidRPr="003F17AE">
        <w:rPr>
          <w:highlight w:val="yellow"/>
        </w:rPr>
        <w:t xml:space="preserve"> ]</w:t>
      </w:r>
    </w:p>
    <w:p w14:paraId="4FBACA75" w14:textId="77777777" w:rsidR="008D66D2" w:rsidRPr="003F17AE" w:rsidRDefault="008D66D2" w:rsidP="002D08DA"/>
    <w:p w14:paraId="4BF5BCC6" w14:textId="77777777" w:rsidR="008D66D2" w:rsidRPr="003F17AE" w:rsidRDefault="008D66D2" w:rsidP="00933515">
      <w:pPr>
        <w:pStyle w:val="Heading3"/>
        <w:rPr>
          <w:lang w:val="en-GB"/>
        </w:rPr>
      </w:pPr>
      <w:bookmarkStart w:id="354" w:name="_Toc287363771"/>
      <w:bookmarkStart w:id="355" w:name="_Toc311216765"/>
      <w:bookmarkStart w:id="356" w:name="_Toc317198738"/>
      <w:r w:rsidRPr="003F17AE">
        <w:rPr>
          <w:lang w:val="en-GB"/>
        </w:rPr>
        <w:lastRenderedPageBreak/>
        <w:t xml:space="preserve">Transform </w:t>
      </w:r>
      <w:r w:rsidR="000454CB" w:rsidRPr="003F17AE">
        <w:rPr>
          <w:rFonts w:eastAsia="MS Mincho" w:hint="eastAsia"/>
          <w:lang w:val="en-GB" w:eastAsia="ja-JP"/>
        </w:rPr>
        <w:t>unit</w:t>
      </w:r>
      <w:r w:rsidR="000454CB" w:rsidRPr="003F17AE">
        <w:rPr>
          <w:lang w:val="en-GB"/>
        </w:rPr>
        <w:t xml:space="preserve"> </w:t>
      </w:r>
      <w:r w:rsidRPr="003F17AE">
        <w:rPr>
          <w:lang w:val="en-GB"/>
        </w:rPr>
        <w:t>syntax</w:t>
      </w:r>
      <w:bookmarkEnd w:id="354"/>
      <w:bookmarkEnd w:id="355"/>
      <w:bookmarkEnd w:id="356"/>
    </w:p>
    <w:p w14:paraId="2D57E2B4" w14:textId="77777777" w:rsidR="008D66D2" w:rsidRPr="003F17AE" w:rsidRDefault="008D66D2" w:rsidP="00933515">
      <w:pPr>
        <w:keepNext/>
      </w:pPr>
    </w:p>
    <w:tbl>
      <w:tblPr>
        <w:tblW w:w="9862" w:type="dxa"/>
        <w:jc w:val="center"/>
        <w:tblInd w:w="-1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2"/>
        <w:gridCol w:w="1170"/>
      </w:tblGrid>
      <w:tr w:rsidR="008D66D2" w:rsidRPr="003F17AE" w14:paraId="5F840A45" w14:textId="77777777" w:rsidTr="00555429">
        <w:trPr>
          <w:cantSplit/>
          <w:jc w:val="center"/>
        </w:trPr>
        <w:tc>
          <w:tcPr>
            <w:tcW w:w="8692" w:type="dxa"/>
          </w:tcPr>
          <w:p w14:paraId="1FA0E703" w14:textId="77777777" w:rsidR="008D66D2" w:rsidRPr="003F17AE" w:rsidRDefault="008D66D2" w:rsidP="000454CB">
            <w:pPr>
              <w:pStyle w:val="tablesyntax"/>
              <w:rPr>
                <w:rFonts w:ascii="Times New Roman" w:hAnsi="Times New Roman"/>
              </w:rPr>
            </w:pPr>
            <w:r w:rsidRPr="003F17AE">
              <w:rPr>
                <w:rFonts w:ascii="Times New Roman" w:hAnsi="Times New Roman"/>
              </w:rPr>
              <w:t>transform_</w:t>
            </w:r>
            <w:r w:rsidR="000454CB" w:rsidRPr="003F17AE">
              <w:rPr>
                <w:rFonts w:ascii="Times New Roman" w:eastAsia="MS Mincho" w:hAnsi="Times New Roman" w:hint="eastAsia"/>
                <w:lang w:eastAsia="ja-JP"/>
              </w:rPr>
              <w:t>unit</w:t>
            </w:r>
            <w:r w:rsidRPr="003F17AE">
              <w:rPr>
                <w:rFonts w:ascii="Times New Roman" w:hAnsi="Times New Roman"/>
              </w:rPr>
              <w:t>( x0, y0,</w:t>
            </w:r>
            <w:r w:rsidR="00D755F7" w:rsidRPr="003F17AE">
              <w:rPr>
                <w:rFonts w:ascii="Times New Roman" w:hAnsi="Times New Roman"/>
                <w:lang w:val="en-US"/>
              </w:rPr>
              <w:t> </w:t>
            </w:r>
            <w:r w:rsidR="00D755F7" w:rsidRPr="003F17AE">
              <w:rPr>
                <w:rFonts w:ascii="Times New Roman" w:hAnsi="Times New Roman" w:hint="eastAsia"/>
                <w:lang w:val="en-US" w:eastAsia="ko-KR"/>
              </w:rPr>
              <w:t>xC, yC,</w:t>
            </w:r>
            <w:r w:rsidRPr="003F17AE">
              <w:rPr>
                <w:rFonts w:ascii="Times New Roman" w:hAnsi="Times New Roman"/>
              </w:rPr>
              <w:t> log2Trafo</w:t>
            </w:r>
            <w:r w:rsidR="003B7A71" w:rsidRPr="003F17AE">
              <w:rPr>
                <w:rFonts w:ascii="Times New Roman" w:eastAsia="SimSun" w:hAnsi="Times New Roman"/>
                <w:lang w:eastAsia="zh-CN"/>
              </w:rPr>
              <w:t>Width, log2TrafoHeight</w:t>
            </w:r>
            <w:r w:rsidRPr="003F17AE">
              <w:rPr>
                <w:rFonts w:ascii="Times New Roman" w:hAnsi="Times New Roman"/>
              </w:rPr>
              <w:t>, trafoDepth, </w:t>
            </w:r>
            <w:r w:rsidR="00D755F7" w:rsidRPr="003F17AE">
              <w:rPr>
                <w:rFonts w:ascii="Times New Roman" w:hAnsi="Times New Roman"/>
                <w:lang w:val="en-US"/>
              </w:rPr>
              <w:t>b</w:t>
            </w:r>
            <w:r w:rsidR="00D755F7" w:rsidRPr="003F17AE">
              <w:rPr>
                <w:rFonts w:ascii="Times New Roman" w:hAnsi="Times New Roman" w:hint="eastAsia"/>
                <w:lang w:val="en-US" w:eastAsia="ko-KR"/>
              </w:rPr>
              <w:t>lk</w:t>
            </w:r>
            <w:r w:rsidR="00D755F7" w:rsidRPr="003F17AE">
              <w:rPr>
                <w:rFonts w:ascii="Times New Roman" w:hAnsi="Times New Roman"/>
              </w:rPr>
              <w:t>Idx </w:t>
            </w:r>
            <w:r w:rsidRPr="003F17AE">
              <w:rPr>
                <w:rFonts w:ascii="Times New Roman" w:hAnsi="Times New Roman"/>
              </w:rPr>
              <w:t>) {</w:t>
            </w:r>
          </w:p>
        </w:tc>
        <w:tc>
          <w:tcPr>
            <w:tcW w:w="1170" w:type="dxa"/>
          </w:tcPr>
          <w:p w14:paraId="7ACB2CD6" w14:textId="77777777" w:rsidR="008D66D2" w:rsidRPr="003F17AE" w:rsidRDefault="008D66D2" w:rsidP="00317F01">
            <w:pPr>
              <w:pStyle w:val="tableheading"/>
            </w:pPr>
            <w:r w:rsidRPr="003F17AE">
              <w:t>Descriptor</w:t>
            </w:r>
          </w:p>
        </w:tc>
      </w:tr>
      <w:tr w:rsidR="0086247E" w:rsidRPr="003F17AE" w14:paraId="65CF7697" w14:textId="77777777" w:rsidTr="00555429">
        <w:trPr>
          <w:cantSplit/>
          <w:jc w:val="center"/>
        </w:trPr>
        <w:tc>
          <w:tcPr>
            <w:tcW w:w="8692" w:type="dxa"/>
          </w:tcPr>
          <w:p w14:paraId="678AF512" w14:textId="77777777" w:rsidR="00EE5238" w:rsidRPr="003F17AE" w:rsidRDefault="0086247E" w:rsidP="00EE5238">
            <w:pPr>
              <w:pStyle w:val="tablesyntax"/>
              <w:rPr>
                <w:rFonts w:ascii="Times New Roman" w:hAnsi="Times New Roman"/>
                <w:lang w:eastAsia="ko-KR"/>
              </w:rPr>
            </w:pPr>
            <w:r w:rsidRPr="003F17AE">
              <w:rPr>
                <w:rFonts w:ascii="Times New Roman" w:hAnsi="Times New Roman"/>
              </w:rPr>
              <w:tab/>
              <w:t xml:space="preserve">if( </w:t>
            </w:r>
            <w:r w:rsidR="00740CDA" w:rsidRPr="003F17AE">
              <w:rPr>
                <w:rFonts w:ascii="Times New Roman" w:hAnsi="Times New Roman"/>
              </w:rPr>
              <w:t>cbf_</w:t>
            </w:r>
            <w:r w:rsidRPr="003F17AE">
              <w:rPr>
                <w:rFonts w:ascii="Times New Roman" w:hAnsi="Times New Roman"/>
              </w:rPr>
              <w:t>luma[ x0 ][ y0 ][ trafoDepth ] | |</w:t>
            </w:r>
            <w:r w:rsidR="00D755F7" w:rsidRPr="003F17AE">
              <w:rPr>
                <w:rFonts w:ascii="Times New Roman" w:hAnsi="Times New Roman" w:hint="eastAsia"/>
                <w:lang w:eastAsia="ko-KR"/>
              </w:rPr>
              <w:t xml:space="preserve"> </w:t>
            </w:r>
            <w:r w:rsidR="00740CDA" w:rsidRPr="003F17AE">
              <w:rPr>
                <w:rFonts w:ascii="Times New Roman" w:hAnsi="Times New Roman"/>
              </w:rPr>
              <w:t>cbf_</w:t>
            </w:r>
            <w:r w:rsidRPr="003F17AE">
              <w:rPr>
                <w:rFonts w:ascii="Times New Roman" w:hAnsi="Times New Roman"/>
              </w:rPr>
              <w:t>cb[ x0 ][ y0 ][ trafoDepth ] | |</w:t>
            </w:r>
            <w:r w:rsidR="00EE5238" w:rsidRPr="003F17AE">
              <w:rPr>
                <w:rFonts w:ascii="Times New Roman" w:hAnsi="Times New Roman" w:hint="eastAsia"/>
                <w:lang w:eastAsia="ko-KR"/>
              </w:rPr>
              <w:t xml:space="preserve"> </w:t>
            </w:r>
          </w:p>
          <w:p w14:paraId="58E8A4FB" w14:textId="77777777" w:rsidR="0086247E" w:rsidRPr="003F17AE" w:rsidRDefault="00EE5238" w:rsidP="004E756E">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00740CDA" w:rsidRPr="003F17AE">
              <w:rPr>
                <w:rFonts w:ascii="Times New Roman" w:hAnsi="Times New Roman"/>
              </w:rPr>
              <w:t>cbf_</w:t>
            </w:r>
            <w:r w:rsidR="0086247E" w:rsidRPr="003F17AE">
              <w:rPr>
                <w:rFonts w:ascii="Times New Roman" w:hAnsi="Times New Roman"/>
              </w:rPr>
              <w:t>cr[ x0 ][ y0 ][ trafoDepth ] {</w:t>
            </w:r>
          </w:p>
        </w:tc>
        <w:tc>
          <w:tcPr>
            <w:tcW w:w="1170" w:type="dxa"/>
          </w:tcPr>
          <w:p w14:paraId="700E0B2B" w14:textId="77777777" w:rsidR="0086247E" w:rsidRPr="003F17AE" w:rsidRDefault="0086247E" w:rsidP="00317F01">
            <w:pPr>
              <w:pStyle w:val="tableheading"/>
              <w:rPr>
                <w:b w:val="0"/>
              </w:rPr>
            </w:pPr>
          </w:p>
        </w:tc>
      </w:tr>
      <w:tr w:rsidR="00EA21ED" w:rsidRPr="003F17AE" w14:paraId="433C6756" w14:textId="77777777" w:rsidTr="00555429">
        <w:trPr>
          <w:cantSplit/>
          <w:jc w:val="center"/>
        </w:trPr>
        <w:tc>
          <w:tcPr>
            <w:tcW w:w="8692" w:type="dxa"/>
          </w:tcPr>
          <w:p w14:paraId="6305765D" w14:textId="77777777" w:rsidR="00EA21ED" w:rsidRPr="003F17AE" w:rsidRDefault="00EA21ED" w:rsidP="00317F01">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 xml:space="preserve">if( </w:t>
            </w:r>
            <w:r w:rsidR="009C3952" w:rsidRPr="003F17AE">
              <w:rPr>
                <w:rFonts w:ascii="Times New Roman" w:hAnsi="Times New Roman"/>
                <w:lang w:eastAsia="ko-KR"/>
              </w:rPr>
              <w:t>(max_cu_qp_delta_depth &gt; 0</w:t>
            </w:r>
            <w:r w:rsidR="00F54B45" w:rsidRPr="003F17AE">
              <w:rPr>
                <w:rFonts w:ascii="Times New Roman" w:hAnsi="Times New Roman"/>
                <w:lang w:eastAsia="ko-KR"/>
              </w:rPr>
              <w:t xml:space="preserve"> </w:t>
            </w:r>
            <w:r w:rsidR="009C3952" w:rsidRPr="003F17AE">
              <w:rPr>
                <w:rFonts w:ascii="Times New Roman" w:hAnsi="Times New Roman"/>
                <w:lang w:eastAsia="ko-KR"/>
              </w:rPr>
              <w:t>)</w:t>
            </w:r>
            <w:r w:rsidRPr="003F17AE">
              <w:rPr>
                <w:rFonts w:ascii="Times New Roman" w:hAnsi="Times New Roman"/>
                <w:lang w:eastAsia="ko-KR"/>
              </w:rPr>
              <w:t xml:space="preserve"> &amp;&amp; !IsCuQpDeltaCoded ) {</w:t>
            </w:r>
          </w:p>
        </w:tc>
        <w:tc>
          <w:tcPr>
            <w:tcW w:w="1170" w:type="dxa"/>
          </w:tcPr>
          <w:p w14:paraId="639AC31F" w14:textId="77777777" w:rsidR="00EA21ED" w:rsidRPr="003F17AE" w:rsidRDefault="00EA21ED" w:rsidP="00317F01">
            <w:pPr>
              <w:pStyle w:val="tableheading"/>
              <w:rPr>
                <w:b w:val="0"/>
              </w:rPr>
            </w:pPr>
          </w:p>
        </w:tc>
      </w:tr>
      <w:tr w:rsidR="00EA21ED" w:rsidRPr="003F17AE" w14:paraId="6F9D48D1" w14:textId="77777777" w:rsidTr="00555429">
        <w:trPr>
          <w:cantSplit/>
          <w:jc w:val="center"/>
        </w:trPr>
        <w:tc>
          <w:tcPr>
            <w:tcW w:w="8692" w:type="dxa"/>
          </w:tcPr>
          <w:p w14:paraId="7F55175E" w14:textId="77777777" w:rsidR="00EA21ED" w:rsidRPr="003F17AE" w:rsidRDefault="00EA21ED" w:rsidP="00317F01">
            <w:pPr>
              <w:pStyle w:val="tablesyntax"/>
              <w:rPr>
                <w:rFonts w:ascii="Times New Roman" w:hAnsi="Times New Roman"/>
                <w:b/>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b/>
                <w:lang w:eastAsia="ko-KR"/>
              </w:rPr>
              <w:t>cu_qp_delta</w:t>
            </w:r>
          </w:p>
        </w:tc>
        <w:tc>
          <w:tcPr>
            <w:tcW w:w="1170" w:type="dxa"/>
          </w:tcPr>
          <w:p w14:paraId="7E6E7C23" w14:textId="77777777" w:rsidR="00EA21ED" w:rsidRPr="003F17AE" w:rsidRDefault="00EA21ED" w:rsidP="00317F01">
            <w:pPr>
              <w:pStyle w:val="tableheading"/>
              <w:rPr>
                <w:b w:val="0"/>
                <w:lang w:eastAsia="ko-KR"/>
              </w:rPr>
            </w:pPr>
            <w:r w:rsidRPr="003F17AE">
              <w:rPr>
                <w:b w:val="0"/>
                <w:lang w:eastAsia="ko-KR"/>
              </w:rPr>
              <w:t>ae(v)</w:t>
            </w:r>
          </w:p>
        </w:tc>
      </w:tr>
      <w:tr w:rsidR="00EA21ED" w:rsidRPr="003F17AE" w14:paraId="3C68CE59" w14:textId="77777777" w:rsidTr="00555429">
        <w:trPr>
          <w:cantSplit/>
          <w:jc w:val="center"/>
        </w:trPr>
        <w:tc>
          <w:tcPr>
            <w:tcW w:w="8692" w:type="dxa"/>
          </w:tcPr>
          <w:p w14:paraId="7FFF6EBC" w14:textId="77777777" w:rsidR="00EA21ED" w:rsidRPr="003F17AE" w:rsidRDefault="00EA21ED" w:rsidP="00317F01">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IsCuQpDeltaCoded = 1</w:t>
            </w:r>
          </w:p>
        </w:tc>
        <w:tc>
          <w:tcPr>
            <w:tcW w:w="1170" w:type="dxa"/>
          </w:tcPr>
          <w:p w14:paraId="05482966" w14:textId="77777777" w:rsidR="00EA21ED" w:rsidRPr="003F17AE" w:rsidRDefault="00EA21ED" w:rsidP="00317F01">
            <w:pPr>
              <w:pStyle w:val="tableheading"/>
              <w:rPr>
                <w:b w:val="0"/>
              </w:rPr>
            </w:pPr>
          </w:p>
        </w:tc>
      </w:tr>
      <w:tr w:rsidR="00EA21ED" w:rsidRPr="003F17AE" w14:paraId="6B33AF59" w14:textId="77777777" w:rsidTr="00555429">
        <w:trPr>
          <w:cantSplit/>
          <w:jc w:val="center"/>
        </w:trPr>
        <w:tc>
          <w:tcPr>
            <w:tcW w:w="8692" w:type="dxa"/>
          </w:tcPr>
          <w:p w14:paraId="1BC11130" w14:textId="77777777" w:rsidR="00EA21ED" w:rsidRPr="003F17AE" w:rsidRDefault="00EA21ED" w:rsidP="00317F01">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w:t>
            </w:r>
          </w:p>
        </w:tc>
        <w:tc>
          <w:tcPr>
            <w:tcW w:w="1170" w:type="dxa"/>
          </w:tcPr>
          <w:p w14:paraId="58BD24A5" w14:textId="77777777" w:rsidR="00EA21ED" w:rsidRPr="003F17AE" w:rsidRDefault="00EA21ED" w:rsidP="00317F01">
            <w:pPr>
              <w:pStyle w:val="tableheading"/>
              <w:rPr>
                <w:b w:val="0"/>
              </w:rPr>
            </w:pPr>
          </w:p>
        </w:tc>
      </w:tr>
      <w:tr w:rsidR="00A93E04" w:rsidRPr="003F17AE" w14:paraId="403A46DB" w14:textId="77777777" w:rsidTr="00BB2DA1">
        <w:trPr>
          <w:cantSplit/>
          <w:jc w:val="center"/>
        </w:trPr>
        <w:tc>
          <w:tcPr>
            <w:tcW w:w="8692" w:type="dxa"/>
          </w:tcPr>
          <w:p w14:paraId="38DAC844" w14:textId="77777777" w:rsidR="00A93E04" w:rsidRPr="003F17AE" w:rsidRDefault="00A93E04"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t>log2TrafoSize</w:t>
            </w:r>
            <w:r w:rsidRPr="003F17AE">
              <w:rPr>
                <w:rFonts w:ascii="Times New Roman" w:eastAsia="SimSun" w:hAnsi="Times New Roman"/>
                <w:lang w:eastAsia="zh-CN"/>
              </w:rPr>
              <w:t xml:space="preserve"> = </w:t>
            </w:r>
            <w:r w:rsidR="00B975B4" w:rsidRPr="003F17AE">
              <w:rPr>
                <w:rFonts w:ascii="Times New Roman" w:eastAsia="SimSun" w:hAnsi="Times New Roman"/>
                <w:lang w:eastAsia="zh-CN"/>
              </w:rPr>
              <w:t xml:space="preserve">( </w:t>
            </w:r>
            <w:r w:rsidRPr="003F17AE">
              <w:rPr>
                <w:rFonts w:ascii="Times New Roman" w:eastAsia="SimSun" w:hAnsi="Times New Roman"/>
                <w:lang w:eastAsia="zh-CN"/>
              </w:rPr>
              <w:t xml:space="preserve">( </w:t>
            </w:r>
            <w:r w:rsidRPr="003F17AE">
              <w:rPr>
                <w:rFonts w:ascii="Times New Roman" w:hAnsi="Times New Roman"/>
              </w:rPr>
              <w:t>log2Trafo</w:t>
            </w:r>
            <w:r w:rsidRPr="003F17AE">
              <w:rPr>
                <w:rFonts w:ascii="Times New Roman" w:eastAsia="SimSun" w:hAnsi="Times New Roman"/>
                <w:lang w:eastAsia="zh-CN"/>
              </w:rPr>
              <w:t xml:space="preserve">Width  +  </w:t>
            </w:r>
            <w:r w:rsidRPr="003F17AE">
              <w:rPr>
                <w:rFonts w:ascii="Times New Roman" w:hAnsi="Times New Roman"/>
              </w:rPr>
              <w:t>log2Trafo</w:t>
            </w:r>
            <w:r w:rsidRPr="003F17AE">
              <w:rPr>
                <w:rFonts w:ascii="Times New Roman" w:eastAsia="SimSun" w:hAnsi="Times New Roman"/>
                <w:lang w:eastAsia="zh-CN"/>
              </w:rPr>
              <w:t>Height )  &gt;&gt;  1</w:t>
            </w:r>
            <w:r w:rsidR="00B975B4" w:rsidRPr="003F17AE">
              <w:rPr>
                <w:rFonts w:ascii="Times New Roman" w:eastAsia="SimSun" w:hAnsi="Times New Roman"/>
                <w:lang w:eastAsia="zh-CN"/>
              </w:rPr>
              <w:t xml:space="preserve"> )</w:t>
            </w:r>
          </w:p>
        </w:tc>
        <w:tc>
          <w:tcPr>
            <w:tcW w:w="1170" w:type="dxa"/>
          </w:tcPr>
          <w:p w14:paraId="3C41B7F0" w14:textId="77777777" w:rsidR="00A93E04" w:rsidRPr="003F17AE" w:rsidRDefault="00A93E04" w:rsidP="00317F01">
            <w:pPr>
              <w:pStyle w:val="tableheading"/>
              <w:rPr>
                <w:b w:val="0"/>
              </w:rPr>
            </w:pPr>
          </w:p>
        </w:tc>
      </w:tr>
      <w:tr w:rsidR="00EE5238" w:rsidRPr="003F17AE" w:rsidDel="0044189C" w14:paraId="67892506" w14:textId="13F2373E" w:rsidTr="00BB2DA1">
        <w:trPr>
          <w:cantSplit/>
          <w:jc w:val="center"/>
          <w:del w:id="357" w:author="Benjamin Bross" w:date="2012-04-02T19:37:00Z"/>
        </w:trPr>
        <w:tc>
          <w:tcPr>
            <w:tcW w:w="8692" w:type="dxa"/>
          </w:tcPr>
          <w:p w14:paraId="16BD2324" w14:textId="6BC14115" w:rsidR="00EE5238" w:rsidRPr="003F17AE" w:rsidDel="0044189C" w:rsidRDefault="00EE5238" w:rsidP="00EE5238">
            <w:pPr>
              <w:pStyle w:val="tablesyntax"/>
              <w:rPr>
                <w:del w:id="358" w:author="Benjamin Bross" w:date="2012-04-02T19:37:00Z"/>
                <w:rFonts w:ascii="Times New Roman" w:hAnsi="Times New Roman"/>
                <w:lang w:eastAsia="ko-KR"/>
              </w:rPr>
            </w:pPr>
            <w:del w:id="359" w:author="Benjamin Bross" w:date="2012-04-02T19:37:00Z">
              <w:r w:rsidRPr="003F17AE" w:rsidDel="0044189C">
                <w:rPr>
                  <w:rFonts w:ascii="Times New Roman" w:hAnsi="Times New Roman" w:hint="eastAsia"/>
                  <w:lang w:eastAsia="ko-KR"/>
                </w:rPr>
                <w:tab/>
              </w:r>
              <w:r w:rsidRPr="003F17AE" w:rsidDel="0044189C">
                <w:rPr>
                  <w:rFonts w:ascii="Times New Roman" w:hAnsi="Times New Roman"/>
                  <w:lang w:eastAsia="ko-KR"/>
                </w:rPr>
                <w:tab/>
              </w:r>
              <w:r w:rsidRPr="003F17AE" w:rsidDel="0044189C">
                <w:rPr>
                  <w:rFonts w:ascii="Times New Roman" w:hAnsi="Times New Roman" w:hint="eastAsia"/>
                  <w:lang w:eastAsia="ko-KR"/>
                </w:rPr>
                <w:delText>log2TrafoSizeC = ( ( log2TrafoSize = = Log2MinTrafoSizeC ) ?</w:delText>
              </w:r>
            </w:del>
          </w:p>
          <w:p w14:paraId="70F9DEE9" w14:textId="56BCF9EE" w:rsidR="00EE5238" w:rsidRPr="003F17AE" w:rsidDel="0044189C" w:rsidRDefault="00EE5238" w:rsidP="000454CB">
            <w:pPr>
              <w:pStyle w:val="tablesyntax"/>
              <w:rPr>
                <w:del w:id="360" w:author="Benjamin Bross" w:date="2012-04-02T19:37:00Z"/>
                <w:rFonts w:ascii="Times New Roman" w:hAnsi="Times New Roman"/>
                <w:lang w:val="en-US" w:eastAsia="ko-KR"/>
              </w:rPr>
            </w:pPr>
            <w:del w:id="361" w:author="Benjamin Bross" w:date="2012-04-02T19:37:00Z">
              <w:r w:rsidRPr="003F17AE" w:rsidDel="0044189C">
                <w:rPr>
                  <w:rFonts w:ascii="Times New Roman" w:hAnsi="Times New Roman" w:hint="eastAsia"/>
                  <w:lang w:val="en-US" w:eastAsia="ko-KR"/>
                </w:rPr>
                <w:tab/>
              </w:r>
              <w:r w:rsidRPr="003F17AE" w:rsidDel="0044189C">
                <w:rPr>
                  <w:rFonts w:ascii="Times New Roman" w:hAnsi="Times New Roman"/>
                  <w:lang w:val="en-US" w:eastAsia="ko-KR"/>
                </w:rPr>
                <w:tab/>
              </w:r>
              <w:r w:rsidRPr="003F17AE" w:rsidDel="0044189C">
                <w:rPr>
                  <w:rFonts w:ascii="Times New Roman" w:hAnsi="Times New Roman"/>
                  <w:lang w:val="en-US" w:eastAsia="ko-KR"/>
                </w:rPr>
                <w:tab/>
              </w:r>
              <w:r w:rsidRPr="003F17AE" w:rsidDel="0044189C">
                <w:rPr>
                  <w:rFonts w:ascii="Times New Roman" w:hAnsi="Times New Roman" w:hint="eastAsia"/>
                  <w:lang w:val="en-US" w:eastAsia="ko-KR"/>
                </w:rPr>
                <w:tab/>
              </w:r>
              <w:r w:rsidRPr="003F17AE" w:rsidDel="0044189C">
                <w:rPr>
                  <w:rFonts w:ascii="Times New Roman" w:hAnsi="Times New Roman"/>
                  <w:lang w:val="en-US" w:eastAsia="ko-KR"/>
                </w:rPr>
                <w:tab/>
              </w:r>
              <w:r w:rsidRPr="003F17AE" w:rsidDel="0044189C">
                <w:rPr>
                  <w:rFonts w:ascii="Times New Roman" w:hAnsi="Times New Roman" w:hint="eastAsia"/>
                  <w:lang w:val="en-US" w:eastAsia="ko-KR"/>
                </w:rPr>
                <w:tab/>
              </w:r>
              <w:r w:rsidRPr="003F17AE" w:rsidDel="0044189C">
                <w:rPr>
                  <w:rFonts w:ascii="Times New Roman" w:hAnsi="Times New Roman"/>
                  <w:lang w:val="en-US" w:eastAsia="ko-KR"/>
                </w:rPr>
                <w:tab/>
              </w:r>
              <w:r w:rsidRPr="003F17AE" w:rsidDel="0044189C">
                <w:rPr>
                  <w:rFonts w:ascii="Times New Roman" w:hAnsi="Times New Roman" w:hint="eastAsia"/>
                  <w:lang w:val="en-US" w:eastAsia="ko-KR"/>
                </w:rPr>
                <w:tab/>
              </w:r>
              <w:r w:rsidRPr="003F17AE" w:rsidDel="0044189C">
                <w:rPr>
                  <w:rFonts w:ascii="Times New Roman" w:hAnsi="Times New Roman"/>
                  <w:lang w:val="en-US" w:eastAsia="ko-KR"/>
                </w:rPr>
                <w:tab/>
              </w:r>
              <w:r w:rsidRPr="003F17AE" w:rsidDel="0044189C">
                <w:rPr>
                  <w:rFonts w:ascii="Times New Roman" w:hAnsi="Times New Roman" w:hint="eastAsia"/>
                  <w:lang w:val="en-US" w:eastAsia="ko-KR"/>
                </w:rPr>
                <w:tab/>
                <w:delText>log2TrafoSize : log2TrafoSize </w:delText>
              </w:r>
              <w:r w:rsidR="002463F4" w:rsidRPr="003F17AE" w:rsidDel="0044189C">
                <w:rPr>
                  <w:rFonts w:ascii="Times New Roman" w:hAnsi="Times New Roman"/>
                  <w:lang w:val="en-US" w:eastAsia="ko-KR"/>
                </w:rPr>
                <w:delText>− 1</w:delText>
              </w:r>
              <w:r w:rsidRPr="003F17AE" w:rsidDel="0044189C">
                <w:rPr>
                  <w:rFonts w:ascii="Times New Roman" w:hAnsi="Times New Roman" w:hint="eastAsia"/>
                  <w:lang w:val="en-US" w:eastAsia="ko-KR"/>
                </w:rPr>
                <w:delText xml:space="preserve"> )</w:delText>
              </w:r>
            </w:del>
          </w:p>
        </w:tc>
        <w:tc>
          <w:tcPr>
            <w:tcW w:w="1170" w:type="dxa"/>
          </w:tcPr>
          <w:p w14:paraId="3CE991BF" w14:textId="2ACCF57B" w:rsidR="00EE5238" w:rsidRPr="003F17AE" w:rsidDel="0044189C" w:rsidRDefault="00EE5238" w:rsidP="00317F01">
            <w:pPr>
              <w:pStyle w:val="tableheading"/>
              <w:rPr>
                <w:del w:id="362" w:author="Benjamin Bross" w:date="2012-04-02T19:37:00Z"/>
                <w:b w:val="0"/>
              </w:rPr>
            </w:pPr>
          </w:p>
        </w:tc>
      </w:tr>
      <w:tr w:rsidR="007370C1" w:rsidRPr="003F17AE" w14:paraId="06C1477E" w14:textId="77777777" w:rsidTr="00555429">
        <w:trPr>
          <w:cantSplit/>
          <w:jc w:val="center"/>
        </w:trPr>
        <w:tc>
          <w:tcPr>
            <w:tcW w:w="8692" w:type="dxa"/>
          </w:tcPr>
          <w:p w14:paraId="135E52D0" w14:textId="77777777" w:rsidR="007370C1" w:rsidRPr="003F17AE" w:rsidRDefault="007370C1"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002A3B88" w:rsidRPr="003F17AE">
              <w:rPr>
                <w:rFonts w:ascii="Times New Roman" w:hAnsi="Times New Roman"/>
              </w:rPr>
              <w:t>if(</w:t>
            </w:r>
            <w:r w:rsidRPr="003F17AE">
              <w:rPr>
                <w:rFonts w:ascii="Times New Roman" w:hAnsi="Times New Roman"/>
              </w:rPr>
              <w:t xml:space="preserve"> PredMode  = =  MODE_INTRA ) { </w:t>
            </w:r>
          </w:p>
        </w:tc>
        <w:tc>
          <w:tcPr>
            <w:tcW w:w="1170" w:type="dxa"/>
          </w:tcPr>
          <w:p w14:paraId="249BC42A" w14:textId="77777777" w:rsidR="007370C1" w:rsidRPr="003F17AE" w:rsidRDefault="007370C1" w:rsidP="00800F95">
            <w:pPr>
              <w:pStyle w:val="tableheading"/>
              <w:rPr>
                <w:b w:val="0"/>
              </w:rPr>
            </w:pPr>
          </w:p>
        </w:tc>
      </w:tr>
      <w:tr w:rsidR="007370C1" w:rsidRPr="003F17AE" w14:paraId="1A1CE171" w14:textId="77777777" w:rsidTr="00555429">
        <w:trPr>
          <w:cantSplit/>
          <w:jc w:val="center"/>
        </w:trPr>
        <w:tc>
          <w:tcPr>
            <w:tcW w:w="8692" w:type="dxa"/>
          </w:tcPr>
          <w:p w14:paraId="3FE06425" w14:textId="77777777" w:rsidR="007370C1" w:rsidRPr="003F17AE" w:rsidRDefault="007370C1"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scanIdx  =  ScanType[ log2TrafoSize </w:t>
            </w:r>
            <w:r w:rsidR="002463F4" w:rsidRPr="003F17AE">
              <w:rPr>
                <w:rFonts w:ascii="Times New Roman" w:hAnsi="Times New Roman"/>
              </w:rPr>
              <w:t>− 2</w:t>
            </w:r>
            <w:r w:rsidR="00A812F4" w:rsidRPr="003F17AE">
              <w:rPr>
                <w:rFonts w:ascii="Times New Roman" w:hAnsi="Times New Roman"/>
              </w:rPr>
              <w:t> </w:t>
            </w:r>
            <w:r w:rsidRPr="003F17AE">
              <w:rPr>
                <w:rFonts w:ascii="Times New Roman" w:hAnsi="Times New Roman"/>
              </w:rPr>
              <w:t>][ IntraPredMode ]</w:t>
            </w:r>
          </w:p>
        </w:tc>
        <w:tc>
          <w:tcPr>
            <w:tcW w:w="1170" w:type="dxa"/>
          </w:tcPr>
          <w:p w14:paraId="1E6EC233" w14:textId="77777777" w:rsidR="007370C1" w:rsidRPr="003F17AE" w:rsidRDefault="007370C1" w:rsidP="00800F95">
            <w:pPr>
              <w:pStyle w:val="tableheading"/>
              <w:rPr>
                <w:b w:val="0"/>
              </w:rPr>
            </w:pPr>
          </w:p>
        </w:tc>
      </w:tr>
      <w:tr w:rsidR="007370C1" w:rsidRPr="003F17AE" w14:paraId="2709A764" w14:textId="77777777" w:rsidTr="00555429">
        <w:trPr>
          <w:cantSplit/>
          <w:jc w:val="center"/>
        </w:trPr>
        <w:tc>
          <w:tcPr>
            <w:tcW w:w="8692" w:type="dxa"/>
          </w:tcPr>
          <w:p w14:paraId="61016764" w14:textId="77777777" w:rsidR="007370C1" w:rsidRPr="003F17AE" w:rsidRDefault="007370C1"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scanIdx</w:t>
            </w:r>
            <w:r w:rsidR="00EE5238" w:rsidRPr="003F17AE">
              <w:rPr>
                <w:rFonts w:ascii="Times New Roman" w:hAnsi="Times New Roman" w:hint="eastAsia"/>
                <w:lang w:eastAsia="ko-KR"/>
              </w:rPr>
              <w:t>C</w:t>
            </w:r>
            <w:r w:rsidRPr="003F17AE">
              <w:rPr>
                <w:rFonts w:ascii="Times New Roman" w:hAnsi="Times New Roman"/>
              </w:rPr>
              <w:t xml:space="preserve">  =  ScanType[ log2TrafoSize </w:t>
            </w:r>
            <w:r w:rsidR="002463F4" w:rsidRPr="003F17AE">
              <w:rPr>
                <w:rFonts w:ascii="Times New Roman" w:hAnsi="Times New Roman"/>
              </w:rPr>
              <w:t>− 2</w:t>
            </w:r>
            <w:r w:rsidR="00A812F4" w:rsidRPr="003F17AE">
              <w:rPr>
                <w:rFonts w:ascii="Times New Roman" w:hAnsi="Times New Roman"/>
              </w:rPr>
              <w:t> </w:t>
            </w:r>
            <w:r w:rsidRPr="003F17AE">
              <w:rPr>
                <w:rFonts w:ascii="Times New Roman" w:hAnsi="Times New Roman"/>
              </w:rPr>
              <w:t>][ IntraPredModeC ]</w:t>
            </w:r>
          </w:p>
        </w:tc>
        <w:tc>
          <w:tcPr>
            <w:tcW w:w="1170" w:type="dxa"/>
          </w:tcPr>
          <w:p w14:paraId="0DE86224" w14:textId="77777777" w:rsidR="007370C1" w:rsidRPr="003F17AE" w:rsidRDefault="007370C1" w:rsidP="00800F95">
            <w:pPr>
              <w:pStyle w:val="tableheading"/>
              <w:rPr>
                <w:b w:val="0"/>
              </w:rPr>
            </w:pPr>
          </w:p>
        </w:tc>
      </w:tr>
      <w:tr w:rsidR="007370C1" w:rsidRPr="003F17AE" w14:paraId="147BFA2A" w14:textId="77777777" w:rsidTr="00555429">
        <w:trPr>
          <w:cantSplit/>
          <w:jc w:val="center"/>
        </w:trPr>
        <w:tc>
          <w:tcPr>
            <w:tcW w:w="8692" w:type="dxa"/>
          </w:tcPr>
          <w:p w14:paraId="38677687" w14:textId="77777777" w:rsidR="007370C1" w:rsidRPr="003F17AE" w:rsidRDefault="007370C1" w:rsidP="000454CB">
            <w:pPr>
              <w:pStyle w:val="tablesyntax"/>
              <w:rPr>
                <w:rFonts w:ascii="Times New Roman" w:hAnsi="Times New Roman"/>
                <w:lang w:eastAsia="ko-KR"/>
              </w:rPr>
            </w:pPr>
            <w:r w:rsidRPr="003F17AE">
              <w:rPr>
                <w:rFonts w:ascii="Times New Roman" w:hAnsi="Times New Roman"/>
              </w:rPr>
              <w:tab/>
            </w:r>
            <w:r w:rsidRPr="003F17AE">
              <w:rPr>
                <w:rFonts w:ascii="Times New Roman" w:hAnsi="Times New Roman"/>
              </w:rPr>
              <w:tab/>
              <w:t>} else</w:t>
            </w:r>
            <w:r w:rsidR="00EE5238" w:rsidRPr="003F17AE">
              <w:rPr>
                <w:rFonts w:ascii="Times New Roman" w:hAnsi="Times New Roman" w:hint="eastAsia"/>
                <w:lang w:eastAsia="ko-KR"/>
              </w:rPr>
              <w:t xml:space="preserve"> {</w:t>
            </w:r>
          </w:p>
        </w:tc>
        <w:tc>
          <w:tcPr>
            <w:tcW w:w="1170" w:type="dxa"/>
          </w:tcPr>
          <w:p w14:paraId="743AF2A8" w14:textId="77777777" w:rsidR="007370C1" w:rsidRPr="003F17AE" w:rsidRDefault="007370C1" w:rsidP="00800F95">
            <w:pPr>
              <w:pStyle w:val="tableheading"/>
              <w:rPr>
                <w:b w:val="0"/>
              </w:rPr>
            </w:pPr>
          </w:p>
        </w:tc>
      </w:tr>
      <w:tr w:rsidR="007370C1" w:rsidRPr="003F17AE" w14:paraId="13D16B24" w14:textId="77777777" w:rsidTr="00555429">
        <w:trPr>
          <w:cantSplit/>
          <w:jc w:val="center"/>
        </w:trPr>
        <w:tc>
          <w:tcPr>
            <w:tcW w:w="8692" w:type="dxa"/>
          </w:tcPr>
          <w:p w14:paraId="7338DCB8" w14:textId="77777777" w:rsidR="007370C1" w:rsidRPr="003F17AE" w:rsidRDefault="007370C1"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scanIdx</w:t>
            </w:r>
            <w:r w:rsidR="002538B9" w:rsidRPr="003F17AE">
              <w:rPr>
                <w:rFonts w:ascii="Times New Roman" w:hAnsi="Times New Roman"/>
              </w:rPr>
              <w:t xml:space="preserve"> </w:t>
            </w:r>
            <w:r w:rsidRPr="003F17AE">
              <w:rPr>
                <w:rFonts w:ascii="Times New Roman" w:hAnsi="Times New Roman"/>
              </w:rPr>
              <w:t xml:space="preserve"> = </w:t>
            </w:r>
            <w:r w:rsidR="002538B9" w:rsidRPr="003F17AE">
              <w:rPr>
                <w:rFonts w:ascii="Times New Roman" w:hAnsi="Times New Roman"/>
              </w:rPr>
              <w:t xml:space="preserve"> </w:t>
            </w:r>
            <w:r w:rsidR="00B8093F" w:rsidRPr="003F17AE">
              <w:rPr>
                <w:rFonts w:ascii="Times New Roman" w:hAnsi="Times New Roman"/>
              </w:rPr>
              <w:t>0</w:t>
            </w:r>
          </w:p>
        </w:tc>
        <w:tc>
          <w:tcPr>
            <w:tcW w:w="1170" w:type="dxa"/>
          </w:tcPr>
          <w:p w14:paraId="67787946" w14:textId="77777777" w:rsidR="007370C1" w:rsidRPr="003F17AE" w:rsidRDefault="007370C1" w:rsidP="00800F95">
            <w:pPr>
              <w:pStyle w:val="tableheading"/>
              <w:rPr>
                <w:b w:val="0"/>
              </w:rPr>
            </w:pPr>
          </w:p>
        </w:tc>
      </w:tr>
      <w:tr w:rsidR="00EE5238" w:rsidRPr="003F17AE" w14:paraId="2489B47D" w14:textId="77777777" w:rsidTr="00555429">
        <w:trPr>
          <w:cantSplit/>
          <w:jc w:val="center"/>
        </w:trPr>
        <w:tc>
          <w:tcPr>
            <w:tcW w:w="8692" w:type="dxa"/>
          </w:tcPr>
          <w:p w14:paraId="64080F74" w14:textId="77777777" w:rsidR="00EE5238" w:rsidRPr="003F17AE" w:rsidRDefault="00EE5238"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hint="eastAsia"/>
                <w:lang w:eastAsia="ko-KR"/>
              </w:rPr>
              <w:t>scanIdxC  =  0</w:t>
            </w:r>
          </w:p>
        </w:tc>
        <w:tc>
          <w:tcPr>
            <w:tcW w:w="1170" w:type="dxa"/>
          </w:tcPr>
          <w:p w14:paraId="2445CB01" w14:textId="77777777" w:rsidR="00EE5238" w:rsidRPr="003F17AE" w:rsidRDefault="00EE5238" w:rsidP="00800F95">
            <w:pPr>
              <w:pStyle w:val="tableheading"/>
              <w:rPr>
                <w:b w:val="0"/>
              </w:rPr>
            </w:pPr>
          </w:p>
        </w:tc>
      </w:tr>
      <w:tr w:rsidR="00EE5238" w:rsidRPr="003F17AE" w14:paraId="5A79CA9E" w14:textId="77777777" w:rsidTr="00555429">
        <w:trPr>
          <w:cantSplit/>
          <w:jc w:val="center"/>
        </w:trPr>
        <w:tc>
          <w:tcPr>
            <w:tcW w:w="8692" w:type="dxa"/>
          </w:tcPr>
          <w:p w14:paraId="51DDF20E" w14:textId="77777777" w:rsidR="00EE5238" w:rsidRPr="003F17AE" w:rsidRDefault="00EE5238"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hint="eastAsia"/>
                <w:lang w:eastAsia="ko-KR"/>
              </w:rPr>
              <w:t>}</w:t>
            </w:r>
          </w:p>
        </w:tc>
        <w:tc>
          <w:tcPr>
            <w:tcW w:w="1170" w:type="dxa"/>
          </w:tcPr>
          <w:p w14:paraId="4A9BEA56" w14:textId="77777777" w:rsidR="00EE5238" w:rsidRPr="003F17AE" w:rsidRDefault="00EE5238" w:rsidP="00800F95">
            <w:pPr>
              <w:pStyle w:val="tableheading"/>
              <w:rPr>
                <w:b w:val="0"/>
              </w:rPr>
            </w:pPr>
          </w:p>
        </w:tc>
      </w:tr>
      <w:tr w:rsidR="00EE5238" w:rsidRPr="003F17AE" w14:paraId="2E0D9E3D" w14:textId="77777777" w:rsidTr="00555429">
        <w:trPr>
          <w:cantSplit/>
          <w:jc w:val="center"/>
        </w:trPr>
        <w:tc>
          <w:tcPr>
            <w:tcW w:w="8692" w:type="dxa"/>
          </w:tcPr>
          <w:p w14:paraId="0D5F0663" w14:textId="77777777" w:rsidR="00EE5238" w:rsidRPr="003F17AE" w:rsidRDefault="00EE5238" w:rsidP="000454CB">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hint="eastAsia"/>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cbf_luma[</w:t>
            </w:r>
            <w:r w:rsidR="004E756E" w:rsidRPr="003F17AE">
              <w:rPr>
                <w:rFonts w:ascii="Times New Roman" w:hAnsi="Times New Roman"/>
                <w:lang w:val="en-US" w:eastAsia="ko-KR"/>
              </w:rPr>
              <w:t> </w:t>
            </w:r>
            <w:r w:rsidRPr="003F17AE">
              <w:rPr>
                <w:rFonts w:ascii="Times New Roman" w:hAnsi="Times New Roman" w:hint="eastAsia"/>
                <w:lang w:eastAsia="ko-KR"/>
              </w:rPr>
              <w:t>x0</w:t>
            </w:r>
            <w:r w:rsidR="004E756E" w:rsidRPr="003F17AE">
              <w:rPr>
                <w:rFonts w:ascii="Times New Roman" w:hAnsi="Times New Roman"/>
                <w:lang w:val="en-US" w:eastAsia="ko-KR"/>
              </w:rPr>
              <w:t> </w:t>
            </w:r>
            <w:r w:rsidRPr="003F17AE">
              <w:rPr>
                <w:rFonts w:ascii="Times New Roman" w:hAnsi="Times New Roman" w:hint="eastAsia"/>
                <w:lang w:eastAsia="ko-KR"/>
              </w:rPr>
              <w:t>][</w:t>
            </w:r>
            <w:r w:rsidR="004E756E" w:rsidRPr="003F17AE">
              <w:rPr>
                <w:rFonts w:ascii="Times New Roman" w:hAnsi="Times New Roman"/>
                <w:lang w:val="en-US" w:eastAsia="ko-KR"/>
              </w:rPr>
              <w:t> </w:t>
            </w:r>
            <w:r w:rsidRPr="003F17AE">
              <w:rPr>
                <w:rFonts w:ascii="Times New Roman" w:hAnsi="Times New Roman" w:hint="eastAsia"/>
                <w:lang w:eastAsia="ko-KR"/>
              </w:rPr>
              <w:t>y0</w:t>
            </w:r>
            <w:r w:rsidR="004E756E" w:rsidRPr="003F17AE">
              <w:rPr>
                <w:rFonts w:ascii="Times New Roman" w:hAnsi="Times New Roman"/>
                <w:lang w:val="en-US" w:eastAsia="ko-KR"/>
              </w:rPr>
              <w:t> </w:t>
            </w:r>
            <w:r w:rsidRPr="003F17AE">
              <w:rPr>
                <w:rFonts w:ascii="Times New Roman" w:hAnsi="Times New Roman" w:hint="eastAsia"/>
                <w:lang w:eastAsia="ko-KR"/>
              </w:rPr>
              <w:t>][</w:t>
            </w:r>
            <w:r w:rsidR="004E756E" w:rsidRPr="003F17AE">
              <w:rPr>
                <w:rFonts w:ascii="Times New Roman" w:hAnsi="Times New Roman"/>
                <w:lang w:val="en-US" w:eastAsia="ko-KR"/>
              </w:rPr>
              <w:t> </w:t>
            </w:r>
            <w:r w:rsidRPr="003F17AE">
              <w:rPr>
                <w:rFonts w:ascii="Times New Roman" w:hAnsi="Times New Roman" w:hint="eastAsia"/>
                <w:lang w:eastAsia="ko-KR"/>
              </w:rPr>
              <w:t>trafoDepth</w:t>
            </w:r>
            <w:r w:rsidR="004E756E" w:rsidRPr="003F17AE">
              <w:rPr>
                <w:rFonts w:ascii="Times New Roman" w:hAnsi="Times New Roman"/>
                <w:lang w:val="en-US" w:eastAsia="ko-KR"/>
              </w:rPr>
              <w:t> </w:t>
            </w:r>
            <w:r w:rsidRPr="003F17AE">
              <w:rPr>
                <w:rFonts w:ascii="Times New Roman" w:hAnsi="Times New Roman" w:hint="eastAsia"/>
                <w:lang w:eastAsia="ko-KR"/>
              </w:rPr>
              <w:t>] )</w:t>
            </w:r>
          </w:p>
        </w:tc>
        <w:tc>
          <w:tcPr>
            <w:tcW w:w="1170" w:type="dxa"/>
          </w:tcPr>
          <w:p w14:paraId="1184C887" w14:textId="77777777" w:rsidR="00EE5238" w:rsidRPr="003F17AE" w:rsidRDefault="00EE5238" w:rsidP="00800F95">
            <w:pPr>
              <w:pStyle w:val="tableheading"/>
              <w:rPr>
                <w:b w:val="0"/>
              </w:rPr>
            </w:pPr>
          </w:p>
        </w:tc>
      </w:tr>
      <w:tr w:rsidR="007370C1" w:rsidRPr="003F17AE" w14:paraId="795C5914" w14:textId="77777777" w:rsidTr="00555429">
        <w:trPr>
          <w:cantSplit/>
          <w:jc w:val="center"/>
        </w:trPr>
        <w:tc>
          <w:tcPr>
            <w:tcW w:w="8692" w:type="dxa"/>
          </w:tcPr>
          <w:p w14:paraId="5B7C50AB" w14:textId="77777777" w:rsidR="007370C1" w:rsidRPr="003F17AE" w:rsidRDefault="007370C1" w:rsidP="000454C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00EE5238" w:rsidRPr="003F17AE">
              <w:rPr>
                <w:rFonts w:ascii="Times New Roman" w:hAnsi="Times New Roman" w:hint="eastAsia"/>
                <w:lang w:eastAsia="ko-KR"/>
              </w:rPr>
              <w:tab/>
            </w:r>
            <w:r w:rsidRPr="003F17AE">
              <w:rPr>
                <w:rFonts w:ascii="Times New Roman" w:hAnsi="Times New Roman"/>
              </w:rPr>
              <w:t>residual_coding( x0, y0, log2Trafo</w:t>
            </w:r>
            <w:r w:rsidR="00E815C0" w:rsidRPr="003F17AE">
              <w:rPr>
                <w:rFonts w:ascii="Times New Roman" w:hAnsi="Times New Roman"/>
              </w:rPr>
              <w:t>Width</w:t>
            </w:r>
            <w:r w:rsidRPr="003F17AE">
              <w:rPr>
                <w:rFonts w:ascii="Times New Roman" w:hAnsi="Times New Roman"/>
              </w:rPr>
              <w:t>, </w:t>
            </w:r>
            <w:r w:rsidR="00E815C0" w:rsidRPr="003F17AE">
              <w:rPr>
                <w:rFonts w:ascii="Times New Roman" w:hAnsi="Times New Roman"/>
              </w:rPr>
              <w:t>log2TrafoHeight</w:t>
            </w:r>
            <w:r w:rsidRPr="003F17AE">
              <w:rPr>
                <w:rFonts w:ascii="Times New Roman" w:hAnsi="Times New Roman"/>
              </w:rPr>
              <w:t>, scanIdx, </w:t>
            </w:r>
            <w:r w:rsidR="004E756E" w:rsidRPr="003F17AE">
              <w:rPr>
                <w:rFonts w:ascii="Times New Roman" w:hAnsi="Times New Roman" w:hint="eastAsia"/>
                <w:lang w:eastAsia="ko-KR"/>
              </w:rPr>
              <w:t>0</w:t>
            </w:r>
            <w:r w:rsidR="004E756E" w:rsidRPr="003F17AE">
              <w:rPr>
                <w:rFonts w:ascii="Times New Roman" w:hAnsi="Times New Roman"/>
              </w:rPr>
              <w:t> </w:t>
            </w:r>
            <w:r w:rsidRPr="003F17AE">
              <w:rPr>
                <w:rFonts w:ascii="Times New Roman" w:hAnsi="Times New Roman"/>
              </w:rPr>
              <w:t>)</w:t>
            </w:r>
          </w:p>
        </w:tc>
        <w:tc>
          <w:tcPr>
            <w:tcW w:w="1170" w:type="dxa"/>
          </w:tcPr>
          <w:p w14:paraId="4B2F870A" w14:textId="77777777" w:rsidR="007370C1" w:rsidRPr="003F17AE" w:rsidRDefault="007370C1" w:rsidP="00317F01">
            <w:pPr>
              <w:pStyle w:val="tableheading"/>
              <w:rPr>
                <w:b w:val="0"/>
              </w:rPr>
            </w:pPr>
          </w:p>
        </w:tc>
      </w:tr>
      <w:tr w:rsidR="004E756E" w:rsidRPr="003F17AE" w14:paraId="69EADAE2" w14:textId="77777777" w:rsidTr="00555429">
        <w:trPr>
          <w:cantSplit/>
          <w:jc w:val="center"/>
        </w:trPr>
        <w:tc>
          <w:tcPr>
            <w:tcW w:w="8692" w:type="dxa"/>
          </w:tcPr>
          <w:p w14:paraId="66D25B49" w14:textId="4E3E0AE8" w:rsidR="004E756E" w:rsidRPr="003F17AE" w:rsidRDefault="004E756E" w:rsidP="0044189C">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log2TrafoSize &gt; Log2MinTrafoSize ) {</w:t>
            </w:r>
            <w:del w:id="363" w:author="Benjamin Bross" w:date="2012-04-02T19:37:00Z">
              <w:r w:rsidRPr="003F17AE" w:rsidDel="0044189C">
                <w:rPr>
                  <w:rFonts w:ascii="Times New Roman" w:hAnsi="Times New Roman" w:hint="eastAsia"/>
                  <w:lang w:eastAsia="ko-KR"/>
                </w:rPr>
                <w:delText xml:space="preserve"> [Ed. (WJ): Log2MinTrafoSize or 2?]</w:delText>
              </w:r>
            </w:del>
          </w:p>
        </w:tc>
        <w:tc>
          <w:tcPr>
            <w:tcW w:w="1170" w:type="dxa"/>
          </w:tcPr>
          <w:p w14:paraId="2F04E5A6" w14:textId="77777777" w:rsidR="004E756E" w:rsidRPr="003F17AE" w:rsidRDefault="004E756E" w:rsidP="00317F01">
            <w:pPr>
              <w:pStyle w:val="tableheading"/>
              <w:rPr>
                <w:b w:val="0"/>
              </w:rPr>
            </w:pPr>
          </w:p>
        </w:tc>
      </w:tr>
      <w:tr w:rsidR="004E756E" w:rsidRPr="003F17AE" w14:paraId="2F47BF53" w14:textId="77777777" w:rsidTr="00555429">
        <w:trPr>
          <w:cantSplit/>
          <w:jc w:val="center"/>
        </w:trPr>
        <w:tc>
          <w:tcPr>
            <w:tcW w:w="8692" w:type="dxa"/>
          </w:tcPr>
          <w:p w14:paraId="71DBF82D" w14:textId="77777777" w:rsidR="004E756E" w:rsidRPr="003F17AE" w:rsidRDefault="004E756E"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cbf_cb[</w:t>
            </w:r>
            <w:r w:rsidR="00D044C5" w:rsidRPr="003F17AE">
              <w:rPr>
                <w:rFonts w:ascii="Times New Roman" w:hAnsi="Times New Roman"/>
                <w:lang w:val="en-US" w:eastAsia="ko-KR"/>
              </w:rPr>
              <w:t> </w:t>
            </w:r>
            <w:r w:rsidR="00D044C5" w:rsidRPr="003F17AE">
              <w:rPr>
                <w:rFonts w:ascii="Times New Roman" w:hAnsi="Times New Roman" w:hint="eastAsia"/>
                <w:lang w:eastAsia="ko-KR"/>
              </w:rPr>
              <w:t>x0</w:t>
            </w:r>
            <w:r w:rsidR="00D044C5" w:rsidRPr="003F17AE">
              <w:rPr>
                <w:rFonts w:ascii="Times New Roman" w:hAnsi="Times New Roman"/>
                <w:lang w:val="en-US" w:eastAsia="ko-KR"/>
              </w:rPr>
              <w:t> </w:t>
            </w:r>
            <w:r w:rsidR="00D044C5" w:rsidRPr="003F17AE">
              <w:rPr>
                <w:rFonts w:ascii="Times New Roman" w:hAnsi="Times New Roman" w:hint="eastAsia"/>
                <w:lang w:eastAsia="ko-KR"/>
              </w:rPr>
              <w:t>][</w:t>
            </w:r>
            <w:r w:rsidR="00D044C5" w:rsidRPr="003F17AE">
              <w:rPr>
                <w:rFonts w:ascii="Times New Roman" w:hAnsi="Times New Roman"/>
                <w:lang w:val="en-US" w:eastAsia="ko-KR"/>
              </w:rPr>
              <w:t> </w:t>
            </w:r>
            <w:r w:rsidR="00D044C5" w:rsidRPr="003F17AE">
              <w:rPr>
                <w:rFonts w:ascii="Times New Roman" w:hAnsi="Times New Roman" w:hint="eastAsia"/>
                <w:lang w:eastAsia="ko-KR"/>
              </w:rPr>
              <w:t>y0</w:t>
            </w:r>
            <w:r w:rsidR="00D044C5" w:rsidRPr="003F17AE">
              <w:rPr>
                <w:rFonts w:ascii="Times New Roman" w:hAnsi="Times New Roman"/>
                <w:lang w:val="en-US" w:eastAsia="ko-KR"/>
              </w:rPr>
              <w:t> </w:t>
            </w:r>
            <w:r w:rsidR="00D044C5" w:rsidRPr="003F17AE">
              <w:rPr>
                <w:rFonts w:ascii="Times New Roman" w:hAnsi="Times New Roman" w:hint="eastAsia"/>
                <w:lang w:eastAsia="ko-KR"/>
              </w:rPr>
              <w:t>][</w:t>
            </w:r>
            <w:r w:rsidR="00D044C5" w:rsidRPr="003F17AE">
              <w:rPr>
                <w:rFonts w:ascii="Times New Roman" w:hAnsi="Times New Roman"/>
                <w:lang w:val="en-US" w:eastAsia="ko-KR"/>
              </w:rPr>
              <w:t> </w:t>
            </w:r>
            <w:r w:rsidR="00D044C5" w:rsidRPr="003F17AE">
              <w:rPr>
                <w:rFonts w:ascii="Times New Roman" w:hAnsi="Times New Roman" w:hint="eastAsia"/>
                <w:lang w:eastAsia="ko-KR"/>
              </w:rPr>
              <w:t>trafoDepth</w:t>
            </w:r>
            <w:r w:rsidR="00D044C5" w:rsidRPr="003F17AE">
              <w:rPr>
                <w:rFonts w:ascii="Times New Roman" w:hAnsi="Times New Roman"/>
                <w:lang w:val="en-US" w:eastAsia="ko-KR"/>
              </w:rPr>
              <w:t> </w:t>
            </w:r>
            <w:r w:rsidR="00D044C5" w:rsidRPr="003F17AE">
              <w:rPr>
                <w:rFonts w:ascii="Times New Roman" w:hAnsi="Times New Roman" w:hint="eastAsia"/>
                <w:lang w:eastAsia="ko-KR"/>
              </w:rPr>
              <w:t>] )</w:t>
            </w:r>
          </w:p>
        </w:tc>
        <w:tc>
          <w:tcPr>
            <w:tcW w:w="1170" w:type="dxa"/>
          </w:tcPr>
          <w:p w14:paraId="1ECCBBA7" w14:textId="77777777" w:rsidR="004E756E" w:rsidRPr="003F17AE" w:rsidRDefault="004E756E" w:rsidP="00317F01">
            <w:pPr>
              <w:pStyle w:val="tableheading"/>
              <w:rPr>
                <w:b w:val="0"/>
              </w:rPr>
            </w:pPr>
          </w:p>
        </w:tc>
      </w:tr>
      <w:tr w:rsidR="004E756E" w:rsidRPr="003F17AE" w14:paraId="34742D6B" w14:textId="77777777" w:rsidTr="00555429">
        <w:trPr>
          <w:cantSplit/>
          <w:jc w:val="center"/>
        </w:trPr>
        <w:tc>
          <w:tcPr>
            <w:tcW w:w="8692" w:type="dxa"/>
          </w:tcPr>
          <w:p w14:paraId="6E839BD5" w14:textId="64AC17C2" w:rsidR="004E756E" w:rsidRPr="003F17AE" w:rsidRDefault="00D044C5"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hint="eastAsia"/>
                <w:lang w:eastAsia="ko-KR"/>
              </w:rPr>
              <w:tab/>
              <w:t>residual_coding(</w:t>
            </w:r>
            <w:r w:rsidRPr="003F17AE">
              <w:rPr>
                <w:rFonts w:ascii="Times New Roman" w:hAnsi="Times New Roman"/>
                <w:lang w:val="en-US" w:eastAsia="ko-KR"/>
              </w:rPr>
              <w:t> </w:t>
            </w:r>
            <w:r w:rsidRPr="003F17AE">
              <w:rPr>
                <w:rFonts w:ascii="Times New Roman" w:hAnsi="Times New Roman" w:hint="eastAsia"/>
                <w:lang w:eastAsia="ko-KR"/>
              </w:rPr>
              <w:t>x0,</w:t>
            </w:r>
            <w:r w:rsidRPr="003F17AE">
              <w:rPr>
                <w:rFonts w:ascii="Times New Roman" w:hAnsi="Times New Roman"/>
                <w:lang w:val="en-US" w:eastAsia="ko-KR"/>
              </w:rPr>
              <w:t> </w:t>
            </w:r>
            <w:r w:rsidRPr="003F17AE">
              <w:rPr>
                <w:rFonts w:ascii="Times New Roman" w:hAnsi="Times New Roman" w:hint="eastAsia"/>
                <w:lang w:eastAsia="ko-KR"/>
              </w:rPr>
              <w:t>y0</w:t>
            </w:r>
            <w:ins w:id="364" w:author="Benjamin Bross" w:date="2012-04-02T19:38:00Z">
              <w:r w:rsidR="0044189C" w:rsidRPr="003F17AE">
                <w:rPr>
                  <w:rFonts w:ascii="Times New Roman" w:hAnsi="Times New Roman"/>
                </w:rPr>
                <w:t>, log2TrafoWidth</w:t>
              </w:r>
              <w:r w:rsidR="0044189C">
                <w:rPr>
                  <w:rFonts w:ascii="Times New Roman" w:hAnsi="Times New Roman"/>
                  <w:lang w:eastAsia="ko-KR"/>
                </w:rPr>
                <w:t> − 1</w:t>
              </w:r>
              <w:r w:rsidR="0044189C" w:rsidRPr="003F17AE">
                <w:rPr>
                  <w:rFonts w:ascii="Times New Roman" w:hAnsi="Times New Roman"/>
                </w:rPr>
                <w:t>, log2TrafoHeight</w:t>
              </w:r>
            </w:ins>
            <w:ins w:id="365" w:author="Benjamin Bross" w:date="2012-04-02T19:39:00Z">
              <w:r w:rsidR="0044189C">
                <w:rPr>
                  <w:rFonts w:ascii="Times New Roman" w:hAnsi="Times New Roman"/>
                  <w:lang w:eastAsia="ko-KR"/>
                </w:rPr>
                <w:t> − 1</w:t>
              </w:r>
            </w:ins>
            <w:del w:id="366" w:author="Benjamin Bross" w:date="2012-04-02T19:38:00Z">
              <w:r w:rsidRPr="003F17AE" w:rsidDel="0044189C">
                <w:rPr>
                  <w:rFonts w:ascii="Times New Roman" w:hAnsi="Times New Roman" w:hint="eastAsia"/>
                  <w:lang w:eastAsia="ko-KR"/>
                </w:rPr>
                <w:delText>,</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log2TrafoSizeC,</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trafoDepth</w:delText>
              </w:r>
            </w:del>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scanIdxC,</w:t>
            </w:r>
            <w:r w:rsidRPr="003F17AE">
              <w:rPr>
                <w:rFonts w:ascii="Times New Roman" w:hAnsi="Times New Roman"/>
                <w:lang w:val="en-US" w:eastAsia="ko-KR"/>
              </w:rPr>
              <w:t> </w:t>
            </w:r>
            <w:r w:rsidRPr="003F17AE">
              <w:rPr>
                <w:rFonts w:ascii="Times New Roman" w:hAnsi="Times New Roman" w:hint="eastAsia"/>
                <w:lang w:eastAsia="ko-KR"/>
              </w:rPr>
              <w:t>1</w:t>
            </w:r>
            <w:r w:rsidRPr="003F17AE">
              <w:rPr>
                <w:rFonts w:ascii="Times New Roman" w:hAnsi="Times New Roman"/>
                <w:lang w:val="en-US" w:eastAsia="ko-KR"/>
              </w:rPr>
              <w:t> </w:t>
            </w:r>
            <w:r w:rsidRPr="003F17AE">
              <w:rPr>
                <w:rFonts w:ascii="Times New Roman" w:hAnsi="Times New Roman" w:hint="eastAsia"/>
                <w:lang w:eastAsia="ko-KR"/>
              </w:rPr>
              <w:t>)</w:t>
            </w:r>
          </w:p>
        </w:tc>
        <w:tc>
          <w:tcPr>
            <w:tcW w:w="1170" w:type="dxa"/>
          </w:tcPr>
          <w:p w14:paraId="49FE1B90" w14:textId="77777777" w:rsidR="004E756E" w:rsidRPr="003F17AE" w:rsidRDefault="004E756E" w:rsidP="00317F01">
            <w:pPr>
              <w:pStyle w:val="tableheading"/>
              <w:rPr>
                <w:b w:val="0"/>
              </w:rPr>
            </w:pPr>
          </w:p>
        </w:tc>
      </w:tr>
      <w:tr w:rsidR="00D044C5" w:rsidRPr="003F17AE" w14:paraId="32C41AC8" w14:textId="77777777" w:rsidTr="00555429">
        <w:trPr>
          <w:cantSplit/>
          <w:jc w:val="center"/>
        </w:trPr>
        <w:tc>
          <w:tcPr>
            <w:tcW w:w="8692" w:type="dxa"/>
          </w:tcPr>
          <w:p w14:paraId="67FF2DFF" w14:textId="77777777"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cbf_cr[</w:t>
            </w:r>
            <w:r w:rsidRPr="003F17AE">
              <w:rPr>
                <w:rFonts w:ascii="Times New Roman" w:hAnsi="Times New Roman"/>
                <w:lang w:val="en-US" w:eastAsia="ko-KR"/>
              </w:rPr>
              <w:t> </w:t>
            </w:r>
            <w:r w:rsidRPr="003F17AE">
              <w:rPr>
                <w:rFonts w:ascii="Times New Roman" w:hAnsi="Times New Roman" w:hint="eastAsia"/>
                <w:lang w:eastAsia="ko-KR"/>
              </w:rPr>
              <w:t>x0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y0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trafoDepth</w:t>
            </w:r>
            <w:r w:rsidRPr="003F17AE">
              <w:rPr>
                <w:rFonts w:ascii="Times New Roman" w:hAnsi="Times New Roman"/>
                <w:lang w:val="en-US" w:eastAsia="ko-KR"/>
              </w:rPr>
              <w:t> </w:t>
            </w:r>
            <w:r w:rsidRPr="003F17AE">
              <w:rPr>
                <w:rFonts w:ascii="Times New Roman" w:hAnsi="Times New Roman" w:hint="eastAsia"/>
                <w:lang w:eastAsia="ko-KR"/>
              </w:rPr>
              <w:t>] )</w:t>
            </w:r>
          </w:p>
        </w:tc>
        <w:tc>
          <w:tcPr>
            <w:tcW w:w="1170" w:type="dxa"/>
          </w:tcPr>
          <w:p w14:paraId="43947E75" w14:textId="77777777" w:rsidR="00D044C5" w:rsidRPr="003F17AE" w:rsidRDefault="00D044C5" w:rsidP="00317F01">
            <w:pPr>
              <w:pStyle w:val="tableheading"/>
              <w:rPr>
                <w:b w:val="0"/>
              </w:rPr>
            </w:pPr>
          </w:p>
        </w:tc>
      </w:tr>
      <w:tr w:rsidR="00D044C5" w:rsidRPr="003F17AE" w14:paraId="1F1A109F" w14:textId="77777777" w:rsidTr="00555429">
        <w:trPr>
          <w:cantSplit/>
          <w:jc w:val="center"/>
        </w:trPr>
        <w:tc>
          <w:tcPr>
            <w:tcW w:w="8692" w:type="dxa"/>
          </w:tcPr>
          <w:p w14:paraId="2844410D" w14:textId="57CE2993"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hint="eastAsia"/>
                <w:lang w:eastAsia="ko-KR"/>
              </w:rPr>
              <w:tab/>
              <w:t>residual_coding(</w:t>
            </w:r>
            <w:r w:rsidRPr="003F17AE">
              <w:rPr>
                <w:rFonts w:ascii="Times New Roman" w:hAnsi="Times New Roman"/>
                <w:lang w:val="en-US" w:eastAsia="ko-KR"/>
              </w:rPr>
              <w:t> </w:t>
            </w:r>
            <w:r w:rsidRPr="003F17AE">
              <w:rPr>
                <w:rFonts w:ascii="Times New Roman" w:hAnsi="Times New Roman" w:hint="eastAsia"/>
                <w:lang w:eastAsia="ko-KR"/>
              </w:rPr>
              <w:t>x0,</w:t>
            </w:r>
            <w:r w:rsidRPr="003F17AE">
              <w:rPr>
                <w:rFonts w:ascii="Times New Roman" w:hAnsi="Times New Roman"/>
                <w:lang w:val="en-US" w:eastAsia="ko-KR"/>
              </w:rPr>
              <w:t> </w:t>
            </w:r>
            <w:r w:rsidRPr="003F17AE">
              <w:rPr>
                <w:rFonts w:ascii="Times New Roman" w:hAnsi="Times New Roman" w:hint="eastAsia"/>
                <w:lang w:eastAsia="ko-KR"/>
              </w:rPr>
              <w:t>y0</w:t>
            </w:r>
            <w:ins w:id="367" w:author="Benjamin Bross" w:date="2012-04-02T19:38:00Z">
              <w:r w:rsidR="0044189C" w:rsidRPr="003F17AE">
                <w:rPr>
                  <w:rFonts w:ascii="Times New Roman" w:hAnsi="Times New Roman"/>
                </w:rPr>
                <w:t>, log2TrafoWidth</w:t>
              </w:r>
              <w:r w:rsidR="0044189C">
                <w:rPr>
                  <w:rFonts w:ascii="Times New Roman" w:hAnsi="Times New Roman"/>
                  <w:lang w:eastAsia="ko-KR"/>
                </w:rPr>
                <w:t> − 1</w:t>
              </w:r>
              <w:r w:rsidR="0044189C" w:rsidRPr="003F17AE">
                <w:rPr>
                  <w:rFonts w:ascii="Times New Roman" w:hAnsi="Times New Roman"/>
                </w:rPr>
                <w:t>, log2TrafoHeight</w:t>
              </w:r>
            </w:ins>
            <w:del w:id="368" w:author="Benjamin Bross" w:date="2012-04-02T19:38:00Z">
              <w:r w:rsidRPr="003F17AE" w:rsidDel="0044189C">
                <w:rPr>
                  <w:rFonts w:ascii="Times New Roman" w:hAnsi="Times New Roman" w:hint="eastAsia"/>
                  <w:lang w:eastAsia="ko-KR"/>
                </w:rPr>
                <w:delText>,</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log2TrafoSizeC,</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trafoDepth</w:delText>
              </w:r>
            </w:del>
            <w:ins w:id="369" w:author="Benjamin Bross" w:date="2012-04-02T19:38:00Z">
              <w:r w:rsidR="0044189C">
                <w:rPr>
                  <w:rFonts w:ascii="Times New Roman" w:hAnsi="Times New Roman"/>
                  <w:lang w:eastAsia="ko-KR"/>
                </w:rPr>
                <w:t> − 1</w:t>
              </w:r>
            </w:ins>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scanIdxC,</w:t>
            </w:r>
            <w:r w:rsidRPr="003F17AE">
              <w:rPr>
                <w:rFonts w:ascii="Times New Roman" w:hAnsi="Times New Roman"/>
                <w:lang w:val="en-US" w:eastAsia="ko-KR"/>
              </w:rPr>
              <w:t> </w:t>
            </w:r>
            <w:r w:rsidRPr="003F17AE">
              <w:rPr>
                <w:rFonts w:ascii="Times New Roman" w:hAnsi="Times New Roman" w:hint="eastAsia"/>
                <w:lang w:eastAsia="ko-KR"/>
              </w:rPr>
              <w:t>2</w:t>
            </w:r>
            <w:r w:rsidRPr="003F17AE">
              <w:rPr>
                <w:rFonts w:ascii="Times New Roman" w:hAnsi="Times New Roman"/>
                <w:lang w:val="en-US" w:eastAsia="ko-KR"/>
              </w:rPr>
              <w:t> </w:t>
            </w:r>
            <w:r w:rsidRPr="003F17AE">
              <w:rPr>
                <w:rFonts w:ascii="Times New Roman" w:hAnsi="Times New Roman" w:hint="eastAsia"/>
                <w:lang w:eastAsia="ko-KR"/>
              </w:rPr>
              <w:t>)</w:t>
            </w:r>
          </w:p>
        </w:tc>
        <w:tc>
          <w:tcPr>
            <w:tcW w:w="1170" w:type="dxa"/>
          </w:tcPr>
          <w:p w14:paraId="5D8053C2" w14:textId="77777777" w:rsidR="00D044C5" w:rsidRPr="003F17AE" w:rsidRDefault="00D044C5" w:rsidP="00317F01">
            <w:pPr>
              <w:pStyle w:val="tableheading"/>
              <w:rPr>
                <w:b w:val="0"/>
              </w:rPr>
            </w:pPr>
          </w:p>
        </w:tc>
      </w:tr>
      <w:tr w:rsidR="00D044C5" w:rsidRPr="003F17AE" w14:paraId="11CE9CE3" w14:textId="77777777" w:rsidTr="00555429">
        <w:trPr>
          <w:cantSplit/>
          <w:jc w:val="center"/>
        </w:trPr>
        <w:tc>
          <w:tcPr>
            <w:tcW w:w="8692" w:type="dxa"/>
          </w:tcPr>
          <w:p w14:paraId="45FC60C1" w14:textId="77777777" w:rsidR="00D044C5" w:rsidRPr="003F17AE" w:rsidRDefault="00D044C5"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hint="eastAsia"/>
                <w:lang w:eastAsia="ko-KR"/>
              </w:rPr>
              <w:t xml:space="preserve">} else </w:t>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blkIdx </w:t>
            </w:r>
            <w:r w:rsidR="00BF40E3" w:rsidRPr="003F17AE">
              <w:rPr>
                <w:rFonts w:ascii="Times New Roman" w:hAnsi="Times New Roman" w:hint="eastAsia"/>
                <w:lang w:eastAsia="ko-KR"/>
              </w:rPr>
              <w:t>=</w:t>
            </w:r>
            <w:r w:rsidR="00BF40E3" w:rsidRPr="003F17AE">
              <w:rPr>
                <w:rFonts w:ascii="Times New Roman" w:hAnsi="Times New Roman"/>
                <w:lang w:eastAsia="ko-KR"/>
              </w:rPr>
              <w:t> </w:t>
            </w:r>
            <w:r w:rsidR="00BF40E3" w:rsidRPr="003F17AE">
              <w:rPr>
                <w:rFonts w:ascii="Times New Roman" w:hAnsi="Times New Roman" w:hint="eastAsia"/>
                <w:lang w:eastAsia="ko-KR"/>
              </w:rPr>
              <w:t>=</w:t>
            </w:r>
            <w:r w:rsidRPr="003F17AE">
              <w:rPr>
                <w:rFonts w:ascii="Times New Roman" w:hAnsi="Times New Roman" w:hint="eastAsia"/>
                <w:lang w:eastAsia="ko-KR"/>
              </w:rPr>
              <w:t xml:space="preserve"> 3 ) {</w:t>
            </w:r>
          </w:p>
        </w:tc>
        <w:tc>
          <w:tcPr>
            <w:tcW w:w="1170" w:type="dxa"/>
          </w:tcPr>
          <w:p w14:paraId="7E18A067" w14:textId="77777777" w:rsidR="00D044C5" w:rsidRPr="003F17AE" w:rsidRDefault="00D044C5" w:rsidP="00317F01">
            <w:pPr>
              <w:pStyle w:val="tableheading"/>
              <w:rPr>
                <w:b w:val="0"/>
              </w:rPr>
            </w:pPr>
          </w:p>
        </w:tc>
      </w:tr>
      <w:tr w:rsidR="00D044C5" w:rsidRPr="003F17AE" w14:paraId="2B3AB599" w14:textId="77777777" w:rsidTr="00555429">
        <w:trPr>
          <w:cantSplit/>
          <w:jc w:val="center"/>
        </w:trPr>
        <w:tc>
          <w:tcPr>
            <w:tcW w:w="8692" w:type="dxa"/>
          </w:tcPr>
          <w:p w14:paraId="3E65618B" w14:textId="77777777"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cbf_cb[</w:t>
            </w:r>
            <w:r w:rsidRPr="003F17AE">
              <w:rPr>
                <w:rFonts w:ascii="Times New Roman" w:hAnsi="Times New Roman"/>
                <w:lang w:val="en-US" w:eastAsia="ko-KR"/>
              </w:rPr>
              <w:t> </w:t>
            </w:r>
            <w:r w:rsidRPr="003F17AE">
              <w:rPr>
                <w:rFonts w:ascii="Times New Roman" w:hAnsi="Times New Roman" w:hint="eastAsia"/>
                <w:lang w:eastAsia="ko-KR"/>
              </w:rPr>
              <w:t>x0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y0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trafoDepth</w:t>
            </w:r>
            <w:r w:rsidRPr="003F17AE">
              <w:rPr>
                <w:rFonts w:ascii="Times New Roman" w:hAnsi="Times New Roman"/>
                <w:lang w:val="en-US" w:eastAsia="ko-KR"/>
              </w:rPr>
              <w:t> </w:t>
            </w:r>
            <w:r w:rsidRPr="003F17AE">
              <w:rPr>
                <w:rFonts w:ascii="Times New Roman" w:hAnsi="Times New Roman" w:hint="eastAsia"/>
                <w:lang w:eastAsia="ko-KR"/>
              </w:rPr>
              <w:t>] )</w:t>
            </w:r>
          </w:p>
        </w:tc>
        <w:tc>
          <w:tcPr>
            <w:tcW w:w="1170" w:type="dxa"/>
          </w:tcPr>
          <w:p w14:paraId="525BEA5C" w14:textId="77777777" w:rsidR="00D044C5" w:rsidRPr="003F17AE" w:rsidRDefault="00D044C5" w:rsidP="00317F01">
            <w:pPr>
              <w:pStyle w:val="tableheading"/>
              <w:rPr>
                <w:b w:val="0"/>
              </w:rPr>
            </w:pPr>
          </w:p>
        </w:tc>
      </w:tr>
      <w:tr w:rsidR="00D044C5" w:rsidRPr="003F17AE" w14:paraId="28A41A1D" w14:textId="77777777" w:rsidTr="00555429">
        <w:trPr>
          <w:cantSplit/>
          <w:jc w:val="center"/>
        </w:trPr>
        <w:tc>
          <w:tcPr>
            <w:tcW w:w="8692" w:type="dxa"/>
          </w:tcPr>
          <w:p w14:paraId="065570D3" w14:textId="6693D53F"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hint="eastAsia"/>
                <w:lang w:eastAsia="ko-KR"/>
              </w:rPr>
              <w:tab/>
              <w:t>residual_coding(</w:t>
            </w:r>
            <w:r w:rsidRPr="003F17AE">
              <w:rPr>
                <w:rFonts w:ascii="Times New Roman" w:hAnsi="Times New Roman"/>
                <w:lang w:val="en-US" w:eastAsia="ko-KR"/>
              </w:rPr>
              <w:t> </w:t>
            </w:r>
            <w:r w:rsidRPr="003F17AE">
              <w:rPr>
                <w:rFonts w:ascii="Times New Roman" w:hAnsi="Times New Roman" w:hint="eastAsia"/>
                <w:lang w:eastAsia="ko-KR"/>
              </w:rPr>
              <w:t>xC,</w:t>
            </w:r>
            <w:r w:rsidRPr="003F17AE">
              <w:rPr>
                <w:rFonts w:ascii="Times New Roman" w:hAnsi="Times New Roman"/>
                <w:lang w:val="en-US" w:eastAsia="ko-KR"/>
              </w:rPr>
              <w:t> </w:t>
            </w:r>
            <w:r w:rsidRPr="003F17AE">
              <w:rPr>
                <w:rFonts w:ascii="Times New Roman" w:hAnsi="Times New Roman" w:hint="eastAsia"/>
                <w:lang w:eastAsia="ko-KR"/>
              </w:rPr>
              <w:t>yC</w:t>
            </w:r>
            <w:ins w:id="370" w:author="Benjamin Bross" w:date="2012-04-02T19:38:00Z">
              <w:r w:rsidR="0044189C" w:rsidRPr="003F17AE">
                <w:rPr>
                  <w:rFonts w:ascii="Times New Roman" w:hAnsi="Times New Roman"/>
                </w:rPr>
                <w:t>, log2TrafoWidth, log2TrafoHeight</w:t>
              </w:r>
            </w:ins>
            <w:del w:id="371" w:author="Benjamin Bross" w:date="2012-04-02T19:38:00Z">
              <w:r w:rsidRPr="003F17AE" w:rsidDel="0044189C">
                <w:rPr>
                  <w:rFonts w:ascii="Times New Roman" w:hAnsi="Times New Roman" w:hint="eastAsia"/>
                  <w:lang w:eastAsia="ko-KR"/>
                </w:rPr>
                <w:delText>,</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log2TrafoSizeC,</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trafoDepth</w:delText>
              </w:r>
            </w:del>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scanIdxC,</w:t>
            </w:r>
            <w:r w:rsidRPr="003F17AE">
              <w:rPr>
                <w:rFonts w:ascii="Times New Roman" w:hAnsi="Times New Roman"/>
                <w:lang w:val="en-US" w:eastAsia="ko-KR"/>
              </w:rPr>
              <w:t> </w:t>
            </w:r>
            <w:r w:rsidRPr="003F17AE">
              <w:rPr>
                <w:rFonts w:ascii="Times New Roman" w:hAnsi="Times New Roman" w:hint="eastAsia"/>
                <w:lang w:eastAsia="ko-KR"/>
              </w:rPr>
              <w:t>1</w:t>
            </w:r>
            <w:r w:rsidRPr="003F17AE">
              <w:rPr>
                <w:rFonts w:ascii="Times New Roman" w:hAnsi="Times New Roman"/>
                <w:lang w:val="en-US" w:eastAsia="ko-KR"/>
              </w:rPr>
              <w:t> </w:t>
            </w:r>
            <w:r w:rsidRPr="003F17AE">
              <w:rPr>
                <w:rFonts w:ascii="Times New Roman" w:hAnsi="Times New Roman" w:hint="eastAsia"/>
                <w:lang w:eastAsia="ko-KR"/>
              </w:rPr>
              <w:t>)</w:t>
            </w:r>
          </w:p>
        </w:tc>
        <w:tc>
          <w:tcPr>
            <w:tcW w:w="1170" w:type="dxa"/>
          </w:tcPr>
          <w:p w14:paraId="16D5F1A6" w14:textId="77777777" w:rsidR="00D044C5" w:rsidRPr="003F17AE" w:rsidRDefault="00D044C5" w:rsidP="00317F01">
            <w:pPr>
              <w:pStyle w:val="tableheading"/>
              <w:rPr>
                <w:b w:val="0"/>
              </w:rPr>
            </w:pPr>
          </w:p>
        </w:tc>
      </w:tr>
      <w:tr w:rsidR="00D044C5" w:rsidRPr="003F17AE" w14:paraId="1A4E3D76" w14:textId="77777777" w:rsidTr="00555429">
        <w:trPr>
          <w:cantSplit/>
          <w:jc w:val="center"/>
        </w:trPr>
        <w:tc>
          <w:tcPr>
            <w:tcW w:w="8692" w:type="dxa"/>
          </w:tcPr>
          <w:p w14:paraId="3A8A95D7" w14:textId="77777777"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002A3B88" w:rsidRPr="003F17AE">
              <w:rPr>
                <w:rFonts w:ascii="Times New Roman" w:hAnsi="Times New Roman" w:hint="eastAsia"/>
                <w:lang w:eastAsia="ko-KR"/>
              </w:rPr>
              <w:t>if(</w:t>
            </w:r>
            <w:r w:rsidRPr="003F17AE">
              <w:rPr>
                <w:rFonts w:ascii="Times New Roman" w:hAnsi="Times New Roman" w:hint="eastAsia"/>
                <w:lang w:eastAsia="ko-KR"/>
              </w:rPr>
              <w:t xml:space="preserve"> cbf_cr[</w:t>
            </w:r>
            <w:r w:rsidRPr="003F17AE">
              <w:rPr>
                <w:rFonts w:ascii="Times New Roman" w:hAnsi="Times New Roman"/>
                <w:lang w:val="en-US" w:eastAsia="ko-KR"/>
              </w:rPr>
              <w:t> </w:t>
            </w:r>
            <w:r w:rsidRPr="003F17AE">
              <w:rPr>
                <w:rFonts w:ascii="Times New Roman" w:hAnsi="Times New Roman" w:hint="eastAsia"/>
                <w:lang w:eastAsia="ko-KR"/>
              </w:rPr>
              <w:t>x0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y0</w:t>
            </w:r>
            <w:r w:rsidRPr="003F17AE">
              <w:rPr>
                <w:rFonts w:ascii="Times New Roman" w:hAnsi="Times New Roman"/>
                <w:lang w:val="en-US" w:eastAsia="ko-KR"/>
              </w:rPr>
              <w:t> </w:t>
            </w:r>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trafoDepth</w:t>
            </w:r>
            <w:r w:rsidRPr="003F17AE">
              <w:rPr>
                <w:rFonts w:ascii="Times New Roman" w:hAnsi="Times New Roman"/>
                <w:lang w:val="en-US" w:eastAsia="ko-KR"/>
              </w:rPr>
              <w:t> </w:t>
            </w:r>
            <w:r w:rsidRPr="003F17AE">
              <w:rPr>
                <w:rFonts w:ascii="Times New Roman" w:hAnsi="Times New Roman" w:hint="eastAsia"/>
                <w:lang w:eastAsia="ko-KR"/>
              </w:rPr>
              <w:t>] )</w:t>
            </w:r>
          </w:p>
        </w:tc>
        <w:tc>
          <w:tcPr>
            <w:tcW w:w="1170" w:type="dxa"/>
          </w:tcPr>
          <w:p w14:paraId="71A321A2" w14:textId="77777777" w:rsidR="00D044C5" w:rsidRPr="003F17AE" w:rsidRDefault="00D044C5" w:rsidP="00317F01">
            <w:pPr>
              <w:pStyle w:val="tableheading"/>
              <w:rPr>
                <w:b w:val="0"/>
              </w:rPr>
            </w:pPr>
          </w:p>
        </w:tc>
      </w:tr>
      <w:tr w:rsidR="00D044C5" w:rsidRPr="003F17AE" w14:paraId="0A7457ED" w14:textId="77777777" w:rsidTr="00555429">
        <w:trPr>
          <w:cantSplit/>
          <w:jc w:val="center"/>
        </w:trPr>
        <w:tc>
          <w:tcPr>
            <w:tcW w:w="8692" w:type="dxa"/>
          </w:tcPr>
          <w:p w14:paraId="4698AA37" w14:textId="3FF07390" w:rsidR="00D044C5" w:rsidRPr="003F17AE" w:rsidRDefault="00D044C5" w:rsidP="000454CB">
            <w:pPr>
              <w:pStyle w:val="tablesyntax"/>
              <w:rPr>
                <w:rFonts w:ascii="Times New Roman" w:hAnsi="Times New Roman"/>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hint="eastAsia"/>
                <w:lang w:eastAsia="ko-KR"/>
              </w:rPr>
              <w:tab/>
              <w:t>residual_coding(</w:t>
            </w:r>
            <w:r w:rsidRPr="003F17AE">
              <w:rPr>
                <w:rFonts w:ascii="Times New Roman" w:hAnsi="Times New Roman"/>
                <w:lang w:val="en-US" w:eastAsia="ko-KR"/>
              </w:rPr>
              <w:t> </w:t>
            </w:r>
            <w:r w:rsidRPr="003F17AE">
              <w:rPr>
                <w:rFonts w:ascii="Times New Roman" w:hAnsi="Times New Roman" w:hint="eastAsia"/>
                <w:lang w:eastAsia="ko-KR"/>
              </w:rPr>
              <w:t>xC,</w:t>
            </w:r>
            <w:r w:rsidRPr="003F17AE">
              <w:rPr>
                <w:rFonts w:ascii="Times New Roman" w:hAnsi="Times New Roman"/>
                <w:lang w:val="en-US" w:eastAsia="ko-KR"/>
              </w:rPr>
              <w:t> </w:t>
            </w:r>
            <w:r w:rsidRPr="003F17AE">
              <w:rPr>
                <w:rFonts w:ascii="Times New Roman" w:hAnsi="Times New Roman" w:hint="eastAsia"/>
                <w:lang w:eastAsia="ko-KR"/>
              </w:rPr>
              <w:t>yC</w:t>
            </w:r>
            <w:ins w:id="372" w:author="Benjamin Bross" w:date="2012-04-02T19:38:00Z">
              <w:r w:rsidR="0044189C" w:rsidRPr="003F17AE">
                <w:rPr>
                  <w:rFonts w:ascii="Times New Roman" w:hAnsi="Times New Roman"/>
                </w:rPr>
                <w:t>, log2TrafoWidth, log2TrafoHeight</w:t>
              </w:r>
            </w:ins>
            <w:del w:id="373" w:author="Benjamin Bross" w:date="2012-04-02T19:38:00Z">
              <w:r w:rsidRPr="003F17AE" w:rsidDel="0044189C">
                <w:rPr>
                  <w:rFonts w:ascii="Times New Roman" w:hAnsi="Times New Roman" w:hint="eastAsia"/>
                  <w:lang w:eastAsia="ko-KR"/>
                </w:rPr>
                <w:delText>,</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log2TrafoSizeC,</w:delText>
              </w:r>
              <w:r w:rsidRPr="003F17AE" w:rsidDel="0044189C">
                <w:rPr>
                  <w:rFonts w:ascii="Times New Roman" w:hAnsi="Times New Roman"/>
                  <w:lang w:val="en-US" w:eastAsia="ko-KR"/>
                </w:rPr>
                <w:delText> </w:delText>
              </w:r>
              <w:r w:rsidRPr="003F17AE" w:rsidDel="0044189C">
                <w:rPr>
                  <w:rFonts w:ascii="Times New Roman" w:hAnsi="Times New Roman" w:hint="eastAsia"/>
                  <w:lang w:eastAsia="ko-KR"/>
                </w:rPr>
                <w:delText>trafoDepth</w:delText>
              </w:r>
            </w:del>
            <w:r w:rsidRPr="003F17AE">
              <w:rPr>
                <w:rFonts w:ascii="Times New Roman" w:hAnsi="Times New Roman" w:hint="eastAsia"/>
                <w:lang w:eastAsia="ko-KR"/>
              </w:rPr>
              <w:t>,</w:t>
            </w:r>
            <w:r w:rsidRPr="003F17AE">
              <w:rPr>
                <w:rFonts w:ascii="Times New Roman" w:hAnsi="Times New Roman"/>
                <w:lang w:val="en-US" w:eastAsia="ko-KR"/>
              </w:rPr>
              <w:t> </w:t>
            </w:r>
            <w:r w:rsidRPr="003F17AE">
              <w:rPr>
                <w:rFonts w:ascii="Times New Roman" w:hAnsi="Times New Roman" w:hint="eastAsia"/>
                <w:lang w:eastAsia="ko-KR"/>
              </w:rPr>
              <w:t>scanIdxC,</w:t>
            </w:r>
            <w:r w:rsidRPr="003F17AE">
              <w:rPr>
                <w:rFonts w:ascii="Times New Roman" w:hAnsi="Times New Roman"/>
                <w:lang w:val="en-US" w:eastAsia="ko-KR"/>
              </w:rPr>
              <w:t> </w:t>
            </w:r>
            <w:r w:rsidRPr="003F17AE">
              <w:rPr>
                <w:rFonts w:ascii="Times New Roman" w:hAnsi="Times New Roman" w:hint="eastAsia"/>
                <w:lang w:eastAsia="ko-KR"/>
              </w:rPr>
              <w:t>2</w:t>
            </w:r>
            <w:r w:rsidRPr="003F17AE">
              <w:rPr>
                <w:rFonts w:ascii="Times New Roman" w:hAnsi="Times New Roman"/>
                <w:lang w:val="en-US" w:eastAsia="ko-KR"/>
              </w:rPr>
              <w:t> </w:t>
            </w:r>
            <w:r w:rsidRPr="003F17AE">
              <w:rPr>
                <w:rFonts w:ascii="Times New Roman" w:hAnsi="Times New Roman" w:hint="eastAsia"/>
                <w:lang w:eastAsia="ko-KR"/>
              </w:rPr>
              <w:t>)</w:t>
            </w:r>
          </w:p>
        </w:tc>
        <w:tc>
          <w:tcPr>
            <w:tcW w:w="1170" w:type="dxa"/>
          </w:tcPr>
          <w:p w14:paraId="69C6CB5B" w14:textId="77777777" w:rsidR="00D044C5" w:rsidRPr="003F17AE" w:rsidRDefault="00D044C5" w:rsidP="00317F01">
            <w:pPr>
              <w:pStyle w:val="tableheading"/>
              <w:rPr>
                <w:b w:val="0"/>
              </w:rPr>
            </w:pPr>
          </w:p>
        </w:tc>
      </w:tr>
      <w:tr w:rsidR="00D044C5" w:rsidRPr="003F17AE" w14:paraId="514D42ED" w14:textId="77777777" w:rsidTr="00555429">
        <w:trPr>
          <w:cantSplit/>
          <w:jc w:val="center"/>
        </w:trPr>
        <w:tc>
          <w:tcPr>
            <w:tcW w:w="8692" w:type="dxa"/>
          </w:tcPr>
          <w:p w14:paraId="2C5DC7DC" w14:textId="77777777" w:rsidR="00D044C5" w:rsidRPr="003F17AE" w:rsidRDefault="00D044C5" w:rsidP="000454CB">
            <w:pPr>
              <w:pStyle w:val="tablesyntax"/>
              <w:rPr>
                <w:rFonts w:ascii="Times New Roman" w:hAnsi="Times New Roman"/>
                <w:lang w:eastAsia="ko-KR"/>
              </w:rPr>
            </w:pPr>
            <w:r w:rsidRPr="003F17AE">
              <w:rPr>
                <w:rFonts w:ascii="Times New Roman" w:hAnsi="Times New Roman" w:hint="eastAsia"/>
                <w:lang w:eastAsia="ko-KR"/>
              </w:rPr>
              <w:tab/>
            </w:r>
            <w:r w:rsidRPr="003F17AE">
              <w:rPr>
                <w:rFonts w:ascii="Times New Roman" w:hAnsi="Times New Roman"/>
                <w:lang w:eastAsia="ko-KR"/>
              </w:rPr>
              <w:tab/>
            </w:r>
            <w:r w:rsidRPr="003F17AE">
              <w:rPr>
                <w:rFonts w:ascii="Times New Roman" w:hAnsi="Times New Roman" w:hint="eastAsia"/>
                <w:lang w:eastAsia="ko-KR"/>
              </w:rPr>
              <w:t>}</w:t>
            </w:r>
          </w:p>
        </w:tc>
        <w:tc>
          <w:tcPr>
            <w:tcW w:w="1170" w:type="dxa"/>
          </w:tcPr>
          <w:p w14:paraId="24C91592" w14:textId="77777777" w:rsidR="00D044C5" w:rsidRPr="003F17AE" w:rsidRDefault="00D044C5" w:rsidP="00317F01">
            <w:pPr>
              <w:pStyle w:val="tableheading"/>
              <w:rPr>
                <w:b w:val="0"/>
              </w:rPr>
            </w:pPr>
          </w:p>
        </w:tc>
      </w:tr>
      <w:tr w:rsidR="007370C1" w:rsidRPr="003F17AE" w14:paraId="58A67B79" w14:textId="77777777" w:rsidTr="00555429">
        <w:trPr>
          <w:cantSplit/>
          <w:jc w:val="center"/>
        </w:trPr>
        <w:tc>
          <w:tcPr>
            <w:tcW w:w="8692" w:type="dxa"/>
          </w:tcPr>
          <w:p w14:paraId="1C0D637A" w14:textId="77777777" w:rsidR="007370C1" w:rsidRPr="003F17AE" w:rsidRDefault="007370C1" w:rsidP="00317F01">
            <w:pPr>
              <w:pStyle w:val="tablesyntax"/>
              <w:rPr>
                <w:rFonts w:ascii="Times New Roman" w:hAnsi="Times New Roman"/>
              </w:rPr>
            </w:pPr>
            <w:r w:rsidRPr="003F17AE">
              <w:rPr>
                <w:rFonts w:ascii="Times New Roman" w:hAnsi="Times New Roman"/>
              </w:rPr>
              <w:tab/>
              <w:t>}</w:t>
            </w:r>
          </w:p>
        </w:tc>
        <w:tc>
          <w:tcPr>
            <w:tcW w:w="1170" w:type="dxa"/>
          </w:tcPr>
          <w:p w14:paraId="48AE0FF1" w14:textId="77777777" w:rsidR="007370C1" w:rsidRPr="003F17AE" w:rsidRDefault="007370C1" w:rsidP="00317F01">
            <w:pPr>
              <w:pStyle w:val="tableheading"/>
              <w:rPr>
                <w:b w:val="0"/>
              </w:rPr>
            </w:pPr>
          </w:p>
        </w:tc>
      </w:tr>
      <w:tr w:rsidR="007370C1" w:rsidRPr="003F17AE" w14:paraId="64EEDDC8" w14:textId="77777777" w:rsidTr="00555429">
        <w:trPr>
          <w:cantSplit/>
          <w:jc w:val="center"/>
        </w:trPr>
        <w:tc>
          <w:tcPr>
            <w:tcW w:w="8692" w:type="dxa"/>
          </w:tcPr>
          <w:p w14:paraId="05DBB284" w14:textId="77777777" w:rsidR="007370C1" w:rsidRPr="003F17AE" w:rsidRDefault="007370C1" w:rsidP="00317F01">
            <w:pPr>
              <w:pStyle w:val="tablesyntax"/>
              <w:rPr>
                <w:rFonts w:ascii="Times New Roman" w:hAnsi="Times New Roman"/>
              </w:rPr>
            </w:pPr>
            <w:r w:rsidRPr="003F17AE">
              <w:rPr>
                <w:rFonts w:ascii="Times New Roman" w:hAnsi="Times New Roman"/>
              </w:rPr>
              <w:t>}</w:t>
            </w:r>
          </w:p>
        </w:tc>
        <w:tc>
          <w:tcPr>
            <w:tcW w:w="1170" w:type="dxa"/>
          </w:tcPr>
          <w:p w14:paraId="585C3876" w14:textId="77777777" w:rsidR="007370C1" w:rsidRPr="003F17AE" w:rsidRDefault="007370C1" w:rsidP="00317F01">
            <w:pPr>
              <w:pStyle w:val="tableheading"/>
              <w:rPr>
                <w:b w:val="0"/>
              </w:rPr>
            </w:pPr>
          </w:p>
        </w:tc>
      </w:tr>
    </w:tbl>
    <w:p w14:paraId="3ABF3678" w14:textId="77777777" w:rsidR="00185B30" w:rsidRPr="003F17AE" w:rsidRDefault="00185B30" w:rsidP="00FF24CC">
      <w:pPr>
        <w:tabs>
          <w:tab w:val="clear" w:pos="794"/>
          <w:tab w:val="left" w:pos="851"/>
        </w:tabs>
      </w:pPr>
    </w:p>
    <w:p w14:paraId="54997A40" w14:textId="77777777" w:rsidR="00ED5EAC" w:rsidRPr="003F17AE" w:rsidRDefault="00ED5EAC" w:rsidP="00FB3A58">
      <w:pPr>
        <w:pStyle w:val="Heading3"/>
        <w:rPr>
          <w:lang w:val="en-GB"/>
        </w:rPr>
      </w:pPr>
      <w:bookmarkStart w:id="374" w:name="_Ref291775503"/>
      <w:bookmarkStart w:id="375" w:name="_Toc311216766"/>
      <w:bookmarkStart w:id="376" w:name="_Toc317198739"/>
      <w:bookmarkStart w:id="377" w:name="_Ref166905349"/>
      <w:bookmarkStart w:id="378" w:name="_Toc226456553"/>
      <w:bookmarkStart w:id="379" w:name="_Toc248045245"/>
      <w:r w:rsidRPr="003F17AE">
        <w:rPr>
          <w:lang w:val="en-GB"/>
        </w:rPr>
        <w:lastRenderedPageBreak/>
        <w:t>Residual coding syntax</w:t>
      </w:r>
      <w:bookmarkEnd w:id="374"/>
      <w:bookmarkEnd w:id="375"/>
      <w:bookmarkEnd w:id="376"/>
    </w:p>
    <w:p w14:paraId="1EF3CF3B" w14:textId="77777777" w:rsidR="00ED5EAC" w:rsidRPr="003F17AE" w:rsidRDefault="00ED5EAC" w:rsidP="00ED5EAC">
      <w:pPr>
        <w:keepNext/>
      </w:pPr>
    </w:p>
    <w:tbl>
      <w:tblPr>
        <w:tblW w:w="0" w:type="auto"/>
        <w:jc w:val="center"/>
        <w:tblInd w:w="-1966" w:type="dxa"/>
        <w:tblLayout w:type="fixed"/>
        <w:tblLook w:val="0000" w:firstRow="0" w:lastRow="0" w:firstColumn="0" w:lastColumn="0" w:noHBand="0" w:noVBand="0"/>
      </w:tblPr>
      <w:tblGrid>
        <w:gridCol w:w="8599"/>
        <w:gridCol w:w="1152"/>
      </w:tblGrid>
      <w:tr w:rsidR="00DC2DB6" w:rsidRPr="003F17AE" w14:paraId="5799C3E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A61C615" w14:textId="77777777" w:rsidR="00DC2DB6" w:rsidRPr="003F17AE" w:rsidRDefault="00DC2DB6" w:rsidP="00EA1B00">
            <w:pPr>
              <w:pStyle w:val="tablesyntax"/>
              <w:rPr>
                <w:rFonts w:ascii="Times New Roman" w:hAnsi="Times New Roman"/>
              </w:rPr>
            </w:pPr>
            <w:r w:rsidRPr="003F17AE">
              <w:rPr>
                <w:rFonts w:ascii="Times New Roman" w:hAnsi="Times New Roman"/>
              </w:rPr>
              <w:t>residual_coding( x0, y0, log2Trafo</w:t>
            </w:r>
            <w:r w:rsidR="001577FA" w:rsidRPr="003F17AE">
              <w:rPr>
                <w:rFonts w:ascii="Times New Roman" w:hAnsi="Times New Roman"/>
              </w:rPr>
              <w:t>Width</w:t>
            </w:r>
            <w:r w:rsidRPr="003F17AE">
              <w:rPr>
                <w:rFonts w:ascii="Times New Roman" w:hAnsi="Times New Roman"/>
              </w:rPr>
              <w:t>, </w:t>
            </w:r>
            <w:r w:rsidR="001577FA" w:rsidRPr="003F17AE">
              <w:rPr>
                <w:rFonts w:ascii="Times New Roman" w:hAnsi="Times New Roman"/>
              </w:rPr>
              <w:t>log2TrafoHeight</w:t>
            </w:r>
            <w:r w:rsidRPr="003F17AE">
              <w:rPr>
                <w:rFonts w:ascii="Times New Roman" w:hAnsi="Times New Roman"/>
              </w:rPr>
              <w:t>, </w:t>
            </w:r>
            <w:r w:rsidR="00C4760C" w:rsidRPr="003F17AE">
              <w:rPr>
                <w:rFonts w:ascii="Times New Roman" w:hAnsi="Times New Roman"/>
              </w:rPr>
              <w:t>scanIdx, </w:t>
            </w:r>
            <w:r w:rsidRPr="003F17AE">
              <w:rPr>
                <w:rFonts w:ascii="Times New Roman" w:hAnsi="Times New Roman"/>
              </w:rPr>
              <w:t>cIdx ) {</w:t>
            </w:r>
          </w:p>
        </w:tc>
        <w:tc>
          <w:tcPr>
            <w:tcW w:w="1152" w:type="dxa"/>
            <w:tcBorders>
              <w:top w:val="single" w:sz="2" w:space="0" w:color="auto"/>
              <w:left w:val="single" w:sz="6" w:space="0" w:color="auto"/>
              <w:bottom w:val="single" w:sz="2" w:space="0" w:color="auto"/>
              <w:right w:val="single" w:sz="6" w:space="0" w:color="auto"/>
            </w:tcBorders>
          </w:tcPr>
          <w:p w14:paraId="63F8B738" w14:textId="77777777" w:rsidR="00DC2DB6" w:rsidRPr="003F17AE" w:rsidRDefault="00DC2DB6" w:rsidP="00E14050">
            <w:pPr>
              <w:pStyle w:val="tableheading"/>
            </w:pPr>
            <w:r w:rsidRPr="003F17AE">
              <w:t>Descriptor</w:t>
            </w:r>
          </w:p>
        </w:tc>
      </w:tr>
      <w:tr w:rsidR="006C5BCE" w:rsidRPr="003F17AE" w14:paraId="52385E83"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0FD1F41" w14:textId="77777777" w:rsidR="006C5BCE" w:rsidRPr="003F17AE" w:rsidRDefault="006C5BCE" w:rsidP="00800F95">
            <w:pPr>
              <w:pStyle w:val="tablesyntax"/>
              <w:rPr>
                <w:rFonts w:ascii="Times New Roman" w:hAnsi="Times New Roman"/>
                <w:b/>
              </w:rPr>
            </w:pPr>
            <w:r w:rsidRPr="003F17AE">
              <w:rPr>
                <w:rFonts w:ascii="Times New Roman" w:hAnsi="Times New Roman"/>
              </w:rPr>
              <w:tab/>
            </w:r>
            <w:r w:rsidRPr="003F17AE">
              <w:rPr>
                <w:rFonts w:ascii="Times New Roman" w:hAnsi="Times New Roman"/>
                <w:b/>
                <w:bCs/>
              </w:rPr>
              <w:t>last_significant_coeff</w:t>
            </w:r>
            <w:r w:rsidRPr="003F17AE">
              <w:rPr>
                <w:rFonts w:ascii="Times New Roman" w:hAnsi="Times New Roman"/>
                <w:b/>
              </w:rPr>
              <w:t>_x</w:t>
            </w:r>
            <w:r w:rsidR="009A68E6" w:rsidRPr="003F17AE">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14:paraId="49A4CC24" w14:textId="77777777" w:rsidR="006C5BCE" w:rsidRPr="003F17AE" w:rsidRDefault="006C5BCE" w:rsidP="00800F95">
            <w:pPr>
              <w:pStyle w:val="tableheading"/>
              <w:rPr>
                <w:b w:val="0"/>
              </w:rPr>
            </w:pPr>
            <w:r w:rsidRPr="003F17AE">
              <w:rPr>
                <w:b w:val="0"/>
              </w:rPr>
              <w:t>ae(v)</w:t>
            </w:r>
          </w:p>
        </w:tc>
      </w:tr>
      <w:tr w:rsidR="006C5BCE" w:rsidRPr="003F17AE" w14:paraId="0A4EA3E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78EB4D6" w14:textId="77777777" w:rsidR="006C5BCE" w:rsidRPr="003F17AE" w:rsidRDefault="006C5BCE" w:rsidP="00800F95">
            <w:pPr>
              <w:pStyle w:val="tablesyntax"/>
              <w:rPr>
                <w:rFonts w:ascii="Times New Roman" w:hAnsi="Times New Roman"/>
                <w:b/>
              </w:rPr>
            </w:pPr>
            <w:r w:rsidRPr="003F17AE">
              <w:rPr>
                <w:rFonts w:ascii="Times New Roman" w:hAnsi="Times New Roman"/>
              </w:rPr>
              <w:tab/>
            </w:r>
            <w:r w:rsidRPr="003F17AE">
              <w:rPr>
                <w:rFonts w:ascii="Times New Roman" w:hAnsi="Times New Roman"/>
                <w:b/>
                <w:bCs/>
              </w:rPr>
              <w:t>last_significant_coeff_</w:t>
            </w:r>
            <w:r w:rsidRPr="003F17AE">
              <w:rPr>
                <w:rFonts w:ascii="Times New Roman" w:hAnsi="Times New Roman"/>
                <w:b/>
              </w:rPr>
              <w:t>y</w:t>
            </w:r>
            <w:r w:rsidR="009A68E6" w:rsidRPr="003F17AE">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14:paraId="18BC4924" w14:textId="77777777" w:rsidR="006C5BCE" w:rsidRPr="003F17AE" w:rsidRDefault="006C5BCE" w:rsidP="00800F95">
            <w:pPr>
              <w:pStyle w:val="tableheading"/>
              <w:rPr>
                <w:b w:val="0"/>
              </w:rPr>
            </w:pPr>
            <w:r w:rsidRPr="003F17AE">
              <w:rPr>
                <w:b w:val="0"/>
              </w:rPr>
              <w:t>ae(v)</w:t>
            </w:r>
          </w:p>
        </w:tc>
      </w:tr>
      <w:tr w:rsidR="009A68E6" w:rsidRPr="003F17AE" w14:paraId="112DE09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5F37745" w14:textId="77777777" w:rsidR="009A68E6" w:rsidRPr="003F17AE" w:rsidRDefault="009A68E6" w:rsidP="00800F95">
            <w:pPr>
              <w:pStyle w:val="tablesyntax"/>
              <w:rPr>
                <w:rFonts w:ascii="Times New Roman" w:hAnsi="Times New Roman"/>
              </w:rPr>
            </w:pPr>
            <w:r w:rsidRPr="003F17AE">
              <w:rPr>
                <w:rFonts w:ascii="Times New Roman" w:hAnsi="Times New Roman"/>
              </w:rPr>
              <w:tab/>
            </w:r>
            <w:r w:rsidR="002A3B88" w:rsidRPr="003F17AE">
              <w:rPr>
                <w:rFonts w:ascii="Times New Roman" w:hAnsi="Times New Roman"/>
              </w:rPr>
              <w:t>if(</w:t>
            </w:r>
            <w:r w:rsidRPr="003F17AE">
              <w:rPr>
                <w:rFonts w:ascii="Times New Roman" w:hAnsi="Times New Roman"/>
              </w:rPr>
              <w:t xml:space="preserve"> last_significant_coeff_x_prefix &gt; 3 )</w:t>
            </w:r>
          </w:p>
        </w:tc>
        <w:tc>
          <w:tcPr>
            <w:tcW w:w="1152" w:type="dxa"/>
            <w:tcBorders>
              <w:top w:val="single" w:sz="2" w:space="0" w:color="auto"/>
              <w:left w:val="single" w:sz="6" w:space="0" w:color="auto"/>
              <w:bottom w:val="single" w:sz="2" w:space="0" w:color="auto"/>
              <w:right w:val="single" w:sz="6" w:space="0" w:color="auto"/>
            </w:tcBorders>
          </w:tcPr>
          <w:p w14:paraId="68334012" w14:textId="77777777" w:rsidR="009A68E6" w:rsidRPr="003F17AE" w:rsidRDefault="009A68E6" w:rsidP="00800F95">
            <w:pPr>
              <w:pStyle w:val="tableheading"/>
              <w:rPr>
                <w:b w:val="0"/>
              </w:rPr>
            </w:pPr>
          </w:p>
        </w:tc>
      </w:tr>
      <w:tr w:rsidR="009A68E6" w:rsidRPr="003F17AE" w14:paraId="6E2D983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80E93FE" w14:textId="77777777" w:rsidR="009A68E6" w:rsidRPr="003F17AE" w:rsidRDefault="009A68E6" w:rsidP="00800F9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b/>
                <w:bCs/>
              </w:rPr>
              <w:t>last_significant_coeff</w:t>
            </w:r>
            <w:r w:rsidRPr="003F17AE">
              <w:rPr>
                <w:rFonts w:ascii="Times New Roman" w:hAnsi="Times New Roman"/>
                <w:b/>
              </w:rPr>
              <w:t>_x_suffix</w:t>
            </w:r>
          </w:p>
        </w:tc>
        <w:tc>
          <w:tcPr>
            <w:tcW w:w="1152" w:type="dxa"/>
            <w:tcBorders>
              <w:top w:val="single" w:sz="2" w:space="0" w:color="auto"/>
              <w:left w:val="single" w:sz="6" w:space="0" w:color="auto"/>
              <w:bottom w:val="single" w:sz="2" w:space="0" w:color="auto"/>
              <w:right w:val="single" w:sz="6" w:space="0" w:color="auto"/>
            </w:tcBorders>
          </w:tcPr>
          <w:p w14:paraId="52505083" w14:textId="77777777" w:rsidR="009A68E6" w:rsidRPr="003F17AE" w:rsidRDefault="009A68E6" w:rsidP="00800F95">
            <w:pPr>
              <w:pStyle w:val="tableheading"/>
              <w:rPr>
                <w:b w:val="0"/>
              </w:rPr>
            </w:pPr>
            <w:r w:rsidRPr="003F17AE">
              <w:rPr>
                <w:b w:val="0"/>
              </w:rPr>
              <w:t>ae(v)</w:t>
            </w:r>
          </w:p>
        </w:tc>
      </w:tr>
      <w:tr w:rsidR="009A68E6" w:rsidRPr="003F17AE" w14:paraId="59A5574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6365684" w14:textId="77777777" w:rsidR="009A68E6" w:rsidRPr="003F17AE" w:rsidRDefault="009A68E6" w:rsidP="00800F95">
            <w:pPr>
              <w:pStyle w:val="tablesyntax"/>
              <w:rPr>
                <w:rFonts w:ascii="Times New Roman" w:hAnsi="Times New Roman"/>
              </w:rPr>
            </w:pPr>
            <w:r w:rsidRPr="003F17AE">
              <w:rPr>
                <w:rFonts w:ascii="Times New Roman" w:hAnsi="Times New Roman"/>
              </w:rPr>
              <w:tab/>
            </w:r>
            <w:r w:rsidR="002A3B88" w:rsidRPr="003F17AE">
              <w:rPr>
                <w:rFonts w:ascii="Times New Roman" w:hAnsi="Times New Roman"/>
              </w:rPr>
              <w:t>if(</w:t>
            </w:r>
            <w:r w:rsidRPr="003F17AE">
              <w:rPr>
                <w:rFonts w:ascii="Times New Roman" w:hAnsi="Times New Roman"/>
              </w:rPr>
              <w:t xml:space="preserve"> last</w:t>
            </w:r>
            <w:r w:rsidR="00CE6E7A" w:rsidRPr="003F17AE">
              <w:rPr>
                <w:rFonts w:ascii="Times New Roman" w:hAnsi="Times New Roman"/>
              </w:rPr>
              <w:t>_significant_coeff_y</w:t>
            </w:r>
            <w:r w:rsidRPr="003F17AE">
              <w:rPr>
                <w:rFonts w:ascii="Times New Roman" w:hAnsi="Times New Roman"/>
              </w:rPr>
              <w:t>_prefix &gt; 3 )</w:t>
            </w:r>
          </w:p>
        </w:tc>
        <w:tc>
          <w:tcPr>
            <w:tcW w:w="1152" w:type="dxa"/>
            <w:tcBorders>
              <w:top w:val="single" w:sz="2" w:space="0" w:color="auto"/>
              <w:left w:val="single" w:sz="6" w:space="0" w:color="auto"/>
              <w:bottom w:val="single" w:sz="2" w:space="0" w:color="auto"/>
              <w:right w:val="single" w:sz="6" w:space="0" w:color="auto"/>
            </w:tcBorders>
          </w:tcPr>
          <w:p w14:paraId="4DA1F79E" w14:textId="77777777" w:rsidR="009A68E6" w:rsidRPr="003F17AE" w:rsidRDefault="009A68E6" w:rsidP="00800F95">
            <w:pPr>
              <w:pStyle w:val="tableheading"/>
              <w:rPr>
                <w:b w:val="0"/>
              </w:rPr>
            </w:pPr>
          </w:p>
        </w:tc>
      </w:tr>
      <w:tr w:rsidR="009A68E6" w:rsidRPr="003F17AE" w14:paraId="453237C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712AB7E" w14:textId="77777777" w:rsidR="009A68E6" w:rsidRPr="003F17AE" w:rsidRDefault="009A68E6" w:rsidP="00800F9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b/>
                <w:bCs/>
              </w:rPr>
              <w:t>last_significant_coeff</w:t>
            </w:r>
            <w:r w:rsidR="00CE6E7A" w:rsidRPr="003F17AE">
              <w:rPr>
                <w:rFonts w:ascii="Times New Roman" w:hAnsi="Times New Roman"/>
                <w:b/>
              </w:rPr>
              <w:t>_y</w:t>
            </w:r>
            <w:r w:rsidRPr="003F17AE">
              <w:rPr>
                <w:rFonts w:ascii="Times New Roman" w:hAnsi="Times New Roman"/>
                <w:b/>
              </w:rPr>
              <w:t>_suffix</w:t>
            </w:r>
          </w:p>
        </w:tc>
        <w:tc>
          <w:tcPr>
            <w:tcW w:w="1152" w:type="dxa"/>
            <w:tcBorders>
              <w:top w:val="single" w:sz="2" w:space="0" w:color="auto"/>
              <w:left w:val="single" w:sz="6" w:space="0" w:color="auto"/>
              <w:bottom w:val="single" w:sz="2" w:space="0" w:color="auto"/>
              <w:right w:val="single" w:sz="6" w:space="0" w:color="auto"/>
            </w:tcBorders>
          </w:tcPr>
          <w:p w14:paraId="6249D30B" w14:textId="77777777" w:rsidR="009A68E6" w:rsidRPr="003F17AE" w:rsidRDefault="009A68E6" w:rsidP="00800F95">
            <w:pPr>
              <w:pStyle w:val="tableheading"/>
              <w:rPr>
                <w:b w:val="0"/>
              </w:rPr>
            </w:pPr>
            <w:r w:rsidRPr="003F17AE">
              <w:rPr>
                <w:b w:val="0"/>
              </w:rPr>
              <w:t>ae(v)</w:t>
            </w:r>
          </w:p>
        </w:tc>
      </w:tr>
      <w:tr w:rsidR="009A68E6" w:rsidRPr="003F17AE" w14:paraId="523FFB9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2925430" w14:textId="77777777" w:rsidR="009A68E6" w:rsidRPr="003F17AE" w:rsidRDefault="009A68E6" w:rsidP="008269F5">
            <w:pPr>
              <w:pStyle w:val="tablesyntax"/>
              <w:ind w:left="1728" w:hanging="1728"/>
              <w:rPr>
                <w:rFonts w:ascii="Times New Roman" w:hAnsi="Times New Roman"/>
              </w:rPr>
            </w:pPr>
            <w:r w:rsidRPr="003F17AE">
              <w:rPr>
                <w:rFonts w:ascii="Times New Roman" w:hAnsi="Times New Roman"/>
              </w:rPr>
              <w:tab/>
              <w:t>numCoeff = 0</w:t>
            </w:r>
          </w:p>
        </w:tc>
        <w:tc>
          <w:tcPr>
            <w:tcW w:w="1152" w:type="dxa"/>
            <w:tcBorders>
              <w:top w:val="single" w:sz="2" w:space="0" w:color="auto"/>
              <w:left w:val="single" w:sz="6" w:space="0" w:color="auto"/>
              <w:bottom w:val="single" w:sz="2" w:space="0" w:color="auto"/>
              <w:right w:val="single" w:sz="6" w:space="0" w:color="auto"/>
            </w:tcBorders>
          </w:tcPr>
          <w:p w14:paraId="32B48430" w14:textId="77777777" w:rsidR="009A68E6" w:rsidRPr="003F17AE" w:rsidRDefault="009A68E6" w:rsidP="00E14050">
            <w:pPr>
              <w:pStyle w:val="tablecell"/>
              <w:rPr>
                <w:highlight w:val="yellow"/>
              </w:rPr>
            </w:pPr>
          </w:p>
        </w:tc>
      </w:tr>
      <w:tr w:rsidR="009A68E6" w:rsidRPr="003F17AE" w14:paraId="0AC6560E"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BA43ECC" w14:textId="77777777" w:rsidR="009A68E6" w:rsidRPr="003F17AE" w:rsidRDefault="009A68E6" w:rsidP="008269F5">
            <w:pPr>
              <w:pStyle w:val="tablesyntax"/>
              <w:ind w:left="1728" w:hanging="1728"/>
              <w:rPr>
                <w:rFonts w:ascii="Times New Roman" w:hAnsi="Times New Roman"/>
              </w:rPr>
            </w:pPr>
            <w:r w:rsidRPr="003F17AE">
              <w:rPr>
                <w:rFonts w:ascii="Times New Roman" w:hAnsi="Times New Roman"/>
              </w:rPr>
              <w:tab/>
              <w:t>do {</w:t>
            </w:r>
          </w:p>
        </w:tc>
        <w:tc>
          <w:tcPr>
            <w:tcW w:w="1152" w:type="dxa"/>
            <w:tcBorders>
              <w:top w:val="single" w:sz="2" w:space="0" w:color="auto"/>
              <w:left w:val="single" w:sz="6" w:space="0" w:color="auto"/>
              <w:bottom w:val="single" w:sz="2" w:space="0" w:color="auto"/>
              <w:right w:val="single" w:sz="6" w:space="0" w:color="auto"/>
            </w:tcBorders>
          </w:tcPr>
          <w:p w14:paraId="670A21FA" w14:textId="77777777" w:rsidR="009A68E6" w:rsidRPr="003F17AE" w:rsidRDefault="009A68E6" w:rsidP="00E14050">
            <w:pPr>
              <w:pStyle w:val="tablecell"/>
              <w:rPr>
                <w:highlight w:val="yellow"/>
              </w:rPr>
            </w:pPr>
          </w:p>
        </w:tc>
      </w:tr>
      <w:tr w:rsidR="009A68E6" w:rsidRPr="003F17AE" w14:paraId="5866DEA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5E00F94" w14:textId="77777777" w:rsidR="009A68E6" w:rsidRPr="003F17AE" w:rsidRDefault="009A68E6" w:rsidP="00736578">
            <w:pPr>
              <w:pStyle w:val="tablesyntax"/>
              <w:ind w:left="1728" w:hanging="1728"/>
              <w:rPr>
                <w:rFonts w:ascii="Times New Roman" w:hAnsi="Times New Roman"/>
              </w:rPr>
            </w:pPr>
            <w:r w:rsidRPr="003F17AE">
              <w:rPr>
                <w:rFonts w:ascii="Times New Roman" w:hAnsi="Times New Roman"/>
              </w:rPr>
              <w:tab/>
            </w:r>
            <w:r w:rsidRPr="003F17AE">
              <w:rPr>
                <w:rFonts w:ascii="Times New Roman" w:hAnsi="Times New Roman"/>
              </w:rPr>
              <w:tab/>
              <w:t xml:space="preserve">xC = ScanOrder[ log2TrafoWidth ][ log2TrafoHeight ][ scanIdx ][ numCoeff ][ 0 ] </w:t>
            </w:r>
          </w:p>
        </w:tc>
        <w:tc>
          <w:tcPr>
            <w:tcW w:w="1152" w:type="dxa"/>
            <w:tcBorders>
              <w:top w:val="single" w:sz="2" w:space="0" w:color="auto"/>
              <w:left w:val="single" w:sz="6" w:space="0" w:color="auto"/>
              <w:bottom w:val="single" w:sz="2" w:space="0" w:color="auto"/>
              <w:right w:val="single" w:sz="6" w:space="0" w:color="auto"/>
            </w:tcBorders>
          </w:tcPr>
          <w:p w14:paraId="2FC29F52" w14:textId="77777777" w:rsidR="009A68E6" w:rsidRPr="003F17AE" w:rsidRDefault="009A68E6" w:rsidP="00E14050">
            <w:pPr>
              <w:pStyle w:val="tablecell"/>
              <w:rPr>
                <w:highlight w:val="yellow"/>
              </w:rPr>
            </w:pPr>
          </w:p>
        </w:tc>
      </w:tr>
      <w:tr w:rsidR="009A68E6" w:rsidRPr="003F17AE" w14:paraId="39774F54"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D79CDDE" w14:textId="77777777" w:rsidR="009A68E6" w:rsidRPr="003F17AE" w:rsidRDefault="009A68E6" w:rsidP="00736578">
            <w:pPr>
              <w:pStyle w:val="tablesyntax"/>
              <w:ind w:left="1728" w:hanging="1728"/>
              <w:rPr>
                <w:rFonts w:ascii="Times New Roman" w:hAnsi="Times New Roman"/>
              </w:rPr>
            </w:pPr>
            <w:r w:rsidRPr="003F17AE">
              <w:rPr>
                <w:rFonts w:ascii="Times New Roman" w:hAnsi="Times New Roman"/>
              </w:rPr>
              <w:tab/>
            </w:r>
            <w:r w:rsidRPr="003F17AE">
              <w:rPr>
                <w:rFonts w:ascii="Times New Roman" w:hAnsi="Times New Roman"/>
              </w:rPr>
              <w:tab/>
              <w:t>yC = ScanOrder[ log2TrafoWidth ][ log2TrafoHeight ][ scanIdx ][ numCoeff ][ 1 ]</w:t>
            </w:r>
          </w:p>
        </w:tc>
        <w:tc>
          <w:tcPr>
            <w:tcW w:w="1152" w:type="dxa"/>
            <w:tcBorders>
              <w:top w:val="single" w:sz="2" w:space="0" w:color="auto"/>
              <w:left w:val="single" w:sz="6" w:space="0" w:color="auto"/>
              <w:bottom w:val="single" w:sz="2" w:space="0" w:color="auto"/>
              <w:right w:val="single" w:sz="6" w:space="0" w:color="auto"/>
            </w:tcBorders>
          </w:tcPr>
          <w:p w14:paraId="44DBA5E0" w14:textId="77777777" w:rsidR="009A68E6" w:rsidRPr="003F17AE" w:rsidRDefault="009A68E6" w:rsidP="00E14050">
            <w:pPr>
              <w:pStyle w:val="tablecell"/>
              <w:rPr>
                <w:highlight w:val="yellow"/>
              </w:rPr>
            </w:pPr>
          </w:p>
        </w:tc>
      </w:tr>
      <w:tr w:rsidR="009A68E6" w:rsidRPr="003F17AE" w14:paraId="139C1DC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12B11E6" w14:textId="77777777" w:rsidR="009A68E6" w:rsidRPr="003F17AE" w:rsidRDefault="009A68E6" w:rsidP="006A5EFF">
            <w:pPr>
              <w:pStyle w:val="tablesyntax"/>
              <w:rPr>
                <w:rFonts w:ascii="Times New Roman" w:hAnsi="Times New Roman"/>
              </w:rPr>
            </w:pPr>
            <w:r w:rsidRPr="003F17AE">
              <w:rPr>
                <w:rFonts w:ascii="Times New Roman" w:hAnsi="Times New Roman"/>
              </w:rPr>
              <w:tab/>
            </w:r>
            <w:r w:rsidRPr="003F17AE">
              <w:rPr>
                <w:rFonts w:ascii="Times New Roman" w:hAnsi="Times New Roman"/>
              </w:rPr>
              <w:tab/>
              <w:t>numCoeff++</w:t>
            </w:r>
          </w:p>
        </w:tc>
        <w:tc>
          <w:tcPr>
            <w:tcW w:w="1152" w:type="dxa"/>
            <w:tcBorders>
              <w:top w:val="single" w:sz="2" w:space="0" w:color="auto"/>
              <w:left w:val="single" w:sz="6" w:space="0" w:color="auto"/>
              <w:bottom w:val="single" w:sz="2" w:space="0" w:color="auto"/>
              <w:right w:val="single" w:sz="6" w:space="0" w:color="auto"/>
            </w:tcBorders>
          </w:tcPr>
          <w:p w14:paraId="5C5A69DD" w14:textId="77777777" w:rsidR="009A68E6" w:rsidRPr="003F17AE" w:rsidRDefault="009A68E6" w:rsidP="006A5EFF">
            <w:pPr>
              <w:pStyle w:val="tablecell"/>
              <w:rPr>
                <w:highlight w:val="yellow"/>
              </w:rPr>
            </w:pPr>
          </w:p>
        </w:tc>
      </w:tr>
      <w:tr w:rsidR="009A68E6" w:rsidRPr="003F17AE" w14:paraId="4E099F0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7300521" w14:textId="77777777" w:rsidR="009A68E6" w:rsidRPr="003F17AE" w:rsidRDefault="009A68E6" w:rsidP="00EA1B00">
            <w:pPr>
              <w:pStyle w:val="tablesyntax"/>
              <w:ind w:left="1728" w:hanging="1728"/>
              <w:rPr>
                <w:rFonts w:ascii="Times New Roman" w:hAnsi="Times New Roman"/>
              </w:rPr>
            </w:pPr>
            <w:r w:rsidRPr="00066987">
              <w:rPr>
                <w:rFonts w:ascii="Times New Roman" w:hAnsi="Times New Roman"/>
              </w:rPr>
              <w:tab/>
              <w:t>} while( ( xC  !=  LastSignificantCoe</w:t>
            </w:r>
            <w:r w:rsidRPr="003F17AE">
              <w:rPr>
                <w:rFonts w:ascii="Times New Roman" w:hAnsi="Times New Roman"/>
              </w:rPr>
              <w:t>ffX ) |</w:t>
            </w:r>
            <w:r w:rsidR="00EA1B00" w:rsidRPr="003F17AE">
              <w:rPr>
                <w:rFonts w:ascii="Times New Roman" w:hAnsi="Times New Roman"/>
              </w:rPr>
              <w:t> </w:t>
            </w:r>
            <w:r w:rsidRPr="003F17AE">
              <w:rPr>
                <w:rFonts w:ascii="Times New Roman" w:hAnsi="Times New Roman"/>
              </w:rPr>
              <w:t>| ( yC  !=  LastSignificantCoeffY ) )</w:t>
            </w:r>
          </w:p>
        </w:tc>
        <w:tc>
          <w:tcPr>
            <w:tcW w:w="1152" w:type="dxa"/>
            <w:tcBorders>
              <w:top w:val="single" w:sz="2" w:space="0" w:color="auto"/>
              <w:left w:val="single" w:sz="6" w:space="0" w:color="auto"/>
              <w:bottom w:val="single" w:sz="2" w:space="0" w:color="auto"/>
              <w:right w:val="single" w:sz="6" w:space="0" w:color="auto"/>
            </w:tcBorders>
          </w:tcPr>
          <w:p w14:paraId="3841C404" w14:textId="77777777" w:rsidR="009A68E6" w:rsidRPr="003F17AE" w:rsidRDefault="009A68E6" w:rsidP="00E14050">
            <w:pPr>
              <w:pStyle w:val="tablecell"/>
              <w:rPr>
                <w:highlight w:val="yellow"/>
              </w:rPr>
            </w:pPr>
          </w:p>
        </w:tc>
      </w:tr>
      <w:tr w:rsidR="009A68E6" w:rsidRPr="003F17AE" w14:paraId="6316A1C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2278824" w14:textId="77777777" w:rsidR="009A68E6" w:rsidRPr="003F17AE" w:rsidRDefault="009A68E6" w:rsidP="00986986">
            <w:pPr>
              <w:pStyle w:val="tablesyntax"/>
              <w:rPr>
                <w:rFonts w:ascii="Times New Roman" w:hAnsi="Times New Roman"/>
              </w:rPr>
            </w:pPr>
            <w:r w:rsidRPr="003F17AE">
              <w:rPr>
                <w:rFonts w:ascii="Times New Roman" w:hAnsi="Times New Roman"/>
              </w:rPr>
              <w:tab/>
              <w:t>numLastSubset = (numCoeff − 1) &gt;&gt; 4</w:t>
            </w:r>
          </w:p>
        </w:tc>
        <w:tc>
          <w:tcPr>
            <w:tcW w:w="1152" w:type="dxa"/>
            <w:tcBorders>
              <w:top w:val="single" w:sz="2" w:space="0" w:color="auto"/>
              <w:left w:val="single" w:sz="6" w:space="0" w:color="auto"/>
              <w:bottom w:val="single" w:sz="2" w:space="0" w:color="auto"/>
              <w:right w:val="single" w:sz="6" w:space="0" w:color="auto"/>
            </w:tcBorders>
          </w:tcPr>
          <w:p w14:paraId="219EC5CA" w14:textId="77777777" w:rsidR="009A68E6" w:rsidRPr="003F17AE" w:rsidRDefault="009A68E6" w:rsidP="00E14050">
            <w:pPr>
              <w:pStyle w:val="tablecell"/>
            </w:pPr>
          </w:p>
        </w:tc>
      </w:tr>
      <w:tr w:rsidR="009A68E6" w:rsidRPr="003F17AE" w14:paraId="6DBDBD94"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6488556" w14:textId="77777777" w:rsidR="009A68E6" w:rsidRPr="003F17AE" w:rsidRDefault="009A68E6" w:rsidP="00193E57">
            <w:pPr>
              <w:pStyle w:val="tablesyntax"/>
              <w:rPr>
                <w:rFonts w:ascii="Times New Roman" w:hAnsi="Times New Roman"/>
              </w:rPr>
            </w:pPr>
            <w:r w:rsidRPr="003F17AE">
              <w:rPr>
                <w:rFonts w:ascii="Times New Roman" w:hAnsi="Times New Roman"/>
              </w:rPr>
              <w:tab/>
              <w:t>for( i = numLastSubset; i &gt;= 0; i− − ) {</w:t>
            </w:r>
          </w:p>
        </w:tc>
        <w:tc>
          <w:tcPr>
            <w:tcW w:w="1152" w:type="dxa"/>
            <w:tcBorders>
              <w:top w:val="single" w:sz="2" w:space="0" w:color="auto"/>
              <w:left w:val="single" w:sz="6" w:space="0" w:color="auto"/>
              <w:bottom w:val="single" w:sz="2" w:space="0" w:color="auto"/>
              <w:right w:val="single" w:sz="6" w:space="0" w:color="auto"/>
            </w:tcBorders>
          </w:tcPr>
          <w:p w14:paraId="573029BB" w14:textId="77777777" w:rsidR="009A68E6" w:rsidRPr="003F17AE" w:rsidRDefault="009A68E6" w:rsidP="00E14050">
            <w:pPr>
              <w:pStyle w:val="tablecell"/>
            </w:pPr>
          </w:p>
        </w:tc>
      </w:tr>
      <w:tr w:rsidR="009A68E6" w:rsidRPr="003F17AE" w14:paraId="77366FB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31EBE05" w14:textId="77777777" w:rsidR="009A68E6" w:rsidRPr="003F17AE" w:rsidRDefault="009A68E6"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offset = i &lt;&lt; 4</w:t>
            </w:r>
          </w:p>
        </w:tc>
        <w:tc>
          <w:tcPr>
            <w:tcW w:w="1152" w:type="dxa"/>
            <w:tcBorders>
              <w:top w:val="single" w:sz="2" w:space="0" w:color="auto"/>
              <w:left w:val="single" w:sz="6" w:space="0" w:color="auto"/>
              <w:bottom w:val="single" w:sz="2" w:space="0" w:color="auto"/>
              <w:right w:val="single" w:sz="6" w:space="0" w:color="auto"/>
            </w:tcBorders>
          </w:tcPr>
          <w:p w14:paraId="6D6C84FA" w14:textId="77777777" w:rsidR="009A68E6" w:rsidRPr="003F17AE" w:rsidRDefault="009A68E6" w:rsidP="00E14050">
            <w:pPr>
              <w:pStyle w:val="tablecell"/>
            </w:pPr>
          </w:p>
        </w:tc>
      </w:tr>
      <w:tr w:rsidR="00DA01C7" w:rsidRPr="003F17AE" w14:paraId="5823733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E69AEDA"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if(</w:t>
            </w:r>
            <w:r w:rsidRPr="003F17AE">
              <w:rPr>
                <w:rFonts w:ascii="Times New Roman" w:hAnsi="Times New Roman" w:hint="eastAsia"/>
                <w:lang w:eastAsia="ko-KR"/>
              </w:rPr>
              <w:t xml:space="preserve"> </w:t>
            </w:r>
            <w:r w:rsidRPr="003F17AE">
              <w:rPr>
                <w:rFonts w:ascii="Times New Roman" w:hAnsi="Times New Roman"/>
              </w:rPr>
              <w:t xml:space="preserve">scanIdx </w:t>
            </w:r>
            <w:r w:rsidR="00BF40E3" w:rsidRPr="003F17AE">
              <w:rPr>
                <w:rFonts w:ascii="Times New Roman" w:hAnsi="Times New Roman"/>
              </w:rPr>
              <w:t>= =</w:t>
            </w:r>
            <w:r w:rsidRPr="003F17AE">
              <w:rPr>
                <w:rFonts w:ascii="Times New Roman" w:hAnsi="Times New Roman"/>
              </w:rPr>
              <w:t xml:space="preserve"> 1 &amp;&amp; log2TrafoWidth </w:t>
            </w:r>
            <w:r w:rsidR="00BF40E3" w:rsidRPr="003F17AE">
              <w:rPr>
                <w:rFonts w:ascii="Times New Roman" w:hAnsi="Times New Roman"/>
              </w:rPr>
              <w:t>= =</w:t>
            </w:r>
            <w:r w:rsidRPr="003F17AE">
              <w:rPr>
                <w:rFonts w:ascii="Times New Roman" w:hAnsi="Times New Roman"/>
              </w:rPr>
              <w:t xml:space="preserve"> 3 &amp;&amp; log2TrafoHeight </w:t>
            </w:r>
            <w:r w:rsidR="00BF40E3" w:rsidRPr="003F17AE">
              <w:rPr>
                <w:rFonts w:ascii="Times New Roman" w:hAnsi="Times New Roman"/>
              </w:rPr>
              <w:t>= =</w:t>
            </w:r>
            <w:r w:rsidRPr="003F17AE">
              <w:rPr>
                <w:rFonts w:ascii="Times New Roman" w:hAnsi="Times New Roman"/>
              </w:rPr>
              <w:t xml:space="preserve"> 3</w:t>
            </w:r>
            <w:r w:rsidRPr="003F17AE">
              <w:rPr>
                <w:rFonts w:ascii="Times New Roman" w:hAnsi="Times New Roman" w:hint="eastAsia"/>
                <w:lang w:eastAsia="ko-KR"/>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14:paraId="3765D184" w14:textId="77777777" w:rsidR="00DA01C7" w:rsidRPr="003F17AE" w:rsidRDefault="00DA01C7" w:rsidP="005E46BD">
            <w:pPr>
              <w:pStyle w:val="tablecell"/>
            </w:pPr>
          </w:p>
        </w:tc>
      </w:tr>
      <w:tr w:rsidR="00DA01C7" w:rsidRPr="003F17AE" w14:paraId="4E0B52F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3080302"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xCG = 0</w:t>
            </w:r>
          </w:p>
        </w:tc>
        <w:tc>
          <w:tcPr>
            <w:tcW w:w="1152" w:type="dxa"/>
            <w:tcBorders>
              <w:top w:val="single" w:sz="2" w:space="0" w:color="auto"/>
              <w:left w:val="single" w:sz="6" w:space="0" w:color="auto"/>
              <w:bottom w:val="single" w:sz="2" w:space="0" w:color="auto"/>
              <w:right w:val="single" w:sz="6" w:space="0" w:color="auto"/>
            </w:tcBorders>
          </w:tcPr>
          <w:p w14:paraId="4568517F" w14:textId="77777777" w:rsidR="00DA01C7" w:rsidRPr="003F17AE" w:rsidRDefault="00DA01C7" w:rsidP="005E46BD">
            <w:pPr>
              <w:pStyle w:val="tablecell"/>
            </w:pPr>
          </w:p>
        </w:tc>
      </w:tr>
      <w:tr w:rsidR="00DA01C7" w:rsidRPr="003F17AE" w14:paraId="30F3B13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379F7A4"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yCG = i</w:t>
            </w:r>
          </w:p>
        </w:tc>
        <w:tc>
          <w:tcPr>
            <w:tcW w:w="1152" w:type="dxa"/>
            <w:tcBorders>
              <w:top w:val="single" w:sz="2" w:space="0" w:color="auto"/>
              <w:left w:val="single" w:sz="6" w:space="0" w:color="auto"/>
              <w:bottom w:val="single" w:sz="2" w:space="0" w:color="auto"/>
              <w:right w:val="single" w:sz="6" w:space="0" w:color="auto"/>
            </w:tcBorders>
          </w:tcPr>
          <w:p w14:paraId="191E0D5F" w14:textId="77777777" w:rsidR="00DA01C7" w:rsidRPr="003F17AE" w:rsidRDefault="00DA01C7" w:rsidP="005E46BD">
            <w:pPr>
              <w:pStyle w:val="tablecell"/>
            </w:pPr>
          </w:p>
        </w:tc>
      </w:tr>
      <w:tr w:rsidR="00DA01C7" w:rsidRPr="003F17AE" w14:paraId="3646A6D9"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FE2F55C" w14:textId="77777777" w:rsidR="00DA01C7" w:rsidRPr="003F17AE" w:rsidRDefault="00DA01C7" w:rsidP="005E46BD">
            <w:pPr>
              <w:pStyle w:val="tablesyntax"/>
              <w:rPr>
                <w:rFonts w:ascii="Times New Roman" w:hAnsi="Times New Roman"/>
              </w:rPr>
            </w:pPr>
            <w:r w:rsidRPr="003F17AE">
              <w:rPr>
                <w:rFonts w:ascii="Times New Roman" w:hAnsi="Times New Roman"/>
              </w:rPr>
              <w:t xml:space="preserve"> </w:t>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 else if(</w:t>
            </w:r>
            <w:r w:rsidRPr="003F17AE">
              <w:rPr>
                <w:rFonts w:ascii="Times New Roman" w:hAnsi="Times New Roman" w:hint="eastAsia"/>
                <w:lang w:eastAsia="ko-KR"/>
              </w:rPr>
              <w:t xml:space="preserve"> </w:t>
            </w:r>
            <w:r w:rsidRPr="003F17AE">
              <w:rPr>
                <w:rFonts w:ascii="Times New Roman" w:hAnsi="Times New Roman"/>
              </w:rPr>
              <w:t xml:space="preserve">scanIdx </w:t>
            </w:r>
            <w:r w:rsidR="00BF40E3" w:rsidRPr="003F17AE">
              <w:rPr>
                <w:rFonts w:ascii="Times New Roman" w:hAnsi="Times New Roman"/>
              </w:rPr>
              <w:t>= =</w:t>
            </w:r>
            <w:r w:rsidRPr="003F17AE">
              <w:rPr>
                <w:rFonts w:ascii="Times New Roman" w:hAnsi="Times New Roman"/>
              </w:rPr>
              <w:t xml:space="preserve"> 2 &amp;&amp; log2TrafoWidth </w:t>
            </w:r>
            <w:r w:rsidR="00BF40E3" w:rsidRPr="003F17AE">
              <w:rPr>
                <w:rFonts w:ascii="Times New Roman" w:hAnsi="Times New Roman"/>
              </w:rPr>
              <w:t>= =</w:t>
            </w:r>
            <w:r w:rsidRPr="003F17AE">
              <w:rPr>
                <w:rFonts w:ascii="Times New Roman" w:hAnsi="Times New Roman"/>
              </w:rPr>
              <w:t xml:space="preserve"> 3 &amp;&amp; log2TrafoHeight </w:t>
            </w:r>
            <w:r w:rsidR="00BF40E3" w:rsidRPr="003F17AE">
              <w:rPr>
                <w:rFonts w:ascii="Times New Roman" w:hAnsi="Times New Roman"/>
              </w:rPr>
              <w:t>= =</w:t>
            </w:r>
            <w:r w:rsidRPr="003F17AE">
              <w:rPr>
                <w:rFonts w:ascii="Times New Roman" w:hAnsi="Times New Roman" w:hint="eastAsia"/>
                <w:lang w:eastAsia="ko-KR"/>
              </w:rPr>
              <w:t xml:space="preserve"> </w:t>
            </w:r>
            <w:r w:rsidRPr="003F17AE">
              <w:rPr>
                <w:rFonts w:ascii="Times New Roman" w:hAnsi="Times New Roman"/>
              </w:rPr>
              <w:t>3</w:t>
            </w:r>
            <w:r w:rsidRPr="003F17AE">
              <w:rPr>
                <w:rFonts w:ascii="Times New Roman" w:hAnsi="Times New Roman" w:hint="eastAsia"/>
                <w:lang w:eastAsia="ko-KR"/>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14:paraId="10EB847F" w14:textId="77777777" w:rsidR="00DA01C7" w:rsidRPr="003F17AE" w:rsidRDefault="00DA01C7" w:rsidP="005E46BD">
            <w:pPr>
              <w:pStyle w:val="tablecell"/>
            </w:pPr>
          </w:p>
        </w:tc>
      </w:tr>
      <w:tr w:rsidR="00DA01C7" w:rsidRPr="003F17AE" w14:paraId="3747A9F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F7B9AD6"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xCG = i</w:t>
            </w:r>
          </w:p>
        </w:tc>
        <w:tc>
          <w:tcPr>
            <w:tcW w:w="1152" w:type="dxa"/>
            <w:tcBorders>
              <w:top w:val="single" w:sz="2" w:space="0" w:color="auto"/>
              <w:left w:val="single" w:sz="6" w:space="0" w:color="auto"/>
              <w:bottom w:val="single" w:sz="2" w:space="0" w:color="auto"/>
              <w:right w:val="single" w:sz="6" w:space="0" w:color="auto"/>
            </w:tcBorders>
          </w:tcPr>
          <w:p w14:paraId="53EFF2EF" w14:textId="77777777" w:rsidR="00DA01C7" w:rsidRPr="003F17AE" w:rsidRDefault="00DA01C7" w:rsidP="005E46BD">
            <w:pPr>
              <w:pStyle w:val="tablecell"/>
            </w:pPr>
          </w:p>
        </w:tc>
      </w:tr>
      <w:tr w:rsidR="00DA01C7" w:rsidRPr="003F17AE" w14:paraId="7F7EEC81"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34F6AB3"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yCG = 0</w:t>
            </w:r>
          </w:p>
        </w:tc>
        <w:tc>
          <w:tcPr>
            <w:tcW w:w="1152" w:type="dxa"/>
            <w:tcBorders>
              <w:top w:val="single" w:sz="2" w:space="0" w:color="auto"/>
              <w:left w:val="single" w:sz="6" w:space="0" w:color="auto"/>
              <w:bottom w:val="single" w:sz="2" w:space="0" w:color="auto"/>
              <w:right w:val="single" w:sz="6" w:space="0" w:color="auto"/>
            </w:tcBorders>
          </w:tcPr>
          <w:p w14:paraId="28BD414D" w14:textId="77777777" w:rsidR="00DA01C7" w:rsidRPr="003F17AE" w:rsidRDefault="00DA01C7" w:rsidP="005E46BD">
            <w:pPr>
              <w:pStyle w:val="tablecell"/>
            </w:pPr>
          </w:p>
        </w:tc>
      </w:tr>
      <w:tr w:rsidR="00DA01C7" w:rsidRPr="003F17AE" w14:paraId="79F4B89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3440048"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 else {</w:t>
            </w:r>
          </w:p>
        </w:tc>
        <w:tc>
          <w:tcPr>
            <w:tcW w:w="1152" w:type="dxa"/>
            <w:tcBorders>
              <w:top w:val="single" w:sz="2" w:space="0" w:color="auto"/>
              <w:left w:val="single" w:sz="6" w:space="0" w:color="auto"/>
              <w:bottom w:val="single" w:sz="2" w:space="0" w:color="auto"/>
              <w:right w:val="single" w:sz="6" w:space="0" w:color="auto"/>
            </w:tcBorders>
          </w:tcPr>
          <w:p w14:paraId="22CBA7E5" w14:textId="77777777" w:rsidR="00DA01C7" w:rsidRPr="003F17AE" w:rsidRDefault="00DA01C7" w:rsidP="005E46BD">
            <w:pPr>
              <w:pStyle w:val="tablecell"/>
            </w:pPr>
          </w:p>
        </w:tc>
      </w:tr>
      <w:tr w:rsidR="00DA01C7" w:rsidRPr="003F17AE" w14:paraId="379F69F1"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C5A1567" w14:textId="77777777" w:rsidR="00DA01C7" w:rsidRPr="003F17AE" w:rsidRDefault="00DA01C7" w:rsidP="005E46BD">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xCG = ScanOrder[ log2TrafoWidth </w:t>
            </w:r>
            <w:r w:rsidR="002463F4" w:rsidRPr="003F17AE">
              <w:rPr>
                <w:rFonts w:ascii="Times New Roman" w:hAnsi="Times New Roman"/>
              </w:rPr>
              <w:t>− 2</w:t>
            </w:r>
            <w:r w:rsidRPr="003F17AE">
              <w:rPr>
                <w:rFonts w:ascii="Times New Roman" w:hAnsi="Times New Roman"/>
              </w:rPr>
              <w:t xml:space="preserve"> ][ log2TrafoHeight </w:t>
            </w:r>
            <w:r w:rsidR="002463F4" w:rsidRPr="003F17AE">
              <w:rPr>
                <w:rFonts w:ascii="Times New Roman" w:hAnsi="Times New Roman"/>
              </w:rPr>
              <w:t>− 2</w:t>
            </w:r>
            <w:r w:rsidRPr="003F17AE">
              <w:rPr>
                <w:rFonts w:ascii="Times New Roman" w:hAnsi="Times New Roman"/>
              </w:rPr>
              <w:t xml:space="preserve"> ][ scanIdx ][ i ][ 0 ]</w:t>
            </w:r>
          </w:p>
        </w:tc>
        <w:tc>
          <w:tcPr>
            <w:tcW w:w="1152" w:type="dxa"/>
            <w:tcBorders>
              <w:top w:val="single" w:sz="2" w:space="0" w:color="auto"/>
              <w:left w:val="single" w:sz="6" w:space="0" w:color="auto"/>
              <w:bottom w:val="single" w:sz="2" w:space="0" w:color="auto"/>
              <w:right w:val="single" w:sz="6" w:space="0" w:color="auto"/>
            </w:tcBorders>
          </w:tcPr>
          <w:p w14:paraId="66F3F233" w14:textId="77777777" w:rsidR="00DA01C7" w:rsidRPr="003F17AE" w:rsidRDefault="00DA01C7" w:rsidP="005E46BD">
            <w:pPr>
              <w:pStyle w:val="tablecell"/>
            </w:pPr>
          </w:p>
        </w:tc>
      </w:tr>
      <w:tr w:rsidR="00DA01C7" w:rsidRPr="003F17AE" w14:paraId="289049D9"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9B00D1A" w14:textId="77777777" w:rsidR="00DA01C7" w:rsidRPr="003F17AE" w:rsidRDefault="00DA01C7" w:rsidP="005E46BD">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yCG = ScanOrder[ log2TrafoWidth </w:t>
            </w:r>
            <w:r w:rsidR="002463F4" w:rsidRPr="003F17AE">
              <w:rPr>
                <w:rFonts w:ascii="Times New Roman" w:hAnsi="Times New Roman"/>
              </w:rPr>
              <w:t>− 2</w:t>
            </w:r>
            <w:r w:rsidRPr="003F17AE">
              <w:rPr>
                <w:rFonts w:ascii="Times New Roman" w:hAnsi="Times New Roman"/>
              </w:rPr>
              <w:t xml:space="preserve"> ][ log2TrafoHeight </w:t>
            </w:r>
            <w:r w:rsidR="002463F4" w:rsidRPr="003F17AE">
              <w:rPr>
                <w:rFonts w:ascii="Times New Roman" w:hAnsi="Times New Roman"/>
              </w:rPr>
              <w:t>− 2</w:t>
            </w:r>
            <w:r w:rsidRPr="003F17AE">
              <w:rPr>
                <w:rFonts w:ascii="Times New Roman" w:hAnsi="Times New Roman"/>
              </w:rPr>
              <w:t xml:space="preserve"> ][ scanIdx ][ i ][ 1 ]</w:t>
            </w:r>
          </w:p>
        </w:tc>
        <w:tc>
          <w:tcPr>
            <w:tcW w:w="1152" w:type="dxa"/>
            <w:tcBorders>
              <w:top w:val="single" w:sz="2" w:space="0" w:color="auto"/>
              <w:left w:val="single" w:sz="6" w:space="0" w:color="auto"/>
              <w:bottom w:val="single" w:sz="2" w:space="0" w:color="auto"/>
              <w:right w:val="single" w:sz="6" w:space="0" w:color="auto"/>
            </w:tcBorders>
          </w:tcPr>
          <w:p w14:paraId="71F39461" w14:textId="77777777" w:rsidR="00DA01C7" w:rsidRPr="003F17AE" w:rsidRDefault="00DA01C7" w:rsidP="005E46BD">
            <w:pPr>
              <w:pStyle w:val="tablecell"/>
            </w:pPr>
          </w:p>
        </w:tc>
      </w:tr>
      <w:tr w:rsidR="00DA01C7" w:rsidRPr="003F17AE" w14:paraId="4D9966F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26DC001" w14:textId="77777777"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076BCCB8" w14:textId="77777777" w:rsidR="00DA01C7" w:rsidRPr="003F17AE" w:rsidRDefault="00DA01C7" w:rsidP="005E46BD">
            <w:pPr>
              <w:pStyle w:val="tablecell"/>
            </w:pPr>
          </w:p>
        </w:tc>
      </w:tr>
      <w:tr w:rsidR="00EA1B00" w:rsidRPr="003F17AE" w14:paraId="5D0DA3C6"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10FED72" w14:textId="77777777" w:rsidR="00EA1B00" w:rsidRPr="003F17AE" w:rsidRDefault="00EA1B00" w:rsidP="005E46BD">
            <w:pPr>
              <w:pStyle w:val="tablesyntax"/>
              <w:rPr>
                <w:rFonts w:ascii="Times New Roman" w:hAnsi="Times New Roman"/>
                <w:bCs/>
              </w:rPr>
            </w:pPr>
            <w:r w:rsidRPr="003F17AE">
              <w:rPr>
                <w:rFonts w:ascii="Times New Roman" w:hAnsi="Times New Roman"/>
                <w:bCs/>
              </w:rPr>
              <w:tab/>
            </w:r>
            <w:r w:rsidRPr="003F17AE">
              <w:rPr>
                <w:rFonts w:ascii="Times New Roman" w:hAnsi="Times New Roman"/>
                <w:bCs/>
              </w:rPr>
              <w:tab/>
              <w:t>implicitNonZeroCoeff = 0</w:t>
            </w:r>
          </w:p>
        </w:tc>
        <w:tc>
          <w:tcPr>
            <w:tcW w:w="1152" w:type="dxa"/>
            <w:tcBorders>
              <w:top w:val="single" w:sz="2" w:space="0" w:color="auto"/>
              <w:left w:val="single" w:sz="6" w:space="0" w:color="auto"/>
              <w:bottom w:val="single" w:sz="2" w:space="0" w:color="auto"/>
              <w:right w:val="single" w:sz="6" w:space="0" w:color="auto"/>
            </w:tcBorders>
          </w:tcPr>
          <w:p w14:paraId="2B14EE7B" w14:textId="77777777" w:rsidR="00EA1B00" w:rsidRPr="003F17AE" w:rsidRDefault="00EA1B00" w:rsidP="005E46BD">
            <w:pPr>
              <w:pStyle w:val="tablecell"/>
            </w:pPr>
          </w:p>
        </w:tc>
      </w:tr>
      <w:tr w:rsidR="00DA01C7" w:rsidRPr="003F17AE" w14:paraId="1B50CBD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F50BA85" w14:textId="77777777" w:rsidR="00DA01C7" w:rsidRPr="003F17AE" w:rsidRDefault="00DA01C7" w:rsidP="00EA1B00">
            <w:pPr>
              <w:pStyle w:val="tablesyntax"/>
              <w:tabs>
                <w:tab w:val="clear" w:pos="648"/>
                <w:tab w:val="left" w:pos="545"/>
              </w:tabs>
              <w:rPr>
                <w:rFonts w:ascii="Times New Roman" w:hAnsi="Times New Roman"/>
                <w:lang w:eastAsia="ko-KR"/>
              </w:rPr>
            </w:pPr>
            <w:r w:rsidRPr="003F17AE">
              <w:rPr>
                <w:rFonts w:ascii="Times New Roman" w:hAnsi="Times New Roman"/>
              </w:rPr>
              <w:tab/>
            </w:r>
            <w:r w:rsidRPr="003F17AE">
              <w:rPr>
                <w:rFonts w:ascii="Times New Roman" w:hAnsi="Times New Roman"/>
              </w:rPr>
              <w:tab/>
              <w:t>if( (i &lt; numLastSubset)  &amp;&amp; (i &gt; 0) )</w:t>
            </w:r>
            <w:r w:rsidR="00EA1B00" w:rsidRPr="003F17AE">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14:paraId="0710671F" w14:textId="77777777" w:rsidR="00DA01C7" w:rsidRPr="003F17AE" w:rsidRDefault="00DA01C7" w:rsidP="005E46BD">
            <w:pPr>
              <w:pStyle w:val="tablecell"/>
            </w:pPr>
          </w:p>
        </w:tc>
      </w:tr>
      <w:tr w:rsidR="00DA01C7" w:rsidRPr="003F17AE" w14:paraId="0CA58C3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5A86D5E" w14:textId="77777777"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significant_coeff_group_flag</w:t>
            </w:r>
            <w:r w:rsidRPr="003F17AE">
              <w:rPr>
                <w:rFonts w:ascii="Times New Roman" w:hAnsi="Times New Roman"/>
              </w:rPr>
              <w:t>[ xCG ][ yCG ]</w:t>
            </w:r>
          </w:p>
        </w:tc>
        <w:tc>
          <w:tcPr>
            <w:tcW w:w="1152" w:type="dxa"/>
            <w:tcBorders>
              <w:top w:val="single" w:sz="2" w:space="0" w:color="auto"/>
              <w:left w:val="single" w:sz="6" w:space="0" w:color="auto"/>
              <w:bottom w:val="single" w:sz="2" w:space="0" w:color="auto"/>
              <w:right w:val="single" w:sz="6" w:space="0" w:color="auto"/>
            </w:tcBorders>
          </w:tcPr>
          <w:p w14:paraId="29787176" w14:textId="77777777" w:rsidR="00DA01C7" w:rsidRPr="003F17AE" w:rsidRDefault="00DA01C7" w:rsidP="005E46BD">
            <w:pPr>
              <w:pStyle w:val="tablecell"/>
            </w:pPr>
            <w:r w:rsidRPr="003F17AE">
              <w:t>ae(v)</w:t>
            </w:r>
          </w:p>
        </w:tc>
      </w:tr>
      <w:tr w:rsidR="00EA1B00" w:rsidRPr="003F17AE" w14:paraId="2FB1C663"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60002DA" w14:textId="77777777" w:rsidR="00EA1B00" w:rsidRPr="003F17AE" w:rsidRDefault="00EA1B00"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Cs/>
              </w:rPr>
              <w:t>implicitNonZeroCoeff = 1</w:t>
            </w:r>
          </w:p>
        </w:tc>
        <w:tc>
          <w:tcPr>
            <w:tcW w:w="1152" w:type="dxa"/>
            <w:tcBorders>
              <w:top w:val="single" w:sz="2" w:space="0" w:color="auto"/>
              <w:left w:val="single" w:sz="6" w:space="0" w:color="auto"/>
              <w:bottom w:val="single" w:sz="2" w:space="0" w:color="auto"/>
              <w:right w:val="single" w:sz="6" w:space="0" w:color="auto"/>
            </w:tcBorders>
          </w:tcPr>
          <w:p w14:paraId="097A30E0" w14:textId="77777777" w:rsidR="00EA1B00" w:rsidRPr="003F17AE" w:rsidRDefault="00EA1B00" w:rsidP="005E46BD">
            <w:pPr>
              <w:pStyle w:val="tablecell"/>
            </w:pPr>
          </w:p>
        </w:tc>
      </w:tr>
      <w:tr w:rsidR="00EA1B00" w:rsidRPr="003F17AE" w14:paraId="655F634E"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214829B" w14:textId="77777777" w:rsidR="00EA1B00" w:rsidRPr="003F17AE" w:rsidRDefault="00EA1B00"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77E34873" w14:textId="77777777" w:rsidR="00EA1B00" w:rsidRPr="003F17AE" w:rsidRDefault="00EA1B00" w:rsidP="005E46BD">
            <w:pPr>
              <w:pStyle w:val="tablecell"/>
            </w:pPr>
          </w:p>
        </w:tc>
      </w:tr>
      <w:tr w:rsidR="00DA01C7" w:rsidRPr="003F17AE" w14:paraId="41E54976"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771872C" w14:textId="77777777" w:rsidR="00DA01C7" w:rsidRPr="003F17AE" w:rsidRDefault="00DA01C7" w:rsidP="000A6C2B">
            <w:pPr>
              <w:pStyle w:val="tablesyntax"/>
              <w:tabs>
                <w:tab w:val="clear" w:pos="648"/>
                <w:tab w:val="left" w:pos="545"/>
              </w:tabs>
              <w:rPr>
                <w:rFonts w:ascii="Times New Roman" w:hAnsi="Times New Roman"/>
              </w:rPr>
            </w:pPr>
            <w:r w:rsidRPr="003F17AE">
              <w:rPr>
                <w:rFonts w:ascii="Times New Roman" w:hAnsi="Times New Roman"/>
              </w:rPr>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14:paraId="795B62AC" w14:textId="77777777" w:rsidR="00DA01C7" w:rsidRPr="003F17AE" w:rsidRDefault="00DA01C7" w:rsidP="005E46BD">
            <w:pPr>
              <w:pStyle w:val="tablecell"/>
            </w:pPr>
          </w:p>
        </w:tc>
      </w:tr>
      <w:tr w:rsidR="00DA01C7" w:rsidRPr="003F17AE" w14:paraId="341EEA1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43FF9C7" w14:textId="77777777"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xC = ScanOrder[ log2TrafoWidth ][ log2TrafoHeight ][ scanIdx ][ n + offset ][ 0 ]</w:t>
            </w:r>
          </w:p>
        </w:tc>
        <w:tc>
          <w:tcPr>
            <w:tcW w:w="1152" w:type="dxa"/>
            <w:tcBorders>
              <w:top w:val="single" w:sz="2" w:space="0" w:color="auto"/>
              <w:left w:val="single" w:sz="6" w:space="0" w:color="auto"/>
              <w:bottom w:val="single" w:sz="2" w:space="0" w:color="auto"/>
              <w:right w:val="single" w:sz="6" w:space="0" w:color="auto"/>
            </w:tcBorders>
          </w:tcPr>
          <w:p w14:paraId="755E0CD3" w14:textId="77777777" w:rsidR="00DA01C7" w:rsidRPr="003F17AE" w:rsidRDefault="00DA01C7" w:rsidP="005E46BD">
            <w:pPr>
              <w:pStyle w:val="tablecell"/>
            </w:pPr>
          </w:p>
        </w:tc>
      </w:tr>
      <w:tr w:rsidR="00DA01C7" w:rsidRPr="003F17AE" w14:paraId="20C4765A"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1069247" w14:textId="77777777"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yC = ScanOrder[ log2TrafoWidth ][ log2TrafoHeight ][ scanIdx ][ n + offset ][ 1 ]</w:t>
            </w:r>
          </w:p>
        </w:tc>
        <w:tc>
          <w:tcPr>
            <w:tcW w:w="1152" w:type="dxa"/>
            <w:tcBorders>
              <w:top w:val="single" w:sz="2" w:space="0" w:color="auto"/>
              <w:left w:val="single" w:sz="6" w:space="0" w:color="auto"/>
              <w:bottom w:val="single" w:sz="2" w:space="0" w:color="auto"/>
              <w:right w:val="single" w:sz="6" w:space="0" w:color="auto"/>
            </w:tcBorders>
          </w:tcPr>
          <w:p w14:paraId="14266A30" w14:textId="77777777" w:rsidR="00DA01C7" w:rsidRPr="003F17AE" w:rsidRDefault="00DA01C7" w:rsidP="005E46BD">
            <w:pPr>
              <w:pStyle w:val="tablecell"/>
            </w:pPr>
          </w:p>
        </w:tc>
      </w:tr>
      <w:tr w:rsidR="00DA01C7" w:rsidRPr="003F17AE" w14:paraId="5CB097F0"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BFD160A" w14:textId="77777777" w:rsidR="00DA01C7" w:rsidRPr="003F17AE" w:rsidRDefault="00DA01C7" w:rsidP="003859C4">
            <w:pPr>
              <w:pStyle w:val="tablesyntax"/>
              <w:tabs>
                <w:tab w:val="clear" w:pos="1080"/>
                <w:tab w:val="left" w:pos="98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(n + offset) &lt; (numCoeff − 1)  &amp;&amp;  significant_coeff_group_flag[ xCG ][ yCG ] </w:t>
            </w:r>
            <w:r w:rsidR="00EA1B00" w:rsidRPr="003F17AE">
              <w:rPr>
                <w:rFonts w:ascii="Times New Roman" w:hAnsi="Times New Roman"/>
              </w:rPr>
              <w:t xml:space="preserve"> &amp;&amp;  </w:t>
            </w:r>
            <w:r w:rsidR="00EA1B00" w:rsidRPr="003F17AE">
              <w:rPr>
                <w:rFonts w:ascii="Times New Roman" w:hAnsi="Times New Roman"/>
              </w:rPr>
              <w:br/>
            </w:r>
            <w:r w:rsidR="00EA1B00" w:rsidRPr="003F17AE">
              <w:rPr>
                <w:rFonts w:ascii="Times New Roman" w:hAnsi="Times New Roman"/>
              </w:rPr>
              <w:tab/>
            </w:r>
            <w:r w:rsidR="00EA1B00" w:rsidRPr="003F17AE">
              <w:rPr>
                <w:rFonts w:ascii="Times New Roman" w:hAnsi="Times New Roman"/>
              </w:rPr>
              <w:tab/>
            </w:r>
            <w:r w:rsidR="00EA1B00" w:rsidRPr="003F17AE">
              <w:rPr>
                <w:rFonts w:ascii="Times New Roman" w:hAnsi="Times New Roman"/>
              </w:rPr>
              <w:tab/>
            </w:r>
            <w:r w:rsidR="00EA1B00" w:rsidRPr="003F17AE">
              <w:rPr>
                <w:rFonts w:ascii="Times New Roman" w:hAnsi="Times New Roman"/>
              </w:rPr>
              <w:tab/>
              <w:t xml:space="preserve">( n &gt; 0  | |  </w:t>
            </w:r>
            <w:r w:rsidR="00EA1B00" w:rsidRPr="003F17AE">
              <w:rPr>
                <w:rFonts w:ascii="Times New Roman" w:hAnsi="Times New Roman"/>
                <w:bCs/>
              </w:rPr>
              <w:t xml:space="preserve">implicitNonZeroCoeff  = =  0 </w:t>
            </w:r>
            <w:r w:rsidR="00EA1B00" w:rsidRPr="003F17AE">
              <w:rPr>
                <w:rFonts w:ascii="Times New Roman" w:hAnsi="Times New Roman"/>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14:paraId="27435214" w14:textId="77777777" w:rsidR="00DA01C7" w:rsidRPr="003F17AE" w:rsidRDefault="00DA01C7" w:rsidP="005E46BD">
            <w:pPr>
              <w:pStyle w:val="tablecell"/>
            </w:pPr>
          </w:p>
        </w:tc>
      </w:tr>
      <w:tr w:rsidR="00DA01C7" w:rsidRPr="003F17AE" w14:paraId="6CE3D4EA"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DC1C7BF" w14:textId="77777777" w:rsidR="00DA01C7" w:rsidRPr="003F17AE" w:rsidRDefault="00DA01C7" w:rsidP="00EA1B00">
            <w:pPr>
              <w:pStyle w:val="tablesyntax"/>
              <w:tabs>
                <w:tab w:val="clear" w:pos="1296"/>
                <w:tab w:val="left" w:pos="119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significant_coeff_flag</w:t>
            </w:r>
            <w:r w:rsidRPr="003F17AE">
              <w:rPr>
                <w:rFonts w:ascii="Times New Roman" w:hAnsi="Times New Roman"/>
              </w:rPr>
              <w:t>[ xC ][ yC ]</w:t>
            </w:r>
          </w:p>
        </w:tc>
        <w:tc>
          <w:tcPr>
            <w:tcW w:w="1152" w:type="dxa"/>
            <w:tcBorders>
              <w:top w:val="single" w:sz="2" w:space="0" w:color="auto"/>
              <w:left w:val="single" w:sz="6" w:space="0" w:color="auto"/>
              <w:bottom w:val="single" w:sz="2" w:space="0" w:color="auto"/>
              <w:right w:val="single" w:sz="6" w:space="0" w:color="auto"/>
            </w:tcBorders>
          </w:tcPr>
          <w:p w14:paraId="0E18EA5E" w14:textId="77777777" w:rsidR="00DA01C7" w:rsidRPr="003F17AE" w:rsidRDefault="00DA01C7" w:rsidP="005E46BD">
            <w:pPr>
              <w:pStyle w:val="tablecell"/>
            </w:pPr>
            <w:r w:rsidRPr="003F17AE">
              <w:t>ae(v)</w:t>
            </w:r>
          </w:p>
        </w:tc>
      </w:tr>
      <w:tr w:rsidR="00207D0D" w:rsidRPr="003F17AE" w14:paraId="5B91CEA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B6BFAC2" w14:textId="77777777" w:rsidR="00207D0D" w:rsidRPr="003F17AE" w:rsidRDefault="00207D0D" w:rsidP="000A6C2B">
            <w:pPr>
              <w:pStyle w:val="tablesyntax"/>
              <w:tabs>
                <w:tab w:val="clear" w:pos="1080"/>
                <w:tab w:val="left" w:pos="98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EA1B00" w:rsidRPr="003F17AE">
              <w:rPr>
                <w:rFonts w:ascii="Times New Roman" w:hAnsi="Times New Roman"/>
              </w:rPr>
              <w:t>if( significant_coeff_flag[ xC ][ yC ]  = =  1 )</w:t>
            </w:r>
          </w:p>
        </w:tc>
        <w:tc>
          <w:tcPr>
            <w:tcW w:w="1152" w:type="dxa"/>
            <w:tcBorders>
              <w:top w:val="single" w:sz="2" w:space="0" w:color="auto"/>
              <w:left w:val="single" w:sz="6" w:space="0" w:color="auto"/>
              <w:bottom w:val="single" w:sz="2" w:space="0" w:color="auto"/>
              <w:right w:val="single" w:sz="6" w:space="0" w:color="auto"/>
            </w:tcBorders>
          </w:tcPr>
          <w:p w14:paraId="787FD816" w14:textId="77777777" w:rsidR="00207D0D" w:rsidRPr="003F17AE" w:rsidRDefault="00207D0D" w:rsidP="005E46BD">
            <w:pPr>
              <w:pStyle w:val="tablecell"/>
            </w:pPr>
          </w:p>
        </w:tc>
      </w:tr>
      <w:tr w:rsidR="00EA1B00" w:rsidRPr="003F17AE" w14:paraId="4A8566D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3B2F1CF" w14:textId="77777777" w:rsidR="00EA1B00" w:rsidRPr="003F17AE" w:rsidRDefault="00EA1B00" w:rsidP="000A6C2B">
            <w:pPr>
              <w:pStyle w:val="tablesyntax"/>
              <w:tabs>
                <w:tab w:val="clear" w:pos="1080"/>
                <w:tab w:val="left" w:pos="980"/>
              </w:tabs>
              <w:rPr>
                <w:rFonts w:ascii="Times New Roman" w:hAnsi="Times New Roman"/>
              </w:rPr>
            </w:pP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t>implicitNonZeroCoeff = 0</w:t>
            </w:r>
          </w:p>
        </w:tc>
        <w:tc>
          <w:tcPr>
            <w:tcW w:w="1152" w:type="dxa"/>
            <w:tcBorders>
              <w:top w:val="single" w:sz="2" w:space="0" w:color="auto"/>
              <w:left w:val="single" w:sz="6" w:space="0" w:color="auto"/>
              <w:bottom w:val="single" w:sz="2" w:space="0" w:color="auto"/>
              <w:right w:val="single" w:sz="6" w:space="0" w:color="auto"/>
            </w:tcBorders>
          </w:tcPr>
          <w:p w14:paraId="02F34AB3" w14:textId="77777777" w:rsidR="00EA1B00" w:rsidRPr="003F17AE" w:rsidRDefault="00EA1B00" w:rsidP="005E46BD">
            <w:pPr>
              <w:pStyle w:val="tablecell"/>
            </w:pPr>
          </w:p>
        </w:tc>
      </w:tr>
      <w:tr w:rsidR="00DA01C7" w:rsidRPr="003F17AE" w14:paraId="6DA3A21A"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AC7B161" w14:textId="77777777"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59ECD491" w14:textId="77777777" w:rsidR="00DA01C7" w:rsidRPr="003F17AE" w:rsidRDefault="00DA01C7" w:rsidP="005E46BD">
            <w:pPr>
              <w:pStyle w:val="tablecell"/>
            </w:pPr>
          </w:p>
        </w:tc>
      </w:tr>
      <w:tr w:rsidR="00DA01C7" w:rsidRPr="003F17AE" w14:paraId="54802FD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98EC112" w14:textId="77777777" w:rsidR="00DA01C7" w:rsidRPr="003F17AE" w:rsidRDefault="00DA01C7" w:rsidP="000A6C2B">
            <w:pPr>
              <w:pStyle w:val="tablesyntax"/>
              <w:tabs>
                <w:tab w:val="clear" w:pos="648"/>
                <w:tab w:val="left" w:pos="545"/>
              </w:tabs>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3491B2AC" w14:textId="77777777" w:rsidR="00DA01C7" w:rsidRPr="003F17AE" w:rsidRDefault="00DA01C7" w:rsidP="005E46BD">
            <w:pPr>
              <w:pStyle w:val="tablecell"/>
            </w:pPr>
          </w:p>
        </w:tc>
      </w:tr>
      <w:tr w:rsidR="00272D61" w:rsidRPr="003F17AE" w14:paraId="50EDEFA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4B9717A" w14:textId="77777777" w:rsidR="00272D61" w:rsidRPr="003F17AE" w:rsidRDefault="00272D61" w:rsidP="00EA1B00">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firstNZPosInCG = </w:t>
            </w:r>
            <w:r w:rsidR="00EA1B00" w:rsidRPr="003F17AE">
              <w:rPr>
                <w:rFonts w:ascii="Times New Roman" w:hAnsi="Times New Roman"/>
              </w:rPr>
              <w:t>16</w:t>
            </w:r>
          </w:p>
        </w:tc>
        <w:tc>
          <w:tcPr>
            <w:tcW w:w="1152" w:type="dxa"/>
            <w:tcBorders>
              <w:top w:val="single" w:sz="2" w:space="0" w:color="auto"/>
              <w:left w:val="single" w:sz="6" w:space="0" w:color="auto"/>
              <w:bottom w:val="single" w:sz="2" w:space="0" w:color="auto"/>
              <w:right w:val="single" w:sz="6" w:space="0" w:color="auto"/>
            </w:tcBorders>
          </w:tcPr>
          <w:p w14:paraId="69432BA3" w14:textId="77777777" w:rsidR="00272D61" w:rsidRPr="003F17AE" w:rsidRDefault="00272D61" w:rsidP="00E14050">
            <w:pPr>
              <w:pStyle w:val="tablecell"/>
            </w:pPr>
          </w:p>
        </w:tc>
      </w:tr>
      <w:tr w:rsidR="00272D61" w:rsidRPr="003F17AE" w14:paraId="323FC3D4"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30F6834" w14:textId="77777777"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lastNZPosInCG = −1</w:t>
            </w:r>
          </w:p>
        </w:tc>
        <w:tc>
          <w:tcPr>
            <w:tcW w:w="1152" w:type="dxa"/>
            <w:tcBorders>
              <w:top w:val="single" w:sz="2" w:space="0" w:color="auto"/>
              <w:left w:val="single" w:sz="6" w:space="0" w:color="auto"/>
              <w:bottom w:val="single" w:sz="2" w:space="0" w:color="auto"/>
              <w:right w:val="single" w:sz="6" w:space="0" w:color="auto"/>
            </w:tcBorders>
          </w:tcPr>
          <w:p w14:paraId="111D75E0" w14:textId="77777777" w:rsidR="00272D61" w:rsidRPr="003F17AE" w:rsidRDefault="00272D61" w:rsidP="00E14050">
            <w:pPr>
              <w:pStyle w:val="tablecell"/>
            </w:pPr>
          </w:p>
        </w:tc>
      </w:tr>
      <w:tr w:rsidR="00272D61" w:rsidRPr="003F17AE" w14:paraId="159FF363"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348715C" w14:textId="77777777"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numSigCoeff = 0</w:t>
            </w:r>
          </w:p>
        </w:tc>
        <w:tc>
          <w:tcPr>
            <w:tcW w:w="1152" w:type="dxa"/>
            <w:tcBorders>
              <w:top w:val="single" w:sz="2" w:space="0" w:color="auto"/>
              <w:left w:val="single" w:sz="6" w:space="0" w:color="auto"/>
              <w:bottom w:val="single" w:sz="2" w:space="0" w:color="auto"/>
              <w:right w:val="single" w:sz="6" w:space="0" w:color="auto"/>
            </w:tcBorders>
          </w:tcPr>
          <w:p w14:paraId="1D31ABFE" w14:textId="77777777" w:rsidR="00272D61" w:rsidRPr="003F17AE" w:rsidRDefault="00272D61" w:rsidP="00E14050">
            <w:pPr>
              <w:pStyle w:val="tablecell"/>
            </w:pPr>
          </w:p>
        </w:tc>
      </w:tr>
      <w:tr w:rsidR="00272D61" w:rsidRPr="003F17AE" w14:paraId="6BE0365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448D4B6" w14:textId="77777777"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firstGreater1CoeffIdx = −1</w:t>
            </w:r>
          </w:p>
        </w:tc>
        <w:tc>
          <w:tcPr>
            <w:tcW w:w="1152" w:type="dxa"/>
            <w:tcBorders>
              <w:top w:val="single" w:sz="2" w:space="0" w:color="auto"/>
              <w:left w:val="single" w:sz="6" w:space="0" w:color="auto"/>
              <w:bottom w:val="single" w:sz="2" w:space="0" w:color="auto"/>
              <w:right w:val="single" w:sz="6" w:space="0" w:color="auto"/>
            </w:tcBorders>
          </w:tcPr>
          <w:p w14:paraId="69152959" w14:textId="77777777" w:rsidR="00272D61" w:rsidRPr="003F17AE" w:rsidRDefault="00272D61" w:rsidP="00E14050">
            <w:pPr>
              <w:pStyle w:val="tablecell"/>
            </w:pPr>
          </w:p>
        </w:tc>
      </w:tr>
      <w:tr w:rsidR="00272D61" w:rsidRPr="003F17AE" w14:paraId="3A6DAF2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392715E" w14:textId="77777777" w:rsidR="00272D61" w:rsidRPr="003F17AE" w:rsidRDefault="00272D61" w:rsidP="00653565">
            <w:pPr>
              <w:pStyle w:val="tablesyntax"/>
              <w:tabs>
                <w:tab w:val="left" w:pos="2455"/>
              </w:tabs>
              <w:rPr>
                <w:rFonts w:ascii="Times New Roman" w:hAnsi="Times New Roman"/>
              </w:rPr>
            </w:pPr>
            <w:r w:rsidRPr="003F17AE">
              <w:rPr>
                <w:rFonts w:ascii="Times New Roman" w:hAnsi="Times New Roman"/>
              </w:rPr>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14:paraId="7413E60E" w14:textId="77777777" w:rsidR="00272D61" w:rsidRPr="003F17AE" w:rsidRDefault="00272D61" w:rsidP="00E14050">
            <w:pPr>
              <w:pStyle w:val="tablecell"/>
            </w:pPr>
          </w:p>
        </w:tc>
      </w:tr>
      <w:tr w:rsidR="00272D61" w:rsidRPr="003F17AE" w14:paraId="594E3556"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CE565FA" w14:textId="77777777" w:rsidR="00272D61" w:rsidRPr="003F17AE" w:rsidRDefault="00272D61" w:rsidP="000A4AE5">
            <w:pPr>
              <w:pStyle w:val="tablesyntax"/>
              <w:tabs>
                <w:tab w:val="left" w:pos="245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xC = ScanOrder[ log2TrafoWidth ][ log2TrafoHeight ][ scanIdx ][ n + offset ][ 0 ]</w:t>
            </w:r>
          </w:p>
        </w:tc>
        <w:tc>
          <w:tcPr>
            <w:tcW w:w="1152" w:type="dxa"/>
            <w:tcBorders>
              <w:top w:val="single" w:sz="2" w:space="0" w:color="auto"/>
              <w:left w:val="single" w:sz="6" w:space="0" w:color="auto"/>
              <w:bottom w:val="single" w:sz="2" w:space="0" w:color="auto"/>
              <w:right w:val="single" w:sz="6" w:space="0" w:color="auto"/>
            </w:tcBorders>
          </w:tcPr>
          <w:p w14:paraId="2785F67F" w14:textId="77777777" w:rsidR="00272D61" w:rsidRPr="003F17AE" w:rsidRDefault="00272D61" w:rsidP="00E14050">
            <w:pPr>
              <w:pStyle w:val="tablecell"/>
            </w:pPr>
          </w:p>
        </w:tc>
      </w:tr>
      <w:tr w:rsidR="00272D61" w:rsidRPr="003F17AE" w14:paraId="55694EB0"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860FDDC" w14:textId="77777777" w:rsidR="00272D61" w:rsidRPr="003F17AE" w:rsidRDefault="00272D61" w:rsidP="000A4AE5">
            <w:pPr>
              <w:pStyle w:val="tablesyntax"/>
              <w:tabs>
                <w:tab w:val="left" w:pos="245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yC = ScanOrder[ log2TrafoWidth ][ log2TrafoHeight ][ scanIdx ][ n + offset ][ 1 ]</w:t>
            </w:r>
          </w:p>
        </w:tc>
        <w:tc>
          <w:tcPr>
            <w:tcW w:w="1152" w:type="dxa"/>
            <w:tcBorders>
              <w:top w:val="single" w:sz="2" w:space="0" w:color="auto"/>
              <w:left w:val="single" w:sz="6" w:space="0" w:color="auto"/>
              <w:bottom w:val="single" w:sz="2" w:space="0" w:color="auto"/>
              <w:right w:val="single" w:sz="6" w:space="0" w:color="auto"/>
            </w:tcBorders>
          </w:tcPr>
          <w:p w14:paraId="2BF79DB1" w14:textId="77777777" w:rsidR="00272D61" w:rsidRPr="003F17AE" w:rsidRDefault="00272D61" w:rsidP="00E14050">
            <w:pPr>
              <w:pStyle w:val="tablecell"/>
            </w:pPr>
          </w:p>
        </w:tc>
      </w:tr>
      <w:tr w:rsidR="00272D61" w:rsidRPr="003F17AE" w14:paraId="27D1D1B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3FCA967" w14:textId="77777777" w:rsidR="00272D61" w:rsidRPr="003F17AE" w:rsidRDefault="00272D61" w:rsidP="00A514EE">
            <w:pPr>
              <w:pStyle w:val="tablesyntax"/>
              <w:rPr>
                <w:rFonts w:ascii="Times New Roman" w:hAnsi="Times New Roman"/>
                <w:lang w:eastAsia="ko-KR"/>
              </w:rPr>
            </w:pPr>
            <w:r w:rsidRPr="003F17AE">
              <w:rPr>
                <w:rFonts w:ascii="Times New Roman" w:hAnsi="Times New Roman"/>
              </w:rPr>
              <w:lastRenderedPageBreak/>
              <w:tab/>
            </w:r>
            <w:r w:rsidRPr="003F17AE">
              <w:rPr>
                <w:rFonts w:ascii="Times New Roman" w:hAnsi="Times New Roman"/>
              </w:rPr>
              <w:tab/>
            </w:r>
            <w:r w:rsidRPr="003F17AE">
              <w:rPr>
                <w:rFonts w:ascii="Times New Roman" w:hAnsi="Times New Roman"/>
              </w:rPr>
              <w:tab/>
              <w:t>if( significant_coeff_flag[ xC ][ yC ]</w:t>
            </w:r>
            <w:r w:rsidRPr="003F17AE">
              <w:rPr>
                <w:rFonts w:ascii="Times New Roman" w:hAnsi="Times New Roman" w:hint="eastAsia"/>
                <w:lang w:eastAsia="ko-KR"/>
              </w:rPr>
              <w:t xml:space="preserve"> </w:t>
            </w:r>
            <w:r w:rsidRPr="003F17AE">
              <w:rPr>
                <w:rFonts w:ascii="Times New Roman" w:hAnsi="Times New Roman"/>
              </w:rPr>
              <w:t>)</w:t>
            </w:r>
            <w:r w:rsidRPr="003F17AE">
              <w:rPr>
                <w:rFonts w:ascii="Times New Roman" w:hAnsi="Times New Roman" w:hint="eastAsia"/>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14:paraId="4EFBAABC" w14:textId="77777777" w:rsidR="00272D61" w:rsidRPr="003F17AE" w:rsidRDefault="00272D61" w:rsidP="00E14050">
            <w:pPr>
              <w:pStyle w:val="tablecell"/>
            </w:pPr>
          </w:p>
        </w:tc>
      </w:tr>
      <w:tr w:rsidR="00A514EE" w:rsidRPr="003F17AE" w14:paraId="40A2963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767A7D5" w14:textId="77777777" w:rsidR="00A514EE" w:rsidRPr="003F17AE" w:rsidRDefault="00A514EE" w:rsidP="0065356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if( numSigCoeff &lt; 8</w:t>
            </w:r>
            <w:r w:rsidRPr="003F17AE">
              <w:rPr>
                <w:rFonts w:ascii="Times New Roman" w:hAnsi="Times New Roman" w:hint="eastAsia"/>
                <w:lang w:eastAsia="ko-KR"/>
              </w:rPr>
              <w:t xml:space="preserve"> </w:t>
            </w:r>
            <w:r w:rsidRPr="003F17AE">
              <w:rPr>
                <w:rFonts w:ascii="Times New Roman" w:hAnsi="Times New Roman"/>
              </w:rPr>
              <w:t>)</w:t>
            </w:r>
            <w:r w:rsidRPr="003F17AE">
              <w:rPr>
                <w:rFonts w:ascii="Times New Roman" w:hAnsi="Times New Roman" w:hint="eastAsia"/>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14:paraId="1E9E795D" w14:textId="77777777" w:rsidR="00A514EE" w:rsidRPr="003F17AE" w:rsidRDefault="00A514EE" w:rsidP="00E14050">
            <w:pPr>
              <w:pStyle w:val="tablecell"/>
            </w:pPr>
          </w:p>
        </w:tc>
      </w:tr>
      <w:tr w:rsidR="00272D61" w:rsidRPr="003F17AE" w14:paraId="6A7B176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86A7781"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A514EE" w:rsidRPr="003F17AE">
              <w:rPr>
                <w:rFonts w:ascii="Times New Roman" w:hAnsi="Times New Roman"/>
              </w:rPr>
              <w:tab/>
            </w:r>
            <w:r w:rsidRPr="003F17AE">
              <w:rPr>
                <w:rFonts w:ascii="Times New Roman" w:hAnsi="Times New Roman"/>
                <w:b/>
                <w:bCs/>
              </w:rPr>
              <w:t>coeff_abs_level_greater1_flag[</w:t>
            </w:r>
            <w:r w:rsidRPr="003F17AE">
              <w:rPr>
                <w:rFonts w:ascii="Times New Roman" w:hAnsi="Times New Roman"/>
              </w:rPr>
              <w:t> n </w:t>
            </w:r>
            <w:r w:rsidRPr="003F17AE">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14:paraId="6777656E" w14:textId="77777777" w:rsidR="00272D61" w:rsidRPr="003F17AE" w:rsidRDefault="00272D61" w:rsidP="00E14050">
            <w:pPr>
              <w:pStyle w:val="tablecell"/>
            </w:pPr>
            <w:r w:rsidRPr="003F17AE">
              <w:t>ae(v)</w:t>
            </w:r>
          </w:p>
        </w:tc>
      </w:tr>
      <w:tr w:rsidR="00272D61" w:rsidRPr="003F17AE" w14:paraId="1B09129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F3EDB70"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A514EE" w:rsidRPr="003F17AE">
              <w:rPr>
                <w:rFonts w:ascii="Times New Roman" w:hAnsi="Times New Roman"/>
              </w:rPr>
              <w:tab/>
            </w:r>
            <w:r w:rsidRPr="003F17AE">
              <w:rPr>
                <w:rFonts w:ascii="Times New Roman" w:hAnsi="Times New Roman"/>
              </w:rPr>
              <w:t>numSigCoeff++</w:t>
            </w:r>
          </w:p>
        </w:tc>
        <w:tc>
          <w:tcPr>
            <w:tcW w:w="1152" w:type="dxa"/>
            <w:tcBorders>
              <w:top w:val="single" w:sz="2" w:space="0" w:color="auto"/>
              <w:left w:val="single" w:sz="6" w:space="0" w:color="auto"/>
              <w:bottom w:val="single" w:sz="2" w:space="0" w:color="auto"/>
              <w:right w:val="single" w:sz="6" w:space="0" w:color="auto"/>
            </w:tcBorders>
          </w:tcPr>
          <w:p w14:paraId="7975108E" w14:textId="77777777" w:rsidR="00272D61" w:rsidRPr="003F17AE" w:rsidRDefault="00272D61" w:rsidP="00E14050">
            <w:pPr>
              <w:pStyle w:val="tablecell"/>
            </w:pPr>
          </w:p>
        </w:tc>
      </w:tr>
      <w:tr w:rsidR="00272D61" w:rsidRPr="003F17AE" w14:paraId="0469B85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61C1B21" w14:textId="77777777" w:rsidR="00272D61" w:rsidRPr="003F17AE" w:rsidRDefault="00272D61" w:rsidP="00272D61">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A514EE" w:rsidRPr="003F17AE">
              <w:rPr>
                <w:rFonts w:ascii="Times New Roman" w:hAnsi="Times New Roman"/>
              </w:rPr>
              <w:tab/>
            </w:r>
            <w:r w:rsidRPr="003F17AE">
              <w:rPr>
                <w:rFonts w:ascii="Times New Roman" w:hAnsi="Times New Roman"/>
              </w:rPr>
              <w:t>if(</w:t>
            </w:r>
            <w:r w:rsidR="00207D0D" w:rsidRPr="003F17AE">
              <w:rPr>
                <w:rFonts w:ascii="Times New Roman" w:hAnsi="Times New Roman" w:hint="eastAsia"/>
                <w:lang w:eastAsia="ko-KR"/>
              </w:rPr>
              <w:t xml:space="preserve"> </w:t>
            </w:r>
            <w:r w:rsidRPr="003F17AE">
              <w:rPr>
                <w:rFonts w:ascii="Times New Roman" w:hAnsi="Times New Roman"/>
              </w:rPr>
              <w:t>coeff_abs_level_greater1_flag[ n ] &amp;&amp; firstGreater1CoeffIdx =</w:t>
            </w:r>
            <w:r w:rsidR="00D5136E" w:rsidRPr="003F17AE">
              <w:rPr>
                <w:rFonts w:ascii="Times New Roman" w:hAnsi="Times New Roman"/>
                <w:sz w:val="16"/>
                <w:lang w:val="en-US" w:eastAsia="ko-KR"/>
              </w:rPr>
              <w:t> </w:t>
            </w:r>
            <w:r w:rsidRPr="003F17AE">
              <w:rPr>
                <w:rFonts w:ascii="Times New Roman" w:hAnsi="Times New Roman"/>
              </w:rPr>
              <w:t>= −1</w:t>
            </w:r>
            <w:r w:rsidR="00207D0D" w:rsidRPr="003F17AE">
              <w:rPr>
                <w:rFonts w:ascii="Times New Roman" w:hAnsi="Times New Roman" w:hint="eastAsia"/>
                <w:lang w:eastAsia="ko-KR"/>
              </w:rPr>
              <w:t xml:space="preserve"> </w:t>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3F4991C3" w14:textId="77777777" w:rsidR="00272D61" w:rsidRPr="003F17AE" w:rsidRDefault="00272D61" w:rsidP="00E14050">
            <w:pPr>
              <w:pStyle w:val="tablecell"/>
            </w:pPr>
          </w:p>
        </w:tc>
      </w:tr>
      <w:tr w:rsidR="00272D61" w:rsidRPr="003F17AE" w14:paraId="6B313620"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6D1948E" w14:textId="77777777" w:rsidR="00272D61" w:rsidRPr="003F17AE" w:rsidRDefault="00272D61" w:rsidP="00272D61">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A514EE" w:rsidRPr="003F17AE">
              <w:rPr>
                <w:rFonts w:ascii="Times New Roman" w:hAnsi="Times New Roman"/>
              </w:rPr>
              <w:tab/>
            </w:r>
            <w:r w:rsidRPr="003F17AE">
              <w:rPr>
                <w:rFonts w:ascii="Times New Roman" w:hAnsi="Times New Roman"/>
              </w:rPr>
              <w:t>firstGreater1CoeffIdx = n</w:t>
            </w:r>
          </w:p>
        </w:tc>
        <w:tc>
          <w:tcPr>
            <w:tcW w:w="1152" w:type="dxa"/>
            <w:tcBorders>
              <w:top w:val="single" w:sz="2" w:space="0" w:color="auto"/>
              <w:left w:val="single" w:sz="6" w:space="0" w:color="auto"/>
              <w:bottom w:val="single" w:sz="2" w:space="0" w:color="auto"/>
              <w:right w:val="single" w:sz="6" w:space="0" w:color="auto"/>
            </w:tcBorders>
          </w:tcPr>
          <w:p w14:paraId="113CF936" w14:textId="77777777" w:rsidR="00272D61" w:rsidRPr="003F17AE" w:rsidRDefault="00272D61" w:rsidP="00E14050">
            <w:pPr>
              <w:pStyle w:val="tablecell"/>
            </w:pPr>
          </w:p>
        </w:tc>
      </w:tr>
      <w:tr w:rsidR="00A514EE" w:rsidRPr="003F17AE" w14:paraId="255B70F9"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9F65B97" w14:textId="77777777" w:rsidR="00A514EE" w:rsidRPr="003F17AE" w:rsidRDefault="00A514EE" w:rsidP="00272D61">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5B249455" w14:textId="77777777" w:rsidR="00A514EE" w:rsidRPr="003F17AE" w:rsidRDefault="00A514EE" w:rsidP="00E14050">
            <w:pPr>
              <w:pStyle w:val="tablecell"/>
            </w:pPr>
          </w:p>
        </w:tc>
      </w:tr>
      <w:tr w:rsidR="00272D61" w:rsidRPr="003F17AE" w14:paraId="2906CD6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009D01B"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if( lastNZPosInCG =</w:t>
            </w:r>
            <w:r w:rsidR="00D5136E" w:rsidRPr="003F17AE">
              <w:rPr>
                <w:rFonts w:ascii="Times New Roman" w:hAnsi="Times New Roman"/>
                <w:sz w:val="16"/>
                <w:lang w:val="en-US" w:eastAsia="ko-KR"/>
              </w:rPr>
              <w:t> </w:t>
            </w:r>
            <w:r w:rsidRPr="003F17AE">
              <w:rPr>
                <w:rFonts w:ascii="Times New Roman" w:hAnsi="Times New Roman"/>
              </w:rPr>
              <w:t>=</w:t>
            </w:r>
            <w:r w:rsidRPr="003F17AE">
              <w:rPr>
                <w:rFonts w:ascii="Times New Roman" w:hAnsi="Times New Roman" w:hint="eastAsia"/>
                <w:lang w:eastAsia="ko-KR"/>
              </w:rPr>
              <w:t xml:space="preserve"> </w:t>
            </w:r>
            <w:r w:rsidRPr="003F17AE">
              <w:rPr>
                <w:rFonts w:ascii="Times New Roman" w:hAnsi="Times New Roman"/>
              </w:rPr>
              <w:t>−1)</w:t>
            </w:r>
          </w:p>
        </w:tc>
        <w:tc>
          <w:tcPr>
            <w:tcW w:w="1152" w:type="dxa"/>
            <w:tcBorders>
              <w:top w:val="single" w:sz="2" w:space="0" w:color="auto"/>
              <w:left w:val="single" w:sz="6" w:space="0" w:color="auto"/>
              <w:bottom w:val="single" w:sz="2" w:space="0" w:color="auto"/>
              <w:right w:val="single" w:sz="6" w:space="0" w:color="auto"/>
            </w:tcBorders>
          </w:tcPr>
          <w:p w14:paraId="538178DE" w14:textId="77777777" w:rsidR="00272D61" w:rsidRPr="003F17AE" w:rsidRDefault="00272D61" w:rsidP="00E14050">
            <w:pPr>
              <w:pStyle w:val="tablecell"/>
            </w:pPr>
          </w:p>
        </w:tc>
      </w:tr>
      <w:tr w:rsidR="00272D61" w:rsidRPr="003F17AE" w14:paraId="181F521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5034383" w14:textId="77777777" w:rsidR="00272D61" w:rsidRPr="003F17AE" w:rsidRDefault="00272D61" w:rsidP="00272D61">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lastNZPosInCG = n</w:t>
            </w:r>
          </w:p>
        </w:tc>
        <w:tc>
          <w:tcPr>
            <w:tcW w:w="1152" w:type="dxa"/>
            <w:tcBorders>
              <w:top w:val="single" w:sz="2" w:space="0" w:color="auto"/>
              <w:left w:val="single" w:sz="6" w:space="0" w:color="auto"/>
              <w:bottom w:val="single" w:sz="2" w:space="0" w:color="auto"/>
              <w:right w:val="single" w:sz="6" w:space="0" w:color="auto"/>
            </w:tcBorders>
          </w:tcPr>
          <w:p w14:paraId="6941B08F" w14:textId="77777777" w:rsidR="00272D61" w:rsidRPr="003F17AE" w:rsidRDefault="00272D61" w:rsidP="00E14050">
            <w:pPr>
              <w:pStyle w:val="tablecell"/>
            </w:pPr>
          </w:p>
        </w:tc>
      </w:tr>
      <w:tr w:rsidR="00272D61" w:rsidRPr="003F17AE" w14:paraId="2B7F19B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49D04AA" w14:textId="77777777" w:rsidR="00272D61" w:rsidRPr="003F17AE" w:rsidRDefault="00272D61" w:rsidP="00272D61">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firstNZPosInCG = n</w:t>
            </w:r>
          </w:p>
        </w:tc>
        <w:tc>
          <w:tcPr>
            <w:tcW w:w="1152" w:type="dxa"/>
            <w:tcBorders>
              <w:top w:val="single" w:sz="2" w:space="0" w:color="auto"/>
              <w:left w:val="single" w:sz="6" w:space="0" w:color="auto"/>
              <w:bottom w:val="single" w:sz="2" w:space="0" w:color="auto"/>
              <w:right w:val="single" w:sz="6" w:space="0" w:color="auto"/>
            </w:tcBorders>
          </w:tcPr>
          <w:p w14:paraId="16C8AC1A" w14:textId="77777777" w:rsidR="00272D61" w:rsidRPr="003F17AE" w:rsidRDefault="00272D61" w:rsidP="00E14050">
            <w:pPr>
              <w:pStyle w:val="tablecell"/>
            </w:pPr>
          </w:p>
        </w:tc>
      </w:tr>
      <w:tr w:rsidR="00272D61" w:rsidRPr="003F17AE" w14:paraId="19991130"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60A6B21" w14:textId="77777777" w:rsidR="00272D61" w:rsidRPr="003F17AE" w:rsidRDefault="00207D0D"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272D61" w:rsidRPr="003F17AE">
              <w:rPr>
                <w:rFonts w:ascii="Times New Roman" w:hAnsi="Times New Roman" w:hint="eastAsia"/>
                <w:lang w:eastAsia="ko-KR"/>
              </w:rPr>
              <w:t>}</w:t>
            </w:r>
          </w:p>
        </w:tc>
        <w:tc>
          <w:tcPr>
            <w:tcW w:w="1152" w:type="dxa"/>
            <w:tcBorders>
              <w:top w:val="single" w:sz="2" w:space="0" w:color="auto"/>
              <w:left w:val="single" w:sz="6" w:space="0" w:color="auto"/>
              <w:bottom w:val="single" w:sz="2" w:space="0" w:color="auto"/>
              <w:right w:val="single" w:sz="6" w:space="0" w:color="auto"/>
            </w:tcBorders>
          </w:tcPr>
          <w:p w14:paraId="18BCAF2D" w14:textId="77777777" w:rsidR="00272D61" w:rsidRPr="003F17AE" w:rsidRDefault="00272D61" w:rsidP="00E14050">
            <w:pPr>
              <w:pStyle w:val="tablecell"/>
            </w:pPr>
          </w:p>
        </w:tc>
      </w:tr>
      <w:tr w:rsidR="00272D61" w:rsidRPr="003F17AE" w14:paraId="6007DD2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0352EFD"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33585D81" w14:textId="77777777" w:rsidR="00272D61" w:rsidRPr="003F17AE" w:rsidRDefault="00272D61" w:rsidP="00E14050">
            <w:pPr>
              <w:pStyle w:val="tablecell"/>
            </w:pPr>
          </w:p>
        </w:tc>
      </w:tr>
      <w:tr w:rsidR="00272D61" w:rsidRPr="003F17AE" w14:paraId="79AECA5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8BCF3D8"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t>signHidden =</w:t>
            </w:r>
            <w:r w:rsidRPr="003F17AE">
              <w:rPr>
                <w:rFonts w:ascii="Times New Roman" w:hAnsi="Times New Roman" w:hint="eastAsia"/>
                <w:lang w:eastAsia="ko-KR"/>
              </w:rPr>
              <w:t xml:space="preserve"> (</w:t>
            </w:r>
            <w:r w:rsidRPr="003F17AE">
              <w:rPr>
                <w:rFonts w:ascii="Times New Roman" w:hAnsi="Times New Roman"/>
              </w:rPr>
              <w:t xml:space="preserve"> lastNZPosInCG – firstNZPosInCG &gt;= sign_hiding_threshold</w:t>
            </w:r>
            <w:r w:rsidRPr="003F17AE">
              <w:rPr>
                <w:rFonts w:ascii="Times New Roman" w:hAnsi="Times New Roman" w:hint="eastAsia"/>
                <w:lang w:eastAsia="ko-KR"/>
              </w:rPr>
              <w:t>) ? 1 : 0</w:t>
            </w:r>
          </w:p>
        </w:tc>
        <w:tc>
          <w:tcPr>
            <w:tcW w:w="1152" w:type="dxa"/>
            <w:tcBorders>
              <w:top w:val="single" w:sz="2" w:space="0" w:color="auto"/>
              <w:left w:val="single" w:sz="6" w:space="0" w:color="auto"/>
              <w:bottom w:val="single" w:sz="2" w:space="0" w:color="auto"/>
              <w:right w:val="single" w:sz="6" w:space="0" w:color="auto"/>
            </w:tcBorders>
          </w:tcPr>
          <w:p w14:paraId="73E37FE8" w14:textId="77777777" w:rsidR="00272D61" w:rsidRPr="003F17AE" w:rsidRDefault="00272D61" w:rsidP="00E14050">
            <w:pPr>
              <w:pStyle w:val="tablecell"/>
            </w:pPr>
          </w:p>
        </w:tc>
      </w:tr>
      <w:tr w:rsidR="00272D61" w:rsidRPr="003F17AE" w14:paraId="503E75C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195242D" w14:textId="77777777" w:rsidR="00272D61" w:rsidRPr="003F17AE" w:rsidRDefault="00272D61"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t>if(</w:t>
            </w:r>
            <w:r w:rsidRPr="003F17AE">
              <w:rPr>
                <w:rFonts w:ascii="Times New Roman" w:hAnsi="Times New Roman" w:hint="eastAsia"/>
                <w:lang w:eastAsia="ko-KR"/>
              </w:rPr>
              <w:t xml:space="preserve"> </w:t>
            </w:r>
            <w:r w:rsidRPr="003F17AE">
              <w:rPr>
                <w:rFonts w:ascii="Times New Roman" w:hAnsi="Times New Roman"/>
              </w:rPr>
              <w:t>firstGreater1CoeffIdx != −1</w:t>
            </w:r>
            <w:r w:rsidRPr="003F17AE">
              <w:rPr>
                <w:rFonts w:ascii="Times New Roman" w:hAnsi="Times New Roman" w:hint="eastAsia"/>
                <w:lang w:eastAsia="ko-KR"/>
              </w:rPr>
              <w:t xml:space="preserve"> </w:t>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1199B196" w14:textId="77777777" w:rsidR="00272D61" w:rsidRPr="003F17AE" w:rsidRDefault="00272D61" w:rsidP="00E14050">
            <w:pPr>
              <w:pStyle w:val="tablecell"/>
            </w:pPr>
          </w:p>
        </w:tc>
      </w:tr>
      <w:tr w:rsidR="00272D61" w:rsidRPr="003F17AE" w14:paraId="4E4DC474"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739F6B1" w14:textId="77777777" w:rsidR="00272D61" w:rsidRPr="003F17AE" w:rsidRDefault="00272D61"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bCs/>
              </w:rPr>
              <w:t>coeff_abs_level_greater2_flag[</w:t>
            </w:r>
            <w:r w:rsidRPr="003F17AE">
              <w:rPr>
                <w:rFonts w:ascii="Times New Roman" w:hAnsi="Times New Roman"/>
              </w:rPr>
              <w:t> firstGreater1CoeffIdx</w:t>
            </w:r>
            <w:r w:rsidRPr="003F17AE">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14:paraId="55B9A723" w14:textId="77777777" w:rsidR="00272D61" w:rsidRPr="003F17AE" w:rsidRDefault="00272D61" w:rsidP="00E14050">
            <w:pPr>
              <w:pStyle w:val="tablecell"/>
            </w:pPr>
            <w:r w:rsidRPr="003F17AE">
              <w:t>ae(v)</w:t>
            </w:r>
          </w:p>
        </w:tc>
      </w:tr>
      <w:tr w:rsidR="00272D61" w:rsidRPr="003F17AE" w14:paraId="1C16BFC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8766EB5" w14:textId="77777777" w:rsidR="00272D61" w:rsidRPr="003F17AE" w:rsidRDefault="00272D61"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14:paraId="1281E40F" w14:textId="77777777" w:rsidR="00272D61" w:rsidRPr="003F17AE" w:rsidRDefault="00272D61" w:rsidP="00E14050">
            <w:pPr>
              <w:pStyle w:val="tablecell"/>
            </w:pPr>
          </w:p>
        </w:tc>
      </w:tr>
      <w:tr w:rsidR="00272D61" w:rsidRPr="003F17AE" w14:paraId="060D82F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FC9300F" w14:textId="77777777" w:rsidR="00272D61" w:rsidRPr="003F17AE" w:rsidRDefault="00272D61" w:rsidP="000A4AE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xC = ScanOrder[ log2TrafoWidth ][ log2TrafoHeight ][ scanIdx ][ n + offset ][ 0 ]</w:t>
            </w:r>
          </w:p>
        </w:tc>
        <w:tc>
          <w:tcPr>
            <w:tcW w:w="1152" w:type="dxa"/>
            <w:tcBorders>
              <w:top w:val="single" w:sz="2" w:space="0" w:color="auto"/>
              <w:left w:val="single" w:sz="6" w:space="0" w:color="auto"/>
              <w:bottom w:val="single" w:sz="2" w:space="0" w:color="auto"/>
              <w:right w:val="single" w:sz="6" w:space="0" w:color="auto"/>
            </w:tcBorders>
          </w:tcPr>
          <w:p w14:paraId="54456A58" w14:textId="77777777" w:rsidR="00272D61" w:rsidRPr="003F17AE" w:rsidRDefault="00272D61" w:rsidP="00E14050">
            <w:pPr>
              <w:pStyle w:val="tablecell"/>
            </w:pPr>
          </w:p>
        </w:tc>
      </w:tr>
      <w:tr w:rsidR="00272D61" w:rsidRPr="003F17AE" w14:paraId="741AB6B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F662522" w14:textId="77777777" w:rsidR="00272D61" w:rsidRPr="003F17AE" w:rsidRDefault="00272D61" w:rsidP="000A4AE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yC = ScanOrder[ log2TrafoWidth ][ log2TrafoHeight ][ scanIdx ][ n + offset ][ 1 ]</w:t>
            </w:r>
          </w:p>
        </w:tc>
        <w:tc>
          <w:tcPr>
            <w:tcW w:w="1152" w:type="dxa"/>
            <w:tcBorders>
              <w:top w:val="single" w:sz="2" w:space="0" w:color="auto"/>
              <w:left w:val="single" w:sz="6" w:space="0" w:color="auto"/>
              <w:bottom w:val="single" w:sz="2" w:space="0" w:color="auto"/>
              <w:right w:val="single" w:sz="6" w:space="0" w:color="auto"/>
            </w:tcBorders>
          </w:tcPr>
          <w:p w14:paraId="1CAB564E" w14:textId="77777777" w:rsidR="00272D61" w:rsidRPr="003F17AE" w:rsidRDefault="00272D61" w:rsidP="00E14050">
            <w:pPr>
              <w:pStyle w:val="tablecell"/>
            </w:pPr>
          </w:p>
        </w:tc>
      </w:tr>
      <w:tr w:rsidR="00272D61" w:rsidRPr="003F17AE" w14:paraId="1FBB2D1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FE07627" w14:textId="77777777" w:rsidR="00272D61" w:rsidRPr="003F17AE" w:rsidRDefault="00272D61" w:rsidP="0065356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significant_coeff_flag[ xC ][ yC ] </w:t>
            </w:r>
            <w:r w:rsidR="00AD569A" w:rsidRPr="003F17AE">
              <w:rPr>
                <w:rFonts w:ascii="Times New Roman" w:hAnsi="Times New Roman" w:hint="eastAsia"/>
                <w:lang w:eastAsia="ko-KR"/>
              </w:rPr>
              <w:t xml:space="preserve"> </w:t>
            </w:r>
            <w:r w:rsidR="00270727" w:rsidRPr="003F17AE">
              <w:rPr>
                <w:rFonts w:ascii="Times New Roman" w:hAnsi="Times New Roman" w:hint="eastAsia"/>
                <w:lang w:eastAsia="ko-KR"/>
              </w:rPr>
              <w:t>&amp;&amp;</w:t>
            </w:r>
            <w:r w:rsidR="0048199D" w:rsidRPr="003F17AE">
              <w:rPr>
                <w:rFonts w:ascii="Times New Roman" w:hAnsi="Times New Roman"/>
              </w:rPr>
              <w:br/>
            </w:r>
            <w:r w:rsidR="0048199D" w:rsidRPr="003F17AE">
              <w:rPr>
                <w:rFonts w:ascii="Times New Roman" w:hAnsi="Times New Roman"/>
              </w:rPr>
              <w:tab/>
            </w:r>
            <w:r w:rsidR="0048199D" w:rsidRPr="003F17AE">
              <w:rPr>
                <w:rFonts w:ascii="Times New Roman" w:hAnsi="Times New Roman"/>
              </w:rPr>
              <w:tab/>
            </w:r>
            <w:r w:rsidR="0048199D" w:rsidRPr="003F17AE">
              <w:rPr>
                <w:rFonts w:ascii="Times New Roman" w:hAnsi="Times New Roman"/>
              </w:rPr>
              <w:tab/>
            </w:r>
            <w:r w:rsidR="0048199D" w:rsidRPr="003F17AE">
              <w:rPr>
                <w:rFonts w:ascii="Times New Roman" w:hAnsi="Times New Roman"/>
              </w:rPr>
              <w:tab/>
            </w:r>
            <w:r w:rsidR="00270727" w:rsidRPr="003F17AE">
              <w:rPr>
                <w:rFonts w:ascii="Times New Roman" w:hAnsi="Times New Roman"/>
              </w:rPr>
              <w:t>(!sign_data_hiding</w:t>
            </w:r>
            <w:r w:rsidR="00270727" w:rsidRPr="003F17AE">
              <w:rPr>
                <w:rFonts w:ascii="Times New Roman" w:hAnsi="Times New Roman" w:hint="eastAsia"/>
                <w:lang w:eastAsia="ko-KR"/>
              </w:rPr>
              <w:t>_flag</w:t>
            </w:r>
            <w:r w:rsidR="00270727" w:rsidRPr="003F17AE">
              <w:rPr>
                <w:rFonts w:ascii="Times New Roman" w:hAnsi="Times New Roman"/>
              </w:rPr>
              <w:t xml:space="preserve"> </w:t>
            </w:r>
            <w:r w:rsidR="0048199D" w:rsidRPr="003F17AE">
              <w:rPr>
                <w:rFonts w:ascii="Times New Roman" w:hAnsi="Times New Roman"/>
              </w:rPr>
              <w:t>| |</w:t>
            </w:r>
            <w:r w:rsidR="00270727" w:rsidRPr="003F17AE">
              <w:rPr>
                <w:rFonts w:ascii="Times New Roman" w:hAnsi="Times New Roman"/>
              </w:rPr>
              <w:t xml:space="preserve"> !signHidden </w:t>
            </w:r>
            <w:r w:rsidR="0048199D" w:rsidRPr="003F17AE">
              <w:rPr>
                <w:rFonts w:ascii="Times New Roman" w:hAnsi="Times New Roman"/>
              </w:rPr>
              <w:t>| |</w:t>
            </w:r>
            <w:r w:rsidR="00270727" w:rsidRPr="003F17AE">
              <w:rPr>
                <w:rFonts w:ascii="Times New Roman" w:hAnsi="Times New Roman"/>
              </w:rPr>
              <w:t xml:space="preserve"> n != firstNZPosInCG</w:t>
            </w:r>
            <w:r w:rsidR="00270727" w:rsidRPr="003F17AE">
              <w:rPr>
                <w:rFonts w:ascii="Times New Roman" w:hAnsi="Times New Roman" w:hint="eastAsia"/>
                <w:lang w:eastAsia="ko-KR"/>
              </w:rPr>
              <w:t>)</w:t>
            </w:r>
            <w:r w:rsidR="00AD569A" w:rsidRPr="003F17AE">
              <w:rPr>
                <w:rFonts w:ascii="Times New Roman" w:hAnsi="Times New Roman" w:hint="eastAsia"/>
                <w:lang w:eastAsia="ko-KR"/>
              </w:rPr>
              <w:t xml:space="preserve"> </w:t>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212190C2" w14:textId="77777777" w:rsidR="00272D61" w:rsidRPr="003F17AE" w:rsidRDefault="00272D61" w:rsidP="00E14050">
            <w:pPr>
              <w:pStyle w:val="tablecell"/>
            </w:pPr>
          </w:p>
        </w:tc>
      </w:tr>
      <w:tr w:rsidR="00272D61" w:rsidRPr="003F17AE" w14:paraId="21341806"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ABE3B59"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bCs/>
              </w:rPr>
              <w:t>coeff_sign_flag[</w:t>
            </w:r>
            <w:r w:rsidRPr="003F17AE">
              <w:rPr>
                <w:rFonts w:ascii="Times New Roman" w:hAnsi="Times New Roman"/>
              </w:rPr>
              <w:t> n </w:t>
            </w:r>
            <w:r w:rsidRPr="003F17AE">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14:paraId="1EF7BDAB" w14:textId="77777777" w:rsidR="00272D61" w:rsidRPr="003F17AE" w:rsidRDefault="00272D61" w:rsidP="00E14050">
            <w:pPr>
              <w:pStyle w:val="tablecell"/>
            </w:pPr>
            <w:r w:rsidRPr="003F17AE">
              <w:t>ae(v)</w:t>
            </w:r>
          </w:p>
        </w:tc>
      </w:tr>
      <w:tr w:rsidR="00272D61" w:rsidRPr="003F17AE" w14:paraId="2EBE5CC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68A5BEB" w14:textId="77777777" w:rsidR="00272D61" w:rsidRPr="003F17AE" w:rsidRDefault="00272D61" w:rsidP="00F5440B">
            <w:pPr>
              <w:pStyle w:val="tablesyntax"/>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64F539FC" w14:textId="77777777" w:rsidR="00272D61" w:rsidRPr="003F17AE" w:rsidRDefault="00272D61" w:rsidP="00E14050">
            <w:pPr>
              <w:pStyle w:val="tablecell"/>
            </w:pPr>
          </w:p>
        </w:tc>
      </w:tr>
      <w:tr w:rsidR="00AD569A" w:rsidRPr="003F17AE" w14:paraId="464ABBB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7FAFFA9" w14:textId="77777777" w:rsidR="00AD569A" w:rsidRPr="003F17AE" w:rsidRDefault="00AD569A"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t>numSigCoeff = 0</w:t>
            </w:r>
          </w:p>
        </w:tc>
        <w:tc>
          <w:tcPr>
            <w:tcW w:w="1152" w:type="dxa"/>
            <w:tcBorders>
              <w:top w:val="single" w:sz="2" w:space="0" w:color="auto"/>
              <w:left w:val="single" w:sz="6" w:space="0" w:color="auto"/>
              <w:bottom w:val="single" w:sz="2" w:space="0" w:color="auto"/>
              <w:right w:val="single" w:sz="6" w:space="0" w:color="auto"/>
            </w:tcBorders>
          </w:tcPr>
          <w:p w14:paraId="532ED268" w14:textId="77777777" w:rsidR="00AD569A" w:rsidRPr="003F17AE" w:rsidRDefault="00AD569A" w:rsidP="00E14050">
            <w:pPr>
              <w:pStyle w:val="tablecell"/>
            </w:pPr>
          </w:p>
        </w:tc>
      </w:tr>
      <w:tr w:rsidR="00AD569A" w:rsidRPr="003F17AE" w14:paraId="650CD962"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C1056D0" w14:textId="77777777" w:rsidR="00AD569A" w:rsidRPr="003F17AE" w:rsidRDefault="00AD569A"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t>sumAbs = 0</w:t>
            </w:r>
          </w:p>
        </w:tc>
        <w:tc>
          <w:tcPr>
            <w:tcW w:w="1152" w:type="dxa"/>
            <w:tcBorders>
              <w:top w:val="single" w:sz="2" w:space="0" w:color="auto"/>
              <w:left w:val="single" w:sz="6" w:space="0" w:color="auto"/>
              <w:bottom w:val="single" w:sz="2" w:space="0" w:color="auto"/>
              <w:right w:val="single" w:sz="6" w:space="0" w:color="auto"/>
            </w:tcBorders>
          </w:tcPr>
          <w:p w14:paraId="59DF42A7" w14:textId="77777777" w:rsidR="00AD569A" w:rsidRPr="003F17AE" w:rsidRDefault="00AD569A" w:rsidP="00E14050">
            <w:pPr>
              <w:pStyle w:val="tablecell"/>
            </w:pPr>
          </w:p>
        </w:tc>
      </w:tr>
      <w:tr w:rsidR="00AD569A" w:rsidRPr="003F17AE" w14:paraId="59D05D19"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8FC60D7" w14:textId="77777777" w:rsidR="00AD569A" w:rsidRPr="003F17AE" w:rsidRDefault="00AD569A" w:rsidP="002564DB">
            <w:pPr>
              <w:pStyle w:val="tablesyntax"/>
              <w:rPr>
                <w:rFonts w:ascii="Times New Roman" w:hAnsi="Times New Roman"/>
              </w:rPr>
            </w:pPr>
            <w:r w:rsidRPr="003F17AE">
              <w:rPr>
                <w:rFonts w:ascii="Times New Roman" w:hAnsi="Times New Roman"/>
              </w:rPr>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14:paraId="451BE296" w14:textId="77777777" w:rsidR="00AD569A" w:rsidRPr="003F17AE" w:rsidRDefault="00AD569A" w:rsidP="00E14050">
            <w:pPr>
              <w:pStyle w:val="tablecell"/>
            </w:pPr>
          </w:p>
        </w:tc>
      </w:tr>
      <w:tr w:rsidR="00AD569A" w:rsidRPr="003F17AE" w14:paraId="62F0BC9F"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2990624C" w14:textId="77777777" w:rsidR="00AD569A" w:rsidRPr="003F17AE" w:rsidRDefault="00AD569A" w:rsidP="000A4AE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xC = ScanOrder[ log2TrafoWidth ][ log2TrafoHeight ][ scanIdx ][ n + offset ][ 0 ]</w:t>
            </w:r>
          </w:p>
        </w:tc>
        <w:tc>
          <w:tcPr>
            <w:tcW w:w="1152" w:type="dxa"/>
            <w:tcBorders>
              <w:top w:val="single" w:sz="2" w:space="0" w:color="auto"/>
              <w:left w:val="single" w:sz="6" w:space="0" w:color="auto"/>
              <w:bottom w:val="single" w:sz="2" w:space="0" w:color="auto"/>
              <w:right w:val="single" w:sz="6" w:space="0" w:color="auto"/>
            </w:tcBorders>
          </w:tcPr>
          <w:p w14:paraId="2317CBC3" w14:textId="77777777" w:rsidR="00AD569A" w:rsidRPr="003F17AE" w:rsidRDefault="00AD569A" w:rsidP="00E14050">
            <w:pPr>
              <w:pStyle w:val="tablecell"/>
            </w:pPr>
          </w:p>
        </w:tc>
      </w:tr>
      <w:tr w:rsidR="00AD569A" w:rsidRPr="003F17AE" w14:paraId="44573B0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8811639" w14:textId="77777777" w:rsidR="00AD569A" w:rsidRPr="003F17AE" w:rsidRDefault="00AD569A" w:rsidP="000A4AE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yC = ScanOrder[ log2TrafoWidth ][ log2TrafoHeight ][ scanIdx ][ n + offset ][ 1 ]</w:t>
            </w:r>
          </w:p>
        </w:tc>
        <w:tc>
          <w:tcPr>
            <w:tcW w:w="1152" w:type="dxa"/>
            <w:tcBorders>
              <w:top w:val="single" w:sz="2" w:space="0" w:color="auto"/>
              <w:left w:val="single" w:sz="6" w:space="0" w:color="auto"/>
              <w:bottom w:val="single" w:sz="2" w:space="0" w:color="auto"/>
              <w:right w:val="single" w:sz="6" w:space="0" w:color="auto"/>
            </w:tcBorders>
          </w:tcPr>
          <w:p w14:paraId="1B3E6938" w14:textId="77777777" w:rsidR="00AD569A" w:rsidRPr="003F17AE" w:rsidRDefault="00AD569A" w:rsidP="00E14050">
            <w:pPr>
              <w:pStyle w:val="tablecell"/>
            </w:pPr>
          </w:p>
        </w:tc>
      </w:tr>
      <w:tr w:rsidR="00AD569A" w:rsidRPr="003F17AE" w14:paraId="7D53F6D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1801910" w14:textId="77777777" w:rsidR="00AD569A" w:rsidRPr="003F17AE" w:rsidRDefault="00AD569A" w:rsidP="005B5D5D">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if( significant_coeff_flag[ xC ][ yC ] ) {</w:t>
            </w:r>
          </w:p>
        </w:tc>
        <w:tc>
          <w:tcPr>
            <w:tcW w:w="1152" w:type="dxa"/>
            <w:tcBorders>
              <w:top w:val="single" w:sz="2" w:space="0" w:color="auto"/>
              <w:left w:val="single" w:sz="6" w:space="0" w:color="auto"/>
              <w:bottom w:val="single" w:sz="2" w:space="0" w:color="auto"/>
              <w:right w:val="single" w:sz="6" w:space="0" w:color="auto"/>
            </w:tcBorders>
          </w:tcPr>
          <w:p w14:paraId="0A4E6A62" w14:textId="77777777" w:rsidR="00AD569A" w:rsidRPr="003F17AE" w:rsidRDefault="00AD569A" w:rsidP="00E14050">
            <w:pPr>
              <w:pStyle w:val="tablecell"/>
            </w:pPr>
          </w:p>
        </w:tc>
      </w:tr>
      <w:tr w:rsidR="00AD569A" w:rsidRPr="003F17AE" w14:paraId="20ED74E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931434A" w14:textId="77777777" w:rsidR="00AD569A" w:rsidRPr="003F17AE" w:rsidRDefault="00AD569A" w:rsidP="00354A82">
            <w:pPr>
              <w:pStyle w:val="tablesyntax"/>
              <w:tabs>
                <w:tab w:val="left" w:pos="246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baseLevel = 1 + coeff_abs_level_greater1_flag[ n ] + coeff_abs_level_greater2_flag[ n ]</w:t>
            </w:r>
          </w:p>
        </w:tc>
        <w:tc>
          <w:tcPr>
            <w:tcW w:w="1152" w:type="dxa"/>
            <w:tcBorders>
              <w:top w:val="single" w:sz="2" w:space="0" w:color="auto"/>
              <w:left w:val="single" w:sz="6" w:space="0" w:color="auto"/>
              <w:bottom w:val="single" w:sz="2" w:space="0" w:color="auto"/>
              <w:right w:val="single" w:sz="6" w:space="0" w:color="auto"/>
            </w:tcBorders>
          </w:tcPr>
          <w:p w14:paraId="11EF35BE" w14:textId="77777777" w:rsidR="00AD569A" w:rsidRPr="003F17AE" w:rsidRDefault="00AD569A" w:rsidP="00E14050">
            <w:pPr>
              <w:pStyle w:val="tablecell"/>
            </w:pPr>
          </w:p>
        </w:tc>
      </w:tr>
      <w:tr w:rsidR="00AD569A" w:rsidRPr="003F17AE" w14:paraId="7F5F632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50AB2C5E" w14:textId="77777777" w:rsidR="00AD569A" w:rsidRPr="003F17AE" w:rsidRDefault="00AD569A" w:rsidP="00A514EE">
            <w:pPr>
              <w:pStyle w:val="tablesyntax"/>
              <w:tabs>
                <w:tab w:val="left" w:pos="246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if(</w:t>
            </w:r>
            <w:r w:rsidRPr="003F17AE">
              <w:rPr>
                <w:rFonts w:ascii="Times New Roman" w:hAnsi="Times New Roman" w:hint="eastAsia"/>
                <w:lang w:eastAsia="ko-KR"/>
              </w:rPr>
              <w:t xml:space="preserve"> </w:t>
            </w:r>
            <w:r w:rsidRPr="003F17AE">
              <w:rPr>
                <w:rFonts w:ascii="Times New Roman" w:hAnsi="Times New Roman"/>
              </w:rPr>
              <w:t xml:space="preserve">baseLevel </w:t>
            </w:r>
            <w:r w:rsidR="00BF40E3" w:rsidRPr="003F17AE">
              <w:rPr>
                <w:rFonts w:ascii="Times New Roman" w:hAnsi="Times New Roman"/>
              </w:rPr>
              <w:t>= =</w:t>
            </w:r>
            <w:r w:rsidRPr="003F17AE">
              <w:rPr>
                <w:rFonts w:ascii="Times New Roman" w:hAnsi="Times New Roman"/>
              </w:rPr>
              <w:t xml:space="preserve"> </w:t>
            </w:r>
            <w:r w:rsidR="00A514EE" w:rsidRPr="003F17AE">
              <w:rPr>
                <w:rFonts w:ascii="Times New Roman" w:hAnsi="Times New Roman"/>
              </w:rPr>
              <w:t xml:space="preserve">( ( </w:t>
            </w:r>
            <w:r w:rsidRPr="003F17AE">
              <w:rPr>
                <w:rFonts w:ascii="Times New Roman" w:hAnsi="Times New Roman"/>
              </w:rPr>
              <w:t>numSigCoeff &lt; 8</w:t>
            </w:r>
            <w:r w:rsidR="00A514EE" w:rsidRPr="003F17AE">
              <w:rPr>
                <w:rFonts w:ascii="Times New Roman" w:hAnsi="Times New Roman"/>
              </w:rPr>
              <w:t xml:space="preserve"> )</w:t>
            </w:r>
            <w:r w:rsidRPr="003F17AE">
              <w:rPr>
                <w:rFonts w:ascii="Times New Roman" w:hAnsi="Times New Roman"/>
              </w:rPr>
              <w:t xml:space="preserve"> ? </w:t>
            </w:r>
            <w:r w:rsidR="00A514EE" w:rsidRPr="003F17AE">
              <w:rPr>
                <w:rFonts w:ascii="Times New Roman" w:hAnsi="Times New Roman"/>
              </w:rPr>
              <w:t xml:space="preserve">( </w:t>
            </w:r>
            <w:r w:rsidRPr="003F17AE">
              <w:rPr>
                <w:rFonts w:ascii="Times New Roman" w:hAnsi="Times New Roman"/>
              </w:rPr>
              <w:t xml:space="preserve">(n </w:t>
            </w:r>
            <w:r w:rsidR="00BF40E3" w:rsidRPr="003F17AE">
              <w:rPr>
                <w:rFonts w:ascii="Times New Roman" w:hAnsi="Times New Roman"/>
              </w:rPr>
              <w:t>= =</w:t>
            </w:r>
            <w:r w:rsidRPr="003F17AE">
              <w:rPr>
                <w:rFonts w:ascii="Times New Roman" w:hAnsi="Times New Roman"/>
              </w:rPr>
              <w:t xml:space="preserve"> firstGreater1CoeffIdx)</w:t>
            </w:r>
            <w:r w:rsidR="00A514EE" w:rsidRPr="003F17AE">
              <w:rPr>
                <w:rFonts w:ascii="Times New Roman" w:hAnsi="Times New Roman"/>
              </w:rPr>
              <w:t xml:space="preserve"> ? 3 : 2 )</w:t>
            </w:r>
            <w:r w:rsidRPr="003F17AE">
              <w:rPr>
                <w:rFonts w:ascii="Times New Roman" w:hAnsi="Times New Roman"/>
              </w:rPr>
              <w:t xml:space="preserve"> : 1 )</w:t>
            </w:r>
            <w:r w:rsidR="00A514EE" w:rsidRPr="003F17AE">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14:paraId="51D1F98C" w14:textId="77777777" w:rsidR="00AD569A" w:rsidRPr="003F17AE" w:rsidRDefault="00AD569A" w:rsidP="00E14050">
            <w:pPr>
              <w:pStyle w:val="tablecell"/>
            </w:pPr>
          </w:p>
        </w:tc>
      </w:tr>
      <w:tr w:rsidR="00AD569A" w:rsidRPr="003F17AE" w14:paraId="4886C8C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096C7DBB" w14:textId="77777777" w:rsidR="00AD569A" w:rsidRPr="003F17AE" w:rsidRDefault="00AD569A" w:rsidP="00354A82">
            <w:pPr>
              <w:pStyle w:val="tablesyntax"/>
              <w:tabs>
                <w:tab w:val="left" w:pos="246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coeff_abs_level_remaining[</w:t>
            </w:r>
            <w:r w:rsidRPr="003F17AE">
              <w:rPr>
                <w:rFonts w:ascii="Times New Roman" w:hAnsi="Times New Roman"/>
              </w:rPr>
              <w:t> n </w:t>
            </w:r>
            <w:r w:rsidRPr="003F17AE">
              <w:rPr>
                <w:rFonts w:ascii="Times New Roman" w:hAnsi="Times New Roman"/>
                <w:b/>
              </w:rPr>
              <w:t>]</w:t>
            </w:r>
          </w:p>
        </w:tc>
        <w:tc>
          <w:tcPr>
            <w:tcW w:w="1152" w:type="dxa"/>
            <w:tcBorders>
              <w:top w:val="single" w:sz="2" w:space="0" w:color="auto"/>
              <w:left w:val="single" w:sz="6" w:space="0" w:color="auto"/>
              <w:bottom w:val="single" w:sz="2" w:space="0" w:color="auto"/>
              <w:right w:val="single" w:sz="6" w:space="0" w:color="auto"/>
            </w:tcBorders>
          </w:tcPr>
          <w:p w14:paraId="22203465" w14:textId="77777777" w:rsidR="00AD569A" w:rsidRPr="003F17AE" w:rsidRDefault="00AD569A" w:rsidP="00E14050">
            <w:pPr>
              <w:pStyle w:val="tablecell"/>
            </w:pPr>
            <w:r w:rsidRPr="003F17AE">
              <w:rPr>
                <w:rFonts w:hint="eastAsia"/>
                <w:lang w:eastAsia="ko-KR"/>
              </w:rPr>
              <w:t>ae(v)</w:t>
            </w:r>
          </w:p>
        </w:tc>
      </w:tr>
      <w:tr w:rsidR="00AD569A" w:rsidRPr="003F17AE" w14:paraId="7AD28DFA"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5D15C12" w14:textId="77777777" w:rsidR="00AD569A" w:rsidRPr="003F17AE" w:rsidRDefault="00AD569A" w:rsidP="00354A82">
            <w:pPr>
              <w:pStyle w:val="tablesyntax"/>
              <w:tabs>
                <w:tab w:val="left" w:pos="2465"/>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transCoeffLevel[ x0 ][ y0 ][ cIdx ][ xC ][ yC ] = </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 coeff_abs_level_remaining[ n ] + baseLevel ) * ( 1 − 2 * coeff_sign_flag[ n ] )</w:t>
            </w:r>
          </w:p>
        </w:tc>
        <w:tc>
          <w:tcPr>
            <w:tcW w:w="1152" w:type="dxa"/>
            <w:tcBorders>
              <w:top w:val="single" w:sz="2" w:space="0" w:color="auto"/>
              <w:left w:val="single" w:sz="6" w:space="0" w:color="auto"/>
              <w:bottom w:val="single" w:sz="2" w:space="0" w:color="auto"/>
              <w:right w:val="single" w:sz="6" w:space="0" w:color="auto"/>
            </w:tcBorders>
          </w:tcPr>
          <w:p w14:paraId="7BC62050" w14:textId="77777777" w:rsidR="00AD569A" w:rsidRPr="003F17AE" w:rsidRDefault="00AD569A" w:rsidP="00E14050">
            <w:pPr>
              <w:pStyle w:val="tablecell"/>
            </w:pPr>
          </w:p>
        </w:tc>
      </w:tr>
      <w:tr w:rsidR="00AD569A" w:rsidRPr="003F17AE" w14:paraId="63ACCE66"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A9DA5D4" w14:textId="77777777" w:rsidR="00AD569A" w:rsidRPr="003F17AE" w:rsidRDefault="00AD569A" w:rsidP="00E14050">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if(</w:t>
            </w:r>
            <w:r w:rsidRPr="003F17AE">
              <w:rPr>
                <w:rFonts w:ascii="Times New Roman" w:hAnsi="Times New Roman" w:hint="eastAsia"/>
                <w:lang w:eastAsia="ko-KR"/>
              </w:rPr>
              <w:t xml:space="preserve"> </w:t>
            </w:r>
            <w:r w:rsidRPr="003F17AE">
              <w:rPr>
                <w:rFonts w:ascii="Times New Roman" w:hAnsi="Times New Roman"/>
              </w:rPr>
              <w:t>sign_data_hiding</w:t>
            </w:r>
            <w:r w:rsidRPr="003F17AE">
              <w:rPr>
                <w:rFonts w:ascii="Times New Roman" w:hAnsi="Times New Roman" w:hint="eastAsia"/>
                <w:lang w:eastAsia="ko-KR"/>
              </w:rPr>
              <w:t xml:space="preserve">_flag  </w:t>
            </w:r>
            <w:r w:rsidRPr="003F17AE">
              <w:rPr>
                <w:rFonts w:ascii="Times New Roman" w:hAnsi="Times New Roman"/>
              </w:rPr>
              <w:t>&amp;&amp;</w:t>
            </w:r>
            <w:r w:rsidRPr="003F17AE">
              <w:rPr>
                <w:rFonts w:ascii="Times New Roman" w:hAnsi="Times New Roman" w:hint="eastAsia"/>
                <w:lang w:eastAsia="ko-KR"/>
              </w:rPr>
              <w:t xml:space="preserve">  </w:t>
            </w:r>
            <w:r w:rsidRPr="003F17AE">
              <w:rPr>
                <w:rFonts w:ascii="Times New Roman" w:hAnsi="Times New Roman"/>
              </w:rPr>
              <w:t>signHidden</w:t>
            </w:r>
            <w:r w:rsidRPr="003F17AE">
              <w:rPr>
                <w:rFonts w:ascii="Times New Roman" w:hAnsi="Times New Roman" w:hint="eastAsia"/>
                <w:lang w:eastAsia="ko-KR"/>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14:paraId="0CEFB985" w14:textId="77777777" w:rsidR="00AD569A" w:rsidRPr="003F17AE" w:rsidRDefault="00AD569A" w:rsidP="00E14050">
            <w:pPr>
              <w:pStyle w:val="tablecell"/>
            </w:pPr>
          </w:p>
        </w:tc>
      </w:tr>
      <w:tr w:rsidR="00AD569A" w:rsidRPr="003F17AE" w14:paraId="6C49EEE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77709E6" w14:textId="77777777" w:rsidR="00AD569A" w:rsidRPr="003F17AE" w:rsidRDefault="00AD569A" w:rsidP="00E14050">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sumAbs += ( coeff_abs_level_remaining[ n ] + baseLevel )</w:t>
            </w:r>
          </w:p>
        </w:tc>
        <w:tc>
          <w:tcPr>
            <w:tcW w:w="1152" w:type="dxa"/>
            <w:tcBorders>
              <w:top w:val="single" w:sz="2" w:space="0" w:color="auto"/>
              <w:left w:val="single" w:sz="6" w:space="0" w:color="auto"/>
              <w:bottom w:val="single" w:sz="2" w:space="0" w:color="auto"/>
              <w:right w:val="single" w:sz="6" w:space="0" w:color="auto"/>
            </w:tcBorders>
          </w:tcPr>
          <w:p w14:paraId="2CC3BD82" w14:textId="77777777" w:rsidR="00AD569A" w:rsidRPr="003F17AE" w:rsidRDefault="00AD569A" w:rsidP="00E14050">
            <w:pPr>
              <w:pStyle w:val="tablecell"/>
            </w:pPr>
          </w:p>
        </w:tc>
      </w:tr>
      <w:tr w:rsidR="00AD569A" w:rsidRPr="003F17AE" w14:paraId="5BE8310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B5FFDF8" w14:textId="77777777" w:rsidR="00AD569A" w:rsidRPr="003F17AE" w:rsidRDefault="00AD569A" w:rsidP="00E14050">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if(</w:t>
            </w:r>
            <w:r w:rsidRPr="003F17AE">
              <w:rPr>
                <w:rFonts w:ascii="Times New Roman" w:hAnsi="Times New Roman" w:hint="eastAsia"/>
                <w:lang w:eastAsia="ko-KR"/>
              </w:rPr>
              <w:t xml:space="preserve"> </w:t>
            </w:r>
            <w:r w:rsidRPr="003F17AE">
              <w:rPr>
                <w:rFonts w:ascii="Times New Roman" w:hAnsi="Times New Roman"/>
              </w:rPr>
              <w:t>n</w:t>
            </w:r>
            <w:r w:rsidRPr="003F17AE">
              <w:rPr>
                <w:rFonts w:ascii="Times New Roman" w:hAnsi="Times New Roman" w:hint="eastAsia"/>
                <w:lang w:eastAsia="ko-KR"/>
              </w:rPr>
              <w:t xml:space="preserve"> </w:t>
            </w:r>
            <w:r w:rsidR="00BF40E3" w:rsidRPr="003F17AE">
              <w:rPr>
                <w:rFonts w:ascii="Times New Roman" w:hAnsi="Times New Roman"/>
              </w:rPr>
              <w:t>= =</w:t>
            </w:r>
            <w:r w:rsidRPr="003F17AE">
              <w:rPr>
                <w:rFonts w:ascii="Times New Roman" w:hAnsi="Times New Roman" w:hint="eastAsia"/>
                <w:lang w:eastAsia="ko-KR"/>
              </w:rPr>
              <w:t xml:space="preserve"> </w:t>
            </w:r>
            <w:r w:rsidRPr="003F17AE">
              <w:rPr>
                <w:rFonts w:ascii="Times New Roman" w:hAnsi="Times New Roman"/>
              </w:rPr>
              <w:t>firstNZPosInCG</w:t>
            </w:r>
            <w:r w:rsidRPr="003F17AE">
              <w:rPr>
                <w:rFonts w:ascii="Times New Roman" w:hAnsi="Times New Roman" w:hint="eastAsia"/>
                <w:lang w:eastAsia="ko-KR"/>
              </w:rPr>
              <w:t xml:space="preserve">  </w:t>
            </w:r>
            <w:r w:rsidRPr="003F17AE">
              <w:rPr>
                <w:rFonts w:ascii="Times New Roman" w:hAnsi="Times New Roman"/>
              </w:rPr>
              <w:t xml:space="preserve">&amp;&amp; </w:t>
            </w:r>
            <w:r w:rsidRPr="003F17AE">
              <w:rPr>
                <w:rFonts w:ascii="Times New Roman" w:hAnsi="Times New Roman" w:hint="eastAsia"/>
                <w:lang w:eastAsia="ko-KR"/>
              </w:rPr>
              <w:t xml:space="preserve"> </w:t>
            </w:r>
            <w:r w:rsidRPr="003F17AE">
              <w:rPr>
                <w:rFonts w:ascii="Times New Roman" w:hAnsi="Times New Roman"/>
              </w:rPr>
              <w:t xml:space="preserve">(sumAbs%2 </w:t>
            </w:r>
            <w:r w:rsidR="00BF40E3" w:rsidRPr="003F17AE">
              <w:rPr>
                <w:rFonts w:ascii="Times New Roman" w:hAnsi="Times New Roman"/>
              </w:rPr>
              <w:t>= =</w:t>
            </w:r>
            <w:r w:rsidRPr="003F17AE">
              <w:rPr>
                <w:rFonts w:ascii="Times New Roman" w:hAnsi="Times New Roman"/>
              </w:rPr>
              <w:t xml:space="preserve"> 1)</w:t>
            </w:r>
            <w:r w:rsidRPr="003F17AE">
              <w:rPr>
                <w:rFonts w:ascii="Times New Roman" w:hAnsi="Times New Roman" w:hint="eastAsia"/>
                <w:lang w:eastAsia="ko-KR"/>
              </w:rPr>
              <w:t xml:space="preserve"> </w:t>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5C9F074E" w14:textId="77777777" w:rsidR="00AD569A" w:rsidRPr="003F17AE" w:rsidRDefault="00AD569A" w:rsidP="00E14050">
            <w:pPr>
              <w:pStyle w:val="tablecell"/>
            </w:pPr>
          </w:p>
        </w:tc>
      </w:tr>
      <w:tr w:rsidR="00AD569A" w:rsidRPr="003F17AE" w14:paraId="4D3C58F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75AE80E8" w14:textId="77777777" w:rsidR="00AD569A" w:rsidRPr="003F17AE" w:rsidRDefault="00AD569A" w:rsidP="00E14050">
            <w:pPr>
              <w:pStyle w:val="tablesyntax"/>
              <w:rPr>
                <w:rFonts w:ascii="Times New Roman" w:hAnsi="Times New Roman"/>
              </w:rPr>
            </w:pP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FR"/>
              </w:rPr>
              <w:t xml:space="preserve">transCoeffLevel[x0][y0][cIdx][xC][yC] = </w:t>
            </w:r>
            <w:r w:rsidRPr="003F17AE">
              <w:rPr>
                <w:rFonts w:ascii="Times New Roman" w:hAnsi="Times New Roman"/>
              </w:rPr>
              <w:t>− </w:t>
            </w:r>
            <w:r w:rsidRPr="003F17AE">
              <w:rPr>
                <w:rFonts w:ascii="Times New Roman" w:hAnsi="Times New Roman"/>
                <w:lang w:val="fr-FR"/>
              </w:rPr>
              <w:t xml:space="preserve"> transCoeffLevel[x0][y0][cIdx][xC][yC]</w:t>
            </w:r>
          </w:p>
        </w:tc>
        <w:tc>
          <w:tcPr>
            <w:tcW w:w="1152" w:type="dxa"/>
            <w:tcBorders>
              <w:top w:val="single" w:sz="2" w:space="0" w:color="auto"/>
              <w:left w:val="single" w:sz="6" w:space="0" w:color="auto"/>
              <w:bottom w:val="single" w:sz="2" w:space="0" w:color="auto"/>
              <w:right w:val="single" w:sz="6" w:space="0" w:color="auto"/>
            </w:tcBorders>
          </w:tcPr>
          <w:p w14:paraId="42944588" w14:textId="77777777" w:rsidR="00AD569A" w:rsidRPr="003F17AE" w:rsidRDefault="00AD569A" w:rsidP="00E14050">
            <w:pPr>
              <w:pStyle w:val="tablecell"/>
            </w:pPr>
          </w:p>
        </w:tc>
      </w:tr>
      <w:tr w:rsidR="00AD569A" w:rsidRPr="003F17AE" w14:paraId="7086334C"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F2E8893" w14:textId="77777777" w:rsidR="00AD569A" w:rsidRPr="003F17AE" w:rsidRDefault="00AD569A" w:rsidP="00E14050">
            <w:pPr>
              <w:pStyle w:val="tablesyntax"/>
              <w:rPr>
                <w:rFonts w:ascii="Times New Roman" w:hAnsi="Times New Roman"/>
              </w:rPr>
            </w:pP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lang w:val="fr-CA"/>
              </w:rPr>
              <w:tab/>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573A3EC0" w14:textId="77777777" w:rsidR="00AD569A" w:rsidRPr="003F17AE" w:rsidRDefault="00AD569A" w:rsidP="00E14050">
            <w:pPr>
              <w:pStyle w:val="tablecell"/>
            </w:pPr>
          </w:p>
        </w:tc>
      </w:tr>
      <w:tr w:rsidR="00AD569A" w:rsidRPr="003F17AE" w14:paraId="412F2487"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76AEBDC" w14:textId="77777777" w:rsidR="00AD569A" w:rsidRPr="003F17AE" w:rsidRDefault="00AD569A" w:rsidP="00E14050">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numSigCoeff++</w:t>
            </w:r>
          </w:p>
        </w:tc>
        <w:tc>
          <w:tcPr>
            <w:tcW w:w="1152" w:type="dxa"/>
            <w:tcBorders>
              <w:top w:val="single" w:sz="2" w:space="0" w:color="auto"/>
              <w:left w:val="single" w:sz="6" w:space="0" w:color="auto"/>
              <w:bottom w:val="single" w:sz="2" w:space="0" w:color="auto"/>
              <w:right w:val="single" w:sz="6" w:space="0" w:color="auto"/>
            </w:tcBorders>
          </w:tcPr>
          <w:p w14:paraId="0BE73D81" w14:textId="77777777" w:rsidR="00AD569A" w:rsidRPr="003F17AE" w:rsidRDefault="00AD569A" w:rsidP="00E14050">
            <w:pPr>
              <w:pStyle w:val="tablecell"/>
            </w:pPr>
          </w:p>
        </w:tc>
      </w:tr>
      <w:tr w:rsidR="00AD569A" w:rsidRPr="003F17AE" w14:paraId="056097A1"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48991E64" w14:textId="77777777" w:rsidR="00AD569A" w:rsidRPr="003F17AE" w:rsidRDefault="00AD569A" w:rsidP="00E14050">
            <w:pPr>
              <w:pStyle w:val="tablesyntax"/>
              <w:rPr>
                <w:rFonts w:ascii="Times New Roman" w:hAnsi="Times New Roman"/>
                <w:lang w:eastAsia="ko-KR"/>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else</w:t>
            </w:r>
          </w:p>
        </w:tc>
        <w:tc>
          <w:tcPr>
            <w:tcW w:w="1152" w:type="dxa"/>
            <w:tcBorders>
              <w:top w:val="single" w:sz="2" w:space="0" w:color="auto"/>
              <w:left w:val="single" w:sz="6" w:space="0" w:color="auto"/>
              <w:bottom w:val="single" w:sz="2" w:space="0" w:color="auto"/>
              <w:right w:val="single" w:sz="6" w:space="0" w:color="auto"/>
            </w:tcBorders>
          </w:tcPr>
          <w:p w14:paraId="352FC9E1" w14:textId="77777777" w:rsidR="00AD569A" w:rsidRPr="003F17AE" w:rsidRDefault="00AD569A" w:rsidP="00E14050">
            <w:pPr>
              <w:pStyle w:val="tablecell"/>
            </w:pPr>
          </w:p>
        </w:tc>
      </w:tr>
      <w:tr w:rsidR="00AD569A" w:rsidRPr="003F17AE" w14:paraId="20DC2F55"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65A5BBA0" w14:textId="77777777" w:rsidR="00AD569A" w:rsidRPr="003F17AE" w:rsidRDefault="00AD569A" w:rsidP="00E00C86">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t>transCoeffLevel[ x0 ][ y0 ][ cIdx ][ xC ][ yC ] = 0</w:t>
            </w:r>
          </w:p>
        </w:tc>
        <w:tc>
          <w:tcPr>
            <w:tcW w:w="1152" w:type="dxa"/>
            <w:tcBorders>
              <w:top w:val="single" w:sz="2" w:space="0" w:color="auto"/>
              <w:left w:val="single" w:sz="6" w:space="0" w:color="auto"/>
              <w:bottom w:val="single" w:sz="2" w:space="0" w:color="auto"/>
              <w:right w:val="single" w:sz="6" w:space="0" w:color="auto"/>
            </w:tcBorders>
          </w:tcPr>
          <w:p w14:paraId="221BD58C" w14:textId="77777777" w:rsidR="00AD569A" w:rsidRPr="003F17AE" w:rsidRDefault="00AD569A" w:rsidP="00E14050">
            <w:pPr>
              <w:pStyle w:val="tablecell"/>
            </w:pPr>
          </w:p>
        </w:tc>
      </w:tr>
      <w:tr w:rsidR="00AD569A" w:rsidRPr="003F17AE" w14:paraId="12A07EDD"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A1090B1" w14:textId="77777777" w:rsidR="00AD569A" w:rsidRPr="003F17AE" w:rsidRDefault="00AD569A" w:rsidP="00E14050">
            <w:pPr>
              <w:pStyle w:val="tablesyntax"/>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288BB4B6" w14:textId="77777777" w:rsidR="00AD569A" w:rsidRPr="003F17AE" w:rsidRDefault="00AD569A" w:rsidP="00E14050">
            <w:pPr>
              <w:pStyle w:val="tablecell"/>
            </w:pPr>
          </w:p>
        </w:tc>
      </w:tr>
      <w:tr w:rsidR="00AD569A" w:rsidRPr="003F17AE" w14:paraId="7910E998"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322FA879" w14:textId="77777777" w:rsidR="00AD569A" w:rsidRPr="003F17AE" w:rsidRDefault="00AD569A" w:rsidP="00E14050">
            <w:pPr>
              <w:pStyle w:val="tablesyntax"/>
              <w:rPr>
                <w:rFonts w:ascii="Times New Roman" w:hAnsi="Times New Roman"/>
              </w:rPr>
            </w:pP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14:paraId="695EE8AB" w14:textId="77777777" w:rsidR="00AD569A" w:rsidRPr="003F17AE" w:rsidRDefault="00AD569A" w:rsidP="00E14050">
            <w:pPr>
              <w:pStyle w:val="tablecell"/>
            </w:pPr>
          </w:p>
        </w:tc>
      </w:tr>
      <w:tr w:rsidR="00AD569A" w:rsidRPr="003F17AE" w14:paraId="017FD08B" w14:textId="77777777"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14:paraId="18DE67A1" w14:textId="77777777" w:rsidR="00AD569A" w:rsidRPr="003F17AE" w:rsidRDefault="00AD569A" w:rsidP="00E7421D">
            <w:pPr>
              <w:pStyle w:val="tablesyntax"/>
              <w:keepNext w:val="0"/>
              <w:rPr>
                <w:rFonts w:ascii="Times New Roman" w:hAnsi="Times New Roman"/>
              </w:rPr>
            </w:pP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273A4543" w14:textId="77777777" w:rsidR="00AD569A" w:rsidRPr="003F17AE" w:rsidRDefault="00AD569A" w:rsidP="00074F68">
            <w:pPr>
              <w:pStyle w:val="tablecell"/>
              <w:keepNext w:val="0"/>
            </w:pPr>
          </w:p>
        </w:tc>
      </w:tr>
    </w:tbl>
    <w:p w14:paraId="2AC3F753" w14:textId="77777777" w:rsidR="009C7F5B" w:rsidRPr="003F17AE" w:rsidRDefault="009C7F5B" w:rsidP="009C7F5B">
      <w:pPr>
        <w:pStyle w:val="Heading2"/>
      </w:pPr>
      <w:bookmarkStart w:id="380" w:name="_Toc288383062"/>
      <w:bookmarkStart w:id="381" w:name="_Toc288895259"/>
      <w:bookmarkStart w:id="382" w:name="_Toc311216767"/>
      <w:bookmarkStart w:id="383" w:name="_Toc311216768"/>
      <w:bookmarkStart w:id="384" w:name="_Toc311216879"/>
      <w:bookmarkStart w:id="385" w:name="_Toc311216880"/>
      <w:bookmarkStart w:id="386" w:name="_Toc311216881"/>
      <w:bookmarkStart w:id="387" w:name="_Toc311216918"/>
      <w:bookmarkStart w:id="388" w:name="_Toc311216945"/>
      <w:bookmarkStart w:id="389" w:name="_Toc311217033"/>
      <w:bookmarkStart w:id="390" w:name="_Toc311217083"/>
      <w:bookmarkStart w:id="391" w:name="_Toc311217090"/>
      <w:bookmarkStart w:id="392" w:name="_Toc311217097"/>
      <w:bookmarkStart w:id="393" w:name="_Toc311217147"/>
      <w:bookmarkStart w:id="394" w:name="_Toc311217154"/>
      <w:bookmarkStart w:id="395" w:name="_Toc287363772"/>
      <w:bookmarkStart w:id="396" w:name="_Toc311216919"/>
      <w:bookmarkStart w:id="397" w:name="_Toc317198740"/>
      <w:bookmarkStart w:id="398" w:name="_Toc20134270"/>
      <w:bookmarkStart w:id="399" w:name="_Ref26709381"/>
      <w:bookmarkStart w:id="400" w:name="_Ref26709388"/>
      <w:bookmarkStart w:id="401" w:name="_Ref35929786"/>
      <w:bookmarkStart w:id="402" w:name="_Ref36018624"/>
      <w:bookmarkStart w:id="403" w:name="_Ref49872969"/>
      <w:bookmarkStart w:id="404" w:name="_Ref56328998"/>
      <w:bookmarkStart w:id="405" w:name="_Toc77680409"/>
      <w:bookmarkStart w:id="406" w:name="_Ref168374700"/>
      <w:bookmarkStart w:id="407" w:name="_Ref220341814"/>
      <w:bookmarkStart w:id="408" w:name="_Toc226456563"/>
      <w:bookmarkStart w:id="409" w:name="_Toc248045250"/>
      <w:bookmarkStart w:id="410" w:name="_Toc287363777"/>
      <w:bookmarkStart w:id="411" w:name="_Toc311216924"/>
      <w:bookmarkStart w:id="412" w:name="_Toc317198745"/>
      <w:bookmarkStart w:id="413" w:name="_Toc287363792"/>
      <w:bookmarkStart w:id="414" w:name="_Toc311217155"/>
      <w:bookmarkStart w:id="415" w:name="_Toc317198773"/>
      <w:bookmarkStart w:id="416" w:name="_Toc16578974"/>
      <w:bookmarkStart w:id="417" w:name="_Ref19428341"/>
      <w:bookmarkStart w:id="418" w:name="_Ref20133543"/>
      <w:bookmarkStart w:id="419" w:name="_Ref20133547"/>
      <w:bookmarkStart w:id="420" w:name="_Toc20134294"/>
      <w:bookmarkStart w:id="421" w:name="_Ref34466446"/>
      <w:bookmarkStart w:id="422" w:name="_Ref36115734"/>
      <w:bookmarkStart w:id="423" w:name="_Ref36826652"/>
      <w:bookmarkStart w:id="424" w:name="_Ref41631640"/>
      <w:bookmarkStart w:id="425" w:name="_Ref70757751"/>
      <w:bookmarkStart w:id="426" w:name="_Ref70758137"/>
      <w:bookmarkStart w:id="427" w:name="_Toc77680435"/>
      <w:bookmarkStart w:id="428" w:name="_Toc118289073"/>
      <w:bookmarkStart w:id="429" w:name="_Ref170312053"/>
      <w:bookmarkStart w:id="430" w:name="_Ref220342355"/>
      <w:bookmarkStart w:id="431" w:name="_Toc226456596"/>
      <w:bookmarkStart w:id="432" w:name="_Toc248045272"/>
      <w:bookmarkEnd w:id="7"/>
      <w:bookmarkEnd w:id="8"/>
      <w:bookmarkEnd w:id="9"/>
      <w:bookmarkEnd w:id="10"/>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sidRPr="003F17AE">
        <w:t>Semantics</w:t>
      </w:r>
      <w:bookmarkEnd w:id="395"/>
      <w:bookmarkEnd w:id="396"/>
      <w:bookmarkEnd w:id="397"/>
    </w:p>
    <w:p w14:paraId="2F09A534" w14:textId="77777777" w:rsidR="009C7F5B" w:rsidRPr="009C7F5B" w:rsidRDefault="009C7F5B" w:rsidP="00D8248D">
      <w:pPr>
        <w:pStyle w:val="Heading3"/>
        <w:numPr>
          <w:ilvl w:val="2"/>
          <w:numId w:val="34"/>
        </w:numPr>
        <w:rPr>
          <w:lang w:val="en-GB"/>
        </w:rPr>
      </w:pPr>
      <w:bookmarkStart w:id="433" w:name="_Toc20134269"/>
      <w:bookmarkStart w:id="434" w:name="_Toc77680408"/>
      <w:bookmarkStart w:id="435" w:name="_Toc118289050"/>
      <w:bookmarkStart w:id="436" w:name="_Toc248045249"/>
      <w:bookmarkStart w:id="437" w:name="_Toc287363776"/>
      <w:bookmarkStart w:id="438" w:name="_Toc311216923"/>
      <w:bookmarkStart w:id="439" w:name="_Toc31719874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9C7F5B">
        <w:rPr>
          <w:lang w:val="en-GB"/>
        </w:rPr>
        <w:t>Raw byte sequence payloads and RBSP trailing bits semantics</w:t>
      </w:r>
      <w:bookmarkEnd w:id="433"/>
      <w:bookmarkEnd w:id="434"/>
      <w:bookmarkEnd w:id="435"/>
      <w:bookmarkEnd w:id="436"/>
      <w:bookmarkEnd w:id="437"/>
      <w:bookmarkEnd w:id="438"/>
      <w:bookmarkEnd w:id="439"/>
    </w:p>
    <w:p w14:paraId="20137836" w14:textId="77777777" w:rsidR="009C7F5B" w:rsidRPr="003F17AE" w:rsidRDefault="009C7F5B" w:rsidP="009C7F5B">
      <w:pPr>
        <w:pStyle w:val="Heading4"/>
      </w:pPr>
      <w:r w:rsidRPr="003F17AE">
        <w:t>Sequence parameter set RBSP semantics</w:t>
      </w:r>
    </w:p>
    <w:p w14:paraId="1AEC39C3" w14:textId="77777777" w:rsidR="0044189C" w:rsidRPr="003F17AE" w:rsidRDefault="0044189C" w:rsidP="0044189C">
      <w:r w:rsidRPr="003F17AE">
        <w:rPr>
          <w:b/>
        </w:rPr>
        <w:t>profile_idc</w:t>
      </w:r>
      <w:r w:rsidRPr="003F17AE">
        <w:t xml:space="preserve"> and </w:t>
      </w:r>
      <w:r w:rsidRPr="003F17AE">
        <w:rPr>
          <w:b/>
        </w:rPr>
        <w:t>level_idc</w:t>
      </w:r>
      <w:r w:rsidRPr="003F17AE">
        <w:t xml:space="preserve"> indicate the profile and level to which the coded video sequence conforms.</w:t>
      </w:r>
    </w:p>
    <w:p w14:paraId="7370B325" w14:textId="77777777" w:rsidR="0044189C" w:rsidRPr="003F17AE" w:rsidRDefault="0044189C" w:rsidP="0044189C">
      <w:r w:rsidRPr="003F17AE">
        <w:rPr>
          <w:b/>
        </w:rPr>
        <w:lastRenderedPageBreak/>
        <w:t>reserved_zero_8bits</w:t>
      </w:r>
      <w:r w:rsidRPr="003F17AE">
        <w:t xml:space="preserve"> shall be equal to 0. Decoders shall ignore the value of reserved_zero_8bits.</w:t>
      </w:r>
    </w:p>
    <w:p w14:paraId="45959351" w14:textId="77777777" w:rsidR="0044189C" w:rsidRPr="003F17AE" w:rsidRDefault="0044189C" w:rsidP="0044189C">
      <w:pPr>
        <w:rPr>
          <w:lang w:eastAsia="ko-KR"/>
        </w:rPr>
      </w:pPr>
      <w:r w:rsidRPr="003F17AE">
        <w:rPr>
          <w:b/>
          <w:bCs/>
        </w:rPr>
        <w:t>seq_parameter_set_id</w:t>
      </w:r>
      <w:r w:rsidRPr="003F17AE">
        <w:t xml:space="preserve"> identifies the sequence parameter set that is referred to by the picture parameter set. The value of seq_parameter_set_id shall be in the range of 0 to 31, inclusive.</w:t>
      </w:r>
    </w:p>
    <w:p w14:paraId="16417474" w14:textId="77777777" w:rsidR="0044189C" w:rsidRPr="003F17AE" w:rsidRDefault="0044189C" w:rsidP="0044189C">
      <w:r w:rsidRPr="003F17AE">
        <w:rPr>
          <w:b/>
        </w:rPr>
        <w:t>chroma_format_idc</w:t>
      </w:r>
      <w:r w:rsidRPr="003F17AE">
        <w:t xml:space="preserve"> specifies the chroma sampling relative to the luma sampling as specified in subclause </w:t>
      </w:r>
      <w:r w:rsidRPr="003F17AE">
        <w:fldChar w:fldCharType="begin" w:fldLock="1"/>
      </w:r>
      <w:r w:rsidRPr="003F17AE">
        <w:instrText xml:space="preserve"> REF _Ref81058824 \r \h </w:instrText>
      </w:r>
      <w:r>
        <w:instrText xml:space="preserve"> \* MERGEFORMAT </w:instrText>
      </w:r>
      <w:r w:rsidRPr="003F17AE">
        <w:fldChar w:fldCharType="separate"/>
      </w:r>
      <w:r w:rsidRPr="003F17AE">
        <w:t>6.2</w:t>
      </w:r>
      <w:r w:rsidRPr="003F17AE">
        <w:fldChar w:fldCharType="end"/>
      </w:r>
      <w:r w:rsidRPr="00066987">
        <w:t xml:space="preserve">. The value of chroma_format_idc shall be in the range of 0 </w:t>
      </w:r>
      <w:r w:rsidRPr="003F17AE">
        <w:t>to 3, inclusive. When chroma_format_idc is not present, it is inferred to be equal to 1 (4:2:0 chroma format).</w:t>
      </w:r>
    </w:p>
    <w:p w14:paraId="681D3A70" w14:textId="77777777" w:rsidR="0044189C" w:rsidRPr="003F17AE" w:rsidRDefault="0044189C" w:rsidP="0044189C">
      <w:pPr>
        <w:rPr>
          <w:rFonts w:eastAsia="Times New Roman"/>
        </w:rPr>
      </w:pPr>
      <w:r w:rsidRPr="003F17AE">
        <w:rPr>
          <w:rFonts w:eastAsia="Times New Roman"/>
          <w:b/>
          <w:lang w:eastAsia="ja-JP"/>
        </w:rPr>
        <w:t>separate_colour_plane_flag</w:t>
      </w:r>
      <w:r w:rsidRPr="003F17AE">
        <w:rPr>
          <w:rFonts w:eastAsia="Times New Roman"/>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that each use the monochrome coding syntax. In this case, each colour plane is associated with a specific colour_plane_id value.</w:t>
      </w:r>
    </w:p>
    <w:p w14:paraId="4457D2A6" w14:textId="77777777" w:rsidR="0044189C" w:rsidRPr="003F17AE" w:rsidRDefault="0044189C" w:rsidP="0044189C">
      <w:pPr>
        <w:tabs>
          <w:tab w:val="clear" w:pos="794"/>
          <w:tab w:val="clear" w:pos="1191"/>
          <w:tab w:val="clear" w:pos="1588"/>
          <w:tab w:val="clear" w:pos="1985"/>
        </w:tabs>
        <w:spacing w:before="60" w:line="199" w:lineRule="exact"/>
        <w:ind w:left="284"/>
        <w:rPr>
          <w:rFonts w:eastAsia="Times New Roman"/>
          <w:i/>
          <w:sz w:val="18"/>
          <w:szCs w:val="18"/>
        </w:rPr>
      </w:pPr>
      <w:r w:rsidRPr="003F17AE">
        <w:rPr>
          <w:rFonts w:eastAsia="Times New Roman"/>
          <w:sz w:val="18"/>
          <w:szCs w:val="18"/>
        </w:rPr>
        <w:t>NOTE 4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7838FCB9" w14:textId="77777777" w:rsidR="0044189C" w:rsidRPr="003F17AE" w:rsidRDefault="0044189C" w:rsidP="0044189C">
      <w:pPr>
        <w:rPr>
          <w:rFonts w:eastAsia="Times New Roman"/>
        </w:rPr>
      </w:pPr>
      <w:r w:rsidRPr="003F17AE">
        <w:rPr>
          <w:rFonts w:eastAsia="Times New Roman"/>
        </w:rPr>
        <w:t xml:space="preserve">Depending on the value of </w:t>
      </w:r>
      <w:r w:rsidRPr="003F17AE">
        <w:rPr>
          <w:rFonts w:eastAsia="Times New Roman"/>
          <w:lang w:eastAsia="ja-JP"/>
        </w:rPr>
        <w:t>separate_colour_plane_flag,</w:t>
      </w:r>
      <w:r w:rsidRPr="003F17AE">
        <w:rPr>
          <w:rFonts w:eastAsia="Times New Roman"/>
        </w:rPr>
        <w:t xml:space="preserve"> the value of the variable ChromaArrayType is assigned as follows:</w:t>
      </w:r>
    </w:p>
    <w:p w14:paraId="3D443DEB" w14:textId="77777777" w:rsidR="0044189C" w:rsidRPr="003F17AE" w:rsidRDefault="0044189C" w:rsidP="0044189C">
      <w:pPr>
        <w:tabs>
          <w:tab w:val="clear" w:pos="794"/>
        </w:tabs>
        <w:spacing w:before="86"/>
        <w:ind w:left="425" w:hanging="425"/>
        <w:rPr>
          <w:rFonts w:eastAsia="Times New Roman"/>
        </w:rPr>
      </w:pPr>
      <w:r w:rsidRPr="003F17AE">
        <w:rPr>
          <w:rFonts w:eastAsia="Times New Roman"/>
        </w:rPr>
        <w:t>–</w:t>
      </w:r>
      <w:r w:rsidRPr="003F17AE">
        <w:rPr>
          <w:rFonts w:eastAsia="Times New Roman"/>
        </w:rPr>
        <w:tab/>
        <w:t xml:space="preserve">If </w:t>
      </w:r>
      <w:r w:rsidRPr="003F17AE">
        <w:rPr>
          <w:rFonts w:eastAsia="Times New Roman"/>
          <w:lang w:eastAsia="ja-JP"/>
        </w:rPr>
        <w:t xml:space="preserve">separate_colour_plane_flag is equal to 0, </w:t>
      </w:r>
      <w:r w:rsidRPr="003F17AE">
        <w:rPr>
          <w:rFonts w:eastAsia="Times New Roman"/>
        </w:rPr>
        <w:t>ChromaArrayType is set equal to chroma_format_idc.</w:t>
      </w:r>
    </w:p>
    <w:p w14:paraId="7E082BD2" w14:textId="77777777" w:rsidR="0044189C" w:rsidRPr="003F17AE" w:rsidRDefault="0044189C" w:rsidP="0044189C">
      <w:pPr>
        <w:tabs>
          <w:tab w:val="clear" w:pos="794"/>
        </w:tabs>
        <w:spacing w:before="86"/>
        <w:ind w:left="425" w:hanging="425"/>
        <w:rPr>
          <w:rFonts w:eastAsia="Times New Roman"/>
        </w:rPr>
      </w:pPr>
      <w:r w:rsidRPr="003F17AE">
        <w:rPr>
          <w:rFonts w:eastAsia="Times New Roman"/>
        </w:rPr>
        <w:t>–</w:t>
      </w:r>
      <w:r w:rsidRPr="003F17AE">
        <w:rPr>
          <w:rFonts w:eastAsia="Times New Roman"/>
        </w:rPr>
        <w:tab/>
        <w:t>Otherwise (</w:t>
      </w:r>
      <w:r w:rsidRPr="003F17AE">
        <w:rPr>
          <w:rFonts w:eastAsia="Times New Roman"/>
          <w:lang w:eastAsia="ja-JP"/>
        </w:rPr>
        <w:t>separate_colour_plane_flag is equal to 1</w:t>
      </w:r>
      <w:r w:rsidRPr="003F17AE">
        <w:rPr>
          <w:rFonts w:eastAsia="Times New Roman"/>
        </w:rPr>
        <w:t>), ChromaArrayType is set equal to 0.</w:t>
      </w:r>
    </w:p>
    <w:p w14:paraId="1A86141F" w14:textId="77777777" w:rsidR="0044189C" w:rsidRPr="003F17AE" w:rsidRDefault="0044189C" w:rsidP="0044189C">
      <w:pPr>
        <w:rPr>
          <w:bCs/>
          <w:lang w:eastAsia="ko-KR"/>
        </w:rPr>
      </w:pPr>
      <w:r w:rsidRPr="003F17AE">
        <w:rPr>
          <w:b/>
          <w:bCs/>
          <w:lang w:eastAsia="ko-KR"/>
        </w:rPr>
        <w:t>max_temporal_layers_minus1</w:t>
      </w:r>
      <w:r w:rsidRPr="003F17AE">
        <w:rPr>
          <w:bCs/>
          <w:lang w:eastAsia="ko-KR"/>
        </w:rPr>
        <w:t> + 1 specifies the maximum number of temporal layers present in the sequence. The value of max_temporal_layers_minus1 shall be in the range of 0 to 7, inclusive. [Ed. (GJS): Inconsistency in semantics between "+ 1 specifies" and "plus 1 specifies". Which is better?]</w:t>
      </w:r>
    </w:p>
    <w:p w14:paraId="24BEB46B" w14:textId="77777777" w:rsidR="0044189C" w:rsidRPr="003F17AE" w:rsidRDefault="0044189C" w:rsidP="0044189C">
      <w:r w:rsidRPr="003F17AE">
        <w:rPr>
          <w:b/>
          <w:bCs/>
        </w:rPr>
        <w:t>pic_width_in_luma_samples</w:t>
      </w:r>
      <w:r w:rsidRPr="003F17AE">
        <w:t xml:space="preserve"> specifies the width of each decoded picture in units of luma samples. pic_width_in_luma_samples shall not be equal to 0 and shall be an integer multiple of ( 1 &lt;&lt; Log2MinCbSize ).</w:t>
      </w:r>
    </w:p>
    <w:p w14:paraId="431C2777" w14:textId="77777777" w:rsidR="0044189C" w:rsidRPr="003F17AE" w:rsidRDefault="0044189C" w:rsidP="0044189C">
      <w:r w:rsidRPr="003F17AE">
        <w:rPr>
          <w:b/>
        </w:rPr>
        <w:t>pic_height_in_luma_samples</w:t>
      </w:r>
      <w:r w:rsidRPr="003F17AE">
        <w:t xml:space="preserve"> specifies the height of each decoded picture in units of luma samples. pic_height_in_luma_samples shall not be equal to 0 and shall be an integer multiple of ( 1 &lt;&lt; Log2MinCbSize ).</w:t>
      </w:r>
    </w:p>
    <w:p w14:paraId="2A22DBB8" w14:textId="77777777" w:rsidR="0044189C" w:rsidRPr="003F17AE" w:rsidRDefault="0044189C" w:rsidP="0044189C">
      <w:pPr>
        <w:rPr>
          <w:b/>
          <w:bCs/>
        </w:rPr>
      </w:pPr>
      <w:r w:rsidRPr="003F17AE">
        <w:rPr>
          <w:b/>
          <w:bCs/>
        </w:rPr>
        <w:t>pic_cropping_flag</w:t>
      </w:r>
      <w:r w:rsidRPr="003F17AE">
        <w:t xml:space="preserve"> equal to 1 indicates that the picture cropping offset parameters follow next in the sequence parameter set. pic_cropping_flag equal to 0 indicates that the picture cropping offset parameters are not present.</w:t>
      </w:r>
    </w:p>
    <w:p w14:paraId="1653F35E" w14:textId="77777777" w:rsidR="0044189C" w:rsidRPr="003F17AE" w:rsidRDefault="0044189C" w:rsidP="0044189C">
      <w:r w:rsidRPr="003F17AE">
        <w:rPr>
          <w:b/>
          <w:bCs/>
        </w:rPr>
        <w:t>pic_crop_left_offset</w:t>
      </w:r>
      <w:r w:rsidRPr="003F17AE">
        <w:rPr>
          <w:bCs/>
        </w:rPr>
        <w:t xml:space="preserve">, </w:t>
      </w:r>
      <w:r w:rsidRPr="003F17AE">
        <w:rPr>
          <w:b/>
          <w:bCs/>
        </w:rPr>
        <w:t>pic_crop_right_offset</w:t>
      </w:r>
      <w:r w:rsidRPr="003F17AE">
        <w:rPr>
          <w:bCs/>
        </w:rPr>
        <w:t xml:space="preserve">, </w:t>
      </w:r>
      <w:r w:rsidRPr="003F17AE">
        <w:rPr>
          <w:b/>
          <w:bCs/>
        </w:rPr>
        <w:t>pic_crop_top_offset</w:t>
      </w:r>
      <w:r w:rsidRPr="003F17AE">
        <w:rPr>
          <w:bCs/>
        </w:rPr>
        <w:t xml:space="preserve">, and </w:t>
      </w:r>
      <w:r w:rsidRPr="003F17AE">
        <w:rPr>
          <w:b/>
          <w:bCs/>
        </w:rPr>
        <w:t>pic_crop_bottom_offset</w:t>
      </w:r>
      <w:r w:rsidRPr="003F17AE">
        <w:t xml:space="preserve"> specify the samples of the pictures in the coded video sequence that are output from the decoding process, in terms of a rectangular region specified in picture coordinates for output.</w:t>
      </w:r>
    </w:p>
    <w:p w14:paraId="2DAC289A" w14:textId="77777777" w:rsidR="0044189C" w:rsidRPr="003F17AE" w:rsidRDefault="0044189C" w:rsidP="0044189C">
      <w:r w:rsidRPr="003F17AE">
        <w:t>The variables CropUnitX and CropUnitY are derived as follows:</w:t>
      </w:r>
    </w:p>
    <w:p w14:paraId="409E726A" w14:textId="77777777" w:rsidR="0044189C" w:rsidRPr="003F17AE" w:rsidRDefault="0044189C" w:rsidP="0044189C">
      <w:pPr>
        <w:pStyle w:val="enumlev1"/>
        <w:ind w:left="397"/>
      </w:pPr>
      <w:r w:rsidRPr="003F17AE">
        <w:t>–</w:t>
      </w:r>
      <w:r w:rsidRPr="003F17AE">
        <w:tab/>
        <w:t>If ChromaArrayType is equal to 0, CropUnitX and CropUnitY are derived as:</w:t>
      </w:r>
    </w:p>
    <w:p w14:paraId="19981784" w14:textId="77777777" w:rsidR="0044189C" w:rsidRPr="003F17AE" w:rsidRDefault="0044189C" w:rsidP="0044189C">
      <w:pPr>
        <w:pStyle w:val="Equation"/>
        <w:ind w:left="1440"/>
        <w:rPr>
          <w:sz w:val="20"/>
        </w:rPr>
      </w:pPr>
      <w:r w:rsidRPr="003F17AE">
        <w:rPr>
          <w:sz w:val="20"/>
        </w:rPr>
        <w:t>CropUnitX = 1</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t>-</w:t>
      </w:r>
      <w:r w:rsidRPr="003F17AE">
        <w:rPr>
          <w:sz w:val="20"/>
        </w:rPr>
        <w:fldChar w:fldCharType="begin" w:fldLock="1"/>
      </w:r>
      <w:r w:rsidRPr="003F17AE">
        <w:rPr>
          <w:sz w:val="20"/>
        </w:rPr>
        <w:instrText xml:space="preserve"> SEQ Equation  \* ARABIC </w:instrText>
      </w:r>
      <w:r w:rsidRPr="003F17AE">
        <w:rPr>
          <w:sz w:val="20"/>
        </w:rPr>
        <w:fldChar w:fldCharType="separate"/>
      </w:r>
      <w:r w:rsidRPr="003F17AE">
        <w:rPr>
          <w:noProof/>
          <w:sz w:val="20"/>
        </w:rPr>
        <w:t>2</w:t>
      </w:r>
      <w:r w:rsidRPr="003F17AE">
        <w:rPr>
          <w:sz w:val="20"/>
        </w:rPr>
        <w:fldChar w:fldCharType="end"/>
      </w:r>
      <w:r w:rsidRPr="003F17AE">
        <w:rPr>
          <w:sz w:val="20"/>
        </w:rPr>
        <w:t>)</w:t>
      </w:r>
      <w:r w:rsidRPr="003F17AE">
        <w:rPr>
          <w:sz w:val="20"/>
        </w:rPr>
        <w:br/>
        <w:t>CropUnitY = 1</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t>-</w:t>
      </w:r>
      <w:r w:rsidRPr="003F17AE">
        <w:rPr>
          <w:sz w:val="20"/>
        </w:rPr>
        <w:fldChar w:fldCharType="begin" w:fldLock="1"/>
      </w:r>
      <w:r w:rsidRPr="003F17AE">
        <w:rPr>
          <w:sz w:val="20"/>
        </w:rPr>
        <w:instrText xml:space="preserve"> SEQ Equation  \* ARABIC </w:instrText>
      </w:r>
      <w:r w:rsidRPr="003F17AE">
        <w:rPr>
          <w:sz w:val="20"/>
        </w:rPr>
        <w:fldChar w:fldCharType="separate"/>
      </w:r>
      <w:r w:rsidRPr="003F17AE">
        <w:rPr>
          <w:noProof/>
          <w:sz w:val="20"/>
        </w:rPr>
        <w:t>3</w:t>
      </w:r>
      <w:r w:rsidRPr="003F17AE">
        <w:rPr>
          <w:sz w:val="20"/>
        </w:rPr>
        <w:fldChar w:fldCharType="end"/>
      </w:r>
      <w:r w:rsidRPr="003F17AE">
        <w:rPr>
          <w:sz w:val="20"/>
        </w:rPr>
        <w:t>)</w:t>
      </w:r>
    </w:p>
    <w:p w14:paraId="7ACACF9B" w14:textId="77777777" w:rsidR="0044189C" w:rsidRPr="003F17AE" w:rsidRDefault="0044189C" w:rsidP="0044189C">
      <w:pPr>
        <w:pStyle w:val="enumlev1"/>
        <w:ind w:left="397"/>
      </w:pPr>
      <w:r w:rsidRPr="003F17AE">
        <w:t>–</w:t>
      </w:r>
      <w:r w:rsidRPr="003F17AE">
        <w:tab/>
        <w:t>Otherwise (ChromaArrayType is equal to 1, 2, or 3), CropUnitX and CropUnitY are derived as:</w:t>
      </w:r>
    </w:p>
    <w:p w14:paraId="518B7767" w14:textId="77777777" w:rsidR="0044189C" w:rsidRPr="003F17AE" w:rsidRDefault="0044189C" w:rsidP="0044189C">
      <w:pPr>
        <w:pStyle w:val="Equation"/>
        <w:spacing w:before="140"/>
        <w:ind w:left="1440"/>
        <w:rPr>
          <w:sz w:val="20"/>
        </w:rPr>
      </w:pPr>
      <w:r w:rsidRPr="003F17AE">
        <w:rPr>
          <w:sz w:val="20"/>
        </w:rPr>
        <w:t>CropUnitX = SubWidthC</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t>-</w:t>
      </w:r>
      <w:r w:rsidRPr="003F17AE">
        <w:rPr>
          <w:sz w:val="20"/>
        </w:rPr>
        <w:fldChar w:fldCharType="begin" w:fldLock="1"/>
      </w:r>
      <w:r w:rsidRPr="003F17AE">
        <w:rPr>
          <w:sz w:val="20"/>
        </w:rPr>
        <w:instrText xml:space="preserve"> SEQ Equation  \* ARABIC </w:instrText>
      </w:r>
      <w:r w:rsidRPr="003F17AE">
        <w:rPr>
          <w:sz w:val="20"/>
        </w:rPr>
        <w:fldChar w:fldCharType="separate"/>
      </w:r>
      <w:r w:rsidRPr="003F17AE">
        <w:rPr>
          <w:noProof/>
          <w:sz w:val="20"/>
        </w:rPr>
        <w:t>4</w:t>
      </w:r>
      <w:r w:rsidRPr="003F17AE">
        <w:rPr>
          <w:sz w:val="20"/>
        </w:rPr>
        <w:fldChar w:fldCharType="end"/>
      </w:r>
      <w:r w:rsidRPr="003F17AE">
        <w:rPr>
          <w:sz w:val="20"/>
        </w:rPr>
        <w:t>)</w:t>
      </w:r>
      <w:r w:rsidRPr="003F17AE">
        <w:rPr>
          <w:sz w:val="20"/>
        </w:rPr>
        <w:br/>
        <w:t>CropUnitY = SubHeightC</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t>-</w:t>
      </w:r>
      <w:r w:rsidRPr="003F17AE">
        <w:rPr>
          <w:sz w:val="20"/>
        </w:rPr>
        <w:fldChar w:fldCharType="begin" w:fldLock="1"/>
      </w:r>
      <w:r w:rsidRPr="003F17AE">
        <w:rPr>
          <w:sz w:val="20"/>
        </w:rPr>
        <w:instrText xml:space="preserve"> SEQ Equation  \* ARABIC </w:instrText>
      </w:r>
      <w:r w:rsidRPr="003F17AE">
        <w:rPr>
          <w:sz w:val="20"/>
        </w:rPr>
        <w:fldChar w:fldCharType="separate"/>
      </w:r>
      <w:r w:rsidRPr="003F17AE">
        <w:rPr>
          <w:noProof/>
          <w:sz w:val="20"/>
        </w:rPr>
        <w:t>5</w:t>
      </w:r>
      <w:r w:rsidRPr="003F17AE">
        <w:rPr>
          <w:sz w:val="20"/>
        </w:rPr>
        <w:fldChar w:fldCharType="end"/>
      </w:r>
      <w:r w:rsidRPr="003F17AE">
        <w:rPr>
          <w:sz w:val="20"/>
        </w:rPr>
        <w:t>)</w:t>
      </w:r>
    </w:p>
    <w:p w14:paraId="6E707B43" w14:textId="77777777" w:rsidR="0044189C" w:rsidRPr="003F17AE" w:rsidRDefault="0044189C" w:rsidP="0044189C">
      <w:pPr>
        <w:spacing w:before="120"/>
      </w:pPr>
      <w:r w:rsidRPr="003F17AE">
        <w:t>The picture cropping rectangle contains luma samples with horizontal picture coordinates from CropUnitX * pic_crop_left_offset to PicWidthInSamples</w:t>
      </w:r>
      <w:r w:rsidRPr="003F17AE">
        <w:rPr>
          <w:vertAlign w:val="subscript"/>
        </w:rPr>
        <w:t>L</w:t>
      </w:r>
      <w:r w:rsidRPr="003F17AE">
        <w:t> − ( CropUnitX * pic_crop_right_offset + 1 ) and vertical picture coordinates from CropUnitY * pic_crop_top_offset to PicHeightInSamples</w:t>
      </w:r>
      <w:r w:rsidRPr="003F17AE">
        <w:rPr>
          <w:vertAlign w:val="subscript"/>
        </w:rPr>
        <w:t>L</w:t>
      </w:r>
      <w:r w:rsidRPr="003F17AE">
        <w:t> − ( CropUnitY * pic_crop_bottom_offset + 1 ), inclusive. The value of pic_crop_left_offset shall be in the range of 0 to ( PicWidthInSamples</w:t>
      </w:r>
      <w:r w:rsidRPr="003F17AE">
        <w:rPr>
          <w:vertAlign w:val="subscript"/>
        </w:rPr>
        <w:t>L</w:t>
      </w:r>
      <w:r w:rsidRPr="003F17AE">
        <w:t> / CropUnitX ) − ( pic_crop_right_offset + 1 ), inclusive; and the value of pic_crop_top_offset shall be in the range of 0 to ( PicHeightInSamples</w:t>
      </w:r>
      <w:r w:rsidRPr="003F17AE">
        <w:rPr>
          <w:vertAlign w:val="subscript"/>
        </w:rPr>
        <w:t>L</w:t>
      </w:r>
      <w:r w:rsidRPr="003F17AE">
        <w:t> / CropUnitY ) − ( pic_crop_bottom_offset + 1 ), inclusive.</w:t>
      </w:r>
    </w:p>
    <w:p w14:paraId="6C35B92A" w14:textId="77777777" w:rsidR="0044189C" w:rsidRPr="003F17AE" w:rsidRDefault="0044189C" w:rsidP="0044189C">
      <w:r w:rsidRPr="003F17AE">
        <w:t>When pic_cropping_flag is equal to 0, the values of pic_crop_left_offset, pic_crop_right_offset, pic_crop_top_offset, and pic_crop_bottom_offset is inferred to be equal to 0.</w:t>
      </w:r>
    </w:p>
    <w:p w14:paraId="640D7BF6" w14:textId="77777777" w:rsidR="0044189C" w:rsidRPr="003F17AE" w:rsidRDefault="0044189C" w:rsidP="0044189C">
      <w:r w:rsidRPr="003F17AE">
        <w:t>When ChromaArrayType is not equal to 0, the corresponding specified samples of the two chroma arrays are the samples having picture coordinates ( x / SubWidthC, y / SubHeightC ), where ( x, y ) are the picture coordinates of the specified luma samples.</w:t>
      </w:r>
    </w:p>
    <w:p w14:paraId="7459885F" w14:textId="77777777" w:rsidR="0044189C" w:rsidRPr="003F17AE" w:rsidRDefault="0044189C" w:rsidP="0044189C">
      <w:pPr>
        <w:pStyle w:val="Note1"/>
      </w:pPr>
      <w:r w:rsidRPr="003F17AE">
        <w:t>NOTE – The picture cropping parameters are only applied at the output. All internal decoding processes are applied to the uncropped picture size.</w:t>
      </w:r>
    </w:p>
    <w:p w14:paraId="29D195F4" w14:textId="77777777" w:rsidR="0044189C" w:rsidRPr="003F17AE" w:rsidRDefault="0044189C" w:rsidP="0044189C">
      <w:r w:rsidRPr="003F17AE">
        <w:rPr>
          <w:b/>
        </w:rPr>
        <w:lastRenderedPageBreak/>
        <w:t>bit_depth_luma_minus8</w:t>
      </w:r>
      <w:r w:rsidRPr="003F17AE">
        <w:t> </w:t>
      </w:r>
      <w:r w:rsidRPr="003F17AE">
        <w:rPr>
          <w:lang w:eastAsia="ko-KR"/>
        </w:rPr>
        <w:t>+ 8</w:t>
      </w:r>
      <w:r w:rsidRPr="003F17AE">
        <w:t xml:space="preserve"> specifies the bit depth of the samples of the luma array and the value of the luma quantization parameter range offset QpBdOffset</w:t>
      </w:r>
      <w:r w:rsidRPr="003F17AE">
        <w:rPr>
          <w:vertAlign w:val="subscript"/>
        </w:rPr>
        <w:t>Y</w:t>
      </w:r>
      <w:r w:rsidRPr="003F17AE">
        <w:t>, as specified by</w:t>
      </w:r>
    </w:p>
    <w:p w14:paraId="68728BC7" w14:textId="77777777" w:rsidR="0044189C" w:rsidRPr="00066987" w:rsidRDefault="0044189C" w:rsidP="0044189C">
      <w:pPr>
        <w:tabs>
          <w:tab w:val="center" w:pos="4849"/>
          <w:tab w:val="right" w:pos="9700"/>
        </w:tabs>
        <w:spacing w:before="193" w:after="240"/>
        <w:ind w:left="720"/>
      </w:pPr>
      <w:r w:rsidRPr="003F17AE">
        <w:t>BitDepth</w:t>
      </w:r>
      <w:r w:rsidRPr="003F17AE">
        <w:rPr>
          <w:vertAlign w:val="subscript"/>
        </w:rPr>
        <w:t>Y</w:t>
      </w:r>
      <w:r w:rsidRPr="003F17AE">
        <w:t xml:space="preserve">      = 8 + bit_depth_luma_minus8</w:t>
      </w:r>
      <w:r w:rsidRPr="003F17AE">
        <w:tab/>
      </w:r>
      <w:r w:rsidRPr="003F17AE">
        <w:tab/>
        <w:t>(</w:t>
      </w:r>
      <w:fldSimple w:instr=" STYLEREF 1 \s " w:fldLock="1">
        <w:r w:rsidRPr="003F17AE">
          <w:rPr>
            <w:noProof/>
          </w:rPr>
          <w:t>7</w:t>
        </w:r>
      </w:fldSimple>
      <w:r w:rsidRPr="00066987">
        <w:noBreakHyphen/>
      </w:r>
      <w:fldSimple w:instr=" SEQ Equation \* ARABIC \s 1 " w:fldLock="1">
        <w:r w:rsidRPr="003F17AE">
          <w:rPr>
            <w:noProof/>
          </w:rPr>
          <w:t>6</w:t>
        </w:r>
      </w:fldSimple>
      <w:r w:rsidRPr="00066987">
        <w:t>)</w:t>
      </w:r>
      <w:r w:rsidRPr="00066987">
        <w:br/>
        <w:t>QpBdOffset</w:t>
      </w:r>
      <w:r w:rsidRPr="003F17AE">
        <w:rPr>
          <w:vertAlign w:val="subscript"/>
        </w:rPr>
        <w:t>Y</w:t>
      </w:r>
      <w:r w:rsidRPr="003F17AE">
        <w:t xml:space="preserve"> = 6 * bit_depth_luma_minus8</w:t>
      </w:r>
      <w:r w:rsidRPr="003F17AE">
        <w:tab/>
      </w:r>
      <w:r w:rsidRPr="003F17AE">
        <w:tab/>
        <w:t>(</w:t>
      </w:r>
      <w:fldSimple w:instr=" STYLEREF 1 \s " w:fldLock="1">
        <w:r w:rsidRPr="003F17AE">
          <w:rPr>
            <w:noProof/>
          </w:rPr>
          <w:t>7</w:t>
        </w:r>
      </w:fldSimple>
      <w:r w:rsidRPr="00066987">
        <w:noBreakHyphen/>
      </w:r>
      <w:fldSimple w:instr=" SEQ Equation \* ARABIC \s 1 " w:fldLock="1">
        <w:r w:rsidRPr="003F17AE">
          <w:rPr>
            <w:noProof/>
          </w:rPr>
          <w:t>7</w:t>
        </w:r>
      </w:fldSimple>
      <w:r w:rsidRPr="00066987">
        <w:t>)</w:t>
      </w:r>
    </w:p>
    <w:p w14:paraId="0D693ED7" w14:textId="77777777" w:rsidR="0044189C" w:rsidRPr="00066987" w:rsidRDefault="0044189C" w:rsidP="0044189C">
      <w:r w:rsidRPr="00066987">
        <w:t>bit_depth_luma_minus8 shall be in the range of 0 to 6, inclusive.</w:t>
      </w:r>
    </w:p>
    <w:p w14:paraId="199C8703" w14:textId="77777777" w:rsidR="0044189C" w:rsidRPr="003F17AE" w:rsidRDefault="0044189C" w:rsidP="0044189C">
      <w:r w:rsidRPr="003F17AE">
        <w:rPr>
          <w:b/>
        </w:rPr>
        <w:t>bit_depth_chroma_minus8</w:t>
      </w:r>
      <w:r w:rsidRPr="003F17AE">
        <w:t> </w:t>
      </w:r>
      <w:r w:rsidRPr="003F17AE">
        <w:rPr>
          <w:lang w:eastAsia="ko-KR"/>
        </w:rPr>
        <w:t>+ 8</w:t>
      </w:r>
      <w:r w:rsidRPr="003F17AE">
        <w:rPr>
          <w:b/>
        </w:rPr>
        <w:t xml:space="preserve"> </w:t>
      </w:r>
      <w:r w:rsidRPr="003F17AE">
        <w:t>specifies the bit depth of the samples of the chroma arrays and the value of the chroma quantization parameter range offset QpBdOffset</w:t>
      </w:r>
      <w:r w:rsidRPr="003F17AE">
        <w:rPr>
          <w:vertAlign w:val="subscript"/>
        </w:rPr>
        <w:t>C</w:t>
      </w:r>
      <w:r w:rsidRPr="003F17AE">
        <w:t>, as specified by</w:t>
      </w:r>
    </w:p>
    <w:p w14:paraId="24F44DD1" w14:textId="77777777" w:rsidR="0044189C" w:rsidRPr="00066987" w:rsidRDefault="0044189C" w:rsidP="0044189C">
      <w:pPr>
        <w:tabs>
          <w:tab w:val="center" w:pos="4849"/>
          <w:tab w:val="right" w:pos="9700"/>
        </w:tabs>
        <w:spacing w:before="193" w:after="240"/>
        <w:ind w:left="720"/>
      </w:pPr>
      <w:bookmarkStart w:id="440" w:name="_Ref287008908"/>
      <w:r w:rsidRPr="003F17AE">
        <w:t>BitDepth</w:t>
      </w:r>
      <w:r w:rsidRPr="003F17AE">
        <w:rPr>
          <w:vertAlign w:val="subscript"/>
        </w:rPr>
        <w:t>C</w:t>
      </w:r>
      <w:r w:rsidRPr="003F17AE">
        <w:t xml:space="preserve">      = 8 + bit_depth_chroma_minus8</w:t>
      </w:r>
      <w:r w:rsidRPr="003F17AE">
        <w:tab/>
      </w:r>
      <w:r w:rsidRPr="003F17AE">
        <w:tab/>
        <w:t>(</w:t>
      </w:r>
      <w:fldSimple w:instr=" STYLEREF 1 \s " w:fldLock="1">
        <w:r w:rsidRPr="003F17AE">
          <w:rPr>
            <w:noProof/>
          </w:rPr>
          <w:t>7</w:t>
        </w:r>
      </w:fldSimple>
      <w:r w:rsidRPr="00066987">
        <w:noBreakHyphen/>
      </w:r>
      <w:fldSimple w:instr=" SEQ Equation \* ARABIC \s 1 " w:fldLock="1">
        <w:r w:rsidRPr="003F17AE">
          <w:rPr>
            <w:noProof/>
          </w:rPr>
          <w:t>8</w:t>
        </w:r>
      </w:fldSimple>
      <w:bookmarkEnd w:id="440"/>
      <w:r w:rsidRPr="00066987">
        <w:t>)</w:t>
      </w:r>
      <w:r w:rsidRPr="00066987">
        <w:br/>
        <w:t>QpBdOffset</w:t>
      </w:r>
      <w:r w:rsidRPr="003F17AE">
        <w:rPr>
          <w:vertAlign w:val="subscript"/>
        </w:rPr>
        <w:t>C</w:t>
      </w:r>
      <w:r w:rsidRPr="003F17AE">
        <w:t xml:space="preserve"> = 6 * bit_depth_chroma_minus8</w:t>
      </w:r>
      <w:r w:rsidRPr="003F17AE">
        <w:tab/>
      </w:r>
      <w:r w:rsidRPr="003F17AE">
        <w:tab/>
        <w:t>(</w:t>
      </w:r>
      <w:fldSimple w:instr=" STYLEREF 1 \s " w:fldLock="1">
        <w:r w:rsidRPr="003F17AE">
          <w:rPr>
            <w:noProof/>
          </w:rPr>
          <w:t>7</w:t>
        </w:r>
      </w:fldSimple>
      <w:r w:rsidRPr="00066987">
        <w:noBreakHyphen/>
      </w:r>
      <w:fldSimple w:instr=" SEQ Equation \* ARABIC \s 1 " w:fldLock="1">
        <w:r w:rsidRPr="003F17AE">
          <w:rPr>
            <w:noProof/>
          </w:rPr>
          <w:t>9</w:t>
        </w:r>
      </w:fldSimple>
      <w:r w:rsidRPr="00066987">
        <w:t>)</w:t>
      </w:r>
    </w:p>
    <w:p w14:paraId="4B5A0897" w14:textId="77777777" w:rsidR="0044189C" w:rsidRPr="003F17AE" w:rsidRDefault="0044189C" w:rsidP="0044189C">
      <w:pPr>
        <w:rPr>
          <w:lang w:eastAsia="ko-KR"/>
        </w:rPr>
      </w:pPr>
      <w:r w:rsidRPr="003F17AE">
        <w:t>bit_depth_chroma_minus8 shall be in the range of 0 to 6, inclusive.</w:t>
      </w:r>
    </w:p>
    <w:p w14:paraId="58087580" w14:textId="77777777" w:rsidR="0044189C" w:rsidRPr="003F17AE" w:rsidRDefault="0044189C" w:rsidP="0044189C">
      <w:pPr>
        <w:rPr>
          <w:lang w:eastAsia="ko-KR"/>
        </w:rPr>
      </w:pPr>
      <w:r w:rsidRPr="003F17AE">
        <w:rPr>
          <w:rFonts w:hint="eastAsia"/>
          <w:b/>
          <w:lang w:eastAsia="ko-KR"/>
        </w:rPr>
        <w:t>pcm_enabled_flag</w:t>
      </w:r>
      <w:r w:rsidRPr="003F17AE">
        <w:rPr>
          <w:rFonts w:hint="eastAsia"/>
          <w:lang w:eastAsia="ko-KR"/>
        </w:rPr>
        <w:t xml:space="preserve"> equal to 0 specifies that PCM data shall not be present in the video sequence.</w:t>
      </w:r>
    </w:p>
    <w:p w14:paraId="579097E0" w14:textId="77777777" w:rsidR="0044189C" w:rsidRPr="003F17AE" w:rsidRDefault="0044189C" w:rsidP="0044189C">
      <w:pPr>
        <w:rPr>
          <w:lang w:eastAsia="ko-KR"/>
        </w:rPr>
      </w:pPr>
      <w:r w:rsidRPr="003F17AE">
        <w:rPr>
          <w:b/>
          <w:lang w:eastAsia="ko-KR"/>
        </w:rPr>
        <w:t>pcm_sample_bit_depth_luma_minus1</w:t>
      </w:r>
      <w:r w:rsidRPr="003F17AE">
        <w:rPr>
          <w:lang w:eastAsia="ko-KR"/>
        </w:rPr>
        <w:t> + 1 specifies the number of bits used to represent each of PCM sample values of luma component. The value of pcm_sample_bit_depth_luma_minus1 + 1 shall be less than or equal to the value of BitDepth</w:t>
      </w:r>
      <w:r w:rsidRPr="003F17AE">
        <w:rPr>
          <w:vertAlign w:val="subscript"/>
          <w:lang w:eastAsia="ko-KR"/>
        </w:rPr>
        <w:t>Y</w:t>
      </w:r>
      <w:r w:rsidRPr="003F17AE">
        <w:rPr>
          <w:lang w:eastAsia="ko-KR"/>
        </w:rPr>
        <w:t>.</w:t>
      </w:r>
    </w:p>
    <w:p w14:paraId="611F4730" w14:textId="77777777" w:rsidR="0044189C" w:rsidRPr="003F17AE" w:rsidRDefault="0044189C" w:rsidP="0044189C">
      <w:pPr>
        <w:tabs>
          <w:tab w:val="center" w:pos="4849"/>
          <w:tab w:val="right" w:pos="9700"/>
        </w:tabs>
        <w:spacing w:before="193" w:after="240"/>
        <w:ind w:left="720"/>
        <w:rPr>
          <w:lang w:eastAsia="ko-KR"/>
        </w:rPr>
      </w:pPr>
      <w:r w:rsidRPr="003F17AE">
        <w:rPr>
          <w:lang w:eastAsia="ko-KR"/>
        </w:rPr>
        <w:t>PCM</w:t>
      </w:r>
      <w:r w:rsidRPr="003F17AE">
        <w:t>BitDepth</w:t>
      </w:r>
      <w:r w:rsidRPr="003F17AE">
        <w:rPr>
          <w:vertAlign w:val="subscript"/>
          <w:lang w:eastAsia="ko-KR"/>
        </w:rPr>
        <w:t>Y</w:t>
      </w:r>
      <w:r w:rsidRPr="003F17AE">
        <w:t xml:space="preserve"> = </w:t>
      </w:r>
      <w:r w:rsidRPr="003F17AE">
        <w:rPr>
          <w:lang w:eastAsia="ko-KR"/>
        </w:rPr>
        <w:t>1</w:t>
      </w:r>
      <w:r w:rsidRPr="003F17AE">
        <w:t xml:space="preserve"> + </w:t>
      </w:r>
      <w:r w:rsidRPr="003F17AE">
        <w:rPr>
          <w:lang w:eastAsia="ko-KR"/>
        </w:rPr>
        <w:t>pcm_sample_</w:t>
      </w:r>
      <w:r w:rsidRPr="003F17AE">
        <w:t>bit_depth_</w:t>
      </w:r>
      <w:r w:rsidRPr="003F17AE">
        <w:rPr>
          <w:lang w:eastAsia="ko-KR"/>
        </w:rPr>
        <w:t>luma_minus1</w:t>
      </w:r>
      <w:r w:rsidRPr="003F17AE">
        <w:tab/>
        <w:t>(</w:t>
      </w:r>
      <w:fldSimple w:instr=" STYLEREF 1 \s " w:fldLock="1">
        <w:r w:rsidRPr="003F17AE">
          <w:rPr>
            <w:noProof/>
          </w:rPr>
          <w:t>7</w:t>
        </w:r>
      </w:fldSimple>
      <w:r w:rsidRPr="00066987">
        <w:noBreakHyphen/>
      </w:r>
      <w:fldSimple w:instr=" SEQ Equation \* ARABIC \s 1 " w:fldLock="1">
        <w:r w:rsidRPr="003F17AE">
          <w:rPr>
            <w:noProof/>
          </w:rPr>
          <w:t>10</w:t>
        </w:r>
      </w:fldSimple>
      <w:r w:rsidRPr="00066987">
        <w:t>)</w:t>
      </w:r>
    </w:p>
    <w:p w14:paraId="07FADBFA" w14:textId="77777777" w:rsidR="0044189C" w:rsidRPr="003F17AE" w:rsidRDefault="0044189C" w:rsidP="0044189C">
      <w:pPr>
        <w:rPr>
          <w:lang w:eastAsia="ko-KR"/>
        </w:rPr>
      </w:pPr>
      <w:r w:rsidRPr="003F17AE">
        <w:rPr>
          <w:b/>
          <w:lang w:eastAsia="ko-KR"/>
        </w:rPr>
        <w:t>pcm_sample_bit_depth_chroma_minus1</w:t>
      </w:r>
      <w:r w:rsidRPr="003F17AE">
        <w:rPr>
          <w:lang w:eastAsia="ko-KR"/>
        </w:rPr>
        <w:t> + 1 specifies the number of bits used to represent each of PCM sample values of chroma components. The value of pcm_sample_bit_depth_chroma_minus1 + 1 shall be less than or equal to the value of BitDepth</w:t>
      </w:r>
      <w:r w:rsidRPr="003F17AE">
        <w:rPr>
          <w:vertAlign w:val="subscript"/>
          <w:lang w:eastAsia="ko-KR"/>
        </w:rPr>
        <w:t>C</w:t>
      </w:r>
      <w:r w:rsidRPr="003F17AE">
        <w:rPr>
          <w:lang w:eastAsia="ko-KR"/>
        </w:rPr>
        <w:t>.</w:t>
      </w:r>
    </w:p>
    <w:p w14:paraId="3DD5A9A3" w14:textId="77777777" w:rsidR="0044189C" w:rsidRPr="003F17AE" w:rsidRDefault="0044189C" w:rsidP="0044189C">
      <w:pPr>
        <w:tabs>
          <w:tab w:val="center" w:pos="4849"/>
          <w:tab w:val="right" w:pos="9700"/>
        </w:tabs>
        <w:spacing w:before="193" w:after="240"/>
        <w:ind w:left="720"/>
        <w:rPr>
          <w:lang w:eastAsia="ko-KR"/>
        </w:rPr>
      </w:pPr>
      <w:r w:rsidRPr="003F17AE">
        <w:rPr>
          <w:lang w:eastAsia="ko-KR"/>
        </w:rPr>
        <w:t>PCM</w:t>
      </w:r>
      <w:r w:rsidRPr="003F17AE">
        <w:t>BitDepth</w:t>
      </w:r>
      <w:r w:rsidRPr="003F17AE">
        <w:rPr>
          <w:vertAlign w:val="subscript"/>
          <w:lang w:eastAsia="ko-KR"/>
        </w:rPr>
        <w:t>C</w:t>
      </w:r>
      <w:r w:rsidRPr="003F17AE">
        <w:t xml:space="preserve"> = </w:t>
      </w:r>
      <w:r w:rsidRPr="003F17AE">
        <w:rPr>
          <w:lang w:eastAsia="ko-KR"/>
        </w:rPr>
        <w:t>1</w:t>
      </w:r>
      <w:r w:rsidRPr="003F17AE">
        <w:t xml:space="preserve"> + </w:t>
      </w:r>
      <w:r w:rsidRPr="003F17AE">
        <w:rPr>
          <w:lang w:eastAsia="ko-KR"/>
        </w:rPr>
        <w:t>pcm_sample_</w:t>
      </w:r>
      <w:r w:rsidRPr="003F17AE">
        <w:t>bit_depth_</w:t>
      </w:r>
      <w:r w:rsidRPr="003F17AE">
        <w:rPr>
          <w:lang w:eastAsia="ko-KR"/>
        </w:rPr>
        <w:t>chroma_minus1</w:t>
      </w:r>
      <w:r w:rsidRPr="003F17AE">
        <w:tab/>
        <w:t>(</w:t>
      </w:r>
      <w:fldSimple w:instr=" STYLEREF 1 \s " w:fldLock="1">
        <w:r w:rsidRPr="003F17AE">
          <w:rPr>
            <w:noProof/>
          </w:rPr>
          <w:t>7</w:t>
        </w:r>
      </w:fldSimple>
      <w:r w:rsidRPr="00066987">
        <w:noBreakHyphen/>
      </w:r>
      <w:fldSimple w:instr=" SEQ Equation \* ARABIC \s 1 " w:fldLock="1">
        <w:r w:rsidRPr="003F17AE">
          <w:rPr>
            <w:noProof/>
          </w:rPr>
          <w:t>11</w:t>
        </w:r>
      </w:fldSimple>
      <w:r w:rsidRPr="00066987">
        <w:t>)</w:t>
      </w:r>
    </w:p>
    <w:p w14:paraId="48D9A54F" w14:textId="77777777" w:rsidR="0044189C" w:rsidRPr="003F17AE" w:rsidRDefault="0044189C" w:rsidP="0044189C">
      <w:pPr>
        <w:tabs>
          <w:tab w:val="clear" w:pos="794"/>
          <w:tab w:val="left" w:pos="0"/>
          <w:tab w:val="center" w:pos="4849"/>
          <w:tab w:val="right" w:pos="9700"/>
        </w:tabs>
        <w:spacing w:before="193" w:after="240"/>
        <w:rPr>
          <w:lang w:eastAsia="ko-KR"/>
        </w:rPr>
      </w:pPr>
      <w:bookmarkStart w:id="441" w:name="_Hlt22536379"/>
      <w:r w:rsidRPr="003F17AE">
        <w:rPr>
          <w:b/>
        </w:rPr>
        <w:t xml:space="preserve">qpprime_y_zero_transquant_bypass_flag </w:t>
      </w:r>
      <w:r w:rsidRPr="003F17AE">
        <w:t>equal to 1 specifies that, when QP′</w:t>
      </w:r>
      <w:r w:rsidRPr="003F17AE">
        <w:rPr>
          <w:vertAlign w:val="subscript"/>
        </w:rPr>
        <w:t>Y</w:t>
      </w:r>
      <w:r w:rsidRPr="003F17AE">
        <w:t xml:space="preserve"> is equal to 0, a lossless coding process shall be applied. In lossless coding operation, the scaling and transform process as specified in subclause </w:t>
      </w:r>
      <w:r w:rsidRPr="003F17AE">
        <w:fldChar w:fldCharType="begin" w:fldLock="1"/>
      </w:r>
      <w:r w:rsidRPr="003F17AE">
        <w:instrText xml:space="preserve"> REF _Ref316572196 \r \h </w:instrText>
      </w:r>
      <w:r>
        <w:instrText xml:space="preserve"> \* MERGEFORMAT </w:instrText>
      </w:r>
      <w:r w:rsidRPr="003F17AE">
        <w:fldChar w:fldCharType="separate"/>
      </w:r>
      <w:r w:rsidRPr="003F17AE">
        <w:t>8.6</w:t>
      </w:r>
      <w:r w:rsidRPr="003F17AE">
        <w:fldChar w:fldCharType="end"/>
      </w:r>
      <w:r w:rsidRPr="00066987">
        <w:t xml:space="preserve"> and the in-lopp filter procecss as specified in subclause </w:t>
      </w:r>
      <w:r w:rsidRPr="003F17AE">
        <w:fldChar w:fldCharType="begin" w:fldLock="1"/>
      </w:r>
      <w:r w:rsidRPr="003F17AE">
        <w:instrText xml:space="preserve"> REF _Ref287257988 \r \h </w:instrText>
      </w:r>
      <w:r>
        <w:instrText xml:space="preserve"> \* MERGEFORMAT </w:instrText>
      </w:r>
      <w:r w:rsidRPr="003F17AE">
        <w:fldChar w:fldCharType="separate"/>
      </w:r>
      <w:r w:rsidRPr="003F17AE">
        <w:t>8.7</w:t>
      </w:r>
      <w:r w:rsidRPr="003F17AE">
        <w:fldChar w:fldCharType="end"/>
      </w:r>
      <w:r w:rsidRPr="00066987">
        <w:t xml:space="preserve"> are bypassed. </w:t>
      </w:r>
    </w:p>
    <w:p w14:paraId="60A7B265" w14:textId="77777777" w:rsidR="0044189C" w:rsidRPr="003F17AE" w:rsidRDefault="0044189C" w:rsidP="0044189C">
      <w:r w:rsidRPr="003F17AE">
        <w:rPr>
          <w:b/>
          <w:bCs/>
        </w:rPr>
        <w:t>log2_max_pic_order_cnt_lsb_minus4</w:t>
      </w:r>
      <w:r w:rsidRPr="003F17AE">
        <w:t xml:space="preserve"> specifies the value of the variable MaxPicOrderCntLsb that is used in the decoding process for picture order count as follows:</w:t>
      </w:r>
    </w:p>
    <w:p w14:paraId="1C73BFB5" w14:textId="77777777" w:rsidR="0044189C" w:rsidRPr="00066987" w:rsidRDefault="0044189C" w:rsidP="0044189C">
      <w:pPr>
        <w:tabs>
          <w:tab w:val="center" w:pos="4849"/>
          <w:tab w:val="right" w:pos="9700"/>
        </w:tabs>
        <w:spacing w:before="193" w:after="240"/>
        <w:ind w:left="720"/>
      </w:pPr>
      <w:r w:rsidRPr="003F17AE">
        <w:t>MaxPicOrderCntLsb = 2</w:t>
      </w:r>
      <w:r w:rsidRPr="003F17AE">
        <w:rPr>
          <w:vertAlign w:val="superscript"/>
        </w:rPr>
        <w:t>( log2_max_pic_order_cnt_lsb_minus4 + 4 )</w:t>
      </w:r>
      <w:r w:rsidRPr="003F17AE">
        <w:tab/>
        <w:t>(</w:t>
      </w:r>
      <w:fldSimple w:instr=" STYLEREF 1 \s " w:fldLock="1">
        <w:r w:rsidRPr="003F17AE">
          <w:rPr>
            <w:noProof/>
          </w:rPr>
          <w:t>7</w:t>
        </w:r>
      </w:fldSimple>
      <w:r w:rsidRPr="00066987">
        <w:noBreakHyphen/>
      </w:r>
      <w:fldSimple w:instr=" SEQ Equation \* ARABIC \s 1 " w:fldLock="1">
        <w:r w:rsidRPr="003F17AE">
          <w:rPr>
            <w:noProof/>
          </w:rPr>
          <w:t>12</w:t>
        </w:r>
      </w:fldSimple>
      <w:r w:rsidRPr="00066987">
        <w:t>)</w:t>
      </w:r>
    </w:p>
    <w:p w14:paraId="1F8E55A0" w14:textId="77777777" w:rsidR="0044189C" w:rsidRPr="003F17AE" w:rsidRDefault="0044189C" w:rsidP="0044189C">
      <w:pPr>
        <w:rPr>
          <w:lang w:eastAsia="ko-KR"/>
        </w:rPr>
      </w:pPr>
      <w:r w:rsidRPr="003F17AE">
        <w:t>The value of log2_max_pic_order_cnt_lsb_minus4 shall be in the range of 0 to 12, inclusive.</w:t>
      </w:r>
    </w:p>
    <w:bookmarkEnd w:id="441"/>
    <w:p w14:paraId="3277B0EB" w14:textId="77777777" w:rsidR="0044189C" w:rsidRPr="003F17AE" w:rsidRDefault="0044189C" w:rsidP="0044189C">
      <w:pPr>
        <w:numPr>
          <w:ilvl w:val="12"/>
          <w:numId w:val="0"/>
        </w:numPr>
        <w:rPr>
          <w:lang w:eastAsia="ko-KR"/>
        </w:rPr>
      </w:pPr>
      <w:r w:rsidRPr="003F17AE">
        <w:rPr>
          <w:b/>
        </w:rPr>
        <w:t>max_dec_pic_buffering[</w:t>
      </w:r>
      <w:r w:rsidRPr="003F17AE">
        <w:t> i </w:t>
      </w:r>
      <w:r w:rsidRPr="003F17AE">
        <w:rPr>
          <w:b/>
        </w:rPr>
        <w:t>]</w:t>
      </w:r>
      <w:r w:rsidRPr="003F17AE">
        <w:t xml:space="preserve"> specifies the required size of the HRD decoded picture buffer (DPB) in units of picture storage buffers for the bitstream subset as specified in subclause </w:t>
      </w:r>
      <w:r w:rsidRPr="003F17AE">
        <w:fldChar w:fldCharType="begin" w:fldLock="1"/>
      </w:r>
      <w:r w:rsidRPr="003F17AE">
        <w:instrText xml:space="preserve"> REF _Ref170892294 \r \h  \* MERGEFORMAT </w:instrText>
      </w:r>
      <w:r w:rsidRPr="003F17AE">
        <w:fldChar w:fldCharType="separate"/>
      </w:r>
      <w:r w:rsidRPr="003F17AE">
        <w:t>10.1</w:t>
      </w:r>
      <w:r w:rsidRPr="003F17AE">
        <w:fldChar w:fldCharType="end"/>
      </w:r>
      <w:r w:rsidRPr="00066987">
        <w:t xml:space="preserve"> with  i as input. The coded video sequence shall not require a decoded picture buffer with size of more than Max( 1, max_dec_pic_buffering ) picture storage buffers to enable the output of </w:t>
      </w:r>
      <w:r w:rsidRPr="003F17AE">
        <w:t>decoded pictures at the output times specified by dpb_output_delay of the picture timing SEI messages. The value of max_dec_pic_buffering[ i ] shall be in the range of 0 to MaxDpbSize (as specified in subclause </w:t>
      </w:r>
      <w:r w:rsidRPr="003F17AE">
        <w:fldChar w:fldCharType="begin" w:fldLock="1"/>
      </w:r>
      <w:r w:rsidRPr="003F17AE">
        <w:instrText xml:space="preserve"> REF _Ref317098491 \r \h </w:instrText>
      </w:r>
      <w:r>
        <w:instrText xml:space="preserve"> \* MERGEFORMAT </w:instrText>
      </w:r>
      <w:r w:rsidRPr="003F17AE">
        <w:fldChar w:fldCharType="separate"/>
      </w:r>
      <w:r w:rsidRPr="003F17AE">
        <w:t>A.4</w:t>
      </w:r>
      <w:r w:rsidRPr="003F17AE">
        <w:fldChar w:fldCharType="end"/>
      </w:r>
      <w:r w:rsidRPr="00066987">
        <w:t>), inclusive.</w:t>
      </w:r>
    </w:p>
    <w:p w14:paraId="34CB0063" w14:textId="77777777" w:rsidR="0044189C" w:rsidRPr="00066987" w:rsidRDefault="0044189C" w:rsidP="0044189C">
      <w:pPr>
        <w:numPr>
          <w:ilvl w:val="12"/>
          <w:numId w:val="0"/>
        </w:numPr>
      </w:pPr>
      <w:r w:rsidRPr="003F17AE">
        <w:rPr>
          <w:b/>
        </w:rPr>
        <w:t>num_reorder_pics[</w:t>
      </w:r>
      <w:r w:rsidRPr="003F17AE">
        <w:t> i </w:t>
      </w:r>
      <w:r w:rsidRPr="003F17AE">
        <w:rPr>
          <w:b/>
        </w:rPr>
        <w:t>]</w:t>
      </w:r>
      <w:r w:rsidRPr="003F17AE">
        <w:t xml:space="preserve"> indicates the maximum number of pictures preceding any picture in decoding order and succeeding that picture in output order for the bitstream subset as specified in subclause </w:t>
      </w:r>
      <w:r w:rsidRPr="003F17AE">
        <w:fldChar w:fldCharType="begin" w:fldLock="1"/>
      </w:r>
      <w:r w:rsidRPr="003F17AE">
        <w:instrText xml:space="preserve"> REF _Ref170892294 \r \h  \* MERGEFORMAT </w:instrText>
      </w:r>
      <w:r w:rsidRPr="003F17AE">
        <w:fldChar w:fldCharType="separate"/>
      </w:r>
      <w:r w:rsidRPr="003F17AE">
        <w:t>10.1</w:t>
      </w:r>
      <w:r w:rsidRPr="003F17AE">
        <w:fldChar w:fldCharType="end"/>
      </w:r>
      <w:r w:rsidRPr="00066987">
        <w:t xml:space="preserve"> with  i as input. The value of num_reorder_pics[ i ] shall be in the range of 0 to max_dec_pic_buffering[ i ], inclusive.</w:t>
      </w:r>
    </w:p>
    <w:p w14:paraId="6ADAA7B6" w14:textId="77777777" w:rsidR="0044189C" w:rsidRPr="003F17AE" w:rsidRDefault="0044189C" w:rsidP="0044189C">
      <w:pPr>
        <w:rPr>
          <w:szCs w:val="22"/>
        </w:rPr>
      </w:pPr>
      <w:r w:rsidRPr="003F17AE">
        <w:rPr>
          <w:b/>
        </w:rPr>
        <w:t>max_latency_increase[</w:t>
      </w:r>
      <w:r w:rsidRPr="003F17AE">
        <w:t> i </w:t>
      </w:r>
      <w:r w:rsidRPr="003F17AE">
        <w:rPr>
          <w:b/>
        </w:rPr>
        <w:t>]</w:t>
      </w:r>
      <w:r w:rsidRPr="003F17AE">
        <w:rPr>
          <w:szCs w:val="22"/>
        </w:rPr>
        <w:t xml:space="preserve"> not equal to 0 is used to compute the value of MaxLatencyPictures[ i ] as specified by MaxLatencyPictures[ i ] = num_reorder_pics[ i ] + max_latency_increase[ i ] </w:t>
      </w:r>
      <w:r w:rsidRPr="003F17AE">
        <w:t>for the bitstream subset as specified in subclause </w:t>
      </w:r>
      <w:r w:rsidRPr="003F17AE">
        <w:fldChar w:fldCharType="begin" w:fldLock="1"/>
      </w:r>
      <w:r w:rsidRPr="003F17AE">
        <w:instrText xml:space="preserve"> REF _Ref170892294 \r \h  \* MERGEFORMAT </w:instrText>
      </w:r>
      <w:r w:rsidRPr="003F17AE">
        <w:fldChar w:fldCharType="separate"/>
      </w:r>
      <w:r w:rsidRPr="003F17AE">
        <w:t>10.1</w:t>
      </w:r>
      <w:r w:rsidRPr="003F17AE">
        <w:fldChar w:fldCharType="end"/>
      </w:r>
      <w:r w:rsidRPr="00066987">
        <w:t xml:space="preserve"> with  i as input</w:t>
      </w:r>
      <w:r w:rsidRPr="003F17AE">
        <w:rPr>
          <w:szCs w:val="22"/>
        </w:rPr>
        <w:t>. When max_latency_increase[ i ] is not equal to 0, the value of MaxLatencyPictures[ i ] specifies the maximum number of pictures that can precede any picture in the coded video sequence in output order and follow that picture in decoding order</w:t>
      </w:r>
      <w:r w:rsidRPr="003F17AE">
        <w:t xml:space="preserve"> for the bitstream subset as specified in subclause </w:t>
      </w:r>
      <w:r w:rsidRPr="003F17AE">
        <w:fldChar w:fldCharType="begin" w:fldLock="1"/>
      </w:r>
      <w:r w:rsidRPr="003F17AE">
        <w:instrText xml:space="preserve"> REF _Ref170892294 \r \h  \* MERGEFORMAT </w:instrText>
      </w:r>
      <w:r w:rsidRPr="003F17AE">
        <w:fldChar w:fldCharType="separate"/>
      </w:r>
      <w:r w:rsidRPr="003F17AE">
        <w:t>10.1</w:t>
      </w:r>
      <w:r w:rsidRPr="003F17AE">
        <w:fldChar w:fldCharType="end"/>
      </w:r>
      <w:r w:rsidRPr="00066987">
        <w:t xml:space="preserve"> with  i as input</w:t>
      </w:r>
      <w:r w:rsidRPr="003F17AE">
        <w:rPr>
          <w:szCs w:val="22"/>
        </w:rPr>
        <w:t>. When max_latency_increase[ i ] is equal to 0, no corresponding limit is expressed. The value of max_latency_increase[ i ] shall be in the range of 0 to 2</w:t>
      </w:r>
      <w:r w:rsidRPr="003F17AE">
        <w:rPr>
          <w:szCs w:val="22"/>
          <w:vertAlign w:val="superscript"/>
        </w:rPr>
        <w:t>32</w:t>
      </w:r>
      <w:r w:rsidRPr="003F17AE">
        <w:rPr>
          <w:szCs w:val="22"/>
        </w:rPr>
        <w:t xml:space="preserve"> − 1, inclusive.</w:t>
      </w:r>
    </w:p>
    <w:p w14:paraId="6160D179" w14:textId="77777777" w:rsidR="0044189C" w:rsidRPr="003F17AE" w:rsidRDefault="0044189C" w:rsidP="0044189C">
      <w:r w:rsidRPr="003F17AE">
        <w:rPr>
          <w:b/>
          <w:bCs/>
        </w:rPr>
        <w:t>restricted_ref_pic_lists_flag</w:t>
      </w:r>
      <w:r w:rsidRPr="003F17AE">
        <w:t xml:space="preserve"> equal to 1 indicates that all slices of the same slice type that belong to the same picture have identical reference picture lists. restricted_ref_pic_lists_flag equal to 0 indicates that there may be slices of the same slice type that belong to the same picture that have different reference picture lists. num_ref_idx_active_override_flag, num_ref_idx_l0_active_minus1, num_ref_idx_l1_active_minus1, ref_pic_list_combination_flag and num_ref_idx_lc_active_minus1 shall when present be identical for all slices of the same slice type that belong to the same picture when restricted_ref_pic_lists_flag is equal to 1.</w:t>
      </w:r>
    </w:p>
    <w:p w14:paraId="5A50FF93" w14:textId="77777777" w:rsidR="0044189C" w:rsidRPr="003F17AE" w:rsidRDefault="0044189C" w:rsidP="0044189C">
      <w:pPr>
        <w:rPr>
          <w:lang w:eastAsia="ko-KR"/>
        </w:rPr>
      </w:pPr>
      <w:r w:rsidRPr="003F17AE">
        <w:rPr>
          <w:b/>
          <w:bCs/>
          <w:szCs w:val="22"/>
        </w:rPr>
        <w:lastRenderedPageBreak/>
        <w:t>lists_modification_present_flag</w:t>
      </w:r>
      <w:r w:rsidRPr="003F17AE">
        <w:rPr>
          <w:szCs w:val="22"/>
        </w:rPr>
        <w:t xml:space="preserve"> equal to 0 specifies that the syntax structures </w:t>
      </w:r>
      <w:r w:rsidRPr="003F17AE">
        <w:t>ref_pic_list_modification( ) and</w:t>
      </w:r>
      <w:r w:rsidRPr="003F17AE">
        <w:rPr>
          <w:lang w:eastAsia="ko-KR"/>
        </w:rPr>
        <w:t xml:space="preserve"> ref_pic_list_combination( )</w:t>
      </w:r>
      <w:r w:rsidRPr="003F17AE">
        <w:t xml:space="preserve"> are not present in the slice header</w:t>
      </w:r>
      <w:r w:rsidRPr="003F17AE">
        <w:rPr>
          <w:szCs w:val="22"/>
        </w:rPr>
        <w:t>. lists_modification_present_flag equal to 1 specifies that the syntax structures ref_pic_list_modification( ) andref_pic_list_combination( ) are present in the slice header.</w:t>
      </w:r>
    </w:p>
    <w:p w14:paraId="70698477" w14:textId="77777777" w:rsidR="0044189C" w:rsidRPr="003F17AE" w:rsidRDefault="0044189C" w:rsidP="0044189C">
      <w:r w:rsidRPr="003F17AE">
        <w:rPr>
          <w:b/>
        </w:rPr>
        <w:t>log2_min_coding_block_size_minus3</w:t>
      </w:r>
      <w:r w:rsidRPr="003F17AE">
        <w:t xml:space="preserve"> specifies the minimum size of a coding block.</w:t>
      </w:r>
    </w:p>
    <w:p w14:paraId="1B0BAFCF" w14:textId="77777777" w:rsidR="0044189C" w:rsidRPr="003F17AE" w:rsidRDefault="0044189C" w:rsidP="0044189C">
      <w:r w:rsidRPr="003F17AE">
        <w:t>The variable Log2MinCbSize is set equal to log2_min_coding_block_size_minus3 + 3.</w:t>
      </w:r>
    </w:p>
    <w:p w14:paraId="2A64654D" w14:textId="77777777" w:rsidR="0044189C" w:rsidRPr="003F17AE" w:rsidRDefault="0044189C" w:rsidP="0044189C">
      <w:r w:rsidRPr="003F17AE">
        <w:rPr>
          <w:b/>
        </w:rPr>
        <w:t>log2_diff_max_min_coding_block_size</w:t>
      </w:r>
      <w:r w:rsidRPr="003F17AE">
        <w:t xml:space="preserve"> specifies the difference between the maximum and minimum coding block size.</w:t>
      </w:r>
    </w:p>
    <w:p w14:paraId="688F114A" w14:textId="77777777" w:rsidR="0044189C" w:rsidRPr="003F17AE" w:rsidRDefault="0044189C" w:rsidP="0044189C">
      <w:r w:rsidRPr="003F17AE">
        <w:t xml:space="preserve">The variables Log2CtbSize, PicWidthInCtbs and </w:t>
      </w:r>
      <w:r w:rsidRPr="003F17AE">
        <w:rPr>
          <w:lang w:eastAsia="ko-KR"/>
        </w:rPr>
        <w:t>PicHeightInCtbs</w:t>
      </w:r>
      <w:r w:rsidRPr="003F17AE">
        <w:t xml:space="preserve"> are derived as follows.</w:t>
      </w:r>
    </w:p>
    <w:p w14:paraId="53972750" w14:textId="77777777" w:rsidR="0044189C" w:rsidRPr="003F17AE" w:rsidRDefault="0044189C" w:rsidP="0044189C">
      <w:pPr>
        <w:tabs>
          <w:tab w:val="center" w:pos="4849"/>
          <w:tab w:val="right" w:pos="9700"/>
        </w:tabs>
        <w:spacing w:before="193" w:after="240"/>
        <w:ind w:left="720"/>
      </w:pPr>
      <w:r w:rsidRPr="003F17AE">
        <w:t>Log2CtbSize = log2_min_coding_block_size_minus 3 + 3 + log2_diff_max_min_coding_block_size</w:t>
      </w:r>
      <w:r w:rsidRPr="003F17AE">
        <w:tab/>
        <w:t>(</w:t>
      </w:r>
      <w:fldSimple w:instr=" STYLEREF 1 \s " w:fldLock="1">
        <w:r w:rsidRPr="003F17AE">
          <w:rPr>
            <w:noProof/>
          </w:rPr>
          <w:t>7</w:t>
        </w:r>
      </w:fldSimple>
      <w:r w:rsidRPr="00066987">
        <w:noBreakHyphen/>
      </w:r>
      <w:fldSimple w:instr=" SEQ Equation \* ARABIC \s 1 " w:fldLock="1">
        <w:r w:rsidRPr="003F17AE">
          <w:rPr>
            <w:noProof/>
          </w:rPr>
          <w:t>13</w:t>
        </w:r>
      </w:fldSimple>
      <w:r w:rsidRPr="00066987">
        <w:t>)</w:t>
      </w:r>
      <w:r w:rsidRPr="00066987">
        <w:br/>
        <w:t>PicWidthInCtb</w:t>
      </w:r>
      <w:r w:rsidRPr="003F17AE">
        <w:t>s</w:t>
      </w:r>
      <w:r w:rsidRPr="003F17AE">
        <w:rPr>
          <w:lang w:eastAsia="ko-KR"/>
        </w:rPr>
        <w:t xml:space="preserve"> = Ceil( pic_width_in_luma_samples ÷ ( 1 &lt;&lt; Log2CtbSize ) )</w:t>
      </w:r>
      <w:r w:rsidRPr="003F17AE">
        <w:rPr>
          <w:lang w:eastAsia="ko-KR"/>
        </w:rPr>
        <w:tab/>
      </w:r>
      <w:r w:rsidRPr="003F17AE">
        <w:t>(</w:t>
      </w:r>
      <w:fldSimple w:instr=" STYLEREF 1 \s " w:fldLock="1">
        <w:r w:rsidRPr="003F17AE">
          <w:rPr>
            <w:noProof/>
          </w:rPr>
          <w:t>7</w:t>
        </w:r>
      </w:fldSimple>
      <w:r w:rsidRPr="00066987">
        <w:noBreakHyphen/>
      </w:r>
      <w:fldSimple w:instr=" SEQ Equation \* ARABIC \s 1 " w:fldLock="1">
        <w:r w:rsidRPr="003F17AE">
          <w:rPr>
            <w:noProof/>
          </w:rPr>
          <w:t>14</w:t>
        </w:r>
      </w:fldSimple>
      <w:r w:rsidRPr="00066987">
        <w:t>)</w:t>
      </w:r>
      <w:r w:rsidRPr="003F17AE">
        <w:rPr>
          <w:lang w:eastAsia="ko-KR"/>
        </w:rPr>
        <w:br/>
      </w:r>
      <w:r w:rsidRPr="003F17AE">
        <w:t>PicHeightInCtbs</w:t>
      </w:r>
      <w:r w:rsidRPr="003F17AE">
        <w:rPr>
          <w:lang w:eastAsia="ko-KR"/>
        </w:rPr>
        <w:t xml:space="preserve"> = Ceil( pic_height_in_luma_samples ÷ ( 1 &lt;&lt; Log2CtbSize ) )</w:t>
      </w:r>
      <w:r w:rsidRPr="003F17AE">
        <w:rPr>
          <w:lang w:eastAsia="ko-KR"/>
        </w:rPr>
        <w:tab/>
      </w:r>
      <w:r w:rsidRPr="003F17AE">
        <w:t>(</w:t>
      </w:r>
      <w:fldSimple w:instr=" STYLEREF 1 \s " w:fldLock="1">
        <w:r w:rsidRPr="003F17AE">
          <w:rPr>
            <w:noProof/>
          </w:rPr>
          <w:t>7</w:t>
        </w:r>
      </w:fldSimple>
      <w:r w:rsidRPr="00066987">
        <w:noBreakHyphen/>
      </w:r>
      <w:fldSimple w:instr=" SEQ Equation \* ARABIC \s 1 " w:fldLock="1">
        <w:r w:rsidRPr="003F17AE">
          <w:rPr>
            <w:noProof/>
          </w:rPr>
          <w:t>15</w:t>
        </w:r>
      </w:fldSimple>
      <w:r w:rsidRPr="00066987">
        <w:t>)</w:t>
      </w:r>
      <w:r w:rsidRPr="003F17AE">
        <w:br/>
        <w:t xml:space="preserve">PicWidthInMinCbs = </w:t>
      </w:r>
      <w:r w:rsidRPr="003F17AE">
        <w:rPr>
          <w:lang w:eastAsia="ko-KR"/>
        </w:rPr>
        <w:t>PicWidthInSamples</w:t>
      </w:r>
      <w:r w:rsidRPr="003F17AE">
        <w:rPr>
          <w:vertAlign w:val="subscript"/>
          <w:lang w:eastAsia="ko-KR"/>
        </w:rPr>
        <w:t>L</w:t>
      </w:r>
      <w:r w:rsidRPr="003F17AE">
        <w:rPr>
          <w:lang w:eastAsia="ko-KR"/>
        </w:rPr>
        <w:t> / ( 1 &lt;&lt; Log2MinCbSize )</w:t>
      </w:r>
      <w:r w:rsidRPr="003F17AE">
        <w:rPr>
          <w:lang w:eastAsia="ko-KR"/>
        </w:rPr>
        <w:tab/>
      </w:r>
      <w:r w:rsidRPr="003F17AE">
        <w:t>(</w:t>
      </w:r>
      <w:fldSimple w:instr=" STYLEREF 1 \s " w:fldLock="1">
        <w:r w:rsidRPr="003F17AE">
          <w:rPr>
            <w:noProof/>
          </w:rPr>
          <w:t>7</w:t>
        </w:r>
      </w:fldSimple>
      <w:r w:rsidRPr="00066987">
        <w:noBreakHyphen/>
      </w:r>
      <w:fldSimple w:instr=" SEQ Equation \* ARABIC \s 1 " w:fldLock="1">
        <w:r w:rsidRPr="003F17AE">
          <w:rPr>
            <w:noProof/>
          </w:rPr>
          <w:t>16</w:t>
        </w:r>
      </w:fldSimple>
      <w:r w:rsidRPr="00066987">
        <w:t>)</w:t>
      </w:r>
      <w:r w:rsidRPr="003F17AE">
        <w:rPr>
          <w:lang w:eastAsia="ko-KR"/>
        </w:rPr>
        <w:br/>
      </w:r>
      <w:r w:rsidRPr="003F17AE">
        <w:t xml:space="preserve">PicHeightInMinCbs = </w:t>
      </w:r>
      <w:r w:rsidRPr="003F17AE">
        <w:rPr>
          <w:lang w:eastAsia="ko-KR"/>
        </w:rPr>
        <w:t>PicHeightInSamples</w:t>
      </w:r>
      <w:r w:rsidRPr="003F17AE">
        <w:rPr>
          <w:vertAlign w:val="subscript"/>
          <w:lang w:eastAsia="ko-KR"/>
        </w:rPr>
        <w:t>L</w:t>
      </w:r>
      <w:r w:rsidRPr="003F17AE">
        <w:rPr>
          <w:lang w:eastAsia="ko-KR"/>
        </w:rPr>
        <w:t> / ( 1 &lt;&lt; Log2MinCbSize )</w:t>
      </w:r>
      <w:r w:rsidRPr="003F17AE">
        <w:rPr>
          <w:lang w:eastAsia="ko-KR"/>
        </w:rPr>
        <w:tab/>
      </w:r>
      <w:r w:rsidRPr="003F17AE">
        <w:t>(</w:t>
      </w:r>
      <w:fldSimple w:instr=" STYLEREF 1 \s " w:fldLock="1">
        <w:r w:rsidRPr="003F17AE">
          <w:rPr>
            <w:noProof/>
          </w:rPr>
          <w:t>7</w:t>
        </w:r>
      </w:fldSimple>
      <w:r w:rsidRPr="00066987">
        <w:noBreakHyphen/>
      </w:r>
      <w:fldSimple w:instr=" SEQ Equation \* ARABIC \s 1 " w:fldLock="1">
        <w:r w:rsidRPr="003F17AE">
          <w:rPr>
            <w:noProof/>
          </w:rPr>
          <w:t>17</w:t>
        </w:r>
      </w:fldSimple>
      <w:r w:rsidRPr="00066987">
        <w:t>)</w:t>
      </w:r>
    </w:p>
    <w:p w14:paraId="68CC0353" w14:textId="77777777" w:rsidR="0044189C" w:rsidRPr="003F17AE" w:rsidRDefault="0044189C" w:rsidP="0044189C">
      <w:r w:rsidRPr="003F17AE">
        <w:t>The variables CtbWidthC and CtbHeightC, which specify the width and height, respectively, of the chroma arrays for each coding treeblock, are derived as follows.</w:t>
      </w:r>
    </w:p>
    <w:p w14:paraId="75A86A21" w14:textId="77777777" w:rsidR="0044189C" w:rsidRPr="003F17AE" w:rsidRDefault="0044189C" w:rsidP="0044189C">
      <w:pPr>
        <w:pStyle w:val="enumlev1"/>
        <w:ind w:left="397"/>
      </w:pPr>
      <w:r w:rsidRPr="003F17AE">
        <w:t>–</w:t>
      </w:r>
      <w:r w:rsidRPr="003F17AE">
        <w:tab/>
        <w:t>If chroma_format_idc is equal to 0 (monochrome) or separate_colour_plane_flag is equal to 1, CtbWidthC and CtbHeightC are both equal to 0.</w:t>
      </w:r>
    </w:p>
    <w:p w14:paraId="58FC722B" w14:textId="77777777" w:rsidR="0044189C" w:rsidRPr="003F17AE" w:rsidRDefault="0044189C" w:rsidP="0044189C">
      <w:pPr>
        <w:pStyle w:val="enumlev1"/>
        <w:ind w:left="397"/>
      </w:pPr>
      <w:r w:rsidRPr="003F17AE">
        <w:t>–</w:t>
      </w:r>
      <w:r w:rsidRPr="003F17AE">
        <w:tab/>
        <w:t>Otherwise, CtbWidthC and CtbHeightC are derived as</w:t>
      </w:r>
    </w:p>
    <w:p w14:paraId="67B4B0F6" w14:textId="77777777" w:rsidR="0044189C" w:rsidRPr="003F17AE" w:rsidRDefault="0044189C" w:rsidP="0044189C">
      <w:pPr>
        <w:pStyle w:val="Equation"/>
        <w:ind w:left="1440"/>
      </w:pPr>
      <w:r w:rsidRPr="003F17AE">
        <w:rPr>
          <w:sz w:val="20"/>
        </w:rPr>
        <w:t>CtbWidthC = CtbSize / SubWidthC</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18</w:t>
      </w:r>
      <w:r w:rsidRPr="003F17AE">
        <w:rPr>
          <w:sz w:val="20"/>
        </w:rPr>
        <w:fldChar w:fldCharType="end"/>
      </w:r>
      <w:r w:rsidRPr="003F17AE">
        <w:rPr>
          <w:sz w:val="20"/>
        </w:rPr>
        <w:t>)</w:t>
      </w:r>
      <w:r w:rsidRPr="003F17AE">
        <w:rPr>
          <w:sz w:val="20"/>
        </w:rPr>
        <w:br/>
        <w:t>CtbHeightC = CtbSize / SubHeightC</w:t>
      </w:r>
      <w:r w:rsidRPr="003F17AE">
        <w:rPr>
          <w:sz w:val="20"/>
        </w:rPr>
        <w:tab/>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sidRPr="003F17AE">
        <w:rPr>
          <w:noProof/>
          <w:sz w:val="20"/>
        </w:rPr>
        <w:t>7</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Pr="003F17AE">
        <w:rPr>
          <w:noProof/>
          <w:sz w:val="20"/>
        </w:rPr>
        <w:t>19</w:t>
      </w:r>
      <w:r w:rsidRPr="003F17AE">
        <w:rPr>
          <w:sz w:val="20"/>
        </w:rPr>
        <w:fldChar w:fldCharType="end"/>
      </w:r>
      <w:r w:rsidRPr="003F17AE">
        <w:rPr>
          <w:sz w:val="20"/>
        </w:rPr>
        <w:t>)</w:t>
      </w:r>
    </w:p>
    <w:p w14:paraId="19F5C94D" w14:textId="77777777" w:rsidR="0044189C" w:rsidRPr="003F17AE" w:rsidRDefault="0044189C" w:rsidP="0044189C">
      <w:r w:rsidRPr="003F17AE">
        <w:rPr>
          <w:b/>
        </w:rPr>
        <w:t>log2_min_transform_block_size_minus2</w:t>
      </w:r>
      <w:r w:rsidRPr="003F17AE">
        <w:t xml:space="preserve"> specifies the minimum transform size.</w:t>
      </w:r>
    </w:p>
    <w:p w14:paraId="05385316" w14:textId="5F8642FA" w:rsidR="0044189C" w:rsidRPr="003F17AE" w:rsidRDefault="0044189C" w:rsidP="0044189C">
      <w:pPr>
        <w:rPr>
          <w:lang w:eastAsia="ko-KR"/>
        </w:rPr>
      </w:pPr>
      <w:r w:rsidRPr="003F17AE">
        <w:t>The variable Log2MinTrafoSize is set equal to log2_min_transform_block_size_minus2 + 2.</w:t>
      </w:r>
      <w:r w:rsidRPr="003F17AE">
        <w:rPr>
          <w:rFonts w:hint="eastAsia"/>
          <w:lang w:eastAsia="ko-KR"/>
        </w:rPr>
        <w:t xml:space="preserve"> </w:t>
      </w:r>
      <w:ins w:id="442" w:author="Benjamin Bross" w:date="2012-04-02T19:33:00Z">
        <w:r w:rsidRPr="0044189C">
          <w:rPr>
            <w:lang w:eastAsia="ko-KR"/>
          </w:rPr>
          <w:t>The bitstream shall not contain data that result in Log2MinTrafoSize greater than or equal to Log2MinCbSize.</w:t>
        </w:r>
      </w:ins>
      <w:del w:id="443" w:author="Benjamin Bross" w:date="2012-04-02T19:33:00Z">
        <w:r w:rsidRPr="003F17AE" w:rsidDel="0044189C">
          <w:rPr>
            <w:rFonts w:hint="eastAsia"/>
            <w:lang w:eastAsia="ko-KR"/>
          </w:rPr>
          <w:delText>The variable Log2MinTrafoSizeC is set equal to Max(</w:delText>
        </w:r>
        <w:r w:rsidRPr="003F17AE" w:rsidDel="0044189C">
          <w:rPr>
            <w:lang w:val="en-US" w:eastAsia="ko-KR"/>
          </w:rPr>
          <w:delText> </w:delText>
        </w:r>
        <w:r w:rsidRPr="003F17AE" w:rsidDel="0044189C">
          <w:rPr>
            <w:rFonts w:hint="eastAsia"/>
            <w:lang w:eastAsia="ko-KR"/>
          </w:rPr>
          <w:delText>Log2MinTrafoSize</w:delText>
        </w:r>
        <w:r w:rsidRPr="003F17AE" w:rsidDel="0044189C">
          <w:rPr>
            <w:lang w:val="en-US" w:eastAsia="ko-KR"/>
          </w:rPr>
          <w:delText> </w:delText>
        </w:r>
        <w:r w:rsidRPr="003F17AE" w:rsidDel="0044189C">
          <w:rPr>
            <w:lang w:eastAsia="ko-KR"/>
          </w:rPr>
          <w:delText>− 1</w:delText>
        </w:r>
        <w:r w:rsidRPr="003F17AE" w:rsidDel="0044189C">
          <w:rPr>
            <w:rFonts w:hint="eastAsia"/>
            <w:lang w:eastAsia="ko-KR"/>
          </w:rPr>
          <w:delText>,</w:delText>
        </w:r>
        <w:r w:rsidRPr="003F17AE" w:rsidDel="0044189C">
          <w:rPr>
            <w:lang w:val="en-US" w:eastAsia="ko-KR"/>
          </w:rPr>
          <w:delText> </w:delText>
        </w:r>
        <w:r w:rsidRPr="003F17AE" w:rsidDel="0044189C">
          <w:rPr>
            <w:rFonts w:hint="eastAsia"/>
            <w:lang w:eastAsia="ko-KR"/>
          </w:rPr>
          <w:delText>2</w:delText>
        </w:r>
        <w:r w:rsidRPr="003F17AE" w:rsidDel="0044189C">
          <w:rPr>
            <w:lang w:val="en-US" w:eastAsia="ko-KR"/>
          </w:rPr>
          <w:delText> </w:delText>
        </w:r>
        <w:r w:rsidRPr="003F17AE" w:rsidDel="0044189C">
          <w:rPr>
            <w:rFonts w:hint="eastAsia"/>
            <w:lang w:eastAsia="ko-KR"/>
          </w:rPr>
          <w:delText>) if chroma_format_idc is equal to 1 or 2, otherwise, it is set equal to Log2MinTrafoSize.</w:delText>
        </w:r>
      </w:del>
    </w:p>
    <w:p w14:paraId="5CD82ABD" w14:textId="77777777" w:rsidR="0044189C" w:rsidRPr="003F17AE" w:rsidRDefault="0044189C" w:rsidP="0044189C">
      <w:r w:rsidRPr="003F17AE">
        <w:rPr>
          <w:b/>
        </w:rPr>
        <w:t>log2_diff_max_min_transform_block_size</w:t>
      </w:r>
      <w:r w:rsidRPr="003F17AE">
        <w:t xml:space="preserve"> specifies the difference between the maximum and minimum transform size.</w:t>
      </w:r>
    </w:p>
    <w:p w14:paraId="6BEC73E4" w14:textId="77777777" w:rsidR="0044189C" w:rsidRPr="003F17AE" w:rsidRDefault="0044189C" w:rsidP="0044189C">
      <w:r w:rsidRPr="003F17AE">
        <w:t>The variable Log2MaxTrafoSize is set equal to log2_min_transform_block_size_minus 2 + 2 + log2_diff_max_min_transform_block_size.</w:t>
      </w:r>
    </w:p>
    <w:p w14:paraId="6926ECDC" w14:textId="77777777" w:rsidR="0044189C" w:rsidRPr="003F17AE" w:rsidRDefault="0044189C" w:rsidP="0044189C">
      <w:pPr>
        <w:rPr>
          <w:lang w:eastAsia="ko-KR"/>
        </w:rPr>
      </w:pPr>
      <w:r w:rsidRPr="003F17AE">
        <w:t>The bitstream shall not contain data that result in Log2MaxTrafoSize greater than Log2CtbSize.</w:t>
      </w:r>
    </w:p>
    <w:p w14:paraId="155997A8" w14:textId="77777777" w:rsidR="0044189C" w:rsidRPr="003F17AE" w:rsidRDefault="0044189C" w:rsidP="0044189C">
      <w:pPr>
        <w:rPr>
          <w:lang w:eastAsia="ko-KR"/>
        </w:rPr>
      </w:pPr>
      <w:r w:rsidRPr="003F17AE">
        <w:rPr>
          <w:b/>
          <w:lang w:eastAsia="ko-KR"/>
        </w:rPr>
        <w:t>log2_min_pcm_coding_block_size_minus3</w:t>
      </w:r>
      <w:r w:rsidRPr="003F17AE">
        <w:rPr>
          <w:lang w:eastAsia="ko-KR"/>
        </w:rPr>
        <w:t> + 3 specifies the minimum size of I_PCM coding blocks.</w:t>
      </w:r>
    </w:p>
    <w:p w14:paraId="291BB271" w14:textId="77777777" w:rsidR="0044189C" w:rsidRPr="003F17AE" w:rsidRDefault="0044189C" w:rsidP="0044189C">
      <w:pPr>
        <w:rPr>
          <w:lang w:val="en-US" w:eastAsia="ko-KR"/>
        </w:rPr>
      </w:pPr>
      <w:r w:rsidRPr="003F17AE">
        <w:rPr>
          <w:lang w:eastAsia="ko-KR"/>
        </w:rPr>
        <w:t xml:space="preserve">The variable Log2MinIPCMCUSize is set equal to log2_min_pcm_coding_block_size_minus3 + 3. The variable Log2MinIPCMCUSize </w:t>
      </w:r>
      <w:r w:rsidRPr="003F17AE">
        <w:rPr>
          <w:rFonts w:hint="eastAsia"/>
          <w:lang w:eastAsia="ko-KR"/>
        </w:rPr>
        <w:t>shall</w:t>
      </w:r>
      <w:r w:rsidRPr="003F17AE">
        <w:rPr>
          <w:lang w:eastAsia="ko-KR"/>
        </w:rPr>
        <w:t xml:space="preserve"> be equal or less than </w:t>
      </w:r>
      <w:r w:rsidRPr="003F17AE">
        <w:rPr>
          <w:rFonts w:hint="eastAsia"/>
          <w:lang w:eastAsia="ko-KR"/>
        </w:rPr>
        <w:t>Min( </w:t>
      </w:r>
      <w:r w:rsidRPr="003F17AE">
        <w:rPr>
          <w:lang w:eastAsia="ko-KR"/>
        </w:rPr>
        <w:t>Log2CtbSize</w:t>
      </w:r>
      <w:r w:rsidRPr="003F17AE">
        <w:rPr>
          <w:lang w:val="en-US" w:eastAsia="ko-KR"/>
        </w:rPr>
        <w:t>, </w:t>
      </w:r>
      <w:r w:rsidRPr="003F17AE">
        <w:rPr>
          <w:rFonts w:hint="eastAsia"/>
          <w:lang w:val="en-US" w:eastAsia="ko-KR"/>
        </w:rPr>
        <w:t>5 )</w:t>
      </w:r>
      <w:r w:rsidRPr="003F17AE">
        <w:rPr>
          <w:lang w:eastAsia="ko-KR"/>
        </w:rPr>
        <w:t>.</w:t>
      </w:r>
    </w:p>
    <w:p w14:paraId="26996B8C" w14:textId="77777777" w:rsidR="0044189C" w:rsidRPr="003F17AE" w:rsidRDefault="0044189C" w:rsidP="0044189C">
      <w:pPr>
        <w:rPr>
          <w:lang w:val="en-US" w:eastAsia="ko-KR"/>
        </w:rPr>
      </w:pPr>
      <w:r w:rsidRPr="003F17AE">
        <w:rPr>
          <w:rFonts w:hint="eastAsia"/>
          <w:b/>
          <w:lang w:val="en-US" w:eastAsia="ko-KR"/>
        </w:rPr>
        <w:t>log2_diff_max_min_pcm_coding_block_size</w:t>
      </w:r>
      <w:r w:rsidRPr="003F17AE">
        <w:rPr>
          <w:rFonts w:hint="eastAsia"/>
          <w:lang w:val="en-US" w:eastAsia="ko-KR"/>
        </w:rPr>
        <w:t xml:space="preserve"> </w:t>
      </w:r>
      <w:r w:rsidRPr="003F17AE">
        <w:rPr>
          <w:lang w:val="en-US" w:eastAsia="ko-KR"/>
        </w:rPr>
        <w:t>s</w:t>
      </w:r>
      <w:r w:rsidRPr="003F17AE">
        <w:rPr>
          <w:rFonts w:hint="eastAsia"/>
          <w:lang w:val="en-US" w:eastAsia="ko-KR"/>
        </w:rPr>
        <w:t>pecifies the difference between the maximum and minimum size of I_PCM coding blocks.</w:t>
      </w:r>
    </w:p>
    <w:p w14:paraId="66BFB32C" w14:textId="77777777" w:rsidR="0044189C" w:rsidRPr="003F17AE" w:rsidRDefault="0044189C" w:rsidP="0044189C">
      <w:pPr>
        <w:rPr>
          <w:lang w:val="en-US" w:eastAsia="ko-KR"/>
        </w:rPr>
      </w:pPr>
      <w:r w:rsidRPr="003F17AE">
        <w:rPr>
          <w:rFonts w:hint="eastAsia"/>
          <w:lang w:val="en-US" w:eastAsia="ko-KR"/>
        </w:rPr>
        <w:t>The variable Log2MaxIPCMCUSize is set equal to log2_min_pcm_coding_block_size_minus3</w:t>
      </w:r>
      <w:r w:rsidRPr="003F17AE">
        <w:rPr>
          <w:lang w:val="en-US" w:eastAsia="ko-KR"/>
        </w:rPr>
        <w:t> </w:t>
      </w:r>
      <w:r w:rsidRPr="003F17AE">
        <w:rPr>
          <w:rFonts w:hint="eastAsia"/>
          <w:lang w:val="en-US" w:eastAsia="ko-KR"/>
        </w:rPr>
        <w:t>+</w:t>
      </w:r>
      <w:r w:rsidRPr="003F17AE">
        <w:rPr>
          <w:lang w:val="en-US" w:eastAsia="ko-KR"/>
        </w:rPr>
        <w:t> </w:t>
      </w:r>
      <w:r w:rsidRPr="003F17AE">
        <w:rPr>
          <w:rFonts w:hint="eastAsia"/>
          <w:lang w:val="en-US" w:eastAsia="ko-KR"/>
        </w:rPr>
        <w:t>3 + log2_diff_max_min_pcm_coding_block_size. The variable Log2MaxIPCMCUSize shall be equal or less than Min(</w:t>
      </w:r>
      <w:r w:rsidRPr="003F17AE">
        <w:rPr>
          <w:lang w:val="en-US" w:eastAsia="ko-KR"/>
        </w:rPr>
        <w:t> </w:t>
      </w:r>
      <w:r w:rsidRPr="003F17AE">
        <w:rPr>
          <w:rFonts w:hint="eastAsia"/>
          <w:lang w:val="en-US" w:eastAsia="ko-KR"/>
        </w:rPr>
        <w:t>Log2CtbSize,</w:t>
      </w:r>
      <w:r w:rsidRPr="003F17AE">
        <w:rPr>
          <w:lang w:val="en-US" w:eastAsia="ko-KR"/>
        </w:rPr>
        <w:t> </w:t>
      </w:r>
      <w:r w:rsidRPr="003F17AE">
        <w:rPr>
          <w:rFonts w:hint="eastAsia"/>
          <w:lang w:val="en-US" w:eastAsia="ko-KR"/>
        </w:rPr>
        <w:t>5</w:t>
      </w:r>
      <w:r w:rsidRPr="003F17AE">
        <w:rPr>
          <w:lang w:val="en-US" w:eastAsia="ko-KR"/>
        </w:rPr>
        <w:t> </w:t>
      </w:r>
      <w:r w:rsidRPr="003F17AE">
        <w:rPr>
          <w:rFonts w:hint="eastAsia"/>
          <w:lang w:val="en-US" w:eastAsia="ko-KR"/>
        </w:rPr>
        <w:t>).</w:t>
      </w:r>
    </w:p>
    <w:p w14:paraId="63498C9A" w14:textId="77777777" w:rsidR="0044189C" w:rsidRPr="003F17AE" w:rsidRDefault="0044189C" w:rsidP="0044189C">
      <w:r w:rsidRPr="003F17AE">
        <w:rPr>
          <w:b/>
        </w:rPr>
        <w:t>max_transform_hierarchy_depth_intra</w:t>
      </w:r>
      <w:r w:rsidRPr="003F17AE">
        <w:t xml:space="preserve"> specifies the maximum hierarchy depth for transform blocks of coding blocks coded in intra prediction mode.</w:t>
      </w:r>
    </w:p>
    <w:p w14:paraId="17A3E62F" w14:textId="77777777" w:rsidR="0044189C" w:rsidRPr="003F17AE" w:rsidRDefault="0044189C" w:rsidP="0044189C">
      <w:pPr>
        <w:rPr>
          <w:lang w:eastAsia="ko-KR"/>
        </w:rPr>
      </w:pPr>
      <w:r w:rsidRPr="003F17AE">
        <w:rPr>
          <w:b/>
        </w:rPr>
        <w:t>max_transform_hierarchy_depth_inter</w:t>
      </w:r>
      <w:r w:rsidRPr="003F17AE">
        <w:t xml:space="preserve"> specifies the maximum hierarchy depth for transform units of coding units coded in inter prediction mode.</w:t>
      </w:r>
    </w:p>
    <w:p w14:paraId="05C264AE" w14:textId="77777777" w:rsidR="0044189C" w:rsidRPr="003F17AE" w:rsidRDefault="0044189C" w:rsidP="0044189C">
      <w:pPr>
        <w:rPr>
          <w:lang w:eastAsia="ko-KR"/>
        </w:rPr>
      </w:pPr>
      <w:r w:rsidRPr="003F17AE">
        <w:rPr>
          <w:b/>
          <w:lang w:eastAsia="ko-KR"/>
        </w:rPr>
        <w:t>scaling_list_enable_flag</w:t>
      </w:r>
      <w:r w:rsidRPr="003F17AE">
        <w:rPr>
          <w:lang w:eastAsia="ko-KR"/>
        </w:rPr>
        <w:t xml:space="preserve"> equal to 1 specifies that scaling list is used for scaling process for transform coefficients in </w:t>
      </w:r>
      <w:r w:rsidRPr="003F17AE">
        <w:rPr>
          <w:lang w:eastAsia="ko-KR"/>
        </w:rPr>
        <w:fldChar w:fldCharType="begin" w:fldLock="1"/>
      </w:r>
      <w:r w:rsidRPr="003F17AE">
        <w:rPr>
          <w:lang w:eastAsia="ko-KR"/>
        </w:rPr>
        <w:instrText xml:space="preserve"> REF _Ref278186747 \r \h </w:instrText>
      </w:r>
      <w:r>
        <w:rPr>
          <w:lang w:eastAsia="ko-KR"/>
        </w:rPr>
        <w:instrText xml:space="preserve"> \* MERGEFORMAT </w:instrText>
      </w:r>
      <w:r w:rsidRPr="003F17AE">
        <w:rPr>
          <w:lang w:eastAsia="ko-KR"/>
        </w:rPr>
      </w:r>
      <w:r w:rsidRPr="003F17AE">
        <w:rPr>
          <w:lang w:eastAsia="ko-KR"/>
        </w:rPr>
        <w:fldChar w:fldCharType="separate"/>
      </w:r>
      <w:r w:rsidRPr="003F17AE">
        <w:rPr>
          <w:lang w:eastAsia="ko-KR"/>
        </w:rPr>
        <w:t>8.6.3</w:t>
      </w:r>
      <w:r w:rsidRPr="003F17AE">
        <w:rPr>
          <w:lang w:eastAsia="ko-KR"/>
        </w:rPr>
        <w:fldChar w:fldCharType="end"/>
      </w:r>
      <w:r w:rsidRPr="00066987">
        <w:rPr>
          <w:lang w:eastAsia="ko-KR"/>
        </w:rPr>
        <w:t xml:space="preserve">. scaling_list_enable_flag equal to 0 </w:t>
      </w:r>
      <w:r w:rsidRPr="003F17AE">
        <w:rPr>
          <w:lang w:eastAsia="ko-KR"/>
        </w:rPr>
        <w:t xml:space="preserve">specifies that scaling list is not used for scaling process for transform coefficients in </w:t>
      </w:r>
      <w:r w:rsidRPr="003F17AE">
        <w:rPr>
          <w:lang w:eastAsia="ko-KR"/>
        </w:rPr>
        <w:fldChar w:fldCharType="begin" w:fldLock="1"/>
      </w:r>
      <w:r w:rsidRPr="003F17AE">
        <w:rPr>
          <w:lang w:eastAsia="ko-KR"/>
        </w:rPr>
        <w:instrText xml:space="preserve"> REF _Ref278186747 \r \h </w:instrText>
      </w:r>
      <w:r>
        <w:rPr>
          <w:lang w:eastAsia="ko-KR"/>
        </w:rPr>
        <w:instrText xml:space="preserve"> \* MERGEFORMAT </w:instrText>
      </w:r>
      <w:r w:rsidRPr="003F17AE">
        <w:rPr>
          <w:lang w:eastAsia="ko-KR"/>
        </w:rPr>
      </w:r>
      <w:r w:rsidRPr="003F17AE">
        <w:rPr>
          <w:lang w:eastAsia="ko-KR"/>
        </w:rPr>
        <w:fldChar w:fldCharType="separate"/>
      </w:r>
      <w:r w:rsidRPr="003F17AE">
        <w:rPr>
          <w:lang w:eastAsia="ko-KR"/>
        </w:rPr>
        <w:t>8.6.3</w:t>
      </w:r>
      <w:r w:rsidRPr="003F17AE">
        <w:rPr>
          <w:lang w:eastAsia="ko-KR"/>
        </w:rPr>
        <w:fldChar w:fldCharType="end"/>
      </w:r>
      <w:r w:rsidRPr="00066987">
        <w:rPr>
          <w:lang w:eastAsia="ko-KR"/>
        </w:rPr>
        <w:t>.</w:t>
      </w:r>
    </w:p>
    <w:p w14:paraId="0D9D2541" w14:textId="77777777" w:rsidR="0044189C" w:rsidRPr="003F17AE" w:rsidRDefault="0044189C" w:rsidP="0044189C">
      <w:pPr>
        <w:rPr>
          <w:lang w:eastAsia="ko-KR"/>
        </w:rPr>
      </w:pPr>
      <w:r w:rsidRPr="003F17AE">
        <w:rPr>
          <w:b/>
          <w:lang w:eastAsia="ko-KR"/>
        </w:rPr>
        <w:t>chroma_pred_from_luma_enabled_flag</w:t>
      </w:r>
      <w:r w:rsidRPr="003F17AE">
        <w:rPr>
          <w:lang w:eastAsia="ko-KR"/>
        </w:rPr>
        <w:t xml:space="preserve"> equal to 1 specifies the intra chroma prediction process using the reconstructed luma block is applied according to the intra chroma prediction mode.</w:t>
      </w:r>
    </w:p>
    <w:p w14:paraId="60AAF15F" w14:textId="77777777" w:rsidR="0044189C" w:rsidRPr="003F17AE" w:rsidRDefault="0044189C" w:rsidP="0044189C">
      <w:pPr>
        <w:rPr>
          <w:lang w:eastAsia="ko-KR"/>
        </w:rPr>
      </w:pPr>
      <w:r w:rsidRPr="003F17AE">
        <w:rPr>
          <w:b/>
          <w:lang w:eastAsia="ko-KR"/>
        </w:rPr>
        <w:t>deblocking_filter_in_aps_enabled_flag</w:t>
      </w:r>
      <w:r w:rsidRPr="003F17AE">
        <w:rPr>
          <w:rFonts w:hint="eastAsia"/>
          <w:lang w:eastAsia="ko-KR"/>
        </w:rPr>
        <w:t xml:space="preserve"> equal to 0 specifies</w:t>
      </w:r>
      <w:r w:rsidRPr="003F17AE">
        <w:rPr>
          <w:lang w:eastAsia="ko-KR"/>
        </w:rPr>
        <w:t xml:space="preserve"> that deblocking parameters are present in the slice header</w:t>
      </w:r>
      <w:r w:rsidRPr="003F17AE">
        <w:rPr>
          <w:rFonts w:hint="eastAsia"/>
          <w:lang w:eastAsia="ko-KR"/>
        </w:rPr>
        <w:t>. deblocking_filter_in_aps_enabled_flag equal to 1 specifies</w:t>
      </w:r>
      <w:r w:rsidRPr="003F17AE">
        <w:rPr>
          <w:lang w:eastAsia="ko-KR"/>
        </w:rPr>
        <w:t xml:space="preserve"> that deblocking parameters are present in the APS</w:t>
      </w:r>
      <w:r w:rsidRPr="003F17AE">
        <w:rPr>
          <w:rFonts w:hint="eastAsia"/>
          <w:lang w:eastAsia="ko-KR"/>
        </w:rPr>
        <w:t>.</w:t>
      </w:r>
    </w:p>
    <w:p w14:paraId="18FAC3A6" w14:textId="77777777" w:rsidR="0044189C" w:rsidRPr="003F17AE" w:rsidRDefault="0044189C" w:rsidP="0044189C">
      <w:pPr>
        <w:rPr>
          <w:lang w:eastAsia="ko-KR"/>
        </w:rPr>
      </w:pPr>
      <w:r w:rsidRPr="003F17AE">
        <w:rPr>
          <w:b/>
          <w:lang w:eastAsia="ko-KR"/>
        </w:rPr>
        <w:lastRenderedPageBreak/>
        <w:t>seq_loop_filter_across_slices_enabled_flag</w:t>
      </w:r>
      <w:r w:rsidRPr="003F17AE">
        <w:rPr>
          <w:lang w:eastAsia="ko-KR"/>
        </w:rPr>
        <w:t xml:space="preserve"> equal to 1 specifies that the slice_loop_filter_across_slices_enabled_flag determines whether in-loop filtering operations are performed across slice boundaries; otherwise, the in-loop filtering operations are slice-independent and not applied across slice boundaries. The in-loop filtering operations include the deblocking filter, sample adaptive offset filter, and adaptive loop filter.</w:t>
      </w:r>
    </w:p>
    <w:p w14:paraId="67306DA0" w14:textId="77777777" w:rsidR="0044189C" w:rsidRPr="003F17AE" w:rsidRDefault="0044189C" w:rsidP="0044189C">
      <w:pPr>
        <w:rPr>
          <w:lang w:eastAsia="ko-KR"/>
        </w:rPr>
      </w:pPr>
      <w:r w:rsidRPr="003F17AE">
        <w:rPr>
          <w:b/>
          <w:lang w:eastAsia="ko-KR"/>
        </w:rPr>
        <w:t>asymmetric_motion_partitions_enabled_flag</w:t>
      </w:r>
      <w:r w:rsidRPr="003F17AE">
        <w:rPr>
          <w:lang w:eastAsia="ko-KR"/>
        </w:rPr>
        <w:t xml:space="preserve"> equal to 1 specifies that asymmetric motion partitions may be used in treeblocks; asymmetric_motion_partitions_enabled_flag equal to 0 specifies that asymmetric motion partitions cannot be used in treeblocks.</w:t>
      </w:r>
    </w:p>
    <w:p w14:paraId="47EA876A" w14:textId="77777777" w:rsidR="0044189C" w:rsidRPr="003F17AE" w:rsidRDefault="0044189C" w:rsidP="0044189C">
      <w:pPr>
        <w:rPr>
          <w:lang w:eastAsia="ko-KR"/>
        </w:rPr>
      </w:pPr>
      <w:r w:rsidRPr="003F17AE">
        <w:rPr>
          <w:b/>
          <w:lang w:eastAsia="ko-KR"/>
        </w:rPr>
        <w:t>non_square_quadtree_enabled_flag</w:t>
      </w:r>
      <w:r w:rsidRPr="003F17AE">
        <w:rPr>
          <w:lang w:eastAsia="ko-KR"/>
        </w:rPr>
        <w:t xml:space="preserve"> equal to 1 specifies that non-square quadtree partitions may be used in treeblocks; non_square_quadtree_enabled_flag equal to 0 specifies that non-square quadtree partitions cannot be used in treeblocks.</w:t>
      </w:r>
    </w:p>
    <w:p w14:paraId="0B59C3C1" w14:textId="77777777" w:rsidR="0044189C" w:rsidRPr="003F17AE" w:rsidRDefault="0044189C" w:rsidP="0044189C">
      <w:pPr>
        <w:rPr>
          <w:lang w:eastAsia="ko-KR"/>
        </w:rPr>
      </w:pPr>
      <w:r w:rsidRPr="003F17AE">
        <w:rPr>
          <w:b/>
          <w:lang w:eastAsia="ko-KR"/>
        </w:rPr>
        <w:t>sample_adaptive_offset_enabled_flag</w:t>
      </w:r>
      <w:r w:rsidRPr="003F17AE">
        <w:rPr>
          <w:lang w:eastAsia="ko-KR"/>
        </w:rPr>
        <w:t xml:space="preserve"> equal to 1 specifies the sample adaptive offset process is applied to the reconstruced picture after the deblocking filter process.</w:t>
      </w:r>
    </w:p>
    <w:p w14:paraId="0DB77937" w14:textId="77777777" w:rsidR="0044189C" w:rsidRPr="003F17AE" w:rsidRDefault="0044189C" w:rsidP="0044189C">
      <w:pPr>
        <w:rPr>
          <w:lang w:eastAsia="ko-KR"/>
        </w:rPr>
      </w:pPr>
      <w:r w:rsidRPr="003F17AE">
        <w:rPr>
          <w:b/>
          <w:lang w:eastAsia="ko-KR"/>
        </w:rPr>
        <w:t>adaptive_loop_filter_enabled_flag</w:t>
      </w:r>
      <w:r w:rsidRPr="003F17AE">
        <w:t xml:space="preserve"> </w:t>
      </w:r>
      <w:r w:rsidRPr="003F17AE">
        <w:rPr>
          <w:lang w:eastAsia="ko-KR"/>
        </w:rPr>
        <w:t xml:space="preserve">equal to 1 </w:t>
      </w:r>
      <w:r w:rsidRPr="003F17AE">
        <w:t xml:space="preserve">specifies </w:t>
      </w:r>
      <w:r w:rsidRPr="003F17AE">
        <w:rPr>
          <w:lang w:eastAsia="ko-KR"/>
        </w:rPr>
        <w:t>the adaptive loop filter process is applied to the reconstructed picture after the deblocking filter process</w:t>
      </w:r>
      <w:r w:rsidRPr="003F17AE">
        <w:t>.</w:t>
      </w:r>
    </w:p>
    <w:p w14:paraId="52B1EC00" w14:textId="77777777" w:rsidR="0044189C" w:rsidRPr="003F17AE" w:rsidRDefault="0044189C" w:rsidP="0044189C">
      <w:pPr>
        <w:rPr>
          <w:lang w:eastAsia="zh-TW"/>
        </w:rPr>
      </w:pPr>
      <w:r w:rsidRPr="003F17AE">
        <w:rPr>
          <w:rFonts w:eastAsia="PMingLiU"/>
          <w:b/>
          <w:lang w:val="en-US" w:eastAsia="zh-TW"/>
        </w:rPr>
        <w:t>alf</w:t>
      </w:r>
      <w:r w:rsidRPr="003F17AE">
        <w:rPr>
          <w:b/>
          <w:lang w:val="en-US" w:eastAsia="ko-KR"/>
        </w:rPr>
        <w:t>_</w:t>
      </w:r>
      <w:r w:rsidRPr="003F17AE">
        <w:rPr>
          <w:rFonts w:eastAsia="PMingLiU"/>
          <w:b/>
          <w:lang w:val="en-US" w:eastAsia="zh-TW"/>
        </w:rPr>
        <w:t>coef_in_slice</w:t>
      </w:r>
      <w:r w:rsidRPr="003F17AE">
        <w:rPr>
          <w:b/>
          <w:lang w:val="en-US" w:eastAsia="ko-KR"/>
        </w:rPr>
        <w:t xml:space="preserve">_flag </w:t>
      </w:r>
      <w:r w:rsidRPr="003F17AE">
        <w:t>equal to 1 specifies that the ALF parameters</w:t>
      </w:r>
      <w:r w:rsidRPr="003F17AE">
        <w:rPr>
          <w:lang w:eastAsia="zh-TW"/>
        </w:rPr>
        <w:t xml:space="preserve"> alf_param() are present in the slice header; equal to 0 specifies that </w:t>
      </w:r>
      <w:r w:rsidRPr="003F17AE">
        <w:t>the ALF parameters</w:t>
      </w:r>
      <w:r w:rsidRPr="003F17AE">
        <w:rPr>
          <w:lang w:eastAsia="zh-TW"/>
        </w:rPr>
        <w:t xml:space="preserve"> alf_param() are not present in the APS.</w:t>
      </w:r>
    </w:p>
    <w:p w14:paraId="0EB79E9C" w14:textId="77777777" w:rsidR="0044189C" w:rsidRPr="003F17AE" w:rsidRDefault="0044189C" w:rsidP="0044189C">
      <w:pPr>
        <w:rPr>
          <w:lang w:eastAsia="ko-KR"/>
        </w:rPr>
      </w:pPr>
      <w:r w:rsidRPr="003F17AE">
        <w:rPr>
          <w:b/>
          <w:lang w:eastAsia="ko-KR"/>
        </w:rPr>
        <w:t>pcm_loop_filter_disable_flag</w:t>
      </w:r>
      <w:r w:rsidRPr="003F17AE">
        <w:rPr>
          <w:lang w:eastAsia="ko-KR"/>
        </w:rPr>
        <w:t xml:space="preserve"> specifies whether the loop filter process is disabled on reconstructed pixels of I_PCM blocks. If the pcm_loop_filter_disable_flag value is equal to 1, deblocking </w:t>
      </w:r>
      <w:r w:rsidRPr="003F17AE">
        <w:rPr>
          <w:rFonts w:hint="eastAsia"/>
          <w:lang w:eastAsia="ko-KR"/>
        </w:rPr>
        <w:t xml:space="preserve">filter, sample adaptive offset </w:t>
      </w:r>
      <w:r w:rsidRPr="003F17AE">
        <w:rPr>
          <w:lang w:eastAsia="ko-KR"/>
        </w:rPr>
        <w:t xml:space="preserve">and adaptive loop filter processes on the reconstructed pixels of I_PCM blocks are disabled; otherwise </w:t>
      </w:r>
      <w:r w:rsidRPr="003F17AE">
        <w:rPr>
          <w:rFonts w:hint="eastAsia"/>
          <w:lang w:eastAsia="ko-KR"/>
        </w:rPr>
        <w:t xml:space="preserve">if </w:t>
      </w:r>
      <w:r w:rsidRPr="003F17AE">
        <w:rPr>
          <w:lang w:eastAsia="ko-KR"/>
        </w:rPr>
        <w:t xml:space="preserve">the pcm_loop_filter_disable_flag value is equal to 0, deblocking </w:t>
      </w:r>
      <w:r w:rsidRPr="003F17AE">
        <w:rPr>
          <w:rFonts w:hint="eastAsia"/>
          <w:lang w:eastAsia="ko-KR"/>
        </w:rPr>
        <w:t xml:space="preserve">filter, sample adaptive offset </w:t>
      </w:r>
      <w:r w:rsidRPr="003F17AE">
        <w:rPr>
          <w:lang w:eastAsia="ko-KR"/>
        </w:rPr>
        <w:t>and adaptive loop filter processes on the reconstructed pixels of I_PCM blocks are not disabled.</w:t>
      </w:r>
      <w:r w:rsidRPr="003F17AE">
        <w:rPr>
          <w:rFonts w:hint="eastAsia"/>
          <w:lang w:eastAsia="ko-KR"/>
        </w:rPr>
        <w:t xml:space="preserve"> When pcm_loop_filter_disable_flag is not present, it is inferred to be equal to 0.</w:t>
      </w:r>
    </w:p>
    <w:p w14:paraId="354C7BA6" w14:textId="77777777" w:rsidR="0044189C" w:rsidRPr="003F17AE" w:rsidRDefault="0044189C" w:rsidP="0044189C">
      <w:pPr>
        <w:rPr>
          <w:lang w:eastAsia="ko-KR"/>
        </w:rPr>
      </w:pPr>
      <w:r w:rsidRPr="003F17AE">
        <w:rPr>
          <w:lang w:eastAsia="ko-KR"/>
        </w:rPr>
        <w:t>[Ed. (WJ): select one expression – enabled_flag or disable_flag]</w:t>
      </w:r>
    </w:p>
    <w:p w14:paraId="523052E4" w14:textId="77777777" w:rsidR="0044189C" w:rsidRPr="003F17AE" w:rsidRDefault="0044189C" w:rsidP="0044189C">
      <w:pPr>
        <w:rPr>
          <w:lang w:eastAsia="ko-KR"/>
        </w:rPr>
      </w:pPr>
      <w:r w:rsidRPr="003F17AE">
        <w:rPr>
          <w:b/>
          <w:lang w:eastAsia="ko-KR"/>
        </w:rPr>
        <w:t>temporal_id_nesting_flag</w:t>
      </w:r>
      <w:r w:rsidRPr="003F17AE">
        <w:rPr>
          <w:lang w:eastAsia="ko-KR"/>
        </w:rPr>
        <w:t xml:space="preserve"> specifies whether inter prediction is additionally restricted for the coded video sequence.</w:t>
      </w:r>
    </w:p>
    <w:p w14:paraId="22E8C886" w14:textId="77777777" w:rsidR="0044189C" w:rsidRPr="003F17AE" w:rsidRDefault="0044189C" w:rsidP="0044189C">
      <w:pPr>
        <w:rPr>
          <w:lang w:eastAsia="ko-KR"/>
        </w:rPr>
      </w:pPr>
      <w:r w:rsidRPr="003F17AE">
        <w:rPr>
          <w:lang w:eastAsia="ko-KR"/>
        </w:rPr>
        <w:t>Dependent on temporal_id_nesting_flag, the following applies.</w:t>
      </w:r>
    </w:p>
    <w:p w14:paraId="57619266" w14:textId="77777777" w:rsidR="0044189C" w:rsidRPr="003F17AE" w:rsidRDefault="0044189C" w:rsidP="0044189C">
      <w:pPr>
        <w:pStyle w:val="enumlev1"/>
        <w:tabs>
          <w:tab w:val="clear" w:pos="794"/>
        </w:tabs>
        <w:ind w:left="425" w:hanging="425"/>
        <w:rPr>
          <w:lang w:eastAsia="ko-KR"/>
        </w:rPr>
      </w:pPr>
      <w:r w:rsidRPr="003F17AE">
        <w:rPr>
          <w:lang w:eastAsia="ko-KR"/>
        </w:rPr>
        <w:t>–</w:t>
      </w:r>
      <w:r w:rsidRPr="003F17AE">
        <w:rPr>
          <w:lang w:eastAsia="ko-KR"/>
        </w:rPr>
        <w:tab/>
        <w:t>If temporal_id_nesting_flag is equal to 0, additional constraints may not be obeyed.</w:t>
      </w:r>
    </w:p>
    <w:p w14:paraId="553A251A" w14:textId="77777777" w:rsidR="0044189C" w:rsidRPr="003F17AE" w:rsidRDefault="0044189C" w:rsidP="0044189C">
      <w:pPr>
        <w:pStyle w:val="enumlev1"/>
        <w:tabs>
          <w:tab w:val="clear" w:pos="794"/>
        </w:tabs>
        <w:ind w:left="425" w:hanging="425"/>
        <w:rPr>
          <w:lang w:eastAsia="ko-KR"/>
        </w:rPr>
      </w:pPr>
      <w:r w:rsidRPr="003F17AE">
        <w:rPr>
          <w:lang w:eastAsia="ko-KR"/>
        </w:rPr>
        <w:t>–</w:t>
      </w:r>
      <w:r w:rsidRPr="003F17AE">
        <w:rPr>
          <w:lang w:eastAsia="ko-KR"/>
        </w:rPr>
        <w:tab/>
        <w:t>Otherwise (temporal_id_nesting_flag is equal to 1), the following applies.</w:t>
      </w:r>
    </w:p>
    <w:p w14:paraId="32AE2C50" w14:textId="77777777" w:rsidR="0044189C" w:rsidRPr="003F17AE" w:rsidRDefault="0044189C" w:rsidP="0044189C">
      <w:pPr>
        <w:pStyle w:val="enumlev1"/>
        <w:tabs>
          <w:tab w:val="clear" w:pos="794"/>
          <w:tab w:val="left" w:pos="851"/>
        </w:tabs>
        <w:ind w:left="851" w:hanging="425"/>
        <w:rPr>
          <w:lang w:eastAsia="ko-KR"/>
        </w:rPr>
      </w:pPr>
      <w:r w:rsidRPr="003F17AE">
        <w:rPr>
          <w:lang w:eastAsia="ko-KR"/>
        </w:rPr>
        <w:t>–</w:t>
      </w:r>
      <w:r w:rsidRPr="003F17AE">
        <w:rPr>
          <w:lang w:eastAsia="ko-KR"/>
        </w:rPr>
        <w:tab/>
        <w:t>For each access unit auA with temporal_id equal to tIdA, an access unit auB with temporal_id equal to tIdB and tIdB  less than or equal to tIdA shall not be referenced by inter prediction when there exists an access unit auC with temporal_id equal to tIdC and tIdC less than tIdB, which follows the access unit auB and precedes the access unit auA in decoding order.</w:t>
      </w:r>
    </w:p>
    <w:p w14:paraId="5EE6D90B" w14:textId="77777777" w:rsidR="0044189C" w:rsidRPr="003F17AE" w:rsidRDefault="0044189C" w:rsidP="0044189C">
      <w:pPr>
        <w:ind w:left="426"/>
        <w:rPr>
          <w:sz w:val="18"/>
          <w:szCs w:val="18"/>
        </w:rPr>
      </w:pPr>
      <w:r w:rsidRPr="003F17AE">
        <w:rPr>
          <w:sz w:val="18"/>
          <w:szCs w:val="18"/>
        </w:rPr>
        <w:t>NOTE 1 – The syntax element temporal_id_nesting_flag is used to indicate that temporal up-switching, i.e., switching from decoding of up to a specific temporal_id tIdN to decoding up to a temporal_id tIdM &gt; tIdN, is always possible.</w:t>
      </w:r>
    </w:p>
    <w:p w14:paraId="59216EFC" w14:textId="77777777" w:rsidR="0044189C" w:rsidRPr="003F17AE" w:rsidRDefault="0044189C" w:rsidP="0044189C">
      <w:bookmarkStart w:id="444" w:name="_Toc23248614"/>
      <w:bookmarkStart w:id="445" w:name="_Toc23248615"/>
      <w:bookmarkEnd w:id="444"/>
      <w:bookmarkEnd w:id="445"/>
      <w:r w:rsidRPr="003F17AE">
        <w:rPr>
          <w:b/>
        </w:rPr>
        <w:t>inter_4x4_enabled_flag</w:t>
      </w:r>
      <w:r w:rsidRPr="003F17AE">
        <w:t xml:space="preserve"> specifies whether inter prediction can be applied to blocks having the size of 4 by 4 luma samples.</w:t>
      </w:r>
    </w:p>
    <w:p w14:paraId="72AB9A47" w14:textId="77777777" w:rsidR="0044189C" w:rsidRPr="003F17AE" w:rsidRDefault="0044189C" w:rsidP="0044189C">
      <w:pPr>
        <w:rPr>
          <w:lang w:eastAsia="ko-KR"/>
        </w:rPr>
      </w:pPr>
      <w:r w:rsidRPr="003F17AE">
        <w:rPr>
          <w:b/>
          <w:bCs/>
        </w:rPr>
        <w:t xml:space="preserve">num_short_term_ref_pic_sets </w:t>
      </w:r>
      <w:r w:rsidRPr="003F17AE">
        <w:t xml:space="preserve">specifies the number of short-term reference picture sets that are specified in the sequence parameter set. </w:t>
      </w:r>
      <w:r w:rsidRPr="003F17AE">
        <w:rPr>
          <w:lang w:eastAsia="ko-KR"/>
        </w:rPr>
        <w:t>The value of num_short_term_ref_pic_sets shall be in the range of 0 to 64, inclusive.</w:t>
      </w:r>
    </w:p>
    <w:p w14:paraId="3C4A82BD" w14:textId="77777777" w:rsidR="0044189C" w:rsidRPr="003F17AE" w:rsidRDefault="0044189C" w:rsidP="0044189C">
      <w:pPr>
        <w:ind w:left="426"/>
        <w:rPr>
          <w:sz w:val="18"/>
          <w:szCs w:val="18"/>
        </w:rPr>
      </w:pPr>
      <w:r w:rsidRPr="003F17AE">
        <w:rPr>
          <w:sz w:val="18"/>
          <w:szCs w:val="18"/>
        </w:rPr>
        <w:t>NOTE – A decoder must allocate space for a total number of num_short_term_ref_pic_sets + 1 short-term reference picture sets since a coded video sequence may contain up to one short-term reference picture set explicitly signalled in the slice headers of a current picture. An explicitly signalled short-term reference picture set will always have an index equal to num_short_term_ref_pic_sets in the list of short-term reference picture sets.</w:t>
      </w:r>
    </w:p>
    <w:p w14:paraId="11866AB3" w14:textId="77777777" w:rsidR="0044189C" w:rsidRPr="003F17AE" w:rsidRDefault="0044189C" w:rsidP="0044189C">
      <w:pPr>
        <w:rPr>
          <w:b/>
        </w:rPr>
      </w:pPr>
      <w:r w:rsidRPr="003F17AE">
        <w:rPr>
          <w:b/>
        </w:rPr>
        <w:t>long_term_ref_pics_present_flag</w:t>
      </w:r>
      <w:r w:rsidRPr="003F17AE">
        <w:t xml:space="preserve"> equal to 0 specifies that no long-term reference picture is used for inter prediction of any coded picture in the coded video sequence. long_term_ref_pics_present_flag equal to 1 specifies that long-term reference pictures may be used for inter prediction of one or more coded pictures in the coded video sequence.</w:t>
      </w:r>
    </w:p>
    <w:p w14:paraId="6CB806ED" w14:textId="77777777" w:rsidR="0044189C" w:rsidRPr="003F17AE" w:rsidRDefault="0044189C" w:rsidP="0044189C">
      <w:pPr>
        <w:rPr>
          <w:bCs/>
        </w:rPr>
      </w:pPr>
      <w:r w:rsidRPr="003F17AE">
        <w:rPr>
          <w:b/>
        </w:rPr>
        <w:t xml:space="preserve">tiles_or_entropy_coding_sync_idc </w:t>
      </w:r>
      <w:r w:rsidRPr="003F17AE">
        <w:t>equal to 0 specifies that there is only one tile in each picture in the coded video sequence, and no</w:t>
      </w:r>
      <w:r w:rsidRPr="003F17AE">
        <w:rPr>
          <w:bCs/>
        </w:rPr>
        <w:t xml:space="preserve"> specific synchronization process for context variables is invoked before decoding the first coding treeblock of a row of coding treeblocks.</w:t>
      </w:r>
    </w:p>
    <w:p w14:paraId="6AEEB140" w14:textId="77777777" w:rsidR="0044189C" w:rsidRPr="003F17AE" w:rsidRDefault="0044189C" w:rsidP="0044189C">
      <w:pPr>
        <w:rPr>
          <w:bCs/>
        </w:rPr>
      </w:pPr>
      <w:r w:rsidRPr="003F17AE">
        <w:t>tiles_or_entropy_coding_sync_idc</w:t>
      </w:r>
      <w:r w:rsidRPr="003F17AE">
        <w:rPr>
          <w:b/>
        </w:rPr>
        <w:t xml:space="preserve"> </w:t>
      </w:r>
      <w:r w:rsidRPr="003F17AE">
        <w:t>equal to 1 specifies that there may be more than one tile in each picture in the coded video sequence, and no</w:t>
      </w:r>
      <w:r w:rsidRPr="003F17AE">
        <w:rPr>
          <w:bCs/>
        </w:rPr>
        <w:t xml:space="preserve"> specific synchronization process for context variables is invoked before decoding the first coding treeblock of a row of coding treeblocks.</w:t>
      </w:r>
    </w:p>
    <w:p w14:paraId="6212C787" w14:textId="77777777" w:rsidR="0044189C" w:rsidRPr="003F17AE" w:rsidRDefault="0044189C" w:rsidP="0044189C">
      <w:pPr>
        <w:rPr>
          <w:bCs/>
        </w:rPr>
      </w:pPr>
      <w:r w:rsidRPr="003F17AE">
        <w:t>tiles_or_entropy_coding_sync_idc</w:t>
      </w:r>
      <w:r w:rsidRPr="003F17AE">
        <w:rPr>
          <w:b/>
        </w:rPr>
        <w:t xml:space="preserve"> </w:t>
      </w:r>
      <w:r w:rsidRPr="003F17AE">
        <w:t xml:space="preserve">equal to 2 specifies that there is only one tile in each picture in the coded video sequence, a </w:t>
      </w:r>
      <w:r w:rsidRPr="003F17AE">
        <w:rPr>
          <w:bCs/>
        </w:rPr>
        <w:t>specific synchronization process for context variables is invoked before decoding the first coding treeblock of a row of coding treeblocks, and a specific memorization process for context variables is invoked after decoding two coding treeblocks of a row of coding treeblocks.</w:t>
      </w:r>
    </w:p>
    <w:p w14:paraId="057D79D0" w14:textId="77777777" w:rsidR="0044189C" w:rsidRPr="003F17AE" w:rsidRDefault="0044189C" w:rsidP="0044189C">
      <w:pPr>
        <w:rPr>
          <w:bCs/>
        </w:rPr>
      </w:pPr>
      <w:r w:rsidRPr="003F17AE">
        <w:rPr>
          <w:bCs/>
        </w:rPr>
        <w:lastRenderedPageBreak/>
        <w:t xml:space="preserve">The value of </w:t>
      </w:r>
      <w:r w:rsidRPr="003F17AE">
        <w:t>tiles_or_entropy_coding_sync_idc</w:t>
      </w:r>
      <w:r w:rsidRPr="003F17AE">
        <w:rPr>
          <w:bCs/>
        </w:rPr>
        <w:t xml:space="preserve"> shall be in the range of 0 to 2, inclusive.</w:t>
      </w:r>
    </w:p>
    <w:p w14:paraId="39B6C607" w14:textId="77777777" w:rsidR="0044189C" w:rsidRPr="003F17AE" w:rsidRDefault="0044189C" w:rsidP="0044189C">
      <w:pPr>
        <w:rPr>
          <w:bCs/>
        </w:rPr>
      </w:pPr>
      <w:r w:rsidRPr="003F17AE">
        <w:rPr>
          <w:bCs/>
        </w:rPr>
        <w:t>[Ed. (YK): All the following semantics, including the derivations of the vectors, may need to be moved to PPS semantics, and here the the syntax elements here in SPS only specify the default values fot the corresponding syntax elements in the PPS.]</w:t>
      </w:r>
    </w:p>
    <w:p w14:paraId="33D7CD7D" w14:textId="77777777" w:rsidR="0044189C" w:rsidRPr="003F17AE" w:rsidRDefault="0044189C" w:rsidP="0044189C">
      <w:r w:rsidRPr="003F17AE">
        <w:rPr>
          <w:b/>
        </w:rPr>
        <w:t xml:space="preserve">num_tile_columns_minus1 </w:t>
      </w:r>
      <w:r w:rsidRPr="003F17AE">
        <w:t>plus 1 specifies the number of tile columns partitioning the picture.</w:t>
      </w:r>
    </w:p>
    <w:p w14:paraId="78F3112B" w14:textId="77777777" w:rsidR="0044189C" w:rsidRPr="003F17AE" w:rsidRDefault="0044189C" w:rsidP="0044189C">
      <w:r w:rsidRPr="003F17AE">
        <w:rPr>
          <w:b/>
        </w:rPr>
        <w:t xml:space="preserve">num_tile_rows_minus1 </w:t>
      </w:r>
      <w:r w:rsidRPr="003F17AE">
        <w:t>plus 1 specifies the number of tile rows partitioning the picture.</w:t>
      </w:r>
    </w:p>
    <w:p w14:paraId="1FE699E1" w14:textId="77777777" w:rsidR="0044189C" w:rsidRPr="003F17AE" w:rsidRDefault="0044189C" w:rsidP="0044189C">
      <w:r w:rsidRPr="003F17AE">
        <w:t>When num_tile_columns_minus1 is equal to 0, num_tile_rows_minus1 shall not be equal to 0.</w:t>
      </w:r>
    </w:p>
    <w:p w14:paraId="6CAA1EEF" w14:textId="77777777" w:rsidR="0044189C" w:rsidRPr="003F17AE" w:rsidRDefault="0044189C" w:rsidP="0044189C">
      <w:pPr>
        <w:rPr>
          <w:bCs/>
        </w:rPr>
      </w:pPr>
      <w:r w:rsidRPr="003F17AE">
        <w:rPr>
          <w:bCs/>
        </w:rPr>
        <w:t>[Ed. (YK): The following should go to Annex A.]</w:t>
      </w:r>
    </w:p>
    <w:p w14:paraId="55719AA1" w14:textId="77777777" w:rsidR="0044189C" w:rsidRPr="003F17AE" w:rsidRDefault="0044189C" w:rsidP="0044189C">
      <w:r w:rsidRPr="003F17AE">
        <w:t>One or both of the following conditions shall be fulfilled for each slice and tile:</w:t>
      </w:r>
    </w:p>
    <w:p w14:paraId="0245EA3C" w14:textId="77777777" w:rsidR="0044189C" w:rsidRPr="003F17AE" w:rsidRDefault="0044189C" w:rsidP="0044189C">
      <w:pPr>
        <w:pStyle w:val="enumlev1"/>
        <w:tabs>
          <w:tab w:val="clear" w:pos="794"/>
        </w:tabs>
        <w:ind w:left="425" w:hanging="425"/>
      </w:pPr>
      <w:r w:rsidRPr="003F17AE">
        <w:rPr>
          <w:lang w:eastAsia="ko-KR"/>
        </w:rPr>
        <w:t>–</w:t>
      </w:r>
      <w:r w:rsidRPr="003F17AE">
        <w:rPr>
          <w:lang w:eastAsia="ko-KR"/>
        </w:rPr>
        <w:tab/>
      </w:r>
      <w:r w:rsidRPr="003F17AE">
        <w:t xml:space="preserve">All coded </w:t>
      </w:r>
      <w:r w:rsidRPr="003F17AE">
        <w:rPr>
          <w:lang w:eastAsia="ko-KR"/>
        </w:rPr>
        <w:t>blocks</w:t>
      </w:r>
      <w:r w:rsidRPr="003F17AE">
        <w:t xml:space="preserve"> in a slice belong to the same tile.</w:t>
      </w:r>
    </w:p>
    <w:p w14:paraId="4F37A7CF" w14:textId="77777777" w:rsidR="0044189C" w:rsidRPr="003F17AE" w:rsidRDefault="0044189C" w:rsidP="0044189C">
      <w:pPr>
        <w:pStyle w:val="enumlev1"/>
        <w:tabs>
          <w:tab w:val="clear" w:pos="794"/>
        </w:tabs>
        <w:ind w:left="425" w:hanging="425"/>
      </w:pPr>
      <w:r w:rsidRPr="003F17AE">
        <w:rPr>
          <w:lang w:eastAsia="ko-KR"/>
        </w:rPr>
        <w:t>–</w:t>
      </w:r>
      <w:r w:rsidRPr="003F17AE">
        <w:rPr>
          <w:lang w:eastAsia="ko-KR"/>
        </w:rPr>
        <w:tab/>
      </w:r>
      <w:r w:rsidRPr="003F17AE">
        <w:t>All coded blocks in a tile belong to the same slice.</w:t>
      </w:r>
    </w:p>
    <w:p w14:paraId="252D89E5" w14:textId="77777777" w:rsidR="0044189C" w:rsidRPr="003F17AE" w:rsidRDefault="0044189C" w:rsidP="0044189C">
      <w:pPr>
        <w:ind w:left="426"/>
        <w:rPr>
          <w:sz w:val="18"/>
          <w:szCs w:val="18"/>
        </w:rPr>
      </w:pPr>
      <w:r w:rsidRPr="003F17AE">
        <w:rPr>
          <w:sz w:val="18"/>
          <w:szCs w:val="18"/>
        </w:rPr>
        <w:t>NOTE 2 – Within the same picture, there may be both slices that contain multiple tiles and tiles that contain multiple slices.</w:t>
      </w:r>
    </w:p>
    <w:p w14:paraId="5F0FCA91" w14:textId="77777777" w:rsidR="0044189C" w:rsidRPr="003F17AE" w:rsidRDefault="0044189C" w:rsidP="0044189C">
      <w:r w:rsidRPr="003F17AE">
        <w:rPr>
          <w:b/>
        </w:rPr>
        <w:t>uniform_spacing_flag</w:t>
      </w:r>
      <w:r w:rsidRPr="003F17AE">
        <w:t xml:space="preserve"> equal to 1 specifies that column boundaries and likewise row boundaries are distributed uniformly across the picture. uniform_spacing_flag equal to 0 specifies that column boundaries and likewise row boundaries are not distributed uniformly across the picture but signalled explicitly using the syntax elements column_width[ i ] and row_height[ i ].</w:t>
      </w:r>
    </w:p>
    <w:p w14:paraId="7BDAF53D" w14:textId="77777777" w:rsidR="0044189C" w:rsidRPr="003F17AE" w:rsidRDefault="0044189C" w:rsidP="0044189C">
      <w:r w:rsidRPr="003F17AE">
        <w:rPr>
          <w:b/>
        </w:rPr>
        <w:t>column_width[ </w:t>
      </w:r>
      <w:r w:rsidRPr="003F17AE">
        <w:t>i </w:t>
      </w:r>
      <w:r w:rsidRPr="003F17AE">
        <w:rPr>
          <w:b/>
        </w:rPr>
        <w:t>]</w:t>
      </w:r>
      <w:r w:rsidRPr="003F17AE">
        <w:t xml:space="preserve"> specifies the width of the i-th tile column in units of coding treeblocks.</w:t>
      </w:r>
    </w:p>
    <w:p w14:paraId="19FF19D3" w14:textId="77777777" w:rsidR="0044189C" w:rsidRPr="003F17AE" w:rsidRDefault="0044189C" w:rsidP="0044189C">
      <w:r w:rsidRPr="003F17AE">
        <w:rPr>
          <w:b/>
        </w:rPr>
        <w:t>row_height[ </w:t>
      </w:r>
      <w:r w:rsidRPr="003F17AE">
        <w:t>i </w:t>
      </w:r>
      <w:r w:rsidRPr="003F17AE">
        <w:rPr>
          <w:b/>
        </w:rPr>
        <w:t>]</w:t>
      </w:r>
      <w:r w:rsidRPr="003F17AE">
        <w:t xml:space="preserve"> specifies the height of the i-th tile row in units of coding treeblocks.</w:t>
      </w:r>
    </w:p>
    <w:p w14:paraId="6A8E8672" w14:textId="77777777" w:rsidR="0044189C" w:rsidRPr="003F17AE" w:rsidRDefault="0044189C" w:rsidP="0044189C">
      <w:pPr>
        <w:rPr>
          <w:bCs/>
        </w:rPr>
      </w:pPr>
      <w:r w:rsidRPr="003F17AE">
        <w:rPr>
          <w:bCs/>
        </w:rPr>
        <w:t>[Ed. (YK): The following should go to somewhere in Clause 8.]</w:t>
      </w:r>
    </w:p>
    <w:p w14:paraId="78C8B899" w14:textId="77777777" w:rsidR="0044189C" w:rsidRPr="003F17AE" w:rsidRDefault="0044189C" w:rsidP="0044189C">
      <w:r w:rsidRPr="003F17AE">
        <w:t>Values of ColumnWidth[ i ], specifying the width of the i-th tile column in units of coding treeblocks, and the values of ColumnWidthInLumaSamples[ i ], specifying the width of the i-th tile column in units of luma samples, are derived as follows:</w:t>
      </w:r>
    </w:p>
    <w:p w14:paraId="475EC915" w14:textId="77777777" w:rsidR="0044189C" w:rsidRPr="003F17AE" w:rsidRDefault="0044189C" w:rsidP="0044189C">
      <w:pPr>
        <w:tabs>
          <w:tab w:val="clear" w:pos="794"/>
          <w:tab w:val="clear" w:pos="1985"/>
          <w:tab w:val="left" w:pos="990"/>
          <w:tab w:val="left" w:pos="1890"/>
          <w:tab w:val="left" w:pos="2250"/>
          <w:tab w:val="left" w:pos="2610"/>
          <w:tab w:val="center" w:pos="4849"/>
          <w:tab w:val="right" w:pos="9700"/>
        </w:tabs>
        <w:spacing w:before="193" w:after="240"/>
        <w:ind w:left="720"/>
        <w:jc w:val="left"/>
      </w:pPr>
      <w:r w:rsidRPr="003F17AE">
        <w:t>for( i = 0; i &lt;= num_tile_columns_minus1; i++ ) {</w:t>
      </w:r>
      <w:r w:rsidRPr="003F17AE">
        <w:br/>
      </w:r>
      <w:r w:rsidRPr="003F17AE">
        <w:tab/>
        <w:t>if( uniform_spacing_flag )</w:t>
      </w:r>
      <w:r w:rsidRPr="003F17AE">
        <w:br/>
      </w:r>
      <w:r w:rsidRPr="003F17AE">
        <w:tab/>
      </w:r>
      <w:r w:rsidRPr="003F17AE">
        <w:tab/>
        <w:t xml:space="preserve">ColumnWidth[ i ] = ( ( i + 1 ) * PicWidthInCtbs ) / ( num_tile_columns_minus1 + 1 ) – </w:t>
      </w:r>
      <w:r w:rsidRPr="003F17AE">
        <w:tab/>
        <w:t>(</w:t>
      </w:r>
      <w:fldSimple w:instr=" STYLEREF 1 \s " w:fldLock="1">
        <w:r w:rsidRPr="003F17AE">
          <w:rPr>
            <w:noProof/>
          </w:rPr>
          <w:t>7</w:t>
        </w:r>
      </w:fldSimple>
      <w:r w:rsidRPr="00066987">
        <w:noBreakHyphen/>
      </w:r>
      <w:fldSimple w:instr=" SEQ Equation \* ARABIC \s 1 " w:fldLock="1">
        <w:r w:rsidRPr="003F17AE">
          <w:rPr>
            <w:noProof/>
          </w:rPr>
          <w:t>20</w:t>
        </w:r>
      </w:fldSimple>
      <w:r w:rsidRPr="00066987">
        <w:t>)</w:t>
      </w:r>
      <w:r w:rsidRPr="00066987">
        <w:br/>
      </w:r>
      <w:r w:rsidRPr="00066987">
        <w:tab/>
      </w:r>
      <w:r w:rsidRPr="00066987">
        <w:tab/>
      </w:r>
      <w:r w:rsidRPr="00066987">
        <w:tab/>
      </w:r>
      <w:r w:rsidRPr="00066987">
        <w:tab/>
      </w:r>
      <w:r w:rsidRPr="00066987">
        <w:tab/>
      </w:r>
      <w:r w:rsidRPr="00066987">
        <w:tab/>
        <w:t>( i * PicWidthInCtbs ) / ( num_tile_columns_minus1 + 1 )</w:t>
      </w:r>
      <w:r w:rsidRPr="00066987">
        <w:br/>
      </w:r>
      <w:r w:rsidRPr="00066987">
        <w:tab/>
        <w:t>else</w:t>
      </w:r>
      <w:r w:rsidRPr="00066987">
        <w:br/>
      </w:r>
      <w:r w:rsidRPr="00066987">
        <w:tab/>
      </w:r>
      <w:r w:rsidRPr="00066987">
        <w:tab/>
        <w:t>ColumnWidth[ i ] = column_width[ i ]</w:t>
      </w:r>
      <w:r w:rsidRPr="00066987">
        <w:br/>
      </w:r>
      <w:r w:rsidRPr="00066987">
        <w:tab/>
        <w:t>ColumnWidthInLumaSamples[ i ] = ColumnW</w:t>
      </w:r>
      <w:r w:rsidRPr="003F17AE">
        <w:t>idth[ i ] &lt;&lt; Log2CtbSize</w:t>
      </w:r>
      <w:r w:rsidRPr="003F17AE">
        <w:br/>
        <w:t>}</w:t>
      </w:r>
    </w:p>
    <w:p w14:paraId="1A54FC14" w14:textId="77777777" w:rsidR="0044189C" w:rsidRPr="003F17AE" w:rsidRDefault="0044189C" w:rsidP="0044189C">
      <w:r w:rsidRPr="003F17AE">
        <w:t>Values of RowHeight[ i ], specifying the height of the i-th tile row in units of coding treeblocks, are derived as follows:</w:t>
      </w:r>
    </w:p>
    <w:p w14:paraId="49574FC0" w14:textId="77777777" w:rsidR="0044189C" w:rsidRPr="00066987" w:rsidRDefault="0044189C" w:rsidP="0044189C">
      <w:pPr>
        <w:tabs>
          <w:tab w:val="clear" w:pos="794"/>
          <w:tab w:val="clear" w:pos="1985"/>
          <w:tab w:val="left" w:pos="990"/>
          <w:tab w:val="left" w:pos="1890"/>
          <w:tab w:val="left" w:pos="2250"/>
          <w:tab w:val="left" w:pos="2610"/>
          <w:tab w:val="center" w:pos="4849"/>
          <w:tab w:val="right" w:pos="9700"/>
        </w:tabs>
        <w:spacing w:before="193" w:after="240"/>
        <w:ind w:left="720"/>
        <w:jc w:val="left"/>
      </w:pPr>
      <w:r w:rsidRPr="003F17AE">
        <w:t>for( i = 0; i &lt;= num_tile_rows_minus1; i++ )</w:t>
      </w:r>
      <w:r w:rsidRPr="003F17AE">
        <w:br/>
      </w:r>
      <w:r w:rsidRPr="003F17AE">
        <w:tab/>
        <w:t>if( uniform_spacing_flag )</w:t>
      </w:r>
      <w:r w:rsidRPr="003F17AE">
        <w:br/>
      </w:r>
      <w:r w:rsidRPr="003F17AE">
        <w:tab/>
      </w:r>
      <w:r w:rsidRPr="003F17AE">
        <w:tab/>
        <w:t xml:space="preserve">RowHeight[ i ]  = ( ( i + 1 ) * PicHeightInCtbs ) / ( num_tile_rows_minus1 + 1 ) – </w:t>
      </w:r>
      <w:r w:rsidRPr="003F17AE">
        <w:tab/>
        <w:t>(</w:t>
      </w:r>
      <w:fldSimple w:instr=" STYLEREF 1 \s " w:fldLock="1">
        <w:r w:rsidRPr="003F17AE">
          <w:rPr>
            <w:noProof/>
          </w:rPr>
          <w:t>7</w:t>
        </w:r>
      </w:fldSimple>
      <w:r w:rsidRPr="00066987">
        <w:noBreakHyphen/>
      </w:r>
      <w:fldSimple w:instr=" SEQ Equation \* ARABIC \s 1 " w:fldLock="1">
        <w:r w:rsidRPr="003F17AE">
          <w:rPr>
            <w:noProof/>
          </w:rPr>
          <w:t>21</w:t>
        </w:r>
      </w:fldSimple>
      <w:r w:rsidRPr="00066987">
        <w:t>)</w:t>
      </w:r>
      <w:r w:rsidRPr="00066987">
        <w:br/>
      </w:r>
      <w:r w:rsidRPr="00066987">
        <w:tab/>
      </w:r>
      <w:r w:rsidRPr="00066987">
        <w:tab/>
      </w:r>
      <w:r w:rsidRPr="00066987">
        <w:tab/>
      </w:r>
      <w:r w:rsidRPr="00066987">
        <w:tab/>
      </w:r>
      <w:r w:rsidRPr="00066987">
        <w:tab/>
      </w:r>
      <w:r w:rsidRPr="00066987">
        <w:tab/>
        <w:t xml:space="preserve">( i * PicHeightInCtbs ) / ( num_tile_rows_minus1 + 1) </w:t>
      </w:r>
      <w:r w:rsidRPr="00066987">
        <w:br/>
      </w:r>
      <w:r w:rsidRPr="00066987">
        <w:tab/>
        <w:t>else</w:t>
      </w:r>
      <w:r w:rsidRPr="00066987">
        <w:br/>
      </w:r>
      <w:r w:rsidRPr="00066987">
        <w:tab/>
      </w:r>
      <w:r w:rsidRPr="00066987">
        <w:tab/>
        <w:t>RowHeight[ i ] = row_height[ i ]</w:t>
      </w:r>
    </w:p>
    <w:p w14:paraId="359B5357" w14:textId="77777777" w:rsidR="0044189C" w:rsidRPr="003F17AE" w:rsidRDefault="0044189C" w:rsidP="0044189C">
      <w:pPr>
        <w:spacing w:before="60"/>
      </w:pPr>
      <w:r w:rsidRPr="003F17AE">
        <w:t>Values of ColBd[ i ], specifying the location of the left column boundary of the i-th tile column in units of coding treeblocks, are derived as follows:</w:t>
      </w:r>
    </w:p>
    <w:p w14:paraId="22D8FB3C" w14:textId="77777777" w:rsidR="0044189C" w:rsidRPr="003F17AE" w:rsidRDefault="0044189C" w:rsidP="0044189C">
      <w:pPr>
        <w:keepNext/>
        <w:tabs>
          <w:tab w:val="clear" w:pos="794"/>
          <w:tab w:val="left" w:pos="990"/>
          <w:tab w:val="center" w:pos="4849"/>
          <w:tab w:val="right" w:pos="9700"/>
        </w:tabs>
        <w:spacing w:before="193" w:after="240"/>
        <w:ind w:left="720"/>
        <w:jc w:val="left"/>
      </w:pPr>
      <w:r w:rsidRPr="003F17AE">
        <w:t>for( ColBd[ 0 ] = 0, i = 0; i &lt;= num_tile_columns_minus1; i++ )</w:t>
      </w:r>
      <w:r w:rsidRPr="003F17AE">
        <w:tab/>
        <w:t>(</w:t>
      </w:r>
      <w:fldSimple w:instr=" STYLEREF 1 \s " w:fldLock="1">
        <w:r w:rsidRPr="003F17AE">
          <w:rPr>
            <w:noProof/>
          </w:rPr>
          <w:t>7</w:t>
        </w:r>
      </w:fldSimple>
      <w:r w:rsidRPr="00066987">
        <w:noBreakHyphen/>
      </w:r>
      <w:fldSimple w:instr=" SEQ Equation \* ARABIC \s 1 " w:fldLock="1">
        <w:r w:rsidRPr="003F17AE">
          <w:rPr>
            <w:noProof/>
          </w:rPr>
          <w:t>22</w:t>
        </w:r>
      </w:fldSimple>
      <w:r w:rsidRPr="00066987">
        <w:t>)</w:t>
      </w:r>
      <w:r w:rsidRPr="00066987">
        <w:br/>
      </w:r>
      <w:r w:rsidRPr="00066987">
        <w:tab/>
      </w:r>
      <w:r w:rsidRPr="00066987">
        <w:tab/>
        <w:t>ColBd[ i + 1 ] = ColBd[</w:t>
      </w:r>
      <w:r w:rsidRPr="003F17AE">
        <w:t> i ] + ColumnWidth[ i ]</w:t>
      </w:r>
    </w:p>
    <w:p w14:paraId="792B0356" w14:textId="77777777" w:rsidR="0044189C" w:rsidRPr="003F17AE" w:rsidRDefault="0044189C" w:rsidP="0044189C">
      <w:r w:rsidRPr="003F17AE">
        <w:t>Values of RowBd[ i ], specifying the location of the top row boundary of the i-th tile row in units of coding treeblocks, are derived as follows:</w:t>
      </w:r>
    </w:p>
    <w:p w14:paraId="022BF295" w14:textId="77777777" w:rsidR="0044189C" w:rsidRPr="00066987" w:rsidRDefault="0044189C" w:rsidP="0044189C">
      <w:pPr>
        <w:keepNext/>
        <w:tabs>
          <w:tab w:val="clear" w:pos="794"/>
          <w:tab w:val="left" w:pos="990"/>
          <w:tab w:val="center" w:pos="4849"/>
          <w:tab w:val="right" w:pos="9700"/>
        </w:tabs>
        <w:spacing w:before="193" w:after="240"/>
        <w:ind w:left="720"/>
        <w:jc w:val="left"/>
      </w:pPr>
      <w:r w:rsidRPr="003F17AE">
        <w:t>for( RowBd[ 0 ] = 0, i = 0; i &lt;= num_tile_rows_minus1; i++ )</w:t>
      </w:r>
      <w:r w:rsidRPr="003F17AE">
        <w:tab/>
        <w:t>(</w:t>
      </w:r>
      <w:fldSimple w:instr=" STYLEREF 1 \s " w:fldLock="1">
        <w:r w:rsidRPr="003F17AE">
          <w:rPr>
            <w:noProof/>
          </w:rPr>
          <w:t>7</w:t>
        </w:r>
      </w:fldSimple>
      <w:r w:rsidRPr="00066987">
        <w:noBreakHyphen/>
      </w:r>
      <w:fldSimple w:instr=" SEQ Equation \* ARABIC \s 1 " w:fldLock="1">
        <w:r w:rsidRPr="003F17AE">
          <w:rPr>
            <w:noProof/>
          </w:rPr>
          <w:t>23</w:t>
        </w:r>
      </w:fldSimple>
      <w:r w:rsidRPr="00066987">
        <w:t>)</w:t>
      </w:r>
      <w:r w:rsidRPr="00066987">
        <w:br/>
      </w:r>
      <w:r w:rsidRPr="00066987">
        <w:tab/>
        <w:t>RowBd[ i + 1 ] = RowBd[ i ] + RowHeight[ i ]</w:t>
      </w:r>
    </w:p>
    <w:p w14:paraId="6B05E6D0" w14:textId="77777777" w:rsidR="0044189C" w:rsidRPr="003F17AE" w:rsidRDefault="0044189C" w:rsidP="0044189C">
      <w:pPr>
        <w:rPr>
          <w:lang w:eastAsia="ko-KR"/>
        </w:rPr>
      </w:pPr>
      <w:r w:rsidRPr="003F17AE">
        <w:rPr>
          <w:b/>
          <w:lang w:eastAsia="ko-KR"/>
        </w:rPr>
        <w:t>loop_filter_across_tiles_enabled_flag</w:t>
      </w:r>
      <w:r w:rsidRPr="003F17AE">
        <w:rPr>
          <w:lang w:eastAsia="ko-KR"/>
        </w:rPr>
        <w:t xml:space="preserve"> equal to 1 specifies that in-loop filtering operations are performed across tile boundaries. loop_filter_across_tiles_enabled_flag equal to 0 specifies that in-loop filtering operations are not performed </w:t>
      </w:r>
      <w:r w:rsidRPr="003F17AE">
        <w:rPr>
          <w:lang w:eastAsia="ko-KR"/>
        </w:rPr>
        <w:lastRenderedPageBreak/>
        <w:t>across tile boundaries. The in-loop filtering operations include the deblocking filter, sample adaptive offset, and adaptive loop filter operations. When not present, the value of loop_filter_across_tiles_enabled_flag is inferred to be equal to 1.</w:t>
      </w:r>
    </w:p>
    <w:p w14:paraId="5C74AB9B" w14:textId="77777777" w:rsidR="0044189C" w:rsidRPr="003F17AE" w:rsidRDefault="0044189C" w:rsidP="0044189C">
      <w:r w:rsidRPr="003F17AE">
        <w:rPr>
          <w:b/>
        </w:rPr>
        <w:t>sps_extension_flag</w:t>
      </w:r>
      <w:r w:rsidRPr="003F17AE">
        <w:t xml:space="preserve"> equal to 0 specifies that no sps_extension_data_flag syntax elements are present in the sequence parameter set RBSP syntax structure. sps_extension_flag shall be equal to 0 in bitstreams conforming to this Recommendation | International Standard. The value of 1 for sps_extension_flag is reserved for future use by ITU-T | ISO/IEC. Decoders shall ignore all data that follow the value 1 for sps_extension_flag in a sequence parameter set NAL unit.</w:t>
      </w:r>
    </w:p>
    <w:p w14:paraId="02E83566" w14:textId="77777777" w:rsidR="0044189C" w:rsidRPr="003F17AE" w:rsidRDefault="0044189C" w:rsidP="0044189C">
      <w:r w:rsidRPr="003F17AE">
        <w:rPr>
          <w:b/>
        </w:rPr>
        <w:t>sps_extension_data_flag</w:t>
      </w:r>
      <w:r w:rsidRPr="003F17AE">
        <w:t xml:space="preserve"> may have any value. Its value does not affect decoder conformance to profiles specified in this Recommendation | International Standard.</w:t>
      </w:r>
    </w:p>
    <w:p w14:paraId="1F7016A0" w14:textId="77777777" w:rsidR="00B70894" w:rsidRPr="009C7F5B" w:rsidRDefault="00B70894" w:rsidP="00D8248D">
      <w:pPr>
        <w:pStyle w:val="Heading3"/>
        <w:numPr>
          <w:ilvl w:val="2"/>
          <w:numId w:val="35"/>
        </w:numPr>
        <w:rPr>
          <w:lang w:val="en-GB"/>
        </w:rPr>
      </w:pPr>
      <w:r w:rsidRPr="009C7F5B">
        <w:rPr>
          <w:lang w:val="en-GB"/>
        </w:rPr>
        <w:t>Coding unit semantics</w:t>
      </w:r>
      <w:bookmarkEnd w:id="413"/>
      <w:bookmarkEnd w:id="414"/>
      <w:bookmarkEnd w:id="415"/>
    </w:p>
    <w:p w14:paraId="2A20BF76" w14:textId="77777777" w:rsidR="00B70894" w:rsidRPr="003F17AE" w:rsidRDefault="00B70894" w:rsidP="00D3188B">
      <w:pPr>
        <w:tabs>
          <w:tab w:val="left" w:pos="284"/>
        </w:tabs>
      </w:pPr>
      <w:r w:rsidRPr="003F17AE">
        <w:rPr>
          <w:b/>
        </w:rPr>
        <w:t>skip_flag</w:t>
      </w:r>
      <w:r w:rsidR="002A0FBF" w:rsidRPr="003F17AE">
        <w:t>[ x0 ][ y0 ]</w:t>
      </w:r>
      <w:r w:rsidRPr="003F17AE">
        <w:t xml:space="preserve"> </w:t>
      </w:r>
      <w:r w:rsidR="00D3188B" w:rsidRPr="003F17AE">
        <w:t>equal to 1 specifies that for the current coding unit, when decoding</w:t>
      </w:r>
      <w:r w:rsidR="00C762A2" w:rsidRPr="003F17AE">
        <w:t xml:space="preserve"> a P or B slice, no more syntax elem</w:t>
      </w:r>
      <w:r w:rsidR="00B60A5D" w:rsidRPr="003F17AE">
        <w:t>e</w:t>
      </w:r>
      <w:r w:rsidR="00C762A2" w:rsidRPr="003F17AE">
        <w:t xml:space="preserve">nts except </w:t>
      </w:r>
      <w:r w:rsidR="00700523" w:rsidRPr="003F17AE">
        <w:t>the motion vector predictor indices</w:t>
      </w:r>
      <w:r w:rsidR="00C762A2" w:rsidRPr="003F17AE">
        <w:t xml:space="preserve"> are parsed after skip_flag[ x0 ][ y0 ]</w:t>
      </w:r>
      <w:r w:rsidR="00D3188B" w:rsidRPr="003F17AE">
        <w:t xml:space="preserve">. skip_flag[ x0 ][ y0 ] equal to </w:t>
      </w:r>
      <w:r w:rsidR="008661E2" w:rsidRPr="003F17AE">
        <w:rPr>
          <w:lang w:eastAsia="ko-KR"/>
        </w:rPr>
        <w:t>0</w:t>
      </w:r>
      <w:r w:rsidR="008661E2" w:rsidRPr="003F17AE">
        <w:t xml:space="preserve"> </w:t>
      </w:r>
      <w:r w:rsidR="00D3188B" w:rsidRPr="003F17AE">
        <w:t>specifies that the coding unit is not skipped.</w:t>
      </w:r>
      <w:r w:rsidR="00FB708A" w:rsidRPr="003F17AE">
        <w:t xml:space="preserve"> The array indices x0, y0 specify the location ( x0, y0 ) of the top-left luma sample of the considered coding block relative to the top-left luma sample of the picture.</w:t>
      </w:r>
    </w:p>
    <w:p w14:paraId="455DCDD9" w14:textId="77777777" w:rsidR="00C762A2" w:rsidRPr="003F17AE" w:rsidRDefault="00C762A2" w:rsidP="00D3188B">
      <w:pPr>
        <w:tabs>
          <w:tab w:val="left" w:pos="284"/>
        </w:tabs>
        <w:rPr>
          <w:lang w:eastAsia="ko-KR"/>
        </w:rPr>
      </w:pPr>
      <w:r w:rsidRPr="003F17AE">
        <w:t xml:space="preserve">When skip_flag[ x0 ][ y0 ] is not present, it </w:t>
      </w:r>
      <w:r w:rsidR="006B6E8C" w:rsidRPr="003F17AE">
        <w:t>is inferred</w:t>
      </w:r>
      <w:r w:rsidRPr="003F17AE">
        <w:t xml:space="preserve"> to be equal to 0.</w:t>
      </w:r>
    </w:p>
    <w:p w14:paraId="3AAED3F6" w14:textId="77777777" w:rsidR="00814523" w:rsidRPr="003F17AE" w:rsidRDefault="00B70894" w:rsidP="00814523">
      <w:r w:rsidRPr="003F17AE">
        <w:rPr>
          <w:b/>
        </w:rPr>
        <w:t>pred_</w:t>
      </w:r>
      <w:r w:rsidR="00814523" w:rsidRPr="003F17AE">
        <w:rPr>
          <w:b/>
        </w:rPr>
        <w:t>mode_flag</w:t>
      </w:r>
      <w:r w:rsidR="00814523" w:rsidRPr="003F17AE">
        <w:t xml:space="preserve"> equal to 0 specifies that the current coding unit is coded in inter prediction mode. pred_mode_flag equal to 1 specifies that the current coding unit is coded in intra prediction mode. The variable PredMode is derived as follows.</w:t>
      </w:r>
    </w:p>
    <w:p w14:paraId="60066985" w14:textId="77777777" w:rsidR="00814523" w:rsidRPr="003F17AE" w:rsidRDefault="00814523" w:rsidP="00D8248D">
      <w:pPr>
        <w:numPr>
          <w:ilvl w:val="0"/>
          <w:numId w:val="3"/>
        </w:numPr>
        <w:tabs>
          <w:tab w:val="left" w:pos="284"/>
        </w:tabs>
        <w:rPr>
          <w:lang w:eastAsia="ko-KR"/>
        </w:rPr>
      </w:pPr>
      <w:r w:rsidRPr="003F17AE">
        <w:rPr>
          <w:lang w:eastAsia="ko-KR"/>
        </w:rPr>
        <w:t>If pred_mode_flag is equal to 0</w:t>
      </w:r>
      <w:r w:rsidRPr="003F17AE">
        <w:t xml:space="preserve">, </w:t>
      </w:r>
    </w:p>
    <w:p w14:paraId="710AF565" w14:textId="77777777" w:rsidR="00814523" w:rsidRPr="003F17AE" w:rsidRDefault="00814523" w:rsidP="00D8248D">
      <w:pPr>
        <w:numPr>
          <w:ilvl w:val="1"/>
          <w:numId w:val="3"/>
        </w:numPr>
        <w:tabs>
          <w:tab w:val="left" w:pos="284"/>
        </w:tabs>
      </w:pPr>
      <w:r w:rsidRPr="003F17AE">
        <w:t>PredMode is set to MODE_INTER.</w:t>
      </w:r>
    </w:p>
    <w:p w14:paraId="4C751AFA" w14:textId="77777777" w:rsidR="00814523" w:rsidRPr="003F17AE" w:rsidRDefault="00814523" w:rsidP="00D8248D">
      <w:pPr>
        <w:numPr>
          <w:ilvl w:val="0"/>
          <w:numId w:val="3"/>
        </w:numPr>
        <w:tabs>
          <w:tab w:val="left" w:pos="284"/>
        </w:tabs>
      </w:pPr>
      <w:r w:rsidRPr="003F17AE">
        <w:rPr>
          <w:lang w:eastAsia="ko-KR"/>
        </w:rPr>
        <w:t>Otherwise</w:t>
      </w:r>
      <w:r w:rsidRPr="003F17AE">
        <w:t xml:space="preserve"> (pred_mode_flag is equal to 1</w:t>
      </w:r>
      <w:r w:rsidRPr="003F17AE">
        <w:rPr>
          <w:lang w:eastAsia="ko-KR"/>
        </w:rPr>
        <w:t>),</w:t>
      </w:r>
      <w:r w:rsidRPr="003F17AE">
        <w:t xml:space="preserve"> </w:t>
      </w:r>
    </w:p>
    <w:p w14:paraId="4398C941" w14:textId="77777777" w:rsidR="00814523" w:rsidRPr="003F17AE" w:rsidRDefault="00814523" w:rsidP="00D8248D">
      <w:pPr>
        <w:numPr>
          <w:ilvl w:val="1"/>
          <w:numId w:val="3"/>
        </w:numPr>
        <w:tabs>
          <w:tab w:val="left" w:pos="284"/>
        </w:tabs>
      </w:pPr>
      <w:r w:rsidRPr="003F17AE">
        <w:t>PredMode is set to MODE_INTRA.</w:t>
      </w:r>
    </w:p>
    <w:p w14:paraId="576D93AF" w14:textId="77777777" w:rsidR="00814523" w:rsidRPr="003F17AE" w:rsidRDefault="00814523" w:rsidP="00814523">
      <w:pPr>
        <w:rPr>
          <w:lang w:eastAsia="ko-KR"/>
        </w:rPr>
      </w:pPr>
      <w:r w:rsidRPr="003F17AE">
        <w:t>When pred_</w:t>
      </w:r>
      <w:r w:rsidRPr="003F17AE">
        <w:rPr>
          <w:lang w:eastAsia="ko-KR"/>
        </w:rPr>
        <w:t>mode_flag</w:t>
      </w:r>
      <w:r w:rsidRPr="003F17AE">
        <w:t xml:space="preserve"> is not present, the variable</w:t>
      </w:r>
      <w:r w:rsidRPr="003F17AE">
        <w:rPr>
          <w:lang w:eastAsia="ko-KR"/>
        </w:rPr>
        <w:t>s</w:t>
      </w:r>
      <w:r w:rsidRPr="003F17AE">
        <w:t xml:space="preserve"> </w:t>
      </w:r>
      <w:r w:rsidRPr="003F17AE">
        <w:rPr>
          <w:lang w:eastAsia="ko-KR"/>
        </w:rPr>
        <w:t>PredMode</w:t>
      </w:r>
      <w:r w:rsidRPr="003F17AE">
        <w:t xml:space="preserve"> is</w:t>
      </w:r>
      <w:r w:rsidRPr="003F17AE">
        <w:rPr>
          <w:lang w:eastAsia="ko-KR"/>
        </w:rPr>
        <w:t xml:space="preserve"> derived as follows.</w:t>
      </w:r>
    </w:p>
    <w:p w14:paraId="21C78EF2" w14:textId="77777777" w:rsidR="00814523" w:rsidRPr="003F17AE" w:rsidRDefault="00814523" w:rsidP="00D8248D">
      <w:pPr>
        <w:numPr>
          <w:ilvl w:val="0"/>
          <w:numId w:val="3"/>
        </w:numPr>
        <w:tabs>
          <w:tab w:val="left" w:pos="284"/>
        </w:tabs>
        <w:rPr>
          <w:lang w:eastAsia="ko-KR"/>
        </w:rPr>
      </w:pPr>
      <w:r w:rsidRPr="003F17AE">
        <w:rPr>
          <w:lang w:eastAsia="ko-KR"/>
        </w:rPr>
        <w:t>If slice_type is equal to I</w:t>
      </w:r>
      <w:r w:rsidRPr="003F17AE">
        <w:t xml:space="preserve">, </w:t>
      </w:r>
    </w:p>
    <w:p w14:paraId="7FC3A2BE" w14:textId="77777777" w:rsidR="00814523" w:rsidRPr="003F17AE" w:rsidRDefault="00814523" w:rsidP="00D8248D">
      <w:pPr>
        <w:numPr>
          <w:ilvl w:val="1"/>
          <w:numId w:val="3"/>
        </w:numPr>
        <w:tabs>
          <w:tab w:val="left" w:pos="284"/>
        </w:tabs>
      </w:pPr>
      <w:r w:rsidRPr="003F17AE">
        <w:t>PredMode is inferred to be equal to MODE_INTRA</w:t>
      </w:r>
    </w:p>
    <w:p w14:paraId="0F474225" w14:textId="77777777" w:rsidR="00814523" w:rsidRPr="003F17AE" w:rsidRDefault="00814523" w:rsidP="00D8248D">
      <w:pPr>
        <w:numPr>
          <w:ilvl w:val="0"/>
          <w:numId w:val="3"/>
        </w:numPr>
        <w:tabs>
          <w:tab w:val="left" w:pos="284"/>
        </w:tabs>
      </w:pPr>
      <w:r w:rsidRPr="003F17AE">
        <w:rPr>
          <w:lang w:eastAsia="ko-KR"/>
        </w:rPr>
        <w:t>Otherwise</w:t>
      </w:r>
      <w:r w:rsidRPr="003F17AE">
        <w:t xml:space="preserve"> (slice_type is equal to P or B</w:t>
      </w:r>
      <w:r w:rsidRPr="003F17AE">
        <w:rPr>
          <w:lang w:eastAsia="ko-KR"/>
        </w:rPr>
        <w:t>), i</w:t>
      </w:r>
      <w:r w:rsidRPr="003F17AE">
        <w:t xml:space="preserve">f skip_flag[ x0 ][ y0 ] is equal to 1, </w:t>
      </w:r>
    </w:p>
    <w:p w14:paraId="3BC1474E" w14:textId="77777777" w:rsidR="00814523" w:rsidRPr="003F17AE" w:rsidRDefault="00814523" w:rsidP="00D8248D">
      <w:pPr>
        <w:numPr>
          <w:ilvl w:val="1"/>
          <w:numId w:val="3"/>
        </w:numPr>
        <w:tabs>
          <w:tab w:val="left" w:pos="284"/>
        </w:tabs>
      </w:pPr>
      <w:r w:rsidRPr="003F17AE">
        <w:t>PredMode is inferred to be equal to MODE_SKIP</w:t>
      </w:r>
    </w:p>
    <w:p w14:paraId="00D94837" w14:textId="77777777" w:rsidR="000445A4" w:rsidRPr="003F17AE" w:rsidRDefault="00814523" w:rsidP="00814523">
      <w:pPr>
        <w:rPr>
          <w:lang w:eastAsia="ko-KR"/>
        </w:rPr>
      </w:pPr>
      <w:r w:rsidRPr="003F17AE">
        <w:rPr>
          <w:b/>
        </w:rPr>
        <w:t>part_mode</w:t>
      </w:r>
      <w:r w:rsidR="00315972" w:rsidRPr="003F17AE">
        <w:t xml:space="preserve"> specifies partitioning </w:t>
      </w:r>
      <w:r w:rsidR="00AC56D4" w:rsidRPr="003F17AE">
        <w:t xml:space="preserve">mode </w:t>
      </w:r>
      <w:r w:rsidR="00315972" w:rsidRPr="003F17AE">
        <w:t xml:space="preserve">of the current coding unit. The semantics of </w:t>
      </w:r>
      <w:r w:rsidR="00AC56D4" w:rsidRPr="003F17AE">
        <w:t>part_mode</w:t>
      </w:r>
      <w:r w:rsidR="00315972" w:rsidRPr="003F17AE">
        <w:t xml:space="preserve"> depend on </w:t>
      </w:r>
      <w:r w:rsidR="00AC56D4" w:rsidRPr="003F17AE">
        <w:t>PredMode</w:t>
      </w:r>
      <w:r w:rsidR="00315972" w:rsidRPr="003F17AE">
        <w:t xml:space="preserve">. </w:t>
      </w:r>
      <w:r w:rsidR="00315972" w:rsidRPr="003F17AE">
        <w:rPr>
          <w:lang w:eastAsia="ko-KR"/>
        </w:rPr>
        <w:t xml:space="preserve">The variables PartMode and IntraSplitFlag are derived from the value of </w:t>
      </w:r>
      <w:r w:rsidR="00AC56D4" w:rsidRPr="003F17AE">
        <w:rPr>
          <w:lang w:eastAsia="ko-KR"/>
        </w:rPr>
        <w:t>part_mode</w:t>
      </w:r>
      <w:r w:rsidR="00315972" w:rsidRPr="003F17AE">
        <w:t xml:space="preserve"> as defined in </w:t>
      </w:r>
      <w:r w:rsidR="004F0EA7" w:rsidRPr="003F17AE">
        <w:fldChar w:fldCharType="begin" w:fldLock="1"/>
      </w:r>
      <w:r w:rsidR="004F0EA7" w:rsidRPr="003F17AE">
        <w:instrText xml:space="preserve"> REF _Ref285719228 \h </w:instrText>
      </w:r>
      <w:r w:rsidR="007748E8">
        <w:instrText xml:space="preserve"> \* MERGEFORMAT </w:instrText>
      </w:r>
      <w:r w:rsidR="004F0EA7" w:rsidRPr="003F17AE">
        <w:fldChar w:fldCharType="separate"/>
      </w:r>
      <w:r w:rsidR="00805C94" w:rsidRPr="003F17AE">
        <w:t xml:space="preserve">Table </w:t>
      </w:r>
      <w:r w:rsidR="00805C94" w:rsidRPr="003F17AE">
        <w:rPr>
          <w:noProof/>
        </w:rPr>
        <w:t>7</w:t>
      </w:r>
      <w:r w:rsidR="00805C94" w:rsidRPr="003F17AE">
        <w:noBreakHyphen/>
      </w:r>
      <w:r w:rsidR="00805C94" w:rsidRPr="003F17AE">
        <w:rPr>
          <w:noProof/>
        </w:rPr>
        <w:t>10</w:t>
      </w:r>
      <w:r w:rsidR="004F0EA7" w:rsidRPr="003F17AE">
        <w:fldChar w:fldCharType="end"/>
      </w:r>
      <w:r w:rsidR="004F0EA7" w:rsidRPr="00066987">
        <w:rPr>
          <w:lang w:eastAsia="ko-KR"/>
        </w:rPr>
        <w:t>.</w:t>
      </w:r>
      <w:r w:rsidR="00315972" w:rsidRPr="003F17AE">
        <w:rPr>
          <w:lang w:eastAsia="ko-KR"/>
        </w:rPr>
        <w:t xml:space="preserve"> </w:t>
      </w:r>
    </w:p>
    <w:p w14:paraId="2AB42765" w14:textId="77777777" w:rsidR="00A213E0" w:rsidRPr="003F17AE" w:rsidRDefault="00A213E0" w:rsidP="00A213E0">
      <w:pPr>
        <w:rPr>
          <w:lang w:eastAsia="ko-KR"/>
        </w:rPr>
      </w:pPr>
      <w:r w:rsidRPr="003F17AE">
        <w:rPr>
          <w:lang w:eastAsia="ko-KR"/>
        </w:rPr>
        <w:t>The value of part_mode is restricted as follows.</w:t>
      </w:r>
    </w:p>
    <w:p w14:paraId="5C58171F" w14:textId="77777777" w:rsidR="00A213E0" w:rsidRPr="003F17AE" w:rsidRDefault="00A213E0" w:rsidP="00D8248D">
      <w:pPr>
        <w:numPr>
          <w:ilvl w:val="0"/>
          <w:numId w:val="3"/>
        </w:numPr>
        <w:tabs>
          <w:tab w:val="left" w:pos="284"/>
        </w:tabs>
        <w:rPr>
          <w:lang w:eastAsia="ko-KR"/>
        </w:rPr>
      </w:pPr>
      <w:r w:rsidRPr="003F17AE">
        <w:rPr>
          <w:lang w:eastAsia="ko-KR"/>
        </w:rPr>
        <w:t>If PredMode is equal to MODE_INTRA, part_mode shall be equal to 0 or 1.</w:t>
      </w:r>
    </w:p>
    <w:p w14:paraId="3A7BE5E7" w14:textId="77777777" w:rsidR="00A213E0" w:rsidRPr="003F17AE" w:rsidRDefault="00A213E0" w:rsidP="00D8248D">
      <w:pPr>
        <w:numPr>
          <w:ilvl w:val="0"/>
          <w:numId w:val="3"/>
        </w:numPr>
        <w:tabs>
          <w:tab w:val="left" w:pos="284"/>
        </w:tabs>
        <w:rPr>
          <w:lang w:eastAsia="ko-KR"/>
        </w:rPr>
      </w:pPr>
      <w:r w:rsidRPr="003F17AE">
        <w:rPr>
          <w:lang w:eastAsia="ko-KR"/>
        </w:rPr>
        <w:t>Otherwise (PredMode is equal to MODE_INTER), the following applies</w:t>
      </w:r>
    </w:p>
    <w:p w14:paraId="3E2FA4C9" w14:textId="77777777" w:rsidR="00A213E0" w:rsidRPr="003F17AE" w:rsidRDefault="00A213E0" w:rsidP="00D8248D">
      <w:pPr>
        <w:numPr>
          <w:ilvl w:val="0"/>
          <w:numId w:val="26"/>
        </w:numPr>
        <w:rPr>
          <w:lang w:eastAsia="ko-KR"/>
        </w:rPr>
      </w:pPr>
      <w:r w:rsidRPr="003F17AE">
        <w:rPr>
          <w:lang w:eastAsia="ko-KR"/>
        </w:rPr>
        <w:t xml:space="preserve">If </w:t>
      </w:r>
      <w:r w:rsidR="00070908" w:rsidRPr="003F17AE">
        <w:rPr>
          <w:lang w:eastAsia="ko-KR"/>
        </w:rPr>
        <w:t>log2CbSize</w:t>
      </w:r>
      <w:r w:rsidRPr="003F17AE">
        <w:rPr>
          <w:lang w:eastAsia="ko-KR"/>
        </w:rPr>
        <w:t xml:space="preserve"> is greater than </w:t>
      </w:r>
      <w:r w:rsidR="00070908" w:rsidRPr="003F17AE">
        <w:rPr>
          <w:lang w:eastAsia="ko-KR"/>
        </w:rPr>
        <w:t>Log2MinCbSize</w:t>
      </w:r>
      <w:r w:rsidRPr="003F17AE">
        <w:rPr>
          <w:lang w:eastAsia="ko-KR"/>
        </w:rPr>
        <w:t>, part_mode shall be in the range of 0 to 2, inclusive and in the range of 4 to 7, inclusive.</w:t>
      </w:r>
    </w:p>
    <w:p w14:paraId="44D19301" w14:textId="77777777" w:rsidR="00A213E0" w:rsidRPr="003F17AE" w:rsidRDefault="00A213E0" w:rsidP="00D8248D">
      <w:pPr>
        <w:numPr>
          <w:ilvl w:val="0"/>
          <w:numId w:val="26"/>
        </w:numPr>
        <w:rPr>
          <w:lang w:eastAsia="ko-KR"/>
        </w:rPr>
      </w:pPr>
      <w:r w:rsidRPr="003F17AE">
        <w:rPr>
          <w:lang w:eastAsia="ko-KR"/>
        </w:rPr>
        <w:t xml:space="preserve">Otherwise if </w:t>
      </w:r>
      <w:r w:rsidR="00070908" w:rsidRPr="003F17AE">
        <w:rPr>
          <w:lang w:eastAsia="ko-KR"/>
        </w:rPr>
        <w:t>log2CbSize</w:t>
      </w:r>
      <w:r w:rsidRPr="003F17AE">
        <w:rPr>
          <w:lang w:eastAsia="ko-KR"/>
        </w:rPr>
        <w:t xml:space="preserve"> is equal to 3 and inter_4x4_enabled_flag is equal to 0, ,the value of part_mode shall be in the range of 0 to 2, inclusive.</w:t>
      </w:r>
    </w:p>
    <w:p w14:paraId="37015AFD" w14:textId="77777777" w:rsidR="00A213E0" w:rsidRPr="003F17AE" w:rsidRDefault="00A213E0" w:rsidP="00D8248D">
      <w:pPr>
        <w:numPr>
          <w:ilvl w:val="0"/>
          <w:numId w:val="26"/>
        </w:numPr>
        <w:rPr>
          <w:lang w:eastAsia="ko-KR"/>
        </w:rPr>
      </w:pPr>
      <w:r w:rsidRPr="003F17AE">
        <w:rPr>
          <w:lang w:eastAsia="ko-KR"/>
        </w:rPr>
        <w:t>Otherwise (</w:t>
      </w:r>
      <w:r w:rsidR="00070908" w:rsidRPr="003F17AE">
        <w:rPr>
          <w:lang w:eastAsia="ko-KR"/>
        </w:rPr>
        <w:t>log2CbSize</w:t>
      </w:r>
      <w:r w:rsidRPr="003F17AE">
        <w:rPr>
          <w:lang w:eastAsia="ko-KR"/>
        </w:rPr>
        <w:t xml:space="preserve"> is greater than 3 or inter_4x4_enabled_flag is equal to q), the value of part_mode shall be in the range of 0 to 3, inclusive.</w:t>
      </w:r>
    </w:p>
    <w:p w14:paraId="4A0C7CA4" w14:textId="77777777" w:rsidR="00A213E0" w:rsidRPr="003F17AE" w:rsidRDefault="00A213E0" w:rsidP="00A213E0">
      <w:pPr>
        <w:rPr>
          <w:lang w:eastAsia="ko-KR"/>
        </w:rPr>
      </w:pPr>
      <w:r w:rsidRPr="003F17AE">
        <w:t>When part_mode is not present, the variable</w:t>
      </w:r>
      <w:r w:rsidRPr="003F17AE">
        <w:rPr>
          <w:lang w:eastAsia="ko-KR"/>
        </w:rPr>
        <w:t>s</w:t>
      </w:r>
      <w:r w:rsidRPr="003F17AE">
        <w:t xml:space="preserve"> </w:t>
      </w:r>
      <w:r w:rsidRPr="003F17AE">
        <w:rPr>
          <w:lang w:eastAsia="ko-KR"/>
        </w:rPr>
        <w:t>PartMode and IntraSplitFlag are derived as follows.</w:t>
      </w:r>
    </w:p>
    <w:p w14:paraId="5C168C86" w14:textId="77777777" w:rsidR="00A213E0" w:rsidRPr="003F17AE" w:rsidRDefault="00A213E0" w:rsidP="00D8248D">
      <w:pPr>
        <w:numPr>
          <w:ilvl w:val="0"/>
          <w:numId w:val="3"/>
        </w:numPr>
        <w:tabs>
          <w:tab w:val="left" w:pos="284"/>
        </w:tabs>
      </w:pPr>
      <w:r w:rsidRPr="003F17AE">
        <w:rPr>
          <w:lang w:eastAsia="ko-KR"/>
        </w:rPr>
        <w:t>PartMode</w:t>
      </w:r>
      <w:r w:rsidRPr="003F17AE">
        <w:t xml:space="preserve"> is inferred to be equal to PART_2Nx2N,</w:t>
      </w:r>
    </w:p>
    <w:p w14:paraId="6819CE90" w14:textId="77777777" w:rsidR="00A213E0" w:rsidRPr="003F17AE" w:rsidRDefault="00A213E0" w:rsidP="00D8248D">
      <w:pPr>
        <w:numPr>
          <w:ilvl w:val="0"/>
          <w:numId w:val="3"/>
        </w:numPr>
        <w:tabs>
          <w:tab w:val="left" w:pos="284"/>
        </w:tabs>
      </w:pPr>
      <w:r w:rsidRPr="003F17AE">
        <w:rPr>
          <w:lang w:eastAsia="ko-KR"/>
        </w:rPr>
        <w:t>IntraSplitFlag is inferred to be equal to 0.</w:t>
      </w:r>
    </w:p>
    <w:p w14:paraId="41165B01" w14:textId="77777777" w:rsidR="007839DB" w:rsidRPr="003F17AE" w:rsidRDefault="007839DB" w:rsidP="007839DB">
      <w:pPr>
        <w:rPr>
          <w:lang w:eastAsia="ko-KR"/>
        </w:rPr>
      </w:pPr>
      <w:r w:rsidRPr="003F17AE">
        <w:rPr>
          <w:b/>
          <w:lang w:eastAsia="ko-KR"/>
        </w:rPr>
        <w:t>pcm_flag</w:t>
      </w:r>
      <w:r w:rsidRPr="003F17AE">
        <w:rPr>
          <w:lang w:eastAsia="ko-KR"/>
        </w:rPr>
        <w:t xml:space="preserve"> specifies </w:t>
      </w:r>
      <w:r w:rsidR="0014097E" w:rsidRPr="003F17AE">
        <w:rPr>
          <w:lang w:eastAsia="ko-KR"/>
        </w:rPr>
        <w:t>whether</w:t>
      </w:r>
      <w:r w:rsidRPr="003F17AE">
        <w:rPr>
          <w:lang w:eastAsia="ko-KR"/>
        </w:rPr>
        <w:t xml:space="preserve"> </w:t>
      </w:r>
      <w:r w:rsidR="0014097E" w:rsidRPr="003F17AE">
        <w:rPr>
          <w:lang w:eastAsia="ko-KR"/>
        </w:rPr>
        <w:t xml:space="preserve">the </w:t>
      </w:r>
      <w:r w:rsidRPr="003F17AE">
        <w:rPr>
          <w:lang w:eastAsia="ko-KR"/>
        </w:rPr>
        <w:t>associated coding unit with PART_2Nx2N is coded by I_PCM: If the pcm_flag is equal to 1, the associated coding unit with PART_2Nx2N is coded by I_PCM</w:t>
      </w:r>
      <w:r w:rsidR="0014097E" w:rsidRPr="003F17AE">
        <w:rPr>
          <w:lang w:eastAsia="ko-KR"/>
        </w:rPr>
        <w:t>. When the pcm_flag is not present, it shall be infered to be equal to 0.</w:t>
      </w:r>
    </w:p>
    <w:p w14:paraId="11AE1666" w14:textId="77777777" w:rsidR="00293699" w:rsidRPr="003F17AE" w:rsidRDefault="00293699" w:rsidP="007839DB">
      <w:pPr>
        <w:rPr>
          <w:lang w:eastAsia="ko-KR"/>
        </w:rPr>
      </w:pPr>
      <w:r w:rsidRPr="003F17AE">
        <w:rPr>
          <w:b/>
          <w:lang w:eastAsia="ko-KR"/>
        </w:rPr>
        <w:t>num_subsequent_pcm</w:t>
      </w:r>
      <w:r w:rsidRPr="003F17AE">
        <w:rPr>
          <w:lang w:eastAsia="ko-KR"/>
        </w:rPr>
        <w:t xml:space="preserve"> specifies the number of subsequent I_PCM coding units with the current </w:t>
      </w:r>
      <w:r w:rsidR="00070908" w:rsidRPr="003F17AE">
        <w:rPr>
          <w:lang w:eastAsia="ko-KR"/>
        </w:rPr>
        <w:t>log2CbSize</w:t>
      </w:r>
      <w:r w:rsidRPr="003F17AE">
        <w:rPr>
          <w:lang w:eastAsia="ko-KR"/>
        </w:rPr>
        <w:t xml:space="preserve"> that successively follow the current I_PCM coding unit in the same depth of a TB. The values of pcm_flags of the subsequent </w:t>
      </w:r>
      <w:r w:rsidRPr="003F17AE">
        <w:rPr>
          <w:lang w:eastAsia="ko-KR"/>
        </w:rPr>
        <w:lastRenderedPageBreak/>
        <w:t>coding units are set equal to 1. It is a requirement of bitstream conformance that the immediate roots of the current and subsequent I_PCM coding units are identical. The value num_subsequent_pcm shall be in the range of 0 to 3, inclusive.</w:t>
      </w:r>
    </w:p>
    <w:p w14:paraId="5E9E0325" w14:textId="77777777" w:rsidR="007839DB" w:rsidRPr="003F17AE" w:rsidRDefault="007839DB" w:rsidP="007839DB">
      <w:pPr>
        <w:rPr>
          <w:lang w:eastAsia="ko-KR"/>
        </w:rPr>
      </w:pPr>
      <w:r w:rsidRPr="003F17AE">
        <w:rPr>
          <w:b/>
          <w:lang w:eastAsia="ko-KR"/>
        </w:rPr>
        <w:t>pcm_alignment_zero_bit</w:t>
      </w:r>
      <w:r w:rsidRPr="003F17AE">
        <w:rPr>
          <w:lang w:eastAsia="ko-KR"/>
        </w:rPr>
        <w:t xml:space="preserve"> is a bit equal to 0.</w:t>
      </w:r>
    </w:p>
    <w:p w14:paraId="6EEB9634" w14:textId="77777777" w:rsidR="007839DB" w:rsidRPr="003F17AE" w:rsidRDefault="007839DB" w:rsidP="007839DB">
      <w:pPr>
        <w:rPr>
          <w:lang w:eastAsia="ko-KR"/>
        </w:rPr>
      </w:pPr>
      <w:r w:rsidRPr="003F17AE">
        <w:rPr>
          <w:b/>
          <w:lang w:eastAsia="ko-KR"/>
        </w:rPr>
        <w:t>pcm_sample_luma</w:t>
      </w:r>
      <w:r w:rsidRPr="003F17AE">
        <w:rPr>
          <w:lang w:eastAsia="ko-KR"/>
        </w:rPr>
        <w:t>[ i ] represents a coded luma sample value in the raster scan within the coding unit. The number of bits used to represent each of these samples is PCMBitDepth</w:t>
      </w:r>
      <w:r w:rsidRPr="003F17AE">
        <w:rPr>
          <w:vertAlign w:val="subscript"/>
          <w:lang w:eastAsia="ko-KR"/>
        </w:rPr>
        <w:t>Y</w:t>
      </w:r>
      <w:r w:rsidRPr="003F17AE">
        <w:rPr>
          <w:lang w:eastAsia="ko-KR"/>
        </w:rPr>
        <w:t>.</w:t>
      </w:r>
    </w:p>
    <w:p w14:paraId="5EEE3B14" w14:textId="77777777" w:rsidR="007839DB" w:rsidRPr="003F17AE" w:rsidRDefault="007839DB" w:rsidP="00015CCA">
      <w:pPr>
        <w:rPr>
          <w:lang w:eastAsia="ko-KR"/>
        </w:rPr>
      </w:pPr>
      <w:r w:rsidRPr="003F17AE">
        <w:rPr>
          <w:b/>
          <w:lang w:eastAsia="ko-KR"/>
        </w:rPr>
        <w:t>pcm_sample_chroma</w:t>
      </w:r>
      <w:r w:rsidRPr="003F17AE">
        <w:rPr>
          <w:lang w:eastAsia="ko-KR"/>
        </w:rPr>
        <w:t>[ i ] represents a coded chroma sample value in the raster scan within the coding unit. The first half of the values represent coded Cb samples and the remaining half of the values represent coded Cr samples. The number of bits used to represent each of these samples is PCMBitDepth</w:t>
      </w:r>
      <w:r w:rsidRPr="003F17AE">
        <w:rPr>
          <w:vertAlign w:val="subscript"/>
          <w:lang w:eastAsia="ko-KR"/>
        </w:rPr>
        <w:t>C</w:t>
      </w:r>
      <w:r w:rsidRPr="003F17AE">
        <w:rPr>
          <w:lang w:eastAsia="ko-KR"/>
        </w:rPr>
        <w:t>.</w:t>
      </w:r>
    </w:p>
    <w:p w14:paraId="745D6792" w14:textId="77777777" w:rsidR="00315972" w:rsidRPr="003F17AE" w:rsidRDefault="00315972" w:rsidP="007E4DD5">
      <w:pPr>
        <w:pStyle w:val="Caption"/>
        <w:rPr>
          <w:lang w:val="en-GB" w:eastAsia="ko-KR"/>
        </w:rPr>
      </w:pPr>
      <w:bookmarkStart w:id="446" w:name="_Ref285719228"/>
      <w:bookmarkStart w:id="447" w:name="_Ref293581640"/>
      <w:bookmarkStart w:id="448" w:name="_Toc287363924"/>
      <w:bookmarkStart w:id="449" w:name="_Toc317183978"/>
      <w:r w:rsidRPr="003F17AE">
        <w:rPr>
          <w:lang w:val="en-GB"/>
        </w:rPr>
        <w:t xml:space="preserve">Table </w:t>
      </w:r>
      <w:r w:rsidR="00ED260D" w:rsidRPr="003F17AE">
        <w:rPr>
          <w:lang w:val="en-GB"/>
        </w:rPr>
        <w:fldChar w:fldCharType="begin" w:fldLock="1"/>
      </w:r>
      <w:r w:rsidR="00ED260D" w:rsidRPr="003F17AE">
        <w:rPr>
          <w:lang w:val="en-GB"/>
        </w:rPr>
        <w:instrText xml:space="preserve"> STYLEREF 1 \s </w:instrText>
      </w:r>
      <w:r w:rsidR="00ED260D" w:rsidRPr="003F17AE">
        <w:rPr>
          <w:lang w:val="en-GB"/>
        </w:rPr>
        <w:fldChar w:fldCharType="separate"/>
      </w:r>
      <w:r w:rsidR="00805C94" w:rsidRPr="003F17AE">
        <w:rPr>
          <w:noProof/>
          <w:lang w:val="en-GB"/>
        </w:rPr>
        <w:t>7</w:t>
      </w:r>
      <w:r w:rsidR="00ED260D" w:rsidRPr="003F17AE">
        <w:rPr>
          <w:lang w:val="en-GB"/>
        </w:rPr>
        <w:fldChar w:fldCharType="end"/>
      </w:r>
      <w:r w:rsidR="00ED260D" w:rsidRPr="003F17AE">
        <w:rPr>
          <w:lang w:val="en-GB"/>
        </w:rPr>
        <w:noBreakHyphen/>
      </w:r>
      <w:r w:rsidR="00ED260D" w:rsidRPr="003F17AE">
        <w:rPr>
          <w:lang w:val="en-GB"/>
        </w:rPr>
        <w:fldChar w:fldCharType="begin" w:fldLock="1"/>
      </w:r>
      <w:r w:rsidR="00ED260D" w:rsidRPr="003F17AE">
        <w:rPr>
          <w:lang w:val="en-GB"/>
        </w:rPr>
        <w:instrText xml:space="preserve"> SEQ Table \* ARABIC \s 1 </w:instrText>
      </w:r>
      <w:r w:rsidR="00ED260D" w:rsidRPr="003F17AE">
        <w:rPr>
          <w:lang w:val="en-GB"/>
        </w:rPr>
        <w:fldChar w:fldCharType="separate"/>
      </w:r>
      <w:r w:rsidR="00805C94" w:rsidRPr="003F17AE">
        <w:rPr>
          <w:noProof/>
          <w:lang w:val="en-GB"/>
        </w:rPr>
        <w:t>10</w:t>
      </w:r>
      <w:r w:rsidR="00ED260D" w:rsidRPr="003F17AE">
        <w:rPr>
          <w:lang w:val="en-GB"/>
        </w:rPr>
        <w:fldChar w:fldCharType="end"/>
      </w:r>
      <w:bookmarkEnd w:id="446"/>
      <w:bookmarkEnd w:id="447"/>
      <w:r w:rsidRPr="003F17AE">
        <w:rPr>
          <w:lang w:val="en-GB"/>
        </w:rPr>
        <w:t xml:space="preserve"> </w:t>
      </w:r>
      <w:r w:rsidR="00661EB6" w:rsidRPr="003F17AE">
        <w:rPr>
          <w:lang w:val="en-GB"/>
        </w:rPr>
        <w:t>–</w:t>
      </w:r>
      <w:r w:rsidRPr="003F17AE">
        <w:rPr>
          <w:lang w:val="en-GB"/>
        </w:rPr>
        <w:t xml:space="preserve"> </w:t>
      </w:r>
      <w:r w:rsidRPr="003F17AE">
        <w:rPr>
          <w:lang w:val="en-GB" w:eastAsia="ko-KR"/>
        </w:rPr>
        <w:t>Name</w:t>
      </w:r>
      <w:r w:rsidRPr="003F17AE">
        <w:rPr>
          <w:lang w:val="en-GB"/>
        </w:rPr>
        <w:t xml:space="preserve"> association to pre</w:t>
      </w:r>
      <w:r w:rsidRPr="003F17AE">
        <w:rPr>
          <w:lang w:val="en-GB" w:eastAsia="ko-KR"/>
        </w:rPr>
        <w:t>diction mode and partitioning type</w:t>
      </w:r>
      <w:bookmarkEnd w:id="448"/>
      <w:bookmarkEnd w:id="449"/>
    </w:p>
    <w:tbl>
      <w:tblPr>
        <w:tblW w:w="7053" w:type="dxa"/>
        <w:jc w:val="center"/>
        <w:tblLayout w:type="fixed"/>
        <w:tblCellMar>
          <w:left w:w="80" w:type="dxa"/>
          <w:right w:w="80" w:type="dxa"/>
        </w:tblCellMar>
        <w:tblLook w:val="0000" w:firstRow="0" w:lastRow="0" w:firstColumn="0" w:lastColumn="0" w:noHBand="0" w:noVBand="0"/>
      </w:tblPr>
      <w:tblGrid>
        <w:gridCol w:w="1722"/>
        <w:gridCol w:w="1800"/>
        <w:gridCol w:w="1620"/>
        <w:gridCol w:w="1911"/>
      </w:tblGrid>
      <w:tr w:rsidR="00585344" w:rsidRPr="003F17AE" w14:paraId="4463EF1D" w14:textId="77777777" w:rsidTr="00EE4144">
        <w:trPr>
          <w:cantSplit/>
          <w:trHeight w:val="180"/>
          <w:jc w:val="center"/>
        </w:trPr>
        <w:tc>
          <w:tcPr>
            <w:tcW w:w="1722" w:type="dxa"/>
            <w:tcBorders>
              <w:top w:val="single" w:sz="4" w:space="0" w:color="auto"/>
              <w:left w:val="single" w:sz="4" w:space="0" w:color="auto"/>
              <w:bottom w:val="single" w:sz="8" w:space="0" w:color="auto"/>
              <w:right w:val="single" w:sz="4" w:space="0" w:color="auto"/>
            </w:tcBorders>
            <w:vAlign w:val="center"/>
          </w:tcPr>
          <w:p w14:paraId="3E5B4F2A" w14:textId="77777777" w:rsidR="00585344" w:rsidRPr="003F17AE" w:rsidRDefault="00585344" w:rsidP="00315972">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3F17AE">
              <w:rPr>
                <w:rFonts w:eastAsia="Batang"/>
                <w:b/>
                <w:bCs/>
                <w:lang w:eastAsia="ko-KR"/>
              </w:rPr>
              <w:t>PredMode</w:t>
            </w:r>
          </w:p>
        </w:tc>
        <w:tc>
          <w:tcPr>
            <w:tcW w:w="1800" w:type="dxa"/>
            <w:tcBorders>
              <w:top w:val="single" w:sz="4" w:space="0" w:color="auto"/>
              <w:left w:val="single" w:sz="4" w:space="0" w:color="auto"/>
              <w:bottom w:val="single" w:sz="8" w:space="0" w:color="auto"/>
              <w:right w:val="single" w:sz="6" w:space="0" w:color="auto"/>
            </w:tcBorders>
            <w:vAlign w:val="center"/>
          </w:tcPr>
          <w:p w14:paraId="4FF8D34D" w14:textId="77777777" w:rsidR="00585344" w:rsidRPr="003F17AE" w:rsidRDefault="00585344" w:rsidP="00EE4144">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3F17AE">
              <w:rPr>
                <w:rFonts w:eastAsia="Batang"/>
                <w:b/>
                <w:bCs/>
                <w:lang w:eastAsia="ko-KR"/>
              </w:rPr>
              <w:t>part_mode</w:t>
            </w:r>
          </w:p>
        </w:tc>
        <w:tc>
          <w:tcPr>
            <w:tcW w:w="1620" w:type="dxa"/>
            <w:tcBorders>
              <w:top w:val="single" w:sz="4" w:space="0" w:color="auto"/>
              <w:left w:val="single" w:sz="6" w:space="0" w:color="auto"/>
              <w:bottom w:val="single" w:sz="8" w:space="0" w:color="auto"/>
              <w:right w:val="single" w:sz="6" w:space="0" w:color="auto"/>
            </w:tcBorders>
            <w:shd w:val="clear" w:color="auto" w:fill="auto"/>
            <w:vAlign w:val="center"/>
          </w:tcPr>
          <w:p w14:paraId="17CF1109" w14:textId="77777777" w:rsidR="00585344" w:rsidRPr="003F17AE" w:rsidRDefault="00585344" w:rsidP="00701830">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3F17AE">
              <w:rPr>
                <w:rFonts w:eastAsia="Batang"/>
                <w:b/>
                <w:bCs/>
                <w:lang w:eastAsia="ko-KR"/>
              </w:rPr>
              <w:t>IntraSplitFlag</w:t>
            </w:r>
          </w:p>
        </w:tc>
        <w:tc>
          <w:tcPr>
            <w:tcW w:w="1911" w:type="dxa"/>
            <w:tcBorders>
              <w:top w:val="single" w:sz="4" w:space="0" w:color="auto"/>
              <w:left w:val="single" w:sz="6" w:space="0" w:color="auto"/>
              <w:bottom w:val="single" w:sz="8" w:space="0" w:color="auto"/>
              <w:right w:val="single" w:sz="4" w:space="0" w:color="auto"/>
            </w:tcBorders>
            <w:vAlign w:val="center"/>
          </w:tcPr>
          <w:p w14:paraId="7DCD347F" w14:textId="77777777" w:rsidR="00585344" w:rsidRPr="003F17AE" w:rsidRDefault="00585344" w:rsidP="00315972">
            <w:pPr>
              <w:jc w:val="center"/>
              <w:rPr>
                <w:rFonts w:eastAsia="Batang"/>
                <w:b/>
                <w:bCs/>
                <w:lang w:eastAsia="ko-KR"/>
              </w:rPr>
            </w:pPr>
            <w:r w:rsidRPr="003F17AE">
              <w:rPr>
                <w:rFonts w:eastAsia="Batang"/>
                <w:b/>
                <w:bCs/>
                <w:lang w:eastAsia="ko-KR"/>
              </w:rPr>
              <w:t>PartMode</w:t>
            </w:r>
          </w:p>
        </w:tc>
      </w:tr>
      <w:tr w:rsidR="00585344" w:rsidRPr="003F17AE" w14:paraId="40575116" w14:textId="77777777" w:rsidTr="00EE4144">
        <w:trPr>
          <w:cantSplit/>
          <w:jc w:val="center"/>
        </w:trPr>
        <w:tc>
          <w:tcPr>
            <w:tcW w:w="1722" w:type="dxa"/>
            <w:vMerge w:val="restart"/>
            <w:tcBorders>
              <w:left w:val="single" w:sz="4" w:space="0" w:color="auto"/>
              <w:right w:val="single" w:sz="4" w:space="0" w:color="auto"/>
            </w:tcBorders>
            <w:vAlign w:val="center"/>
          </w:tcPr>
          <w:p w14:paraId="48D8F27E" w14:textId="77777777" w:rsidR="00585344" w:rsidRPr="003F17AE" w:rsidRDefault="00585344"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3F17AE">
              <w:rPr>
                <w:rFonts w:eastAsia="Batang"/>
                <w:lang w:eastAsia="ko-KR"/>
              </w:rPr>
              <w:t>MODE</w:t>
            </w:r>
            <w:r w:rsidRPr="003F17AE">
              <w:rPr>
                <w:rFonts w:eastAsia="Batang"/>
                <w:lang w:val="en-US" w:eastAsia="ko-KR"/>
              </w:rPr>
              <w:t>_</w:t>
            </w:r>
            <w:r w:rsidRPr="003F17AE">
              <w:rPr>
                <w:rFonts w:eastAsia="Batang"/>
                <w:lang w:eastAsia="ko-KR"/>
              </w:rPr>
              <w:t>INTRA</w:t>
            </w:r>
          </w:p>
        </w:tc>
        <w:tc>
          <w:tcPr>
            <w:tcW w:w="1800" w:type="dxa"/>
            <w:tcBorders>
              <w:left w:val="single" w:sz="4" w:space="0" w:color="auto"/>
              <w:bottom w:val="single" w:sz="4" w:space="0" w:color="auto"/>
              <w:right w:val="single" w:sz="6" w:space="0" w:color="auto"/>
            </w:tcBorders>
            <w:vAlign w:val="center"/>
          </w:tcPr>
          <w:p w14:paraId="45DBA623" w14:textId="77777777" w:rsidR="00585344" w:rsidRPr="003F17AE" w:rsidRDefault="00585344"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3F17AE">
              <w:rPr>
                <w:rFonts w:eastAsia="Batang"/>
              </w:rPr>
              <w:t>0</w:t>
            </w:r>
          </w:p>
        </w:tc>
        <w:tc>
          <w:tcPr>
            <w:tcW w:w="1620" w:type="dxa"/>
            <w:tcBorders>
              <w:left w:val="single" w:sz="6" w:space="0" w:color="auto"/>
              <w:bottom w:val="single" w:sz="6" w:space="0" w:color="auto"/>
              <w:right w:val="single" w:sz="6" w:space="0" w:color="auto"/>
            </w:tcBorders>
            <w:shd w:val="clear" w:color="auto" w:fill="auto"/>
          </w:tcPr>
          <w:p w14:paraId="168168CE" w14:textId="77777777" w:rsidR="00585344" w:rsidRPr="003F17AE" w:rsidRDefault="00585344"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3F17AE">
              <w:rPr>
                <w:rFonts w:eastAsia="Batang"/>
                <w:lang w:eastAsia="ko-KR"/>
              </w:rPr>
              <w:t>0</w:t>
            </w:r>
          </w:p>
        </w:tc>
        <w:tc>
          <w:tcPr>
            <w:tcW w:w="1911" w:type="dxa"/>
            <w:tcBorders>
              <w:left w:val="single" w:sz="6" w:space="0" w:color="auto"/>
              <w:bottom w:val="single" w:sz="6" w:space="0" w:color="auto"/>
              <w:right w:val="single" w:sz="4" w:space="0" w:color="auto"/>
            </w:tcBorders>
            <w:vAlign w:val="center"/>
          </w:tcPr>
          <w:p w14:paraId="7D9E6360" w14:textId="77777777" w:rsidR="00585344" w:rsidRPr="003F17AE" w:rsidRDefault="00585344" w:rsidP="00315972">
            <w:pPr>
              <w:keepNext/>
              <w:keepLines/>
              <w:numPr>
                <w:ilvl w:val="12"/>
                <w:numId w:val="0"/>
              </w:numPr>
              <w:spacing w:before="20"/>
              <w:jc w:val="left"/>
              <w:rPr>
                <w:rFonts w:eastAsia="Batang"/>
              </w:rPr>
            </w:pPr>
            <w:r w:rsidRPr="003F17AE">
              <w:rPr>
                <w:rFonts w:eastAsia="Batang"/>
              </w:rPr>
              <w:t>PART_2Nx2N</w:t>
            </w:r>
          </w:p>
        </w:tc>
      </w:tr>
      <w:tr w:rsidR="00585344" w:rsidRPr="003F17AE" w14:paraId="553757E6" w14:textId="77777777" w:rsidTr="00EE4144">
        <w:trPr>
          <w:cantSplit/>
          <w:jc w:val="center"/>
        </w:trPr>
        <w:tc>
          <w:tcPr>
            <w:tcW w:w="1722" w:type="dxa"/>
            <w:vMerge/>
            <w:tcBorders>
              <w:left w:val="single" w:sz="4" w:space="0" w:color="auto"/>
              <w:bottom w:val="single" w:sz="4" w:space="0" w:color="auto"/>
              <w:right w:val="single" w:sz="4" w:space="0" w:color="auto"/>
            </w:tcBorders>
            <w:vAlign w:val="center"/>
          </w:tcPr>
          <w:p w14:paraId="70CE9287" w14:textId="77777777" w:rsidR="00585344" w:rsidRPr="003F17AE" w:rsidRDefault="00585344"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14:paraId="3FD84792" w14:textId="77777777" w:rsidR="00585344" w:rsidRPr="003F17AE" w:rsidRDefault="00585344" w:rsidP="00315972">
            <w:pPr>
              <w:keepNext/>
              <w:keepLines/>
              <w:numPr>
                <w:ilvl w:val="12"/>
                <w:numId w:val="0"/>
              </w:numPr>
              <w:spacing w:before="20"/>
              <w:jc w:val="center"/>
              <w:rPr>
                <w:rFonts w:eastAsia="Batang"/>
              </w:rPr>
            </w:pPr>
            <w:r w:rsidRPr="003F17AE">
              <w:rPr>
                <w:rFonts w:eastAsia="Batang"/>
              </w:rPr>
              <w:t>1</w:t>
            </w:r>
          </w:p>
        </w:tc>
        <w:tc>
          <w:tcPr>
            <w:tcW w:w="1620" w:type="dxa"/>
            <w:tcBorders>
              <w:left w:val="single" w:sz="6" w:space="0" w:color="auto"/>
              <w:bottom w:val="single" w:sz="6" w:space="0" w:color="auto"/>
              <w:right w:val="single" w:sz="6" w:space="0" w:color="auto"/>
            </w:tcBorders>
            <w:shd w:val="clear" w:color="auto" w:fill="auto"/>
          </w:tcPr>
          <w:p w14:paraId="673E6FB2"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1</w:t>
            </w:r>
          </w:p>
        </w:tc>
        <w:tc>
          <w:tcPr>
            <w:tcW w:w="1911" w:type="dxa"/>
            <w:tcBorders>
              <w:left w:val="single" w:sz="6" w:space="0" w:color="auto"/>
              <w:bottom w:val="single" w:sz="6" w:space="0" w:color="auto"/>
              <w:right w:val="single" w:sz="4" w:space="0" w:color="auto"/>
            </w:tcBorders>
            <w:vAlign w:val="center"/>
          </w:tcPr>
          <w:p w14:paraId="615000B0" w14:textId="77777777" w:rsidR="00585344" w:rsidRPr="003F17AE" w:rsidRDefault="00585344" w:rsidP="00315972">
            <w:pPr>
              <w:keepNext/>
              <w:keepLines/>
              <w:numPr>
                <w:ilvl w:val="12"/>
                <w:numId w:val="0"/>
              </w:numPr>
              <w:spacing w:before="20"/>
              <w:jc w:val="left"/>
              <w:rPr>
                <w:rFonts w:eastAsia="Batang"/>
              </w:rPr>
            </w:pPr>
            <w:r w:rsidRPr="003F17AE">
              <w:rPr>
                <w:rFonts w:eastAsia="Batang"/>
              </w:rPr>
              <w:t>PART_NxN</w:t>
            </w:r>
          </w:p>
        </w:tc>
      </w:tr>
      <w:tr w:rsidR="00585344" w:rsidRPr="003F17AE" w14:paraId="4CC1A6A0" w14:textId="77777777" w:rsidTr="00EE4144">
        <w:trPr>
          <w:cantSplit/>
          <w:jc w:val="center"/>
        </w:trPr>
        <w:tc>
          <w:tcPr>
            <w:tcW w:w="1722" w:type="dxa"/>
            <w:vMerge w:val="restart"/>
            <w:tcBorders>
              <w:left w:val="single" w:sz="4" w:space="0" w:color="auto"/>
              <w:right w:val="single" w:sz="4" w:space="0" w:color="auto"/>
            </w:tcBorders>
            <w:vAlign w:val="center"/>
          </w:tcPr>
          <w:p w14:paraId="4733E4FA" w14:textId="77777777" w:rsidR="00585344" w:rsidRPr="003F17AE" w:rsidRDefault="00585344"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3F17AE">
              <w:rPr>
                <w:rFonts w:eastAsia="Batang"/>
                <w:lang w:eastAsia="ko-KR"/>
              </w:rPr>
              <w:t>MODE_INTER</w:t>
            </w:r>
          </w:p>
        </w:tc>
        <w:tc>
          <w:tcPr>
            <w:tcW w:w="1800" w:type="dxa"/>
            <w:tcBorders>
              <w:top w:val="single" w:sz="4" w:space="0" w:color="auto"/>
              <w:left w:val="single" w:sz="4" w:space="0" w:color="auto"/>
              <w:bottom w:val="single" w:sz="4" w:space="0" w:color="auto"/>
              <w:right w:val="single" w:sz="6" w:space="0" w:color="auto"/>
            </w:tcBorders>
            <w:vAlign w:val="center"/>
          </w:tcPr>
          <w:p w14:paraId="2CE41D2B" w14:textId="77777777" w:rsidR="00585344" w:rsidRPr="003F17AE" w:rsidRDefault="00585344" w:rsidP="00315972">
            <w:pPr>
              <w:keepNext/>
              <w:keepLines/>
              <w:numPr>
                <w:ilvl w:val="12"/>
                <w:numId w:val="0"/>
              </w:numPr>
              <w:tabs>
                <w:tab w:val="clear" w:pos="794"/>
                <w:tab w:val="clear" w:pos="1191"/>
                <w:tab w:val="clear" w:pos="1588"/>
                <w:tab w:val="clear" w:pos="1985"/>
              </w:tabs>
              <w:spacing w:before="20"/>
              <w:jc w:val="center"/>
              <w:rPr>
                <w:rFonts w:eastAsia="Batang"/>
              </w:rPr>
            </w:pPr>
            <w:r w:rsidRPr="003F17AE">
              <w:rPr>
                <w:rFonts w:eastAsia="Batang"/>
              </w:rPr>
              <w:t>0</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63FC600" w14:textId="77777777" w:rsidR="00585344" w:rsidRPr="003F17AE" w:rsidRDefault="00585344"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179BBD80" w14:textId="77777777" w:rsidR="00585344" w:rsidRPr="003F17AE" w:rsidRDefault="00585344" w:rsidP="00315972">
            <w:pPr>
              <w:jc w:val="left"/>
              <w:rPr>
                <w:rFonts w:eastAsia="Batang"/>
              </w:rPr>
            </w:pPr>
            <w:r w:rsidRPr="003F17AE">
              <w:rPr>
                <w:rFonts w:eastAsia="Batang"/>
              </w:rPr>
              <w:t>PART_2Nx2N</w:t>
            </w:r>
          </w:p>
        </w:tc>
      </w:tr>
      <w:tr w:rsidR="00585344" w:rsidRPr="003F17AE" w14:paraId="59EBA6ED" w14:textId="77777777" w:rsidTr="00EE4144">
        <w:trPr>
          <w:cantSplit/>
          <w:jc w:val="center"/>
        </w:trPr>
        <w:tc>
          <w:tcPr>
            <w:tcW w:w="1722" w:type="dxa"/>
            <w:vMerge/>
            <w:tcBorders>
              <w:left w:val="single" w:sz="4" w:space="0" w:color="auto"/>
              <w:right w:val="single" w:sz="4" w:space="0" w:color="auto"/>
            </w:tcBorders>
            <w:vAlign w:val="center"/>
          </w:tcPr>
          <w:p w14:paraId="3C221AC5"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0369DED2" w14:textId="77777777" w:rsidR="00585344" w:rsidRPr="003F17AE" w:rsidRDefault="00585344" w:rsidP="00315972">
            <w:pPr>
              <w:keepNext/>
              <w:keepLines/>
              <w:numPr>
                <w:ilvl w:val="12"/>
                <w:numId w:val="0"/>
              </w:numPr>
              <w:spacing w:before="20"/>
              <w:jc w:val="center"/>
              <w:rPr>
                <w:rFonts w:eastAsia="Batang"/>
              </w:rPr>
            </w:pPr>
            <w:r w:rsidRPr="003F17AE">
              <w:rPr>
                <w:rFonts w:eastAsia="Batang"/>
              </w:rPr>
              <w:t>1</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F95DD4F"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0357C9F6" w14:textId="77777777" w:rsidR="00585344" w:rsidRPr="003F17AE" w:rsidRDefault="00585344" w:rsidP="00315972">
            <w:pPr>
              <w:jc w:val="left"/>
              <w:rPr>
                <w:rFonts w:eastAsia="Batang"/>
              </w:rPr>
            </w:pPr>
            <w:r w:rsidRPr="003F17AE">
              <w:rPr>
                <w:rFonts w:eastAsia="Batang"/>
              </w:rPr>
              <w:t>PART_2NxN</w:t>
            </w:r>
          </w:p>
        </w:tc>
      </w:tr>
      <w:tr w:rsidR="00585344" w:rsidRPr="003F17AE" w14:paraId="4A63E4A4" w14:textId="77777777" w:rsidTr="00EE4144">
        <w:trPr>
          <w:cantSplit/>
          <w:jc w:val="center"/>
        </w:trPr>
        <w:tc>
          <w:tcPr>
            <w:tcW w:w="1722" w:type="dxa"/>
            <w:vMerge/>
            <w:tcBorders>
              <w:left w:val="single" w:sz="4" w:space="0" w:color="auto"/>
              <w:right w:val="single" w:sz="4" w:space="0" w:color="auto"/>
            </w:tcBorders>
            <w:vAlign w:val="center"/>
          </w:tcPr>
          <w:p w14:paraId="406FB3A8"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184BFA8B" w14:textId="77777777" w:rsidR="00585344" w:rsidRPr="003F17AE" w:rsidRDefault="00585344" w:rsidP="00315972">
            <w:pPr>
              <w:keepNext/>
              <w:keepLines/>
              <w:numPr>
                <w:ilvl w:val="12"/>
                <w:numId w:val="0"/>
              </w:numPr>
              <w:spacing w:before="20"/>
              <w:jc w:val="center"/>
              <w:rPr>
                <w:rFonts w:eastAsia="Batang"/>
              </w:rPr>
            </w:pPr>
            <w:r w:rsidRPr="003F17AE">
              <w:rPr>
                <w:rFonts w:eastAsia="Batang"/>
              </w:rPr>
              <w:t>2</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5D7570D"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21335C2D" w14:textId="77777777" w:rsidR="00585344" w:rsidRPr="003F17AE" w:rsidRDefault="00585344" w:rsidP="00315972">
            <w:pPr>
              <w:jc w:val="left"/>
              <w:rPr>
                <w:rFonts w:eastAsia="Batang"/>
              </w:rPr>
            </w:pPr>
            <w:r w:rsidRPr="003F17AE">
              <w:rPr>
                <w:rFonts w:eastAsia="Batang"/>
              </w:rPr>
              <w:t>PART_Nx2N</w:t>
            </w:r>
          </w:p>
        </w:tc>
      </w:tr>
      <w:tr w:rsidR="00585344" w:rsidRPr="003F17AE" w14:paraId="277B0DD5" w14:textId="77777777" w:rsidTr="00EE4144">
        <w:trPr>
          <w:cantSplit/>
          <w:trHeight w:val="204"/>
          <w:jc w:val="center"/>
        </w:trPr>
        <w:tc>
          <w:tcPr>
            <w:tcW w:w="1722" w:type="dxa"/>
            <w:vMerge/>
            <w:tcBorders>
              <w:left w:val="single" w:sz="4" w:space="0" w:color="auto"/>
              <w:right w:val="single" w:sz="4" w:space="0" w:color="auto"/>
            </w:tcBorders>
            <w:vAlign w:val="center"/>
          </w:tcPr>
          <w:p w14:paraId="75474D8D"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4B772297" w14:textId="77777777" w:rsidR="00585344" w:rsidRPr="003F17AE" w:rsidRDefault="00585344" w:rsidP="00315972">
            <w:pPr>
              <w:keepNext/>
              <w:keepLines/>
              <w:numPr>
                <w:ilvl w:val="12"/>
                <w:numId w:val="0"/>
              </w:numPr>
              <w:spacing w:before="20"/>
              <w:jc w:val="center"/>
              <w:rPr>
                <w:rFonts w:eastAsia="Batang"/>
              </w:rPr>
            </w:pPr>
            <w:r w:rsidRPr="003F17AE">
              <w:rPr>
                <w:rFonts w:eastAsia="Batang"/>
              </w:rPr>
              <w:t>3</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476EB2D"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5128DB8A" w14:textId="77777777" w:rsidR="00585344" w:rsidRPr="003F17AE" w:rsidRDefault="00585344" w:rsidP="00315972">
            <w:pPr>
              <w:jc w:val="left"/>
              <w:rPr>
                <w:rFonts w:eastAsia="Batang"/>
              </w:rPr>
            </w:pPr>
            <w:r w:rsidRPr="003F17AE">
              <w:rPr>
                <w:rFonts w:eastAsia="Batang"/>
              </w:rPr>
              <w:t>PART_NxN</w:t>
            </w:r>
          </w:p>
        </w:tc>
      </w:tr>
      <w:tr w:rsidR="00585344" w:rsidRPr="003F17AE" w14:paraId="24B132F1" w14:textId="77777777" w:rsidTr="00EE4144">
        <w:trPr>
          <w:cantSplit/>
          <w:trHeight w:val="204"/>
          <w:jc w:val="center"/>
        </w:trPr>
        <w:tc>
          <w:tcPr>
            <w:tcW w:w="1722" w:type="dxa"/>
            <w:vMerge/>
            <w:tcBorders>
              <w:left w:val="single" w:sz="4" w:space="0" w:color="auto"/>
              <w:right w:val="single" w:sz="4" w:space="0" w:color="auto"/>
            </w:tcBorders>
            <w:vAlign w:val="center"/>
          </w:tcPr>
          <w:p w14:paraId="36CE6FE8"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28A7F4B8" w14:textId="77777777" w:rsidR="00585344" w:rsidRPr="003F17AE" w:rsidRDefault="00585344" w:rsidP="00315972">
            <w:pPr>
              <w:keepNext/>
              <w:keepLines/>
              <w:numPr>
                <w:ilvl w:val="12"/>
                <w:numId w:val="0"/>
              </w:numPr>
              <w:spacing w:before="20"/>
              <w:jc w:val="center"/>
              <w:rPr>
                <w:rFonts w:eastAsia="Batang"/>
              </w:rPr>
            </w:pPr>
            <w:r w:rsidRPr="003F17AE">
              <w:rPr>
                <w:rFonts w:eastAsia="Times New Roman"/>
                <w:lang w:eastAsia="zh-CN"/>
              </w:rPr>
              <w:t>4</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E63FDBA"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6D099BF7" w14:textId="77777777" w:rsidR="00585344" w:rsidRPr="003F17AE" w:rsidRDefault="00585344" w:rsidP="00315972">
            <w:pPr>
              <w:jc w:val="left"/>
              <w:rPr>
                <w:rFonts w:eastAsia="Batang"/>
              </w:rPr>
            </w:pPr>
            <w:r w:rsidRPr="003F17AE">
              <w:rPr>
                <w:rFonts w:eastAsia="Batang"/>
                <w:lang w:eastAsia="ko-KR"/>
              </w:rPr>
              <w:t>PART_2NxnU</w:t>
            </w:r>
          </w:p>
        </w:tc>
      </w:tr>
      <w:tr w:rsidR="00585344" w:rsidRPr="003F17AE" w14:paraId="594DA737" w14:textId="77777777" w:rsidTr="00EE4144">
        <w:trPr>
          <w:cantSplit/>
          <w:trHeight w:val="204"/>
          <w:jc w:val="center"/>
        </w:trPr>
        <w:tc>
          <w:tcPr>
            <w:tcW w:w="1722" w:type="dxa"/>
            <w:vMerge/>
            <w:tcBorders>
              <w:left w:val="single" w:sz="4" w:space="0" w:color="auto"/>
              <w:right w:val="single" w:sz="4" w:space="0" w:color="auto"/>
            </w:tcBorders>
            <w:vAlign w:val="center"/>
          </w:tcPr>
          <w:p w14:paraId="3CFC03B8"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2B277E37" w14:textId="77777777" w:rsidR="00585344" w:rsidRPr="003F17AE" w:rsidRDefault="00585344" w:rsidP="00315972">
            <w:pPr>
              <w:keepNext/>
              <w:keepLines/>
              <w:numPr>
                <w:ilvl w:val="12"/>
                <w:numId w:val="0"/>
              </w:numPr>
              <w:spacing w:before="20"/>
              <w:jc w:val="center"/>
              <w:rPr>
                <w:rFonts w:eastAsia="Batang"/>
              </w:rPr>
            </w:pPr>
            <w:r w:rsidRPr="003F17AE">
              <w:rPr>
                <w:rFonts w:eastAsia="Times New Roman"/>
                <w:lang w:eastAsia="zh-CN"/>
              </w:rPr>
              <w:t>5</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521CBB0"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1C8FF243" w14:textId="77777777" w:rsidR="00585344" w:rsidRPr="003F17AE" w:rsidRDefault="00585344" w:rsidP="00315972">
            <w:pPr>
              <w:jc w:val="left"/>
              <w:rPr>
                <w:rFonts w:eastAsia="Batang"/>
              </w:rPr>
            </w:pPr>
            <w:r w:rsidRPr="003F17AE">
              <w:rPr>
                <w:rFonts w:eastAsia="Batang"/>
                <w:lang w:eastAsia="ko-KR"/>
              </w:rPr>
              <w:t>PART_2NxnD</w:t>
            </w:r>
          </w:p>
        </w:tc>
      </w:tr>
      <w:tr w:rsidR="00585344" w:rsidRPr="003F17AE" w14:paraId="6F59B63D" w14:textId="77777777" w:rsidTr="00EE4144">
        <w:trPr>
          <w:cantSplit/>
          <w:trHeight w:val="204"/>
          <w:jc w:val="center"/>
        </w:trPr>
        <w:tc>
          <w:tcPr>
            <w:tcW w:w="1722" w:type="dxa"/>
            <w:vMerge/>
            <w:tcBorders>
              <w:left w:val="single" w:sz="4" w:space="0" w:color="auto"/>
              <w:right w:val="single" w:sz="4" w:space="0" w:color="auto"/>
            </w:tcBorders>
            <w:vAlign w:val="center"/>
          </w:tcPr>
          <w:p w14:paraId="1314CFA3"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206E4DD9" w14:textId="77777777" w:rsidR="00585344" w:rsidRPr="003F17AE" w:rsidRDefault="00585344" w:rsidP="00315972">
            <w:pPr>
              <w:keepNext/>
              <w:keepLines/>
              <w:numPr>
                <w:ilvl w:val="12"/>
                <w:numId w:val="0"/>
              </w:numPr>
              <w:spacing w:before="20"/>
              <w:jc w:val="center"/>
              <w:rPr>
                <w:rFonts w:eastAsia="Batang"/>
              </w:rPr>
            </w:pPr>
            <w:r w:rsidRPr="003F17AE">
              <w:rPr>
                <w:rFonts w:eastAsia="Times New Roman"/>
                <w:lang w:eastAsia="zh-CN"/>
              </w:rPr>
              <w:t>6</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2AD490F"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0CD8AC61" w14:textId="77777777" w:rsidR="00585344" w:rsidRPr="003F17AE" w:rsidRDefault="00585344" w:rsidP="00315972">
            <w:pPr>
              <w:jc w:val="left"/>
              <w:rPr>
                <w:rFonts w:eastAsia="Batang"/>
              </w:rPr>
            </w:pPr>
            <w:r w:rsidRPr="003F17AE">
              <w:rPr>
                <w:rFonts w:eastAsia="Batang"/>
                <w:lang w:eastAsia="ko-KR"/>
              </w:rPr>
              <w:t>PART_nLx2N</w:t>
            </w:r>
          </w:p>
        </w:tc>
      </w:tr>
      <w:tr w:rsidR="00585344" w:rsidRPr="003F17AE" w14:paraId="08920AB8" w14:textId="77777777" w:rsidTr="00EE4144">
        <w:trPr>
          <w:cantSplit/>
          <w:trHeight w:val="204"/>
          <w:jc w:val="center"/>
        </w:trPr>
        <w:tc>
          <w:tcPr>
            <w:tcW w:w="1722" w:type="dxa"/>
            <w:vMerge/>
            <w:tcBorders>
              <w:left w:val="single" w:sz="4" w:space="0" w:color="auto"/>
              <w:right w:val="single" w:sz="4" w:space="0" w:color="auto"/>
            </w:tcBorders>
            <w:vAlign w:val="center"/>
          </w:tcPr>
          <w:p w14:paraId="5FB13A6B" w14:textId="77777777" w:rsidR="00585344" w:rsidRPr="003F17AE"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14:paraId="2D1B093E" w14:textId="77777777" w:rsidR="00585344" w:rsidRPr="003F17AE" w:rsidRDefault="00585344" w:rsidP="00315972">
            <w:pPr>
              <w:keepNext/>
              <w:keepLines/>
              <w:numPr>
                <w:ilvl w:val="12"/>
                <w:numId w:val="0"/>
              </w:numPr>
              <w:spacing w:before="20"/>
              <w:jc w:val="center"/>
              <w:rPr>
                <w:rFonts w:eastAsia="Batang"/>
              </w:rPr>
            </w:pPr>
            <w:r w:rsidRPr="003F17AE">
              <w:rPr>
                <w:rFonts w:eastAsia="Times New Roman"/>
                <w:lang w:eastAsia="zh-CN"/>
              </w:rPr>
              <w:t>7</w:t>
            </w: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13E585C" w14:textId="77777777" w:rsidR="00585344" w:rsidRPr="003F17AE" w:rsidRDefault="00585344" w:rsidP="00EE4144">
            <w:pPr>
              <w:keepNext/>
              <w:keepLines/>
              <w:numPr>
                <w:ilvl w:val="12"/>
                <w:numId w:val="0"/>
              </w:numPr>
              <w:spacing w:before="20"/>
              <w:jc w:val="center"/>
              <w:rPr>
                <w:rFonts w:eastAsia="Batang"/>
                <w:lang w:eastAsia="ko-KR"/>
              </w:rPr>
            </w:pPr>
            <w:r w:rsidRPr="003F17AE">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14:paraId="4FD063D0" w14:textId="77777777" w:rsidR="00585344" w:rsidRPr="003F17AE" w:rsidRDefault="00585344" w:rsidP="00315972">
            <w:pPr>
              <w:jc w:val="left"/>
              <w:rPr>
                <w:rFonts w:eastAsia="Batang"/>
              </w:rPr>
            </w:pPr>
            <w:r w:rsidRPr="003F17AE">
              <w:rPr>
                <w:rFonts w:eastAsia="Batang"/>
                <w:lang w:eastAsia="ko-KR"/>
              </w:rPr>
              <w:t>PART_nRx2N</w:t>
            </w:r>
          </w:p>
        </w:tc>
      </w:tr>
    </w:tbl>
    <w:p w14:paraId="65B1DFDA" w14:textId="77777777" w:rsidR="00C235F0" w:rsidRPr="003F17AE" w:rsidRDefault="00C235F0" w:rsidP="00C235F0">
      <w:pPr>
        <w:rPr>
          <w:ins w:id="450" w:author="Benjamin Bross" w:date="2012-03-07T20:59:00Z"/>
        </w:rPr>
      </w:pPr>
      <w:bookmarkStart w:id="451" w:name="_Toc287363794"/>
      <w:bookmarkStart w:id="452" w:name="_Ref293581861"/>
      <w:bookmarkStart w:id="453" w:name="_Toc311217158"/>
      <w:bookmarkStart w:id="454" w:name="_Toc317198776"/>
      <w:ins w:id="455" w:author="Benjamin Bross" w:date="2012-03-07T20:59:00Z">
        <w:r w:rsidRPr="003F17AE">
          <w:rPr>
            <w:b/>
          </w:rPr>
          <w:t>no_residual_data_flag</w:t>
        </w:r>
        <w:r w:rsidRPr="003F17AE">
          <w:t xml:space="preserve"> equal to 1 specifies that no residual data are present for the current coding unit. no_residual_data_flag equal to 0 specifies that residual data are present for the current coding unit.</w:t>
        </w:r>
      </w:ins>
    </w:p>
    <w:p w14:paraId="73E59212" w14:textId="77777777" w:rsidR="00C235F0" w:rsidRPr="003F17AE" w:rsidRDefault="00C235F0" w:rsidP="00C235F0">
      <w:pPr>
        <w:rPr>
          <w:ins w:id="456" w:author="Benjamin Bross" w:date="2012-03-07T20:59:00Z"/>
        </w:rPr>
      </w:pPr>
      <w:ins w:id="457" w:author="Benjamin Bross" w:date="2012-03-07T20:59:00Z">
        <w:r w:rsidRPr="003F17AE">
          <w:t>When no_residual_data_flag is not present, its value is inferred to be equal to 0.</w:t>
        </w:r>
      </w:ins>
    </w:p>
    <w:p w14:paraId="4921C19D" w14:textId="77777777" w:rsidR="008D66D2" w:rsidRPr="009C7F5B" w:rsidRDefault="008D66D2" w:rsidP="00D8248D">
      <w:pPr>
        <w:pStyle w:val="Heading3"/>
        <w:numPr>
          <w:ilvl w:val="2"/>
          <w:numId w:val="36"/>
        </w:numPr>
        <w:rPr>
          <w:lang w:val="en-GB"/>
        </w:rPr>
      </w:pPr>
      <w:r w:rsidRPr="009C7F5B">
        <w:rPr>
          <w:lang w:val="en-GB"/>
        </w:rPr>
        <w:t>Transform tree semantics</w:t>
      </w:r>
      <w:bookmarkEnd w:id="451"/>
      <w:bookmarkEnd w:id="452"/>
      <w:bookmarkEnd w:id="453"/>
      <w:bookmarkEnd w:id="454"/>
    </w:p>
    <w:p w14:paraId="2F0D6E4A" w14:textId="77777777" w:rsidR="00884AEA" w:rsidRPr="003F17AE" w:rsidRDefault="00884AEA" w:rsidP="00DA2ADD">
      <w:pPr>
        <w:rPr>
          <w:rFonts w:eastAsia="SimSun"/>
          <w:lang w:eastAsia="zh-CN"/>
        </w:rPr>
      </w:pPr>
      <w:r w:rsidRPr="003F17AE">
        <w:t>The variable InterTUSplitDirection defines how a transform block is split into four blocks with smaller horizontal or vertical size for the purpose of transform coding.</w:t>
      </w:r>
      <w:r w:rsidRPr="003F17AE">
        <w:rPr>
          <w:rFonts w:eastAsia="SimSun"/>
          <w:lang w:eastAsia="zh-CN"/>
        </w:rPr>
        <w:t xml:space="preserve"> The blocks are </w:t>
      </w:r>
      <w:r w:rsidRPr="003F17AE">
        <w:t>half horizontal and vertical size</w:t>
      </w:r>
      <w:r w:rsidRPr="003F17AE">
        <w:rPr>
          <w:rFonts w:eastAsia="SimSun"/>
          <w:lang w:eastAsia="zh-CN"/>
        </w:rPr>
        <w:t xml:space="preserve"> when PredMode is equal to MODE_INTRA or InterTUSplitDirection is equal to 2, full horizontal and quarter vertical size when InterTUSplitDirection is equal to 0, quarter horizontal and full vertical size when InterTUSplitDirection is equal to 1. InterTUSplitDirection is specified as follows.</w:t>
      </w:r>
    </w:p>
    <w:p w14:paraId="314CE6F3" w14:textId="6E90650E" w:rsidR="00884AEA" w:rsidRPr="003F17AE" w:rsidRDefault="00D51C32" w:rsidP="00555429">
      <w:pPr>
        <w:pStyle w:val="Equation"/>
        <w:tabs>
          <w:tab w:val="clear" w:pos="794"/>
          <w:tab w:val="clear" w:pos="1588"/>
          <w:tab w:val="left" w:pos="851"/>
          <w:tab w:val="left" w:pos="1134"/>
          <w:tab w:val="left" w:pos="1418"/>
          <w:tab w:val="left" w:pos="1701"/>
          <w:tab w:val="left" w:pos="1985"/>
          <w:tab w:val="left" w:pos="2268"/>
        </w:tabs>
        <w:ind w:left="567"/>
        <w:rPr>
          <w:rFonts w:eastAsia="MS Mincho"/>
          <w:sz w:val="20"/>
          <w:szCs w:val="20"/>
          <w:lang w:eastAsia="ja-JP"/>
        </w:rPr>
      </w:pPr>
      <w:r w:rsidRPr="003F17AE">
        <w:rPr>
          <w:rFonts w:eastAsia="SimSun"/>
          <w:sz w:val="20"/>
          <w:szCs w:val="20"/>
          <w:lang w:eastAsia="zh-CN"/>
        </w:rPr>
        <w:t>if( ( ( log2TrafoSize  = =  Log2MaxTrafoSize</w:t>
      </w:r>
      <w:r w:rsidRPr="003F17AE">
        <w:rPr>
          <w:rFonts w:eastAsia="SimSun"/>
          <w:sz w:val="20"/>
          <w:szCs w:val="20"/>
          <w:lang w:eastAsia="zh-CN"/>
        </w:rPr>
        <w:br/>
      </w:r>
      <w:r w:rsidRPr="003F17AE">
        <w:rPr>
          <w:rFonts w:eastAsia="SimSun"/>
          <w:sz w:val="20"/>
          <w:szCs w:val="20"/>
          <w:lang w:eastAsia="zh-CN"/>
        </w:rPr>
        <w:tab/>
      </w:r>
      <w:r w:rsidRPr="003F17AE">
        <w:rPr>
          <w:rFonts w:eastAsia="SimSun"/>
          <w:sz w:val="20"/>
          <w:szCs w:val="20"/>
          <w:lang w:eastAsia="zh-CN"/>
        </w:rPr>
        <w:tab/>
      </w:r>
      <w:r w:rsidR="007F31B7" w:rsidRPr="003F17AE">
        <w:rPr>
          <w:rFonts w:eastAsia="SimSun"/>
          <w:sz w:val="20"/>
          <w:szCs w:val="20"/>
          <w:lang w:eastAsia="zh-CN"/>
        </w:rPr>
        <w:tab/>
      </w:r>
      <w:r w:rsidRPr="003F17AE">
        <w:rPr>
          <w:rFonts w:eastAsia="SimSun"/>
          <w:sz w:val="20"/>
          <w:szCs w:val="20"/>
          <w:lang w:eastAsia="zh-CN"/>
        </w:rPr>
        <w:tab/>
        <w:t xml:space="preserve">  | |  ( log2TrafoSize  &lt;  Log2MaxTrafoSize  &amp;&amp;  trafoDepth  = =  0 ) ) </w:t>
      </w:r>
      <w:r w:rsidRPr="003F17AE">
        <w:rPr>
          <w:rFonts w:eastAsia="SimSun"/>
          <w:sz w:val="20"/>
          <w:szCs w:val="20"/>
          <w:lang w:eastAsia="zh-CN"/>
        </w:rPr>
        <w:br/>
      </w:r>
      <w:r w:rsidRPr="003F17AE">
        <w:rPr>
          <w:rFonts w:eastAsia="SimSun"/>
          <w:sz w:val="20"/>
          <w:szCs w:val="20"/>
          <w:lang w:eastAsia="zh-CN"/>
        </w:rPr>
        <w:tab/>
      </w:r>
      <w:r w:rsidRPr="003F17AE">
        <w:rPr>
          <w:rFonts w:eastAsia="SimSun"/>
          <w:sz w:val="20"/>
          <w:szCs w:val="20"/>
          <w:lang w:eastAsia="zh-CN"/>
        </w:rPr>
        <w:tab/>
      </w:r>
      <w:r w:rsidR="007F31B7" w:rsidRPr="003F17AE">
        <w:rPr>
          <w:rFonts w:eastAsia="SimSun"/>
          <w:sz w:val="20"/>
          <w:szCs w:val="20"/>
          <w:lang w:eastAsia="zh-CN"/>
        </w:rPr>
        <w:tab/>
      </w:r>
      <w:r w:rsidRPr="003F17AE">
        <w:rPr>
          <w:rFonts w:eastAsia="SimSun"/>
          <w:sz w:val="20"/>
          <w:szCs w:val="20"/>
          <w:lang w:eastAsia="zh-CN"/>
        </w:rPr>
        <w:t xml:space="preserve">  &amp;&amp;  log2TrafoSize  &gt;  ( Log2MinTrafoSize + 1 )</w:t>
      </w:r>
      <w:r w:rsidRPr="003F17AE">
        <w:rPr>
          <w:rFonts w:eastAsia="SimSun"/>
          <w:sz w:val="20"/>
          <w:szCs w:val="20"/>
          <w:lang w:eastAsia="zh-CN"/>
        </w:rPr>
        <w:br/>
      </w:r>
      <w:r w:rsidRPr="003F17AE">
        <w:rPr>
          <w:rFonts w:eastAsia="SimSun"/>
          <w:sz w:val="20"/>
          <w:szCs w:val="20"/>
          <w:lang w:eastAsia="zh-CN"/>
        </w:rPr>
        <w:tab/>
      </w:r>
      <w:r w:rsidRPr="003F17AE">
        <w:rPr>
          <w:rFonts w:eastAsia="SimSun"/>
          <w:sz w:val="20"/>
          <w:szCs w:val="20"/>
          <w:lang w:eastAsia="zh-CN"/>
        </w:rPr>
        <w:tab/>
      </w:r>
      <w:r w:rsidR="007F31B7" w:rsidRPr="003F17AE">
        <w:rPr>
          <w:rFonts w:eastAsia="SimSun"/>
          <w:sz w:val="20"/>
          <w:szCs w:val="20"/>
          <w:lang w:eastAsia="zh-CN"/>
        </w:rPr>
        <w:tab/>
      </w:r>
      <w:r w:rsidRPr="003F17AE">
        <w:rPr>
          <w:rFonts w:eastAsia="SimSun"/>
          <w:sz w:val="20"/>
          <w:szCs w:val="20"/>
          <w:lang w:eastAsia="zh-CN"/>
        </w:rPr>
        <w:t xml:space="preserve">  &amp;&amp;  </w:t>
      </w:r>
      <w:r w:rsidR="00B35986" w:rsidRPr="003F17AE">
        <w:rPr>
          <w:rFonts w:eastAsia="SimSun"/>
          <w:sz w:val="20"/>
          <w:szCs w:val="20"/>
          <w:lang w:eastAsia="zh-CN"/>
        </w:rPr>
        <w:t>( PartMode</w:t>
      </w:r>
      <w:r w:rsidR="00B35986" w:rsidRPr="003F17AE">
        <w:rPr>
          <w:sz w:val="20"/>
          <w:szCs w:val="20"/>
        </w:rPr>
        <w:t xml:space="preserve">  =</w:t>
      </w:r>
      <w:r w:rsidR="00B35986" w:rsidRPr="003F17AE">
        <w:rPr>
          <w:rFonts w:eastAsia="SimSun"/>
          <w:sz w:val="20"/>
          <w:szCs w:val="20"/>
          <w:lang w:eastAsia="zh-CN"/>
        </w:rPr>
        <w:t> </w:t>
      </w:r>
      <w:r w:rsidR="00B35986" w:rsidRPr="003F17AE">
        <w:rPr>
          <w:sz w:val="20"/>
          <w:szCs w:val="20"/>
        </w:rPr>
        <w:t xml:space="preserve">=  </w:t>
      </w:r>
      <w:r w:rsidR="00B35986" w:rsidRPr="003F17AE">
        <w:rPr>
          <w:rFonts w:eastAsia="SimSun"/>
          <w:sz w:val="20"/>
          <w:szCs w:val="20"/>
          <w:lang w:eastAsia="zh-CN"/>
        </w:rPr>
        <w:t>PART_2NxN</w:t>
      </w:r>
      <w:r w:rsidR="00B35986" w:rsidRPr="003F17AE">
        <w:rPr>
          <w:rFonts w:eastAsia="SimSun"/>
          <w:sz w:val="20"/>
          <w:szCs w:val="20"/>
          <w:lang w:eastAsia="zh-CN"/>
        </w:rPr>
        <w:br/>
      </w:r>
      <w:r w:rsidR="00B35986" w:rsidRPr="003F17AE">
        <w:rPr>
          <w:rFonts w:eastAsia="SimSun"/>
          <w:sz w:val="20"/>
          <w:szCs w:val="20"/>
          <w:lang w:eastAsia="zh-CN"/>
        </w:rPr>
        <w:tab/>
      </w:r>
      <w:r w:rsidR="00B35986" w:rsidRPr="003F17AE">
        <w:rPr>
          <w:rFonts w:eastAsia="SimSun"/>
          <w:sz w:val="20"/>
          <w:szCs w:val="20"/>
          <w:lang w:eastAsia="zh-CN"/>
        </w:rPr>
        <w:tab/>
      </w:r>
      <w:r w:rsidR="00B35986" w:rsidRPr="003F17AE">
        <w:rPr>
          <w:rFonts w:eastAsia="SimSun"/>
          <w:sz w:val="20"/>
          <w:szCs w:val="20"/>
          <w:lang w:eastAsia="zh-CN"/>
        </w:rPr>
        <w:tab/>
      </w:r>
      <w:r w:rsidR="00B35986" w:rsidRPr="003F17AE">
        <w:rPr>
          <w:rFonts w:eastAsia="SimSun"/>
          <w:sz w:val="20"/>
          <w:szCs w:val="20"/>
          <w:lang w:eastAsia="zh-CN"/>
        </w:rPr>
        <w:tab/>
      </w:r>
      <w:r w:rsidR="00CB50E5" w:rsidRPr="003F17AE">
        <w:rPr>
          <w:rFonts w:eastAsia="SimSun"/>
          <w:sz w:val="20"/>
          <w:szCs w:val="20"/>
          <w:lang w:eastAsia="zh-CN"/>
        </w:rPr>
        <w:t xml:space="preserve">  | |  PartMode  = =  PART_2NxnU  | |  PartMode  = =  PART_2NxnD ) )</w:t>
      </w:r>
      <w:r w:rsidRPr="003F17AE">
        <w:rPr>
          <w:rFonts w:eastAsia="SimSun"/>
          <w:sz w:val="20"/>
          <w:szCs w:val="20"/>
          <w:lang w:eastAsia="zh-CN"/>
        </w:rPr>
        <w:br/>
      </w:r>
      <w:r w:rsidRPr="003F17AE">
        <w:rPr>
          <w:rFonts w:eastAsia="SimSun"/>
          <w:sz w:val="20"/>
          <w:szCs w:val="20"/>
          <w:lang w:eastAsia="zh-CN"/>
        </w:rPr>
        <w:tab/>
      </w:r>
      <w:r w:rsidR="007F31B7" w:rsidRPr="003F17AE">
        <w:rPr>
          <w:rFonts w:eastAsia="SimSun"/>
          <w:sz w:val="20"/>
          <w:szCs w:val="20"/>
          <w:lang w:eastAsia="zh-CN"/>
        </w:rPr>
        <w:tab/>
      </w:r>
      <w:r w:rsidRPr="003F17AE">
        <w:rPr>
          <w:rFonts w:eastAsia="SimSun"/>
          <w:sz w:val="20"/>
          <w:szCs w:val="20"/>
          <w:lang w:eastAsia="zh-CN"/>
        </w:rPr>
        <w:t xml:space="preserve">  | |  ( </w:t>
      </w:r>
      <w:r w:rsidRPr="003F17AE">
        <w:rPr>
          <w:sz w:val="20"/>
          <w:szCs w:val="20"/>
          <w:lang w:eastAsia="ko-KR"/>
        </w:rPr>
        <w:t>log2</w:t>
      </w:r>
      <w:r w:rsidRPr="003F17AE">
        <w:rPr>
          <w:rFonts w:eastAsia="SimSun"/>
          <w:sz w:val="20"/>
          <w:szCs w:val="20"/>
          <w:lang w:eastAsia="zh-CN"/>
        </w:rPr>
        <w:t>Trafo</w:t>
      </w:r>
      <w:r w:rsidRPr="003F17AE">
        <w:rPr>
          <w:sz w:val="20"/>
          <w:szCs w:val="20"/>
          <w:lang w:eastAsia="ko-KR"/>
        </w:rPr>
        <w:t xml:space="preserve">Size </w:t>
      </w:r>
      <w:r w:rsidRPr="003F17AE">
        <w:rPr>
          <w:rFonts w:eastAsia="SimSun"/>
          <w:sz w:val="20"/>
          <w:szCs w:val="20"/>
          <w:lang w:eastAsia="zh-CN"/>
        </w:rPr>
        <w:t xml:space="preserve"> = =  ( Log2MinTrafoSize + 1 )</w:t>
      </w:r>
      <w:r w:rsidRPr="003F17AE">
        <w:rPr>
          <w:rFonts w:eastAsia="SimSun"/>
          <w:sz w:val="20"/>
          <w:szCs w:val="20"/>
          <w:lang w:eastAsia="zh-CN"/>
        </w:rPr>
        <w:br/>
      </w:r>
      <w:r w:rsidR="007F31B7" w:rsidRPr="003F17AE">
        <w:rPr>
          <w:rFonts w:eastAsia="SimSun"/>
          <w:sz w:val="20"/>
          <w:szCs w:val="20"/>
          <w:lang w:eastAsia="zh-CN"/>
        </w:rPr>
        <w:tab/>
      </w:r>
      <w:r w:rsidRPr="003F17AE">
        <w:rPr>
          <w:rFonts w:eastAsia="SimSun"/>
          <w:sz w:val="20"/>
          <w:szCs w:val="20"/>
          <w:lang w:eastAsia="zh-CN"/>
        </w:rPr>
        <w:tab/>
      </w:r>
      <w:r w:rsidRPr="003F17AE">
        <w:rPr>
          <w:rFonts w:eastAsia="SimSun"/>
          <w:sz w:val="20"/>
          <w:szCs w:val="20"/>
          <w:lang w:eastAsia="zh-CN"/>
        </w:rPr>
        <w:tab/>
        <w:t xml:space="preserve">  &amp;&amp;  log2TrafoWidth  &lt;  log2TrafoHeight ) )</w:t>
      </w:r>
      <w:r w:rsidR="00D136BA" w:rsidRPr="003F17AE">
        <w:rPr>
          <w:sz w:val="20"/>
          <w:szCs w:val="20"/>
          <w:lang w:eastAsia="ko-KR"/>
        </w:rPr>
        <w:t xml:space="preserve"> </w:t>
      </w:r>
      <w:r w:rsidR="00C128B7" w:rsidRPr="003F17AE">
        <w:rPr>
          <w:sz w:val="20"/>
          <w:szCs w:val="20"/>
          <w:lang w:eastAsia="ko-KR"/>
        </w:rPr>
        <w:br/>
      </w:r>
      <w:r w:rsidR="00D136BA" w:rsidRPr="003F17AE">
        <w:rPr>
          <w:sz w:val="20"/>
          <w:szCs w:val="20"/>
          <w:lang w:eastAsia="ko-KR"/>
        </w:rPr>
        <w:t>{</w:t>
      </w:r>
      <w:r w:rsidRPr="003F17AE">
        <w:rPr>
          <w:rFonts w:eastAsia="SimSun"/>
          <w:sz w:val="20"/>
          <w:szCs w:val="20"/>
          <w:lang w:eastAsia="zh-CN"/>
        </w:rPr>
        <w:br/>
      </w:r>
      <w:r w:rsidR="005706EB" w:rsidRPr="003F17AE">
        <w:rPr>
          <w:rFonts w:eastAsia="SimSun"/>
          <w:sz w:val="20"/>
          <w:szCs w:val="20"/>
          <w:lang w:eastAsia="zh-CN"/>
        </w:rPr>
        <w:tab/>
        <w:t>InterTUSplitDirection</w:t>
      </w:r>
      <w:r w:rsidR="005706EB" w:rsidRPr="003F17AE">
        <w:rPr>
          <w:sz w:val="20"/>
          <w:szCs w:val="20"/>
        </w:rPr>
        <w:t xml:space="preserve"> = 0</w:t>
      </w:r>
      <w:r w:rsidR="00D136BA" w:rsidRPr="003F17AE">
        <w:rPr>
          <w:sz w:val="20"/>
          <w:szCs w:val="20"/>
          <w:lang w:eastAsia="ko-KR"/>
        </w:rPr>
        <w:br/>
        <w:t>}</w:t>
      </w:r>
      <w:r w:rsidR="005706EB" w:rsidRPr="003F17AE">
        <w:rPr>
          <w:rFonts w:eastAsia="SimSun"/>
          <w:sz w:val="20"/>
          <w:szCs w:val="20"/>
          <w:lang w:eastAsia="zh-CN"/>
        </w:rPr>
        <w:br/>
        <w:t>else if( ( ( log2TrafoSize  = =  Log2MaxTrafoSize</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t xml:space="preserve">  | |  ( log2TrafoSize  &lt;  Log2MaxTrafoSize  &amp;&amp;  trafoDepth  = =  0 ) ) </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t xml:space="preserve">  &amp;&amp;  log2TrafoSize  &gt;  ( Log2MinTrafoSize + 1 )</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t xml:space="preserve">  &amp;&amp;  ( PartMode </w:t>
      </w:r>
      <w:r w:rsidR="005706EB" w:rsidRPr="003F17AE">
        <w:rPr>
          <w:sz w:val="20"/>
          <w:szCs w:val="20"/>
        </w:rPr>
        <w:t xml:space="preserve"> =</w:t>
      </w:r>
      <w:r w:rsidR="005706EB" w:rsidRPr="003F17AE">
        <w:rPr>
          <w:rFonts w:eastAsia="SimSun"/>
          <w:sz w:val="20"/>
          <w:szCs w:val="20"/>
          <w:lang w:eastAsia="zh-CN"/>
        </w:rPr>
        <w:t> </w:t>
      </w:r>
      <w:r w:rsidR="005706EB" w:rsidRPr="003F17AE">
        <w:rPr>
          <w:sz w:val="20"/>
          <w:szCs w:val="20"/>
        </w:rPr>
        <w:t xml:space="preserve">=  </w:t>
      </w:r>
      <w:r w:rsidR="005706EB" w:rsidRPr="003F17AE">
        <w:rPr>
          <w:rFonts w:eastAsia="SimSun"/>
          <w:sz w:val="20"/>
          <w:szCs w:val="20"/>
          <w:lang w:eastAsia="zh-CN"/>
        </w:rPr>
        <w:t>PART_Nx2N</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r>
      <w:r w:rsidR="00CB50E5" w:rsidRPr="003F17AE">
        <w:rPr>
          <w:rFonts w:eastAsia="SimSun"/>
          <w:sz w:val="20"/>
          <w:szCs w:val="20"/>
          <w:lang w:eastAsia="zh-CN"/>
        </w:rPr>
        <w:t xml:space="preserve">  | |  PartMode  = =  PART_nLx2N  | |  PartMode  = =  PART_nRx2N ) )</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t xml:space="preserve">  | |  ( </w:t>
      </w:r>
      <w:r w:rsidR="005706EB" w:rsidRPr="003F17AE">
        <w:rPr>
          <w:sz w:val="20"/>
          <w:szCs w:val="20"/>
          <w:lang w:eastAsia="ko-KR"/>
        </w:rPr>
        <w:t>log2</w:t>
      </w:r>
      <w:r w:rsidR="005706EB" w:rsidRPr="003F17AE">
        <w:rPr>
          <w:rFonts w:eastAsia="SimSun"/>
          <w:sz w:val="20"/>
          <w:szCs w:val="20"/>
          <w:lang w:eastAsia="zh-CN"/>
        </w:rPr>
        <w:t>Trafo</w:t>
      </w:r>
      <w:r w:rsidR="005706EB" w:rsidRPr="003F17AE">
        <w:rPr>
          <w:sz w:val="20"/>
          <w:szCs w:val="20"/>
          <w:lang w:eastAsia="ko-KR"/>
        </w:rPr>
        <w:t xml:space="preserve">Size </w:t>
      </w:r>
      <w:r w:rsidR="005706EB" w:rsidRPr="003F17AE">
        <w:rPr>
          <w:rFonts w:eastAsia="SimSun"/>
          <w:sz w:val="20"/>
          <w:szCs w:val="20"/>
          <w:lang w:eastAsia="zh-CN"/>
        </w:rPr>
        <w:t xml:space="preserve"> = =  ( Log2MinTrafoSize + 1 )</w:t>
      </w:r>
      <w:r w:rsidR="005706EB" w:rsidRPr="003F17AE">
        <w:rPr>
          <w:rFonts w:eastAsia="SimSun"/>
          <w:sz w:val="20"/>
          <w:szCs w:val="20"/>
          <w:lang w:eastAsia="zh-CN"/>
        </w:rPr>
        <w:br/>
      </w:r>
      <w:r w:rsidR="005706EB" w:rsidRPr="003F17AE">
        <w:rPr>
          <w:rFonts w:eastAsia="SimSun"/>
          <w:sz w:val="20"/>
          <w:szCs w:val="20"/>
          <w:lang w:eastAsia="zh-CN"/>
        </w:rPr>
        <w:tab/>
      </w:r>
      <w:r w:rsidR="005706EB" w:rsidRPr="003F17AE">
        <w:rPr>
          <w:rFonts w:eastAsia="SimSun"/>
          <w:sz w:val="20"/>
          <w:szCs w:val="20"/>
          <w:lang w:eastAsia="zh-CN"/>
        </w:rPr>
        <w:tab/>
      </w:r>
      <w:r w:rsidR="005706EB" w:rsidRPr="003F17AE">
        <w:rPr>
          <w:rFonts w:eastAsia="SimSun"/>
          <w:sz w:val="20"/>
          <w:szCs w:val="20"/>
          <w:lang w:eastAsia="zh-CN"/>
        </w:rPr>
        <w:tab/>
        <w:t xml:space="preserve">  &amp;&amp;  log2TrafoWidth  &gt;  log2TrafoHeight ) )</w:t>
      </w:r>
      <w:r w:rsidR="00ED413C" w:rsidRPr="003F17AE">
        <w:rPr>
          <w:rFonts w:eastAsia="SimSun"/>
          <w:sz w:val="20"/>
          <w:szCs w:val="20"/>
          <w:lang w:eastAsia="zh-CN"/>
        </w:rPr>
        <w:t xml:space="preserve"> </w:t>
      </w:r>
      <w:r w:rsidR="00B2487B" w:rsidRPr="003F17AE">
        <w:rPr>
          <w:sz w:val="20"/>
          <w:szCs w:val="20"/>
          <w:lang w:eastAsia="ko-KR"/>
        </w:rPr>
        <w:br/>
        <w:t>{</w:t>
      </w:r>
      <w:r w:rsidR="00ED413C" w:rsidRPr="003F17AE">
        <w:rPr>
          <w:rFonts w:eastAsia="SimSun"/>
          <w:sz w:val="20"/>
          <w:szCs w:val="20"/>
          <w:lang w:eastAsia="zh-CN"/>
        </w:rPr>
        <w:br/>
      </w:r>
      <w:r w:rsidR="00ED413C" w:rsidRPr="003F17AE">
        <w:rPr>
          <w:rFonts w:eastAsia="SimSun"/>
          <w:sz w:val="20"/>
          <w:szCs w:val="20"/>
          <w:lang w:eastAsia="zh-CN"/>
        </w:rPr>
        <w:tab/>
        <w:t>InterTUSplitDirection</w:t>
      </w:r>
      <w:r w:rsidR="00ED413C" w:rsidRPr="003F17AE">
        <w:rPr>
          <w:sz w:val="20"/>
          <w:szCs w:val="20"/>
        </w:rPr>
        <w:t xml:space="preserve"> = 1</w:t>
      </w:r>
      <w:r w:rsidR="00B2487B" w:rsidRPr="003F17AE">
        <w:rPr>
          <w:sz w:val="20"/>
          <w:szCs w:val="20"/>
          <w:lang w:eastAsia="ko-KR"/>
        </w:rPr>
        <w:br/>
        <w:t>}</w:t>
      </w:r>
      <w:r w:rsidR="00ED413C" w:rsidRPr="003F17AE">
        <w:rPr>
          <w:rFonts w:eastAsia="SimSun"/>
          <w:sz w:val="20"/>
          <w:szCs w:val="20"/>
          <w:lang w:eastAsia="zh-CN"/>
        </w:rPr>
        <w:br/>
      </w:r>
      <w:r w:rsidR="00ED413C" w:rsidRPr="003F17AE">
        <w:rPr>
          <w:sz w:val="20"/>
          <w:szCs w:val="20"/>
        </w:rPr>
        <w:t>else</w:t>
      </w:r>
      <w:r w:rsidR="00B2487B" w:rsidRPr="003F17AE">
        <w:rPr>
          <w:sz w:val="20"/>
          <w:szCs w:val="20"/>
          <w:lang w:eastAsia="ko-KR"/>
        </w:rPr>
        <w:t xml:space="preserve"> </w:t>
      </w:r>
      <w:r w:rsidR="00B2487B" w:rsidRPr="003F17AE">
        <w:rPr>
          <w:sz w:val="20"/>
          <w:szCs w:val="20"/>
          <w:lang w:eastAsia="ko-KR"/>
        </w:rPr>
        <w:br/>
      </w:r>
      <w:r w:rsidR="00B2487B" w:rsidRPr="003F17AE">
        <w:rPr>
          <w:sz w:val="20"/>
          <w:szCs w:val="20"/>
          <w:lang w:eastAsia="ko-KR"/>
        </w:rPr>
        <w:lastRenderedPageBreak/>
        <w:t>{</w:t>
      </w:r>
      <w:r w:rsidR="00ED413C" w:rsidRPr="003F17AE">
        <w:rPr>
          <w:rFonts w:eastAsia="SimSun"/>
          <w:sz w:val="20"/>
          <w:szCs w:val="20"/>
          <w:lang w:eastAsia="zh-CN"/>
        </w:rPr>
        <w:br/>
      </w:r>
      <w:r w:rsidR="00ED413C" w:rsidRPr="003F17AE">
        <w:rPr>
          <w:sz w:val="20"/>
          <w:szCs w:val="20"/>
        </w:rPr>
        <w:tab/>
      </w:r>
      <w:r w:rsidR="00ED413C" w:rsidRPr="003F17AE">
        <w:rPr>
          <w:rFonts w:eastAsia="SimSun"/>
          <w:sz w:val="20"/>
          <w:szCs w:val="20"/>
          <w:lang w:eastAsia="zh-CN"/>
        </w:rPr>
        <w:t>InterTUSplitDirection</w:t>
      </w:r>
      <w:r w:rsidR="00ED413C" w:rsidRPr="003F17AE">
        <w:rPr>
          <w:sz w:val="20"/>
          <w:szCs w:val="20"/>
        </w:rPr>
        <w:t xml:space="preserve"> = 2</w:t>
      </w:r>
      <w:r w:rsidR="00B2487B" w:rsidRPr="003F17AE">
        <w:rPr>
          <w:sz w:val="20"/>
          <w:szCs w:val="20"/>
          <w:lang w:eastAsia="ko-KR"/>
        </w:rPr>
        <w:br/>
        <w:t>}</w:t>
      </w:r>
    </w:p>
    <w:p w14:paraId="6E44B87D" w14:textId="77777777" w:rsidR="000454CB" w:rsidRPr="00066987" w:rsidRDefault="000454CB" w:rsidP="000454CB">
      <w:pPr>
        <w:pStyle w:val="Equation"/>
        <w:tabs>
          <w:tab w:val="clear" w:pos="794"/>
          <w:tab w:val="clear" w:pos="1588"/>
          <w:tab w:val="left" w:pos="851"/>
          <w:tab w:val="left" w:pos="1134"/>
          <w:tab w:val="left" w:pos="1418"/>
          <w:tab w:val="left" w:pos="1701"/>
          <w:tab w:val="left" w:pos="1985"/>
          <w:tab w:val="left" w:pos="2268"/>
        </w:tabs>
        <w:ind w:left="567"/>
        <w:rPr>
          <w:rFonts w:eastAsia="MS Mincho"/>
          <w:sz w:val="20"/>
          <w:szCs w:val="20"/>
          <w:lang w:eastAsia="ja-JP"/>
        </w:rPr>
      </w:pPr>
      <w:r w:rsidRPr="003F17AE">
        <w:rPr>
          <w:highlight w:val="yellow"/>
        </w:rPr>
        <w:t>[Ed. (</w:t>
      </w:r>
      <w:r w:rsidRPr="003F17AE">
        <w:rPr>
          <w:rFonts w:eastAsia="MS Mincho" w:hint="eastAsia"/>
          <w:highlight w:val="yellow"/>
          <w:lang w:eastAsia="ja-JP"/>
        </w:rPr>
        <w:t>KS</w:t>
      </w:r>
      <w:r w:rsidRPr="003F17AE">
        <w:rPr>
          <w:highlight w:val="yellow"/>
        </w:rPr>
        <w:t>):</w:t>
      </w:r>
      <w:r w:rsidRPr="003F17AE">
        <w:rPr>
          <w:rFonts w:eastAsia="MS Mincho" w:hint="eastAsia"/>
          <w:highlight w:val="yellow"/>
          <w:lang w:eastAsia="ja-JP"/>
        </w:rPr>
        <w:t xml:space="preserve"> This process should be moved to somewhere else to be a derivation process.</w:t>
      </w:r>
      <w:r w:rsidRPr="003F17AE">
        <w:rPr>
          <w:highlight w:val="yellow"/>
        </w:rPr>
        <w:t xml:space="preserve"> ]</w:t>
      </w:r>
    </w:p>
    <w:p w14:paraId="5D6686CC" w14:textId="77777777" w:rsidR="000454CB" w:rsidRPr="003F17AE" w:rsidRDefault="000454CB" w:rsidP="00555429">
      <w:pPr>
        <w:pStyle w:val="Equation"/>
        <w:tabs>
          <w:tab w:val="clear" w:pos="794"/>
          <w:tab w:val="clear" w:pos="1588"/>
          <w:tab w:val="left" w:pos="851"/>
          <w:tab w:val="left" w:pos="1134"/>
          <w:tab w:val="left" w:pos="1418"/>
          <w:tab w:val="left" w:pos="1701"/>
          <w:tab w:val="left" w:pos="1985"/>
          <w:tab w:val="left" w:pos="2268"/>
        </w:tabs>
        <w:ind w:left="567"/>
        <w:rPr>
          <w:sz w:val="20"/>
          <w:szCs w:val="20"/>
        </w:rPr>
      </w:pPr>
    </w:p>
    <w:p w14:paraId="414E35D2" w14:textId="77777777" w:rsidR="008D66D2" w:rsidRPr="003F17AE" w:rsidDel="00C235F0" w:rsidRDefault="008D66D2" w:rsidP="00DA2ADD">
      <w:pPr>
        <w:rPr>
          <w:del w:id="458" w:author="Benjamin Bross" w:date="2012-03-07T20:59:00Z"/>
        </w:rPr>
      </w:pPr>
      <w:del w:id="459" w:author="Benjamin Bross" w:date="2012-03-07T20:59:00Z">
        <w:r w:rsidRPr="003F17AE" w:rsidDel="00C235F0">
          <w:rPr>
            <w:b/>
          </w:rPr>
          <w:delText>no_residual_data_flag</w:delText>
        </w:r>
        <w:r w:rsidRPr="003F17AE" w:rsidDel="00C235F0">
          <w:delText xml:space="preserve"> equal to 1 specifies that no residual data are present for the current coding unit. no_residual_data_flag equal to 0 specifies that residual data are present for the current coding unit.</w:delText>
        </w:r>
      </w:del>
    </w:p>
    <w:p w14:paraId="7073A0D6" w14:textId="77777777" w:rsidR="008D66D2" w:rsidRPr="003F17AE" w:rsidDel="00C235F0" w:rsidRDefault="008D66D2" w:rsidP="00DA2ADD">
      <w:pPr>
        <w:rPr>
          <w:del w:id="460" w:author="Benjamin Bross" w:date="2012-03-07T20:59:00Z"/>
        </w:rPr>
      </w:pPr>
      <w:del w:id="461" w:author="Benjamin Bross" w:date="2012-03-07T20:59:00Z">
        <w:r w:rsidRPr="003F17AE" w:rsidDel="00C235F0">
          <w:delText xml:space="preserve">When no_residual_data_flag is not present, its value </w:delText>
        </w:r>
        <w:r w:rsidR="006B6E8C" w:rsidRPr="003F17AE" w:rsidDel="00C235F0">
          <w:delText>is inferred</w:delText>
        </w:r>
        <w:r w:rsidRPr="003F17AE" w:rsidDel="00C235F0">
          <w:delText xml:space="preserve"> to be equal to 0.</w:delText>
        </w:r>
      </w:del>
    </w:p>
    <w:p w14:paraId="1EEE32FF" w14:textId="77777777" w:rsidR="008D66D2" w:rsidRPr="003F17AE" w:rsidRDefault="008D66D2" w:rsidP="00DA2ADD">
      <w:r w:rsidRPr="003F17AE">
        <w:rPr>
          <w:b/>
        </w:rPr>
        <w:t>split_transform_flag</w:t>
      </w:r>
      <w:r w:rsidRPr="003F17AE">
        <w:t xml:space="preserve">[ x0 ][ y0 ][ trafoDepth ] specifies whether a block is split into </w:t>
      </w:r>
      <w:r w:rsidR="00D114D7" w:rsidRPr="003F17AE">
        <w:t xml:space="preserve">four </w:t>
      </w:r>
      <w:r w:rsidRPr="003F17AE">
        <w:t xml:space="preserve">blocks with </w:t>
      </w:r>
      <w:r w:rsidR="005A29D2" w:rsidRPr="003F17AE">
        <w:t xml:space="preserve">smaller </w:t>
      </w:r>
      <w:r w:rsidRPr="003F17AE">
        <w:t xml:space="preserve">horizontal </w:t>
      </w:r>
      <w:r w:rsidR="005A29D2" w:rsidRPr="003F17AE">
        <w:t xml:space="preserve">or </w:t>
      </w:r>
      <w:r w:rsidRPr="003F17AE">
        <w:t>vertical size for the purpose of transform coding. The array indices x0, y0 specify the location ( x0, y0 ) of the top-left luma sample of the considered block relative to the top-left luma sample of the picture. The array index trafoDepth specifies the current subdivision level of a coding unit into blocks for the purpose of transform coding. trafoDepth is equal to 0 for blocks that correspond to coding units.</w:t>
      </w:r>
    </w:p>
    <w:p w14:paraId="332720DA" w14:textId="77777777" w:rsidR="004B3A4F" w:rsidRDefault="004B3A4F" w:rsidP="004B3A4F">
      <w:pPr>
        <w:rPr>
          <w:ins w:id="462" w:author="Benjamin Bross" w:date="2012-03-06T16:54:00Z"/>
        </w:rPr>
      </w:pPr>
      <w:ins w:id="463" w:author="Benjamin Bross" w:date="2012-03-06T16:54:00Z">
        <w:r>
          <w:t>The variable interSplitFlag is derived as follows.</w:t>
        </w:r>
      </w:ins>
    </w:p>
    <w:p w14:paraId="7F241838" w14:textId="77777777" w:rsidR="004B3A4F" w:rsidRDefault="004B3A4F" w:rsidP="00D8248D">
      <w:pPr>
        <w:numPr>
          <w:ilvl w:val="0"/>
          <w:numId w:val="24"/>
        </w:numPr>
        <w:rPr>
          <w:ins w:id="464" w:author="Benjamin Bross" w:date="2012-03-06T16:54:00Z"/>
        </w:rPr>
      </w:pPr>
      <w:ins w:id="465" w:author="Benjamin Bross" w:date="2012-03-06T16:54:00Z">
        <w:r>
          <w:t xml:space="preserve">If max_transform_hierarchy_depth_inter is equal to 0 and PredMode is equal t oMODE_INTER and PartMode is </w:t>
        </w:r>
      </w:ins>
      <w:ins w:id="466" w:author="Benjamin Bross" w:date="2012-03-08T17:38:00Z">
        <w:r w:rsidR="005906E9">
          <w:t>not </w:t>
        </w:r>
      </w:ins>
      <w:ins w:id="467" w:author="Benjamin Bross" w:date="2012-03-06T16:54:00Z">
        <w:r>
          <w:t>equal to PART_2Nx2N and trafoDepth is equal to 0, interSplitFlag is set to 1.</w:t>
        </w:r>
      </w:ins>
    </w:p>
    <w:p w14:paraId="26C2120F" w14:textId="77777777" w:rsidR="004B3A4F" w:rsidRDefault="004B3A4F" w:rsidP="00D8248D">
      <w:pPr>
        <w:numPr>
          <w:ilvl w:val="0"/>
          <w:numId w:val="24"/>
        </w:numPr>
        <w:rPr>
          <w:ins w:id="468" w:author="Benjamin Bross" w:date="2012-03-06T16:54:00Z"/>
        </w:rPr>
      </w:pPr>
      <w:ins w:id="469" w:author="Benjamin Bross" w:date="2012-03-06T16:54:00Z">
        <w:r>
          <w:t>Otherwise, interSplitFlag is set to 0.</w:t>
        </w:r>
      </w:ins>
    </w:p>
    <w:p w14:paraId="7E3B8AB5" w14:textId="77777777" w:rsidR="008D66D2" w:rsidRPr="003F17AE" w:rsidRDefault="00AB094A" w:rsidP="00DA2ADD">
      <w:r w:rsidRPr="003F17AE">
        <w:t xml:space="preserve">When </w:t>
      </w:r>
      <w:r w:rsidR="008D66D2" w:rsidRPr="003F17AE">
        <w:t>split_transform_flag[ x0 ][ y0 ][ trafoDepth ] is not present, it is inferred as follows:</w:t>
      </w:r>
    </w:p>
    <w:p w14:paraId="4D4549F9" w14:textId="2CBF8A55" w:rsidR="008D66D2" w:rsidRPr="003F17AE" w:rsidRDefault="008D66D2" w:rsidP="00D8248D">
      <w:pPr>
        <w:numPr>
          <w:ilvl w:val="0"/>
          <w:numId w:val="24"/>
        </w:numPr>
      </w:pPr>
      <w:r w:rsidRPr="003F17AE">
        <w:t xml:space="preserve">If </w:t>
      </w:r>
      <w:ins w:id="470" w:author="Benjamin Bross" w:date="2012-04-03T13:10:00Z">
        <w:r w:rsidR="00D8248D">
          <w:t>one of the following conditions is true,</w:t>
        </w:r>
      </w:ins>
      <w:del w:id="471" w:author="Benjamin Bross" w:date="2012-04-03T13:10:00Z">
        <w:r w:rsidRPr="003F17AE" w:rsidDel="00D8248D">
          <w:delText>log2TrafoSize is greater than Log2MaxTrafoSize or intraSplitFlag is equal to 1</w:delText>
        </w:r>
        <w:r w:rsidR="00525E8F" w:rsidRPr="003F17AE" w:rsidDel="00D8248D">
          <w:rPr>
            <w:rFonts w:hint="eastAsia"/>
            <w:lang w:eastAsia="ko-KR"/>
          </w:rPr>
          <w:delText xml:space="preserve"> or interSplitFlag is equal to 1</w:delText>
        </w:r>
        <w:r w:rsidRPr="003F17AE" w:rsidDel="00D8248D">
          <w:delText>,</w:delText>
        </w:r>
      </w:del>
      <w:r w:rsidRPr="003F17AE">
        <w:t xml:space="preserve"> the value of split_transform_flag[ x0 ][ y0 ][ trafoDepth ] is inferred to be equal to 1.</w:t>
      </w:r>
    </w:p>
    <w:p w14:paraId="0517A290" w14:textId="54A6A35F" w:rsidR="00D8248D" w:rsidRDefault="00D8248D" w:rsidP="00D8248D">
      <w:pPr>
        <w:numPr>
          <w:ilvl w:val="0"/>
          <w:numId w:val="25"/>
        </w:numPr>
        <w:tabs>
          <w:tab w:val="left" w:pos="900"/>
        </w:tabs>
        <w:ind w:left="810"/>
        <w:rPr>
          <w:ins w:id="472" w:author="Benjamin Bross" w:date="2012-04-03T13:10:00Z"/>
        </w:rPr>
      </w:pPr>
      <w:ins w:id="473" w:author="Benjamin Bross" w:date="2012-04-03T13:10:00Z">
        <w:r w:rsidRPr="003F17AE">
          <w:t>log2TrafoSize is greater than Log2MaxTrafoSize</w:t>
        </w:r>
      </w:ins>
    </w:p>
    <w:p w14:paraId="6FD6712E" w14:textId="2E8690AD" w:rsidR="00D8248D" w:rsidRDefault="00D8248D" w:rsidP="00D8248D">
      <w:pPr>
        <w:numPr>
          <w:ilvl w:val="0"/>
          <w:numId w:val="25"/>
        </w:numPr>
        <w:tabs>
          <w:tab w:val="left" w:pos="900"/>
        </w:tabs>
        <w:ind w:left="810"/>
        <w:rPr>
          <w:ins w:id="474" w:author="Benjamin Bross" w:date="2012-04-03T13:11:00Z"/>
        </w:rPr>
      </w:pPr>
      <w:ins w:id="475" w:author="Benjamin Bross" w:date="2012-04-03T13:11:00Z">
        <w:r>
          <w:t>I</w:t>
        </w:r>
      </w:ins>
      <w:ins w:id="476" w:author="Benjamin Bross" w:date="2012-04-03T13:10:00Z">
        <w:r w:rsidRPr="003F17AE">
          <w:t>ntraSplitFlag is equal to 1</w:t>
        </w:r>
        <w:r>
          <w:rPr>
            <w:rFonts w:hint="eastAsia"/>
          </w:rPr>
          <w:t xml:space="preserve"> </w:t>
        </w:r>
      </w:ins>
      <w:ins w:id="477" w:author="Benjamin Bross" w:date="2012-04-03T13:11:00Z">
        <w:r>
          <w:t>and trafoDepth is equal to 0</w:t>
        </w:r>
      </w:ins>
    </w:p>
    <w:p w14:paraId="17D657B2" w14:textId="10C0D645" w:rsidR="00D8248D" w:rsidRDefault="00D8248D" w:rsidP="00D8248D">
      <w:pPr>
        <w:numPr>
          <w:ilvl w:val="0"/>
          <w:numId w:val="25"/>
        </w:numPr>
        <w:tabs>
          <w:tab w:val="left" w:pos="900"/>
        </w:tabs>
        <w:ind w:left="810"/>
        <w:rPr>
          <w:ins w:id="478" w:author="Benjamin Bross" w:date="2012-04-03T13:10:00Z"/>
        </w:rPr>
      </w:pPr>
      <w:ins w:id="479" w:author="Benjamin Bross" w:date="2012-04-03T13:10:00Z">
        <w:r w:rsidRPr="003F17AE">
          <w:rPr>
            <w:rFonts w:hint="eastAsia"/>
          </w:rPr>
          <w:t>interSplitFlag is equal to 1</w:t>
        </w:r>
      </w:ins>
    </w:p>
    <w:p w14:paraId="7633B7FC" w14:textId="2AC3482A" w:rsidR="008D66D2" w:rsidRPr="003F17AE" w:rsidRDefault="008D66D2" w:rsidP="00D8248D">
      <w:pPr>
        <w:numPr>
          <w:ilvl w:val="0"/>
          <w:numId w:val="24"/>
        </w:numPr>
      </w:pPr>
      <w:r w:rsidRPr="003F17AE">
        <w:t>Otherwise</w:t>
      </w:r>
      <w:del w:id="480" w:author="Benjamin Bross" w:date="2012-04-03T13:10:00Z">
        <w:r w:rsidRPr="003F17AE" w:rsidDel="00D8248D">
          <w:delText xml:space="preserve"> (log2TrafoSize is less than or equal to Log2MaxTrafoSize</w:delText>
        </w:r>
        <w:r w:rsidR="00525E8F" w:rsidRPr="003F17AE" w:rsidDel="00D8248D">
          <w:rPr>
            <w:rFonts w:hint="eastAsia"/>
            <w:lang w:eastAsia="ko-KR"/>
          </w:rPr>
          <w:delText xml:space="preserve">, </w:delText>
        </w:r>
        <w:r w:rsidRPr="003F17AE" w:rsidDel="00D8248D">
          <w:delText>intraSplitFlag is equal to 0</w:delText>
        </w:r>
        <w:r w:rsidR="00525E8F" w:rsidRPr="003F17AE" w:rsidDel="00D8248D">
          <w:rPr>
            <w:rFonts w:hint="eastAsia"/>
            <w:lang w:eastAsia="ko-KR"/>
          </w:rPr>
          <w:delText xml:space="preserve"> and interSplitFlag is equal to 0</w:delText>
        </w:r>
        <w:r w:rsidRPr="003F17AE" w:rsidDel="00D8248D">
          <w:delText>)</w:delText>
        </w:r>
      </w:del>
      <w:r w:rsidRPr="003F17AE">
        <w:t>, the value of split_transform_flag[ x0 ][ y0 ][ trafoDepth ] is inferred to be equal to 0.</w:t>
      </w:r>
    </w:p>
    <w:p w14:paraId="39263948" w14:textId="77777777" w:rsidR="008D66D2" w:rsidRPr="003F17AE" w:rsidRDefault="00740CDA" w:rsidP="00DA2ADD">
      <w:r w:rsidRPr="003F17AE">
        <w:rPr>
          <w:b/>
        </w:rPr>
        <w:t>cbf_</w:t>
      </w:r>
      <w:r w:rsidR="008D66D2" w:rsidRPr="003F17AE">
        <w:rPr>
          <w:b/>
        </w:rPr>
        <w:t>luma</w:t>
      </w:r>
      <w:r w:rsidR="008D66D2" w:rsidRPr="003F17AE">
        <w:t>[ x0 ][ y0 ][ trafoDepth ] equal to 1 specifies that the luma transform block contains one or more transform coefficient levels not equal to 0. The array indices x0, y0 specify the location ( x0, y0 ) of the top-left luma sample of the considered transform block relative to the top-left luma sample of the picture. The array index trafoDepth specifies the current subdivision level of a coding unit into blocks for the purpose of transform coding. trafoDepth is equal to 0 for blocks that correspond to coding units.</w:t>
      </w:r>
    </w:p>
    <w:p w14:paraId="0A704704" w14:textId="77777777" w:rsidR="0062573D" w:rsidRPr="003F17AE" w:rsidRDefault="0062573D" w:rsidP="00DA2ADD">
      <w:r w:rsidRPr="003F17AE">
        <w:t xml:space="preserve">When </w:t>
      </w:r>
      <w:r w:rsidR="00740CDA" w:rsidRPr="003F17AE">
        <w:t>cbf_</w:t>
      </w:r>
      <w:r w:rsidRPr="003F17AE">
        <w:t>luma[ x0 ][ y0 ][ trafoDepth ] is not present, it is inferred to be equal to 1.</w:t>
      </w:r>
    </w:p>
    <w:p w14:paraId="10611F5A" w14:textId="77777777" w:rsidR="008D66D2" w:rsidRPr="003F17AE" w:rsidRDefault="00740CDA" w:rsidP="00DA2ADD">
      <w:r w:rsidRPr="003F17AE">
        <w:rPr>
          <w:b/>
        </w:rPr>
        <w:t>cbf_</w:t>
      </w:r>
      <w:r w:rsidR="008D66D2" w:rsidRPr="003F17AE">
        <w:rPr>
          <w:b/>
        </w:rPr>
        <w:t>cb</w:t>
      </w:r>
      <w:r w:rsidR="008D66D2" w:rsidRPr="003F17AE">
        <w:t>[ x0 ][ y0 ][ trafoDepth ] equal to 1 specifies that the Cb transform block contains one or more transform coefficient levels not equal to 0. The array indices x0, y0 specify the location ( x0, y0 ) of the top-left luma sample of the considered transform block relative to the top-left luma sample of the picture. The array index trafoDepth specifies the current subdivision level of a coding unit into blocks for the purpose of transform coding. trafoDepth is equal to 0 for blocks that correspond to coding units.</w:t>
      </w:r>
    </w:p>
    <w:p w14:paraId="78FC6A54" w14:textId="77777777" w:rsidR="006C252B" w:rsidRDefault="008D66D2" w:rsidP="006C252B">
      <w:pPr>
        <w:rPr>
          <w:ins w:id="481" w:author="Benjamin Bross" w:date="2012-03-06T18:27:00Z"/>
        </w:rPr>
      </w:pPr>
      <w:r w:rsidRPr="003F17AE">
        <w:t xml:space="preserve">When </w:t>
      </w:r>
      <w:r w:rsidR="00740CDA" w:rsidRPr="003F17AE">
        <w:t>cbf_</w:t>
      </w:r>
      <w:r w:rsidRPr="003F17AE">
        <w:t>cb[ x0 ][ y0 ][ trafoDepth ] is not present</w:t>
      </w:r>
      <w:del w:id="482" w:author="Benjamin Bross" w:date="2012-03-06T17:12:00Z">
        <w:r w:rsidRPr="003F17AE" w:rsidDel="00955F86">
          <w:delText xml:space="preserve"> and PredMode is not equal to MODE_INTRA</w:delText>
        </w:r>
      </w:del>
      <w:r w:rsidRPr="003F17AE">
        <w:t xml:space="preserve">, the value of </w:t>
      </w:r>
      <w:r w:rsidR="00740CDA" w:rsidRPr="003F17AE">
        <w:t>cbf_</w:t>
      </w:r>
      <w:r w:rsidRPr="003F17AE">
        <w:t xml:space="preserve">cb[ x0 ][ y0 ][ trafoDepth ] is inferred </w:t>
      </w:r>
      <w:del w:id="483" w:author="Benjamin Bross" w:date="2012-03-06T17:12:00Z">
        <w:r w:rsidRPr="003F17AE" w:rsidDel="00955F86">
          <w:delText>to be equal to 0</w:delText>
        </w:r>
      </w:del>
      <w:ins w:id="484" w:author="Benjamin Bross" w:date="2012-03-06T18:27:00Z">
        <w:r w:rsidR="006C252B">
          <w:t>as follows</w:t>
        </w:r>
        <w:r w:rsidR="006C252B" w:rsidRPr="003F17AE">
          <w:t>.</w:t>
        </w:r>
      </w:ins>
    </w:p>
    <w:p w14:paraId="0687FFEC" w14:textId="77777777" w:rsidR="006C252B" w:rsidRDefault="006C252B" w:rsidP="00D8248D">
      <w:pPr>
        <w:numPr>
          <w:ilvl w:val="0"/>
          <w:numId w:val="24"/>
        </w:numPr>
        <w:rPr>
          <w:ins w:id="485" w:author="Benjamin Bross" w:date="2012-03-06T18:27:00Z"/>
        </w:rPr>
      </w:pPr>
      <w:ins w:id="486" w:author="Benjamin Bross" w:date="2012-03-06T18:27:00Z">
        <w:r>
          <w:t xml:space="preserve">If all of the following conditions are true, </w:t>
        </w:r>
        <w:r w:rsidRPr="003F17AE">
          <w:t>cbf_cb[ x0 ][ y0 ][ trafoDepth ]</w:t>
        </w:r>
        <w:r>
          <w:t xml:space="preserve"> is inferred to be equal to 1.</w:t>
        </w:r>
      </w:ins>
    </w:p>
    <w:p w14:paraId="2A71A753" w14:textId="77777777" w:rsidR="006C252B" w:rsidRPr="00D15B1A" w:rsidRDefault="006C252B" w:rsidP="00D8248D">
      <w:pPr>
        <w:numPr>
          <w:ilvl w:val="0"/>
          <w:numId w:val="25"/>
        </w:numPr>
        <w:tabs>
          <w:tab w:val="left" w:pos="900"/>
        </w:tabs>
        <w:ind w:left="810"/>
        <w:rPr>
          <w:ins w:id="487" w:author="Benjamin Bross" w:date="2012-03-06T18:27:00Z"/>
        </w:rPr>
      </w:pPr>
      <w:ins w:id="488" w:author="Benjamin Bross" w:date="2012-03-06T18:27:00Z">
        <w:r w:rsidRPr="00D15B1A">
          <w:t>blkIdx is equal to 3</w:t>
        </w:r>
      </w:ins>
    </w:p>
    <w:p w14:paraId="652CE388" w14:textId="77777777" w:rsidR="006C252B" w:rsidRPr="00D15B1A" w:rsidRDefault="006C252B" w:rsidP="00D8248D">
      <w:pPr>
        <w:numPr>
          <w:ilvl w:val="0"/>
          <w:numId w:val="25"/>
        </w:numPr>
        <w:tabs>
          <w:tab w:val="left" w:pos="900"/>
        </w:tabs>
        <w:ind w:left="810"/>
        <w:rPr>
          <w:ins w:id="489" w:author="Benjamin Bross" w:date="2012-03-06T18:27:00Z"/>
        </w:rPr>
      </w:pPr>
      <w:ins w:id="490" w:author="Benjamin Bross" w:date="2012-03-06T18:27:00Z">
        <w:r w:rsidRPr="00D15B1A">
          <w:t>log2TrafoSize is less than Log2MaxTrafoSize</w:t>
        </w:r>
      </w:ins>
    </w:p>
    <w:p w14:paraId="0621C415" w14:textId="77777777" w:rsidR="006C252B" w:rsidRPr="00D15B1A" w:rsidRDefault="006C252B" w:rsidP="00D8248D">
      <w:pPr>
        <w:numPr>
          <w:ilvl w:val="0"/>
          <w:numId w:val="25"/>
        </w:numPr>
        <w:tabs>
          <w:tab w:val="left" w:pos="900"/>
        </w:tabs>
        <w:ind w:left="810"/>
        <w:rPr>
          <w:ins w:id="491" w:author="Benjamin Bross" w:date="2012-03-06T18:27:00Z"/>
        </w:rPr>
      </w:pPr>
      <w:ins w:id="492" w:author="Benjamin Bross" w:date="2012-03-06T18:27:00Z">
        <w:r w:rsidRPr="00D15B1A">
          <w:t>cbf_cb[ xBase ][ yBase ][ trafoDepth ] is equal to 0</w:t>
        </w:r>
      </w:ins>
    </w:p>
    <w:p w14:paraId="586C0DC7" w14:textId="77777777" w:rsidR="006C252B" w:rsidRPr="00D15B1A" w:rsidRDefault="006C252B" w:rsidP="00D8248D">
      <w:pPr>
        <w:numPr>
          <w:ilvl w:val="0"/>
          <w:numId w:val="25"/>
        </w:numPr>
        <w:tabs>
          <w:tab w:val="left" w:pos="900"/>
        </w:tabs>
        <w:ind w:left="810"/>
        <w:rPr>
          <w:ins w:id="493" w:author="Benjamin Bross" w:date="2012-03-06T18:27:00Z"/>
        </w:rPr>
      </w:pPr>
      <w:ins w:id="494" w:author="Benjamin Bross" w:date="2012-03-06T18:27:00Z">
        <w:r w:rsidRPr="00D15B1A">
          <w:t>cbf_cb[ xBase + ( 1 &lt;&lt; log2TrafoWidth ) ][ yBase ][ trafoDepth ] is equal to 0</w:t>
        </w:r>
      </w:ins>
    </w:p>
    <w:p w14:paraId="44597551" w14:textId="77777777" w:rsidR="006C252B" w:rsidRPr="00D15B1A" w:rsidRDefault="006C252B" w:rsidP="00D8248D">
      <w:pPr>
        <w:numPr>
          <w:ilvl w:val="0"/>
          <w:numId w:val="25"/>
        </w:numPr>
        <w:tabs>
          <w:tab w:val="left" w:pos="900"/>
        </w:tabs>
        <w:ind w:left="810"/>
        <w:rPr>
          <w:ins w:id="495" w:author="Benjamin Bross" w:date="2012-03-06T18:27:00Z"/>
        </w:rPr>
      </w:pPr>
      <w:ins w:id="496" w:author="Benjamin Bross" w:date="2012-03-06T18:27:00Z">
        <w:r w:rsidRPr="00D15B1A">
          <w:t>cbf_cb[ xBase ][ yBase + ( 1 &lt;&lt; log2TrafoHeight ) ][ trafoDepth ] is equal to 0</w:t>
        </w:r>
      </w:ins>
    </w:p>
    <w:p w14:paraId="2B4A0586" w14:textId="72C44C9C" w:rsidR="00143DC9" w:rsidRDefault="00143DC9" w:rsidP="00D8248D">
      <w:pPr>
        <w:numPr>
          <w:ilvl w:val="0"/>
          <w:numId w:val="24"/>
        </w:numPr>
        <w:rPr>
          <w:ins w:id="497" w:author="Benjamin Bross" w:date="2012-04-02T14:10:00Z"/>
        </w:rPr>
      </w:pPr>
      <w:ins w:id="498" w:author="Benjamin Bross" w:date="2012-04-02T14:10:00Z">
        <w:r>
          <w:t xml:space="preserve">Otherwise if </w:t>
        </w:r>
      </w:ins>
      <w:ins w:id="499" w:author="Benjamin Bross" w:date="2012-04-02T19:23:00Z">
        <w:r w:rsidR="0013065A" w:rsidRPr="0013065A">
          <w:t>firstChromaCbf is equal to 0 and log2TrafoSize is equal to Log2MinTrafoSize</w:t>
        </w:r>
      </w:ins>
      <w:ins w:id="500" w:author="Benjamin Bross" w:date="2012-04-02T14:10:00Z">
        <w:r w:rsidR="00B92818">
          <w:t xml:space="preserve">, </w:t>
        </w:r>
      </w:ins>
      <w:ins w:id="501" w:author="Benjamin Bross" w:date="2012-04-02T14:11:00Z">
        <w:r w:rsidR="00B92818" w:rsidRPr="003F17AE">
          <w:t>cbf_cb[ x0 ][ y0 ][ trafoDepth ]</w:t>
        </w:r>
        <w:r w:rsidR="00B92818">
          <w:t xml:space="preserve"> is inferred to be equal to </w:t>
        </w:r>
        <w:r w:rsidR="0013065A">
          <w:t>cbf_cb[ x</w:t>
        </w:r>
      </w:ins>
      <w:ins w:id="502" w:author="Benjamin Bross" w:date="2012-04-02T19:17:00Z">
        <w:r w:rsidR="0013065A">
          <w:t>Base</w:t>
        </w:r>
      </w:ins>
      <w:ins w:id="503" w:author="Benjamin Bross" w:date="2012-04-02T14:11:00Z">
        <w:r w:rsidR="0013065A">
          <w:t> ][ y</w:t>
        </w:r>
      </w:ins>
      <w:ins w:id="504" w:author="Benjamin Bross" w:date="2012-04-02T19:18:00Z">
        <w:r w:rsidR="0013065A">
          <w:t>Base</w:t>
        </w:r>
      </w:ins>
      <w:ins w:id="505" w:author="Benjamin Bross" w:date="2012-04-02T14:11:00Z">
        <w:r w:rsidR="00B92818" w:rsidRPr="003F17AE">
          <w:t> ][ trafoDepth</w:t>
        </w:r>
      </w:ins>
      <w:ins w:id="506" w:author="Benjamin Bross" w:date="2012-04-02T14:12:00Z">
        <w:r w:rsidR="00B92818" w:rsidRPr="003F17AE">
          <w:rPr>
            <w:rFonts w:eastAsia="SimSun"/>
            <w:lang w:eastAsia="zh-CN"/>
          </w:rPr>
          <w:t> </w:t>
        </w:r>
        <w:r w:rsidR="00B92818" w:rsidRPr="003F17AE">
          <w:t>− 1</w:t>
        </w:r>
      </w:ins>
      <w:ins w:id="507" w:author="Benjamin Bross" w:date="2012-04-02T14:11:00Z">
        <w:r w:rsidR="00B92818" w:rsidRPr="003F17AE">
          <w:t> ]</w:t>
        </w:r>
      </w:ins>
    </w:p>
    <w:p w14:paraId="36F67F17" w14:textId="51C2B0E8" w:rsidR="00955F86" w:rsidRPr="003F17AE" w:rsidRDefault="006C252B" w:rsidP="00D8248D">
      <w:pPr>
        <w:numPr>
          <w:ilvl w:val="0"/>
          <w:numId w:val="24"/>
        </w:numPr>
      </w:pPr>
      <w:ins w:id="508" w:author="Benjamin Bross" w:date="2012-03-06T18:27:00Z">
        <w:r>
          <w:t xml:space="preserve">Otherwise, </w:t>
        </w:r>
        <w:r w:rsidRPr="003F17AE">
          <w:t>cbf_cb[ x0 ][ y0 ][ trafoDepth ]</w:t>
        </w:r>
        <w:r>
          <w:t xml:space="preserve"> is inferred to be equal to 0.</w:t>
        </w:r>
      </w:ins>
      <w:del w:id="509" w:author="Benjamin Bross" w:date="2012-03-06T18:27:00Z">
        <w:r w:rsidR="008D66D2" w:rsidRPr="003F17AE" w:rsidDel="006C252B">
          <w:delText>.</w:delText>
        </w:r>
      </w:del>
    </w:p>
    <w:p w14:paraId="297666F4" w14:textId="77777777" w:rsidR="008D66D2" w:rsidRPr="003F17AE" w:rsidRDefault="00740CDA" w:rsidP="00DA2ADD">
      <w:r w:rsidRPr="003F17AE">
        <w:rPr>
          <w:b/>
        </w:rPr>
        <w:t>cbf_</w:t>
      </w:r>
      <w:r w:rsidR="008D66D2" w:rsidRPr="003F17AE">
        <w:rPr>
          <w:b/>
        </w:rPr>
        <w:t>cr</w:t>
      </w:r>
      <w:r w:rsidR="008D66D2" w:rsidRPr="003F17AE">
        <w:t>[ x0 ][ y0 ][ trafoDepth ] equal to 1 specifies that the Cr transform block contains one or more transform coefficient levels not equal to 0. The array indices x0, y0 specify the location ( x0, y0 ) of the top-left luma sample of the considered transform block relative to the top-left luma sample of the picture. The array index trafoDepth specifies the current subdivision level of a coding unit into blocks for the purpose of transform coding. trafoDepth is equal to 0 for blocks that correspond to coding units.</w:t>
      </w:r>
    </w:p>
    <w:p w14:paraId="3E587110" w14:textId="77777777" w:rsidR="006C252B" w:rsidRDefault="008D66D2" w:rsidP="006C252B">
      <w:pPr>
        <w:rPr>
          <w:ins w:id="510" w:author="Benjamin Bross" w:date="2012-03-06T18:27:00Z"/>
        </w:rPr>
      </w:pPr>
      <w:r w:rsidRPr="003F17AE">
        <w:lastRenderedPageBreak/>
        <w:t xml:space="preserve">When </w:t>
      </w:r>
      <w:r w:rsidR="00740CDA" w:rsidRPr="003F17AE">
        <w:t>cbf_</w:t>
      </w:r>
      <w:r w:rsidRPr="003F17AE">
        <w:t>cr[ x0 ][ y0 ][ trafoDepth ] is not present</w:t>
      </w:r>
      <w:del w:id="511" w:author="Benjamin Bross" w:date="2012-03-06T18:27:00Z">
        <w:r w:rsidRPr="003F17AE" w:rsidDel="006C252B">
          <w:delText xml:space="preserve"> and PredMode is not equal to MODE_INTRA</w:delText>
        </w:r>
      </w:del>
      <w:r w:rsidRPr="003F17AE">
        <w:t xml:space="preserve">, the value of </w:t>
      </w:r>
      <w:r w:rsidR="00740CDA" w:rsidRPr="003F17AE">
        <w:t>cbf_</w:t>
      </w:r>
      <w:r w:rsidRPr="003F17AE">
        <w:t xml:space="preserve">cr[ x0 ][ y0 ][ trafoDepth ] is inferred </w:t>
      </w:r>
      <w:del w:id="512" w:author="Benjamin Bross" w:date="2012-03-06T18:27:00Z">
        <w:r w:rsidRPr="003F17AE" w:rsidDel="006C252B">
          <w:delText>to be equal to 0</w:delText>
        </w:r>
      </w:del>
      <w:ins w:id="513" w:author="Benjamin Bross" w:date="2012-03-06T18:27:00Z">
        <w:r w:rsidR="006C252B">
          <w:t>as follows</w:t>
        </w:r>
        <w:r w:rsidR="006C252B" w:rsidRPr="003F17AE">
          <w:t>.</w:t>
        </w:r>
      </w:ins>
    </w:p>
    <w:p w14:paraId="61F64528" w14:textId="77777777" w:rsidR="006C252B" w:rsidRDefault="006C252B" w:rsidP="00D8248D">
      <w:pPr>
        <w:numPr>
          <w:ilvl w:val="0"/>
          <w:numId w:val="24"/>
        </w:numPr>
        <w:rPr>
          <w:ins w:id="514" w:author="Benjamin Bross" w:date="2012-03-06T18:27:00Z"/>
        </w:rPr>
      </w:pPr>
      <w:ins w:id="515" w:author="Benjamin Bross" w:date="2012-03-06T18:27:00Z">
        <w:r>
          <w:t xml:space="preserve">If all of the following conditions are true, </w:t>
        </w:r>
        <w:r w:rsidRPr="003F17AE">
          <w:t>cbf_c</w:t>
        </w:r>
      </w:ins>
      <w:ins w:id="516" w:author="Benjamin Bross" w:date="2012-03-06T18:28:00Z">
        <w:r>
          <w:t>r</w:t>
        </w:r>
      </w:ins>
      <w:ins w:id="517" w:author="Benjamin Bross" w:date="2012-03-06T18:27:00Z">
        <w:r w:rsidRPr="003F17AE">
          <w:t>[ x0 ][ y0 ][ trafoDepth ]</w:t>
        </w:r>
        <w:r>
          <w:t xml:space="preserve"> is inferred to be equal to 1.</w:t>
        </w:r>
      </w:ins>
    </w:p>
    <w:p w14:paraId="3FC80146" w14:textId="77777777" w:rsidR="006C252B" w:rsidRPr="00D15B1A" w:rsidRDefault="006C252B" w:rsidP="00D8248D">
      <w:pPr>
        <w:numPr>
          <w:ilvl w:val="0"/>
          <w:numId w:val="25"/>
        </w:numPr>
        <w:tabs>
          <w:tab w:val="left" w:pos="900"/>
        </w:tabs>
        <w:ind w:left="810"/>
        <w:rPr>
          <w:ins w:id="518" w:author="Benjamin Bross" w:date="2012-03-06T18:27:00Z"/>
        </w:rPr>
      </w:pPr>
      <w:ins w:id="519" w:author="Benjamin Bross" w:date="2012-03-06T18:27:00Z">
        <w:r w:rsidRPr="00D15B1A">
          <w:t>blkIdx is equal to 3</w:t>
        </w:r>
      </w:ins>
    </w:p>
    <w:p w14:paraId="76E5A9ED" w14:textId="77777777" w:rsidR="006C252B" w:rsidRPr="00D15B1A" w:rsidRDefault="006C252B" w:rsidP="00D8248D">
      <w:pPr>
        <w:numPr>
          <w:ilvl w:val="0"/>
          <w:numId w:val="25"/>
        </w:numPr>
        <w:tabs>
          <w:tab w:val="left" w:pos="900"/>
        </w:tabs>
        <w:ind w:left="810"/>
        <w:rPr>
          <w:ins w:id="520" w:author="Benjamin Bross" w:date="2012-03-06T18:27:00Z"/>
        </w:rPr>
      </w:pPr>
      <w:ins w:id="521" w:author="Benjamin Bross" w:date="2012-03-06T18:27:00Z">
        <w:r w:rsidRPr="00D15B1A">
          <w:t>log2TrafoSize is less than Log2MaxTrafoSize</w:t>
        </w:r>
      </w:ins>
    </w:p>
    <w:p w14:paraId="63B4DE95" w14:textId="77777777" w:rsidR="006C252B" w:rsidRPr="00D15B1A" w:rsidRDefault="006C252B" w:rsidP="00D8248D">
      <w:pPr>
        <w:numPr>
          <w:ilvl w:val="0"/>
          <w:numId w:val="25"/>
        </w:numPr>
        <w:tabs>
          <w:tab w:val="left" w:pos="900"/>
        </w:tabs>
        <w:ind w:left="810"/>
        <w:rPr>
          <w:ins w:id="522" w:author="Benjamin Bross" w:date="2012-03-06T18:27:00Z"/>
        </w:rPr>
      </w:pPr>
      <w:ins w:id="523" w:author="Benjamin Bross" w:date="2012-03-06T18:27:00Z">
        <w:r w:rsidRPr="00D15B1A">
          <w:t>cbf_c</w:t>
        </w:r>
      </w:ins>
      <w:ins w:id="524" w:author="Benjamin Bross" w:date="2012-03-06T18:28:00Z">
        <w:r>
          <w:t>r</w:t>
        </w:r>
      </w:ins>
      <w:ins w:id="525" w:author="Benjamin Bross" w:date="2012-03-06T18:27:00Z">
        <w:r w:rsidRPr="00D15B1A">
          <w:t>[ xBase ][ yBase ][ trafoDepth ] is equal to 0</w:t>
        </w:r>
      </w:ins>
    </w:p>
    <w:p w14:paraId="2CCBF324" w14:textId="77777777" w:rsidR="006C252B" w:rsidRPr="00D15B1A" w:rsidRDefault="006C252B" w:rsidP="00D8248D">
      <w:pPr>
        <w:numPr>
          <w:ilvl w:val="0"/>
          <w:numId w:val="25"/>
        </w:numPr>
        <w:tabs>
          <w:tab w:val="left" w:pos="900"/>
        </w:tabs>
        <w:ind w:left="810"/>
        <w:rPr>
          <w:ins w:id="526" w:author="Benjamin Bross" w:date="2012-03-06T18:27:00Z"/>
        </w:rPr>
      </w:pPr>
      <w:ins w:id="527" w:author="Benjamin Bross" w:date="2012-03-06T18:27:00Z">
        <w:r w:rsidRPr="00D15B1A">
          <w:t>cbf_c</w:t>
        </w:r>
      </w:ins>
      <w:ins w:id="528" w:author="Benjamin Bross" w:date="2012-03-06T18:28:00Z">
        <w:r>
          <w:t>r</w:t>
        </w:r>
      </w:ins>
      <w:ins w:id="529" w:author="Benjamin Bross" w:date="2012-03-06T18:27:00Z">
        <w:r w:rsidRPr="00D15B1A">
          <w:t>[ xBase + ( 1 &lt;&lt; log2TrafoWidth ) ][ yBase ][ trafoDepth ] is equal to 0</w:t>
        </w:r>
      </w:ins>
    </w:p>
    <w:p w14:paraId="273B6CF8" w14:textId="77777777" w:rsidR="006C252B" w:rsidRPr="00D15B1A" w:rsidRDefault="006C252B" w:rsidP="00D8248D">
      <w:pPr>
        <w:numPr>
          <w:ilvl w:val="0"/>
          <w:numId w:val="25"/>
        </w:numPr>
        <w:tabs>
          <w:tab w:val="left" w:pos="900"/>
        </w:tabs>
        <w:ind w:left="810"/>
        <w:rPr>
          <w:ins w:id="530" w:author="Benjamin Bross" w:date="2012-03-06T18:27:00Z"/>
        </w:rPr>
      </w:pPr>
      <w:ins w:id="531" w:author="Benjamin Bross" w:date="2012-03-06T18:27:00Z">
        <w:r w:rsidRPr="00D15B1A">
          <w:t>cbf_c</w:t>
        </w:r>
      </w:ins>
      <w:ins w:id="532" w:author="Benjamin Bross" w:date="2012-03-06T18:28:00Z">
        <w:r>
          <w:t>r</w:t>
        </w:r>
      </w:ins>
      <w:ins w:id="533" w:author="Benjamin Bross" w:date="2012-03-06T18:27:00Z">
        <w:r w:rsidRPr="00D15B1A">
          <w:t>[ xBase ][ yBase + ( 1 &lt;&lt; log2TrafoHeight ) ][ trafoDepth ] is equal to 0</w:t>
        </w:r>
      </w:ins>
    </w:p>
    <w:p w14:paraId="24A294D8" w14:textId="4A334952" w:rsidR="002937F8" w:rsidRDefault="002937F8" w:rsidP="00D8248D">
      <w:pPr>
        <w:numPr>
          <w:ilvl w:val="0"/>
          <w:numId w:val="24"/>
        </w:numPr>
        <w:rPr>
          <w:ins w:id="534" w:author="Benjamin Bross" w:date="2012-04-02T19:23:00Z"/>
        </w:rPr>
      </w:pPr>
      <w:ins w:id="535" w:author="Benjamin Bross" w:date="2012-04-02T19:23:00Z">
        <w:r>
          <w:t xml:space="preserve">Otherwise if </w:t>
        </w:r>
        <w:r w:rsidRPr="0013065A">
          <w:t>firstChromaCbf is equal to 0 and log2TrafoSize is equal to Log2MinTrafoSize</w:t>
        </w:r>
        <w:r>
          <w:t>, cbf_cr</w:t>
        </w:r>
        <w:r w:rsidRPr="003F17AE">
          <w:t>[ x0 ][ y0 ][ trafoDepth ]</w:t>
        </w:r>
        <w:r>
          <w:t xml:space="preserve"> is inferred to be equal to cbf_c</w:t>
        </w:r>
      </w:ins>
      <w:ins w:id="536" w:author="Benjamin Bross" w:date="2012-04-02T19:24:00Z">
        <w:r>
          <w:t>r</w:t>
        </w:r>
      </w:ins>
      <w:ins w:id="537" w:author="Benjamin Bross" w:date="2012-04-02T19:23:00Z">
        <w:r>
          <w:t>[ xBase ][ yBase</w:t>
        </w:r>
        <w:r w:rsidRPr="003F17AE">
          <w:t> ][ trafoDepth</w:t>
        </w:r>
        <w:r w:rsidRPr="003F17AE">
          <w:rPr>
            <w:rFonts w:eastAsia="SimSun"/>
            <w:lang w:eastAsia="zh-CN"/>
          </w:rPr>
          <w:t> </w:t>
        </w:r>
        <w:r w:rsidRPr="003F17AE">
          <w:t>− 1 ]</w:t>
        </w:r>
      </w:ins>
    </w:p>
    <w:p w14:paraId="2DD0251C" w14:textId="77777777" w:rsidR="008D66D2" w:rsidRPr="003F17AE" w:rsidRDefault="006C252B" w:rsidP="00D8248D">
      <w:pPr>
        <w:numPr>
          <w:ilvl w:val="0"/>
          <w:numId w:val="24"/>
        </w:numPr>
      </w:pPr>
      <w:ins w:id="538" w:author="Benjamin Bross" w:date="2012-03-06T18:27:00Z">
        <w:r>
          <w:t xml:space="preserve">Otherwise, </w:t>
        </w:r>
        <w:r w:rsidRPr="003F17AE">
          <w:t>cbf_c</w:t>
        </w:r>
      </w:ins>
      <w:ins w:id="539" w:author="Benjamin Bross" w:date="2012-03-06T18:28:00Z">
        <w:r>
          <w:t>r</w:t>
        </w:r>
      </w:ins>
      <w:ins w:id="540" w:author="Benjamin Bross" w:date="2012-03-06T18:27:00Z">
        <w:r w:rsidRPr="003F17AE">
          <w:t>[ x0 ][ y0 ][ trafoDepth ]</w:t>
        </w:r>
        <w:r>
          <w:t xml:space="preserve"> is inferred to be equal to 0</w:t>
        </w:r>
      </w:ins>
      <w:r w:rsidR="008D66D2" w:rsidRPr="003F17AE">
        <w:t>.</w:t>
      </w:r>
    </w:p>
    <w:p w14:paraId="252C73CC" w14:textId="77777777" w:rsidR="008D66D2" w:rsidRPr="003F17AE" w:rsidRDefault="008D66D2" w:rsidP="00537602">
      <w:pPr>
        <w:pStyle w:val="Heading3"/>
        <w:rPr>
          <w:lang w:val="en-GB"/>
        </w:rPr>
      </w:pPr>
      <w:bookmarkStart w:id="541" w:name="_Toc311217161"/>
      <w:bookmarkStart w:id="542" w:name="_Toc311217162"/>
      <w:bookmarkStart w:id="543" w:name="_Toc311217163"/>
      <w:bookmarkStart w:id="544" w:name="_Toc311217166"/>
      <w:bookmarkStart w:id="545" w:name="_Toc311217170"/>
      <w:bookmarkStart w:id="546" w:name="_Toc311217171"/>
      <w:bookmarkStart w:id="547" w:name="_Toc311217172"/>
      <w:bookmarkStart w:id="548" w:name="_Toc311217173"/>
      <w:bookmarkStart w:id="549" w:name="_Toc311217174"/>
      <w:bookmarkStart w:id="550" w:name="_Toc311217175"/>
      <w:bookmarkStart w:id="551" w:name="_Toc311217176"/>
      <w:bookmarkStart w:id="552" w:name="_Toc311217177"/>
      <w:bookmarkStart w:id="553" w:name="_Toc311217178"/>
      <w:bookmarkStart w:id="554" w:name="_Toc311217206"/>
      <w:bookmarkStart w:id="555" w:name="_Toc287363795"/>
      <w:bookmarkStart w:id="556" w:name="_Toc311217207"/>
      <w:bookmarkStart w:id="557" w:name="_Toc31719877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3F17AE">
        <w:rPr>
          <w:lang w:val="en-GB"/>
        </w:rPr>
        <w:t>Transform coefficient semantics</w:t>
      </w:r>
      <w:bookmarkEnd w:id="555"/>
      <w:bookmarkEnd w:id="556"/>
      <w:bookmarkEnd w:id="557"/>
    </w:p>
    <w:p w14:paraId="35631DAB" w14:textId="77777777" w:rsidR="008D66D2" w:rsidRPr="003F17AE" w:rsidRDefault="008D66D2" w:rsidP="00DA2ADD">
      <w:pPr>
        <w:rPr>
          <w:lang w:eastAsia="ko-KR"/>
        </w:rPr>
      </w:pPr>
      <w:r w:rsidRPr="003F17AE">
        <w:t>The transform coefficient levels are parsed into the arrays transCoeffLevel[ x0 ][ y0 ][ cIdx ]</w:t>
      </w:r>
      <w:r w:rsidR="005554A0" w:rsidRPr="003F17AE">
        <w:t>[ xC ][ yC ]</w:t>
      </w:r>
      <w:r w:rsidRPr="003F17AE">
        <w:t>. The array indices x0, y0 specify the location ( x0, y0 ) of the top-left luma sample of the considered transform block relative to the top-left luma sample of the picture. The array index cIdx specifies an indicator for the colour component; it is equal to 0 for luma, equal to 1 for Cb, and equal to 2 for Cr.</w:t>
      </w:r>
      <w:r w:rsidR="005554A0" w:rsidRPr="003F17AE">
        <w:t xml:space="preserve"> The array indices xC, yC specify the transform coefficient location ( xC, yC ) within the current transform block.</w:t>
      </w:r>
    </w:p>
    <w:p w14:paraId="36760AAE" w14:textId="77777777" w:rsidR="0073733E" w:rsidRPr="00066987" w:rsidRDefault="0073733E" w:rsidP="00F96718">
      <w:r w:rsidRPr="003F17AE">
        <w:rPr>
          <w:bCs/>
        </w:rPr>
        <w:t xml:space="preserve">When </w:t>
      </w:r>
      <w:r w:rsidRPr="003F17AE">
        <w:t>PredMode is equal to MODE_INTRA, different scanning orders are used. The array</w:t>
      </w:r>
      <w:r w:rsidR="00A511FB" w:rsidRPr="003F17AE">
        <w:t xml:space="preserve"> S</w:t>
      </w:r>
      <w:r w:rsidRPr="003F17AE">
        <w:t>canType[ log2TrafoSize</w:t>
      </w:r>
      <w:r w:rsidR="00DE5997" w:rsidRPr="003F17AE">
        <w:t> − 2</w:t>
      </w:r>
      <w:r w:rsidRPr="003F17AE">
        <w:t xml:space="preserve"> ][ IntraPredMode ], specifying the scanning order for various </w:t>
      </w:r>
      <w:r w:rsidR="00DE5997" w:rsidRPr="003F17AE">
        <w:t xml:space="preserve">luma </w:t>
      </w:r>
      <w:r w:rsidRPr="003F17AE">
        <w:t xml:space="preserve">transform block sizes and intra prediction modes, is derived as specified in </w:t>
      </w:r>
      <w:r w:rsidR="00FF24CC" w:rsidRPr="003F17AE">
        <w:fldChar w:fldCharType="begin" w:fldLock="1"/>
      </w:r>
      <w:r w:rsidR="00FF24CC" w:rsidRPr="003F17AE">
        <w:instrText xml:space="preserve"> REF _Ref305068318 \h </w:instrText>
      </w:r>
      <w:r w:rsidR="007748E8">
        <w:instrText xml:space="preserve"> \* MERGEFORMAT </w:instrText>
      </w:r>
      <w:r w:rsidR="00FF24CC" w:rsidRPr="003F17AE">
        <w:fldChar w:fldCharType="separate"/>
      </w:r>
      <w:r w:rsidR="00805C94" w:rsidRPr="003F17AE">
        <w:t xml:space="preserve">Table </w:t>
      </w:r>
      <w:r w:rsidR="00805C94" w:rsidRPr="003F17AE">
        <w:rPr>
          <w:noProof/>
        </w:rPr>
        <w:t>7</w:t>
      </w:r>
      <w:r w:rsidR="00805C94" w:rsidRPr="003F17AE">
        <w:noBreakHyphen/>
      </w:r>
      <w:r w:rsidR="00805C94" w:rsidRPr="003F17AE">
        <w:rPr>
          <w:noProof/>
        </w:rPr>
        <w:t>12</w:t>
      </w:r>
      <w:r w:rsidR="00FF24CC" w:rsidRPr="003F17AE">
        <w:fldChar w:fldCharType="end"/>
      </w:r>
      <w:r w:rsidRPr="00066987">
        <w:t>.</w:t>
      </w:r>
    </w:p>
    <w:p w14:paraId="69847BB7" w14:textId="77777777" w:rsidR="0073733E" w:rsidRPr="003F17AE" w:rsidRDefault="0073733E" w:rsidP="0073733E">
      <w:pPr>
        <w:pStyle w:val="Caption"/>
        <w:rPr>
          <w:lang w:val="en-GB" w:eastAsia="ko-KR"/>
        </w:rPr>
      </w:pPr>
      <w:bookmarkStart w:id="558" w:name="_Ref305068318"/>
      <w:bookmarkStart w:id="559" w:name="_Toc317183980"/>
      <w:r w:rsidRPr="003F17AE">
        <w:rPr>
          <w:lang w:val="en-GB"/>
        </w:rPr>
        <w:t xml:space="preserve">Table </w:t>
      </w:r>
      <w:r w:rsidR="00ED260D" w:rsidRPr="003F17AE">
        <w:rPr>
          <w:lang w:val="en-GB"/>
        </w:rPr>
        <w:fldChar w:fldCharType="begin" w:fldLock="1"/>
      </w:r>
      <w:r w:rsidR="00ED260D" w:rsidRPr="003F17AE">
        <w:rPr>
          <w:lang w:val="en-GB"/>
        </w:rPr>
        <w:instrText xml:space="preserve"> STYLEREF 1 \s </w:instrText>
      </w:r>
      <w:r w:rsidR="00ED260D" w:rsidRPr="003F17AE">
        <w:rPr>
          <w:lang w:val="en-GB"/>
        </w:rPr>
        <w:fldChar w:fldCharType="separate"/>
      </w:r>
      <w:r w:rsidR="00805C94" w:rsidRPr="003F17AE">
        <w:rPr>
          <w:noProof/>
          <w:lang w:val="en-GB"/>
        </w:rPr>
        <w:t>7</w:t>
      </w:r>
      <w:r w:rsidR="00ED260D" w:rsidRPr="003F17AE">
        <w:rPr>
          <w:lang w:val="en-GB"/>
        </w:rPr>
        <w:fldChar w:fldCharType="end"/>
      </w:r>
      <w:r w:rsidR="00ED260D" w:rsidRPr="003F17AE">
        <w:rPr>
          <w:lang w:val="en-GB"/>
        </w:rPr>
        <w:noBreakHyphen/>
      </w:r>
      <w:r w:rsidR="00ED260D" w:rsidRPr="003F17AE">
        <w:rPr>
          <w:lang w:val="en-GB"/>
        </w:rPr>
        <w:fldChar w:fldCharType="begin" w:fldLock="1"/>
      </w:r>
      <w:r w:rsidR="00ED260D" w:rsidRPr="003F17AE">
        <w:rPr>
          <w:lang w:val="en-GB"/>
        </w:rPr>
        <w:instrText xml:space="preserve"> SEQ Table \* ARABIC \s 1 </w:instrText>
      </w:r>
      <w:r w:rsidR="00ED260D" w:rsidRPr="003F17AE">
        <w:rPr>
          <w:lang w:val="en-GB"/>
        </w:rPr>
        <w:fldChar w:fldCharType="separate"/>
      </w:r>
      <w:r w:rsidR="00805C94" w:rsidRPr="003F17AE">
        <w:rPr>
          <w:noProof/>
          <w:lang w:val="en-GB"/>
        </w:rPr>
        <w:t>12</w:t>
      </w:r>
      <w:r w:rsidR="00ED260D" w:rsidRPr="003F17AE">
        <w:rPr>
          <w:lang w:val="en-GB"/>
        </w:rPr>
        <w:fldChar w:fldCharType="end"/>
      </w:r>
      <w:bookmarkEnd w:id="558"/>
      <w:r w:rsidRPr="003F17AE">
        <w:rPr>
          <w:lang w:val="en-GB"/>
        </w:rPr>
        <w:t xml:space="preserve"> – Specification of ScanType[ log2TrafoSize</w:t>
      </w:r>
      <w:r w:rsidR="00A511FB" w:rsidRPr="003F17AE">
        <w:rPr>
          <w:lang w:val="en-GB"/>
        </w:rPr>
        <w:t> − 2</w:t>
      </w:r>
      <w:r w:rsidRPr="003F17AE">
        <w:rPr>
          <w:lang w:val="en-GB"/>
        </w:rPr>
        <w:t> ][ IntraPredMode ]</w:t>
      </w:r>
      <w:bookmarkEnd w:id="55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6"/>
        <w:gridCol w:w="1656"/>
        <w:gridCol w:w="1656"/>
        <w:gridCol w:w="1656"/>
        <w:gridCol w:w="1656"/>
      </w:tblGrid>
      <w:tr w:rsidR="006177B7" w:rsidRPr="003F17AE" w14:paraId="26545A8B" w14:textId="77777777" w:rsidTr="003047BD">
        <w:trPr>
          <w:jc w:val="center"/>
        </w:trPr>
        <w:tc>
          <w:tcPr>
            <w:tcW w:w="1656" w:type="dxa"/>
            <w:vMerge w:val="restart"/>
            <w:vAlign w:val="center"/>
          </w:tcPr>
          <w:p w14:paraId="1A8B18C3"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IntraPredMode</w:t>
            </w:r>
          </w:p>
        </w:tc>
        <w:tc>
          <w:tcPr>
            <w:tcW w:w="6624" w:type="dxa"/>
            <w:gridSpan w:val="4"/>
            <w:vAlign w:val="center"/>
          </w:tcPr>
          <w:p w14:paraId="6541BF4A"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 xml:space="preserve">log2TrafoSize </w:t>
            </w:r>
            <w:r w:rsidR="002463F4" w:rsidRPr="003F17AE">
              <w:rPr>
                <w:b/>
                <w:bCs/>
                <w:lang w:eastAsia="ko-KR"/>
              </w:rPr>
              <w:t>− 2</w:t>
            </w:r>
          </w:p>
        </w:tc>
      </w:tr>
      <w:tr w:rsidR="006177B7" w:rsidRPr="003F17AE" w14:paraId="07D93D43" w14:textId="77777777" w:rsidTr="003047BD">
        <w:trPr>
          <w:jc w:val="center"/>
        </w:trPr>
        <w:tc>
          <w:tcPr>
            <w:tcW w:w="1656" w:type="dxa"/>
            <w:vMerge/>
            <w:vAlign w:val="center"/>
          </w:tcPr>
          <w:p w14:paraId="0D22461D" w14:textId="77777777" w:rsidR="006177B7" w:rsidRPr="003F17AE" w:rsidRDefault="006177B7" w:rsidP="003047BD">
            <w:pPr>
              <w:pStyle w:val="CommentText"/>
              <w:keepNext/>
              <w:keepLines/>
              <w:spacing w:beforeLines="25" w:before="60" w:afterLines="25" w:after="60"/>
              <w:jc w:val="center"/>
              <w:rPr>
                <w:b/>
                <w:bCs/>
                <w:lang w:eastAsia="ko-KR"/>
              </w:rPr>
            </w:pPr>
          </w:p>
        </w:tc>
        <w:tc>
          <w:tcPr>
            <w:tcW w:w="1656" w:type="dxa"/>
            <w:vAlign w:val="center"/>
          </w:tcPr>
          <w:p w14:paraId="76E8822D"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0</w:t>
            </w:r>
          </w:p>
        </w:tc>
        <w:tc>
          <w:tcPr>
            <w:tcW w:w="1656" w:type="dxa"/>
            <w:vAlign w:val="center"/>
          </w:tcPr>
          <w:p w14:paraId="50D6E8AA"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1</w:t>
            </w:r>
          </w:p>
        </w:tc>
        <w:tc>
          <w:tcPr>
            <w:tcW w:w="1656" w:type="dxa"/>
            <w:vAlign w:val="center"/>
          </w:tcPr>
          <w:p w14:paraId="5FA8A663"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2</w:t>
            </w:r>
          </w:p>
        </w:tc>
        <w:tc>
          <w:tcPr>
            <w:tcW w:w="1656" w:type="dxa"/>
            <w:vAlign w:val="center"/>
          </w:tcPr>
          <w:p w14:paraId="6403FBA1" w14:textId="77777777" w:rsidR="006177B7" w:rsidRPr="003F17AE" w:rsidRDefault="006177B7" w:rsidP="003047BD">
            <w:pPr>
              <w:pStyle w:val="CommentText"/>
              <w:keepNext/>
              <w:keepLines/>
              <w:spacing w:beforeLines="25" w:before="60" w:afterLines="25" w:after="60"/>
              <w:jc w:val="center"/>
              <w:rPr>
                <w:b/>
                <w:bCs/>
                <w:lang w:eastAsia="ko-KR"/>
              </w:rPr>
            </w:pPr>
            <w:r w:rsidRPr="003F17AE">
              <w:rPr>
                <w:b/>
                <w:bCs/>
                <w:lang w:eastAsia="ko-KR"/>
              </w:rPr>
              <w:t>3</w:t>
            </w:r>
          </w:p>
        </w:tc>
      </w:tr>
      <w:tr w:rsidR="006177B7" w:rsidRPr="003F17AE" w14:paraId="2DCFFA89" w14:textId="77777777" w:rsidTr="003047BD">
        <w:trPr>
          <w:jc w:val="center"/>
        </w:trPr>
        <w:tc>
          <w:tcPr>
            <w:tcW w:w="1656" w:type="dxa"/>
          </w:tcPr>
          <w:p w14:paraId="340FEACA"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0</w:t>
            </w:r>
          </w:p>
        </w:tc>
        <w:tc>
          <w:tcPr>
            <w:tcW w:w="1656" w:type="dxa"/>
          </w:tcPr>
          <w:p w14:paraId="61AF0ABE"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133C002E"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7FDFA06D"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411A6CE2"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32ACB860" w14:textId="77777777" w:rsidTr="003047BD">
        <w:trPr>
          <w:jc w:val="center"/>
        </w:trPr>
        <w:tc>
          <w:tcPr>
            <w:tcW w:w="1656" w:type="dxa"/>
          </w:tcPr>
          <w:p w14:paraId="1ECB2AD8"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1</w:t>
            </w:r>
          </w:p>
        </w:tc>
        <w:tc>
          <w:tcPr>
            <w:tcW w:w="1656" w:type="dxa"/>
          </w:tcPr>
          <w:p w14:paraId="73376879"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2FAFD927"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082A75ED"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5FFAC6E2"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6DAB92A5" w14:textId="77777777" w:rsidTr="003047BD">
        <w:trPr>
          <w:jc w:val="center"/>
        </w:trPr>
        <w:tc>
          <w:tcPr>
            <w:tcW w:w="1656" w:type="dxa"/>
          </w:tcPr>
          <w:p w14:paraId="272A0069" w14:textId="77777777" w:rsidR="006177B7" w:rsidRPr="003F17AE" w:rsidRDefault="006177B7" w:rsidP="0069469C">
            <w:pPr>
              <w:keepNext/>
              <w:keepLines/>
              <w:spacing w:beforeLines="25" w:before="60" w:afterLines="25" w:after="60"/>
              <w:jc w:val="center"/>
              <w:rPr>
                <w:rFonts w:ascii="Times" w:hAnsi="Times" w:cs="Times"/>
                <w:lang w:eastAsia="ko-KR"/>
              </w:rPr>
            </w:pPr>
            <w:r w:rsidRPr="003F17AE">
              <w:rPr>
                <w:rFonts w:ascii="Times" w:hAnsi="Times" w:cs="Times"/>
                <w:lang w:eastAsia="ko-KR"/>
              </w:rPr>
              <w:t>2</w:t>
            </w:r>
            <w:r w:rsidR="0069469C" w:rsidRPr="003F17AE">
              <w:rPr>
                <w:rFonts w:ascii="Times" w:hAnsi="Times" w:cs="Times"/>
                <w:lang w:eastAsia="ko-KR"/>
              </w:rPr>
              <w:t xml:space="preserve"> – </w:t>
            </w:r>
            <w:r w:rsidRPr="003F17AE">
              <w:rPr>
                <w:rFonts w:ascii="Times" w:hAnsi="Times" w:cs="Times"/>
                <w:lang w:eastAsia="ko-KR"/>
              </w:rPr>
              <w:t>5</w:t>
            </w:r>
          </w:p>
        </w:tc>
        <w:tc>
          <w:tcPr>
            <w:tcW w:w="1656" w:type="dxa"/>
          </w:tcPr>
          <w:p w14:paraId="115E8534"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7228D32F"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233AB43A"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1E20DC2E"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7B2FA61C" w14:textId="77777777" w:rsidTr="003047BD">
        <w:trPr>
          <w:jc w:val="center"/>
        </w:trPr>
        <w:tc>
          <w:tcPr>
            <w:tcW w:w="1656" w:type="dxa"/>
          </w:tcPr>
          <w:p w14:paraId="6A25BE26"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6</w:t>
            </w:r>
            <w:r w:rsidR="0069469C" w:rsidRPr="003F17AE">
              <w:rPr>
                <w:rFonts w:ascii="Times" w:hAnsi="Times" w:cs="Times"/>
                <w:lang w:eastAsia="ko-KR"/>
              </w:rPr>
              <w:t xml:space="preserve"> – </w:t>
            </w:r>
            <w:r w:rsidRPr="003F17AE">
              <w:rPr>
                <w:rFonts w:ascii="Times" w:hAnsi="Times" w:cs="Times"/>
                <w:lang w:eastAsia="ko-KR"/>
              </w:rPr>
              <w:t>14</w:t>
            </w:r>
          </w:p>
        </w:tc>
        <w:tc>
          <w:tcPr>
            <w:tcW w:w="1656" w:type="dxa"/>
          </w:tcPr>
          <w:p w14:paraId="44FC9B89" w14:textId="77777777" w:rsidR="006177B7" w:rsidRPr="003F17AE" w:rsidRDefault="00A43CB3" w:rsidP="003047BD">
            <w:pPr>
              <w:keepNext/>
              <w:keepLines/>
              <w:spacing w:beforeLines="25" w:before="60" w:afterLines="25" w:after="60"/>
              <w:jc w:val="center"/>
              <w:rPr>
                <w:lang w:eastAsia="ko-KR"/>
              </w:rPr>
            </w:pPr>
            <w:r w:rsidRPr="003F17AE">
              <w:rPr>
                <w:rFonts w:hint="eastAsia"/>
                <w:lang w:eastAsia="ko-KR"/>
              </w:rPr>
              <w:t>2</w:t>
            </w:r>
          </w:p>
        </w:tc>
        <w:tc>
          <w:tcPr>
            <w:tcW w:w="1656" w:type="dxa"/>
          </w:tcPr>
          <w:p w14:paraId="29E7A78B" w14:textId="77777777" w:rsidR="006177B7" w:rsidRPr="003F17AE" w:rsidRDefault="00A43CB3" w:rsidP="003047BD">
            <w:pPr>
              <w:keepNext/>
              <w:keepLines/>
              <w:spacing w:beforeLines="25" w:before="60" w:afterLines="25" w:after="60"/>
              <w:jc w:val="center"/>
              <w:rPr>
                <w:lang w:eastAsia="ko-KR"/>
              </w:rPr>
            </w:pPr>
            <w:r w:rsidRPr="003F17AE">
              <w:rPr>
                <w:rFonts w:hint="eastAsia"/>
                <w:lang w:eastAsia="ko-KR"/>
              </w:rPr>
              <w:t>2</w:t>
            </w:r>
          </w:p>
        </w:tc>
        <w:tc>
          <w:tcPr>
            <w:tcW w:w="1656" w:type="dxa"/>
          </w:tcPr>
          <w:p w14:paraId="371351FE"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7B3D5696"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5C3FF5CD" w14:textId="77777777" w:rsidTr="003047BD">
        <w:trPr>
          <w:jc w:val="center"/>
        </w:trPr>
        <w:tc>
          <w:tcPr>
            <w:tcW w:w="1656" w:type="dxa"/>
          </w:tcPr>
          <w:p w14:paraId="6E04767B"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15</w:t>
            </w:r>
            <w:r w:rsidR="0069469C" w:rsidRPr="003F17AE">
              <w:rPr>
                <w:rFonts w:ascii="Times" w:hAnsi="Times" w:cs="Times"/>
                <w:lang w:eastAsia="ko-KR"/>
              </w:rPr>
              <w:t xml:space="preserve"> – </w:t>
            </w:r>
            <w:r w:rsidRPr="003F17AE">
              <w:rPr>
                <w:rFonts w:ascii="Times" w:hAnsi="Times" w:cs="Times"/>
                <w:lang w:eastAsia="ko-KR"/>
              </w:rPr>
              <w:t>21</w:t>
            </w:r>
          </w:p>
        </w:tc>
        <w:tc>
          <w:tcPr>
            <w:tcW w:w="1656" w:type="dxa"/>
          </w:tcPr>
          <w:p w14:paraId="3C4245B1"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55787EA0"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0A9EAC7A"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044B6A76"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5F32B8D4" w14:textId="77777777" w:rsidTr="003047BD">
        <w:trPr>
          <w:jc w:val="center"/>
        </w:trPr>
        <w:tc>
          <w:tcPr>
            <w:tcW w:w="1656" w:type="dxa"/>
          </w:tcPr>
          <w:p w14:paraId="1CC59783"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22</w:t>
            </w:r>
            <w:r w:rsidR="0069469C" w:rsidRPr="003F17AE">
              <w:rPr>
                <w:rFonts w:ascii="Times" w:hAnsi="Times" w:cs="Times"/>
                <w:lang w:eastAsia="ko-KR"/>
              </w:rPr>
              <w:t xml:space="preserve"> – </w:t>
            </w:r>
            <w:r w:rsidRPr="003F17AE">
              <w:rPr>
                <w:rFonts w:ascii="Times" w:hAnsi="Times" w:cs="Times"/>
                <w:lang w:eastAsia="ko-KR"/>
              </w:rPr>
              <w:t>30</w:t>
            </w:r>
          </w:p>
        </w:tc>
        <w:tc>
          <w:tcPr>
            <w:tcW w:w="1656" w:type="dxa"/>
          </w:tcPr>
          <w:p w14:paraId="63522E7E" w14:textId="77777777" w:rsidR="006177B7" w:rsidRPr="003F17AE" w:rsidRDefault="00A43CB3" w:rsidP="003047BD">
            <w:pPr>
              <w:keepNext/>
              <w:keepLines/>
              <w:spacing w:beforeLines="25" w:before="60" w:afterLines="25" w:after="60"/>
              <w:jc w:val="center"/>
              <w:rPr>
                <w:lang w:eastAsia="ko-KR"/>
              </w:rPr>
            </w:pPr>
            <w:r w:rsidRPr="003F17AE">
              <w:rPr>
                <w:rFonts w:hint="eastAsia"/>
                <w:lang w:eastAsia="ko-KR"/>
              </w:rPr>
              <w:t>1</w:t>
            </w:r>
          </w:p>
        </w:tc>
        <w:tc>
          <w:tcPr>
            <w:tcW w:w="1656" w:type="dxa"/>
          </w:tcPr>
          <w:p w14:paraId="62CE7090" w14:textId="77777777" w:rsidR="006177B7" w:rsidRPr="003F17AE" w:rsidRDefault="00A43CB3" w:rsidP="003047BD">
            <w:pPr>
              <w:keepNext/>
              <w:keepLines/>
              <w:spacing w:beforeLines="25" w:before="60" w:afterLines="25" w:after="60"/>
              <w:jc w:val="center"/>
              <w:rPr>
                <w:lang w:eastAsia="ko-KR"/>
              </w:rPr>
            </w:pPr>
            <w:r w:rsidRPr="003F17AE">
              <w:rPr>
                <w:rFonts w:hint="eastAsia"/>
                <w:lang w:eastAsia="ko-KR"/>
              </w:rPr>
              <w:t>1</w:t>
            </w:r>
          </w:p>
        </w:tc>
        <w:tc>
          <w:tcPr>
            <w:tcW w:w="1656" w:type="dxa"/>
          </w:tcPr>
          <w:p w14:paraId="24C12785"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2115DFAD"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r w:rsidR="006177B7" w:rsidRPr="003F17AE" w14:paraId="16E0976D" w14:textId="77777777" w:rsidTr="003047BD">
        <w:trPr>
          <w:jc w:val="center"/>
        </w:trPr>
        <w:tc>
          <w:tcPr>
            <w:tcW w:w="1656" w:type="dxa"/>
          </w:tcPr>
          <w:p w14:paraId="37E973B5" w14:textId="77777777" w:rsidR="006177B7" w:rsidRPr="003F17AE" w:rsidRDefault="006177B7" w:rsidP="003047BD">
            <w:pPr>
              <w:keepNext/>
              <w:keepLines/>
              <w:spacing w:beforeLines="25" w:before="60" w:afterLines="25" w:after="60"/>
              <w:jc w:val="center"/>
              <w:rPr>
                <w:rFonts w:ascii="Times" w:hAnsi="Times" w:cs="Times"/>
                <w:lang w:eastAsia="ko-KR"/>
              </w:rPr>
            </w:pPr>
            <w:r w:rsidRPr="003F17AE">
              <w:rPr>
                <w:rFonts w:ascii="Times" w:hAnsi="Times" w:cs="Times"/>
                <w:lang w:eastAsia="ko-KR"/>
              </w:rPr>
              <w:t>31</w:t>
            </w:r>
            <w:r w:rsidR="0069469C" w:rsidRPr="003F17AE">
              <w:rPr>
                <w:rFonts w:ascii="Times" w:hAnsi="Times" w:cs="Times"/>
                <w:lang w:eastAsia="ko-KR"/>
              </w:rPr>
              <w:t xml:space="preserve"> – </w:t>
            </w:r>
            <w:r w:rsidRPr="003F17AE">
              <w:rPr>
                <w:rFonts w:ascii="Times" w:hAnsi="Times" w:cs="Times"/>
                <w:lang w:eastAsia="ko-KR"/>
              </w:rPr>
              <w:t>35</w:t>
            </w:r>
          </w:p>
        </w:tc>
        <w:tc>
          <w:tcPr>
            <w:tcW w:w="1656" w:type="dxa"/>
          </w:tcPr>
          <w:p w14:paraId="1208C6AA"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75BA2E6A"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02937D5E"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c>
          <w:tcPr>
            <w:tcW w:w="1656" w:type="dxa"/>
          </w:tcPr>
          <w:p w14:paraId="6F3D1F24" w14:textId="77777777" w:rsidR="006177B7" w:rsidRPr="003F17AE" w:rsidRDefault="006177B7" w:rsidP="003047BD">
            <w:pPr>
              <w:keepNext/>
              <w:keepLines/>
              <w:spacing w:beforeLines="25" w:before="60" w:afterLines="25" w:after="60"/>
              <w:jc w:val="center"/>
              <w:rPr>
                <w:lang w:eastAsia="ko-KR"/>
              </w:rPr>
            </w:pPr>
            <w:r w:rsidRPr="003F17AE">
              <w:rPr>
                <w:lang w:eastAsia="ko-KR"/>
              </w:rPr>
              <w:t>0</w:t>
            </w:r>
          </w:p>
        </w:tc>
      </w:tr>
    </w:tbl>
    <w:p w14:paraId="411DF801" w14:textId="77777777" w:rsidR="006177B7" w:rsidRPr="003F17AE" w:rsidRDefault="006177B7" w:rsidP="00162772">
      <w:pPr>
        <w:rPr>
          <w:lang w:eastAsia="ko-KR"/>
        </w:rPr>
      </w:pPr>
    </w:p>
    <w:p w14:paraId="35C01C2D" w14:textId="77777777" w:rsidR="008C2F43" w:rsidRPr="003F17AE" w:rsidRDefault="00E75326" w:rsidP="00E75326">
      <w:pPr>
        <w:tabs>
          <w:tab w:val="left" w:pos="284"/>
        </w:tabs>
        <w:rPr>
          <w:lang w:eastAsia="ko-KR"/>
        </w:rPr>
      </w:pPr>
      <w:r w:rsidRPr="003F17AE">
        <w:rPr>
          <w:b/>
          <w:lang w:eastAsia="ko-KR"/>
        </w:rPr>
        <w:t>cu_qp_delta</w:t>
      </w:r>
      <w:r w:rsidRPr="003F17AE">
        <w:rPr>
          <w:lang w:eastAsia="ko-KR"/>
        </w:rPr>
        <w:t xml:space="preserve"> </w:t>
      </w:r>
      <w:r w:rsidR="000904B8" w:rsidRPr="003F17AE">
        <w:rPr>
          <w:rFonts w:hint="eastAsia"/>
          <w:lang w:eastAsia="ko-KR"/>
        </w:rPr>
        <w:t xml:space="preserve">specifies the difference between a luma quantization parameter to be used and its prediction </w:t>
      </w:r>
      <w:r w:rsidR="008C2F43" w:rsidRPr="003F17AE">
        <w:rPr>
          <w:lang w:eastAsia="ko-KR"/>
        </w:rPr>
        <w:t xml:space="preserve">for a </w:t>
      </w:r>
      <w:r w:rsidR="00D9377B" w:rsidRPr="003F17AE">
        <w:rPr>
          <w:rFonts w:hint="eastAsia"/>
          <w:lang w:eastAsia="ko-KR"/>
        </w:rPr>
        <w:t xml:space="preserve">coding unit </w:t>
      </w:r>
      <w:r w:rsidR="006A4581" w:rsidRPr="003F17AE">
        <w:rPr>
          <w:lang w:eastAsia="ko-KR"/>
        </w:rPr>
        <w:t xml:space="preserve">quantization </w:t>
      </w:r>
      <w:r w:rsidR="008C2F43" w:rsidRPr="003F17AE">
        <w:rPr>
          <w:lang w:eastAsia="ko-KR"/>
        </w:rPr>
        <w:t xml:space="preserve">group where the </w:t>
      </w:r>
      <w:r w:rsidR="00D9377B" w:rsidRPr="003F17AE">
        <w:rPr>
          <w:rFonts w:hint="eastAsia"/>
          <w:lang w:eastAsia="ko-KR"/>
        </w:rPr>
        <w:t xml:space="preserve">coding unit </w:t>
      </w:r>
      <w:r w:rsidR="006A4581" w:rsidRPr="003F17AE">
        <w:rPr>
          <w:lang w:eastAsia="ko-KR"/>
        </w:rPr>
        <w:t xml:space="preserve">quantization </w:t>
      </w:r>
      <w:r w:rsidR="008C2F43" w:rsidRPr="003F17AE">
        <w:rPr>
          <w:lang w:eastAsia="ko-KR"/>
        </w:rPr>
        <w:t>group is specified as follows:</w:t>
      </w:r>
    </w:p>
    <w:p w14:paraId="2605ADB6" w14:textId="77777777" w:rsidR="008C2F43" w:rsidRPr="003F17AE" w:rsidRDefault="008C2F43" w:rsidP="00D8248D">
      <w:pPr>
        <w:numPr>
          <w:ilvl w:val="0"/>
          <w:numId w:val="25"/>
        </w:numPr>
        <w:tabs>
          <w:tab w:val="clear" w:pos="794"/>
          <w:tab w:val="left" w:pos="400"/>
        </w:tabs>
      </w:pPr>
      <w:r w:rsidRPr="003F17AE">
        <w:rPr>
          <w:lang w:eastAsia="ko-KR"/>
        </w:rPr>
        <w:t xml:space="preserve">If a coding unit with the split_coding_unit_flag[ x0 ][ y0 ] equal to 0 and the </w:t>
      </w:r>
      <w:r w:rsidR="00070908" w:rsidRPr="003F17AE">
        <w:rPr>
          <w:lang w:eastAsia="ko-KR"/>
        </w:rPr>
        <w:t>log2CbSize</w:t>
      </w:r>
      <w:r w:rsidRPr="003F17AE">
        <w:rPr>
          <w:lang w:eastAsia="ko-KR"/>
        </w:rPr>
        <w:t xml:space="preserve"> is greater than or equal to log2MinCUDQPSize, the </w:t>
      </w:r>
      <w:r w:rsidR="00D9377B" w:rsidRPr="003F17AE">
        <w:rPr>
          <w:rFonts w:hint="eastAsia"/>
          <w:lang w:eastAsia="ko-KR"/>
        </w:rPr>
        <w:t xml:space="preserve">coding unit </w:t>
      </w:r>
      <w:r w:rsidR="006A4581" w:rsidRPr="003F17AE">
        <w:rPr>
          <w:lang w:eastAsia="ko-KR"/>
        </w:rPr>
        <w:t xml:space="preserve">quantization </w:t>
      </w:r>
      <w:r w:rsidRPr="003F17AE">
        <w:rPr>
          <w:lang w:eastAsia="ko-KR"/>
        </w:rPr>
        <w:t>group includes this coding unit only.</w:t>
      </w:r>
    </w:p>
    <w:p w14:paraId="42E5DDE8" w14:textId="77777777" w:rsidR="008C2F43" w:rsidRPr="003F17AE" w:rsidRDefault="008C2F43" w:rsidP="00D8248D">
      <w:pPr>
        <w:numPr>
          <w:ilvl w:val="0"/>
          <w:numId w:val="25"/>
        </w:numPr>
        <w:tabs>
          <w:tab w:val="clear" w:pos="794"/>
          <w:tab w:val="left" w:pos="400"/>
        </w:tabs>
      </w:pPr>
      <w:r w:rsidRPr="003F17AE">
        <w:rPr>
          <w:lang w:eastAsia="ko-KR"/>
        </w:rPr>
        <w:t xml:space="preserve">Otherwise, if a coding unit with the split_coding_unit_flag[ x0 ][ y0 ] equal to 1 and the </w:t>
      </w:r>
      <w:r w:rsidR="00070908" w:rsidRPr="003F17AE">
        <w:rPr>
          <w:lang w:eastAsia="ko-KR"/>
        </w:rPr>
        <w:t>log2CbSize</w:t>
      </w:r>
      <w:r w:rsidRPr="003F17AE">
        <w:rPr>
          <w:lang w:eastAsia="ko-KR"/>
        </w:rPr>
        <w:t xml:space="preserve"> is equal to log2MinCUDQPSize, the </w:t>
      </w:r>
      <w:r w:rsidR="00D9377B" w:rsidRPr="003F17AE">
        <w:rPr>
          <w:rFonts w:hint="eastAsia"/>
          <w:lang w:eastAsia="ko-KR"/>
        </w:rPr>
        <w:t xml:space="preserve">coding unit </w:t>
      </w:r>
      <w:r w:rsidR="006A4581" w:rsidRPr="003F17AE">
        <w:rPr>
          <w:lang w:eastAsia="ko-KR"/>
        </w:rPr>
        <w:t xml:space="preserve">quantization </w:t>
      </w:r>
      <w:r w:rsidRPr="003F17AE">
        <w:rPr>
          <w:lang w:eastAsia="ko-KR"/>
        </w:rPr>
        <w:t>group includes all coding units split from this coding unit.</w:t>
      </w:r>
    </w:p>
    <w:p w14:paraId="077EEF5E" w14:textId="77777777" w:rsidR="00E75326" w:rsidRPr="003F17AE" w:rsidRDefault="00E75326" w:rsidP="00E75326">
      <w:pPr>
        <w:tabs>
          <w:tab w:val="left" w:pos="284"/>
        </w:tabs>
        <w:rPr>
          <w:lang w:eastAsia="ko-KR"/>
        </w:rPr>
      </w:pPr>
      <w:r w:rsidRPr="003F17AE">
        <w:rPr>
          <w:lang w:eastAsia="ko-KR"/>
        </w:rPr>
        <w:t>The decoded value of cu_qp_delta shall be in the range of –( 26+ QpBdOffset</w:t>
      </w:r>
      <w:r w:rsidRPr="003F17AE">
        <w:rPr>
          <w:vertAlign w:val="subscript"/>
          <w:lang w:eastAsia="ko-KR"/>
        </w:rPr>
        <w:t>Y</w:t>
      </w:r>
      <w:r w:rsidRPr="003F17AE">
        <w:rPr>
          <w:lang w:eastAsia="ko-KR"/>
        </w:rPr>
        <w:t> / 2 ) to +( 25+ QpBdOffset</w:t>
      </w:r>
      <w:r w:rsidRPr="003F17AE">
        <w:rPr>
          <w:vertAlign w:val="subscript"/>
          <w:lang w:eastAsia="ko-KR"/>
        </w:rPr>
        <w:t>Y</w:t>
      </w:r>
      <w:r w:rsidRPr="003F17AE">
        <w:rPr>
          <w:lang w:eastAsia="ko-KR"/>
        </w:rPr>
        <w:t xml:space="preserve"> / 2 ), inclusive. cu_qp_delta </w:t>
      </w:r>
      <w:r w:rsidR="006B6E8C" w:rsidRPr="003F17AE">
        <w:rPr>
          <w:lang w:eastAsia="ko-KR"/>
        </w:rPr>
        <w:t>is inferred</w:t>
      </w:r>
      <w:r w:rsidRPr="003F17AE">
        <w:rPr>
          <w:lang w:eastAsia="ko-KR"/>
        </w:rPr>
        <w:t xml:space="preserve"> to be equal to 0 when it is not present for any </w:t>
      </w:r>
      <w:r w:rsidR="00D9377B" w:rsidRPr="003F17AE">
        <w:rPr>
          <w:rFonts w:hint="eastAsia"/>
          <w:lang w:eastAsia="ko-KR"/>
        </w:rPr>
        <w:t xml:space="preserve">coding unit </w:t>
      </w:r>
      <w:r w:rsidR="006A4581" w:rsidRPr="003F17AE">
        <w:rPr>
          <w:lang w:eastAsia="ko-KR"/>
        </w:rPr>
        <w:t>quantization group</w:t>
      </w:r>
      <w:r w:rsidRPr="003F17AE">
        <w:rPr>
          <w:lang w:eastAsia="ko-KR"/>
        </w:rPr>
        <w:t>.</w:t>
      </w:r>
    </w:p>
    <w:p w14:paraId="2BB193B6" w14:textId="77777777" w:rsidR="000904B8" w:rsidRPr="003F17AE" w:rsidRDefault="007B7E86" w:rsidP="00E75326">
      <w:pPr>
        <w:tabs>
          <w:tab w:val="left" w:pos="284"/>
        </w:tabs>
        <w:rPr>
          <w:lang w:eastAsia="ko-KR"/>
        </w:rPr>
      </w:pPr>
      <w:r w:rsidRPr="003F17AE">
        <w:rPr>
          <w:rFonts w:hint="eastAsia"/>
          <w:lang w:eastAsia="ko-KR"/>
        </w:rPr>
        <w:t>The luma quantization parameter QP</w:t>
      </w:r>
      <w:r w:rsidR="00F20431" w:rsidRPr="003F17AE">
        <w:rPr>
          <w:lang w:eastAsia="ko-KR"/>
        </w:rPr>
        <w:t>’</w:t>
      </w:r>
      <w:r w:rsidRPr="003F17AE">
        <w:rPr>
          <w:rFonts w:hint="eastAsia"/>
          <w:vertAlign w:val="subscript"/>
          <w:lang w:eastAsia="ko-KR"/>
        </w:rPr>
        <w:t>Y</w:t>
      </w:r>
      <w:r w:rsidRPr="003F17AE">
        <w:rPr>
          <w:rFonts w:hint="eastAsia"/>
          <w:lang w:eastAsia="ko-KR"/>
        </w:rPr>
        <w:t xml:space="preserve"> </w:t>
      </w:r>
      <w:r w:rsidR="00F20431" w:rsidRPr="003F17AE">
        <w:rPr>
          <w:rFonts w:hint="eastAsia"/>
          <w:lang w:eastAsia="ko-KR"/>
        </w:rPr>
        <w:t>and the chroma quantization parameters QP</w:t>
      </w:r>
      <w:r w:rsidR="00F20431" w:rsidRPr="003F17AE">
        <w:rPr>
          <w:lang w:eastAsia="ko-KR"/>
        </w:rPr>
        <w:t>’</w:t>
      </w:r>
      <w:r w:rsidR="00F20431" w:rsidRPr="003F17AE">
        <w:rPr>
          <w:rFonts w:hint="eastAsia"/>
          <w:vertAlign w:val="subscript"/>
          <w:lang w:eastAsia="ko-KR"/>
        </w:rPr>
        <w:t>Cb</w:t>
      </w:r>
      <w:r w:rsidR="00F20431" w:rsidRPr="003F17AE">
        <w:rPr>
          <w:rFonts w:hint="eastAsia"/>
          <w:lang w:eastAsia="ko-KR"/>
        </w:rPr>
        <w:t xml:space="preserve"> and QP</w:t>
      </w:r>
      <w:r w:rsidR="00F20431" w:rsidRPr="003F17AE">
        <w:rPr>
          <w:lang w:eastAsia="ko-KR"/>
        </w:rPr>
        <w:t>’</w:t>
      </w:r>
      <w:r w:rsidR="00F20431" w:rsidRPr="003F17AE">
        <w:rPr>
          <w:rFonts w:hint="eastAsia"/>
          <w:vertAlign w:val="subscript"/>
          <w:lang w:eastAsia="ko-KR"/>
        </w:rPr>
        <w:t>Cr</w:t>
      </w:r>
      <w:r w:rsidR="00F20431" w:rsidRPr="003F17AE">
        <w:rPr>
          <w:rFonts w:hint="eastAsia"/>
          <w:lang w:eastAsia="ko-KR"/>
        </w:rPr>
        <w:t xml:space="preserve"> are</w:t>
      </w:r>
      <w:r w:rsidRPr="003F17AE">
        <w:rPr>
          <w:rFonts w:hint="eastAsia"/>
          <w:lang w:eastAsia="ko-KR"/>
        </w:rPr>
        <w:t xml:space="preserve"> derived by invoking the process specified in subclause</w:t>
      </w:r>
      <w:r w:rsidR="00F20431" w:rsidRPr="003F17AE">
        <w:rPr>
          <w:rFonts w:hint="eastAsia"/>
          <w:lang w:eastAsia="ko-KR"/>
        </w:rPr>
        <w:t xml:space="preserve"> </w:t>
      </w:r>
      <w:r w:rsidR="00F20431" w:rsidRPr="003F17AE">
        <w:rPr>
          <w:highlight w:val="yellow"/>
          <w:lang w:eastAsia="ko-KR"/>
        </w:rPr>
        <w:fldChar w:fldCharType="begin" w:fldLock="1"/>
      </w:r>
      <w:r w:rsidR="00F20431" w:rsidRPr="003F17AE">
        <w:rPr>
          <w:lang w:eastAsia="ko-KR"/>
        </w:rPr>
        <w:instrText xml:space="preserve"> </w:instrText>
      </w:r>
      <w:r w:rsidR="00F20431" w:rsidRPr="003F17AE">
        <w:rPr>
          <w:rFonts w:hint="eastAsia"/>
          <w:lang w:eastAsia="ko-KR"/>
        </w:rPr>
        <w:instrText>REF _Ref316242915 \r \h</w:instrText>
      </w:r>
      <w:r w:rsidR="00F20431" w:rsidRPr="003F17AE">
        <w:rPr>
          <w:lang w:eastAsia="ko-KR"/>
        </w:rPr>
        <w:instrText xml:space="preserve"> </w:instrText>
      </w:r>
      <w:r w:rsidR="007748E8">
        <w:rPr>
          <w:lang w:eastAsia="ko-KR"/>
        </w:rPr>
        <w:instrText xml:space="preserve"> \* MERGEFORMAT </w:instrText>
      </w:r>
      <w:r w:rsidR="00F20431" w:rsidRPr="003F17AE">
        <w:rPr>
          <w:highlight w:val="yellow"/>
          <w:lang w:eastAsia="ko-KR"/>
        </w:rPr>
      </w:r>
      <w:r w:rsidR="00F20431" w:rsidRPr="003F17AE">
        <w:rPr>
          <w:highlight w:val="yellow"/>
          <w:lang w:eastAsia="ko-KR"/>
        </w:rPr>
        <w:fldChar w:fldCharType="separate"/>
      </w:r>
      <w:r w:rsidR="00805C94" w:rsidRPr="003F17AE">
        <w:rPr>
          <w:lang w:eastAsia="ko-KR"/>
        </w:rPr>
        <w:t>8.6.1</w:t>
      </w:r>
      <w:r w:rsidR="00F20431" w:rsidRPr="003F17AE">
        <w:rPr>
          <w:highlight w:val="yellow"/>
          <w:lang w:eastAsia="ko-KR"/>
        </w:rPr>
        <w:fldChar w:fldCharType="end"/>
      </w:r>
      <w:r w:rsidR="00F70B82" w:rsidRPr="00066987">
        <w:rPr>
          <w:rFonts w:hint="eastAsia"/>
          <w:lang w:eastAsia="ko-KR"/>
        </w:rPr>
        <w:t xml:space="preserve"> with (</w:t>
      </w:r>
      <w:r w:rsidR="00F70B82" w:rsidRPr="003F17AE">
        <w:rPr>
          <w:lang w:val="en-US" w:eastAsia="ko-KR"/>
        </w:rPr>
        <w:t> </w:t>
      </w:r>
      <w:r w:rsidR="00F70B82" w:rsidRPr="003F17AE">
        <w:rPr>
          <w:rFonts w:hint="eastAsia"/>
          <w:lang w:eastAsia="ko-KR"/>
        </w:rPr>
        <w:t>x0</w:t>
      </w:r>
      <w:r w:rsidR="00F70B82" w:rsidRPr="003F17AE">
        <w:rPr>
          <w:lang w:val="en-US" w:eastAsia="ko-KR"/>
        </w:rPr>
        <w:t> </w:t>
      </w:r>
      <w:r w:rsidR="00F70B82" w:rsidRPr="003F17AE">
        <w:rPr>
          <w:rFonts w:hint="eastAsia"/>
          <w:lang w:eastAsia="ko-KR"/>
        </w:rPr>
        <w:t>,y0</w:t>
      </w:r>
      <w:r w:rsidR="00F70B82" w:rsidRPr="003F17AE">
        <w:rPr>
          <w:lang w:val="en-US" w:eastAsia="ko-KR"/>
        </w:rPr>
        <w:t> </w:t>
      </w:r>
      <w:r w:rsidR="00F70B82" w:rsidRPr="003F17AE">
        <w:rPr>
          <w:rFonts w:hint="eastAsia"/>
          <w:lang w:eastAsia="ko-KR"/>
        </w:rPr>
        <w:t>) as inputs.</w:t>
      </w:r>
    </w:p>
    <w:p w14:paraId="567C6730" w14:textId="77777777" w:rsidR="0047468E" w:rsidRPr="003F17AE" w:rsidRDefault="0047468E" w:rsidP="00FB3A58">
      <w:pPr>
        <w:pStyle w:val="Heading3"/>
        <w:rPr>
          <w:lang w:val="en-GB"/>
        </w:rPr>
      </w:pPr>
      <w:bookmarkStart w:id="560" w:name="_Toc311217208"/>
      <w:bookmarkStart w:id="561" w:name="_Toc317198778"/>
      <w:bookmarkStart w:id="562" w:name="_Ref276143000"/>
      <w:r w:rsidRPr="003F17AE">
        <w:rPr>
          <w:lang w:val="en-GB"/>
        </w:rPr>
        <w:t>Residual coding semantics</w:t>
      </w:r>
      <w:bookmarkEnd w:id="560"/>
      <w:bookmarkEnd w:id="561"/>
    </w:p>
    <w:p w14:paraId="7D8F6D82" w14:textId="77777777" w:rsidR="0093756C" w:rsidRPr="003F17AE" w:rsidRDefault="0093756C" w:rsidP="00E63441">
      <w:pPr>
        <w:rPr>
          <w:bCs/>
        </w:rPr>
      </w:pPr>
      <w:r w:rsidRPr="003F17AE">
        <w:rPr>
          <w:bCs/>
        </w:rPr>
        <w:t xml:space="preserve">The array </w:t>
      </w:r>
      <w:r w:rsidR="000C321F" w:rsidRPr="003F17AE">
        <w:rPr>
          <w:bCs/>
        </w:rPr>
        <w:t>ScanOrder</w:t>
      </w:r>
      <w:r w:rsidRPr="003F17AE">
        <w:rPr>
          <w:bCs/>
        </w:rPr>
        <w:t>[</w:t>
      </w:r>
      <w:r w:rsidR="00CC339D" w:rsidRPr="003F17AE">
        <w:t> </w:t>
      </w:r>
      <w:r w:rsidR="002758DA" w:rsidRPr="003F17AE">
        <w:rPr>
          <w:bCs/>
        </w:rPr>
        <w:t>l</w:t>
      </w:r>
      <w:r w:rsidRPr="003F17AE">
        <w:rPr>
          <w:bCs/>
        </w:rPr>
        <w:t>og2Block</w:t>
      </w:r>
      <w:r w:rsidR="00883868" w:rsidRPr="003F17AE">
        <w:rPr>
          <w:bCs/>
        </w:rPr>
        <w:t>Width</w:t>
      </w:r>
      <w:r w:rsidR="00CC339D" w:rsidRPr="003F17AE">
        <w:t> </w:t>
      </w:r>
      <w:r w:rsidRPr="003F17AE">
        <w:rPr>
          <w:bCs/>
        </w:rPr>
        <w:t>]</w:t>
      </w:r>
      <w:r w:rsidR="00883868" w:rsidRPr="003F17AE">
        <w:rPr>
          <w:bCs/>
        </w:rPr>
        <w:t>[ log2BlockHeight ]</w:t>
      </w:r>
      <w:r w:rsidR="000C321F" w:rsidRPr="003F17AE">
        <w:rPr>
          <w:bCs/>
        </w:rPr>
        <w:t>[ </w:t>
      </w:r>
      <w:r w:rsidR="008604CB" w:rsidRPr="003F17AE">
        <w:rPr>
          <w:bCs/>
        </w:rPr>
        <w:t>scanIdx </w:t>
      </w:r>
      <w:r w:rsidR="000C321F" w:rsidRPr="003F17AE">
        <w:rPr>
          <w:bCs/>
        </w:rPr>
        <w:t>]</w:t>
      </w:r>
      <w:r w:rsidRPr="003F17AE">
        <w:rPr>
          <w:bCs/>
        </w:rPr>
        <w:t>[</w:t>
      </w:r>
      <w:r w:rsidR="00CC339D" w:rsidRPr="003F17AE">
        <w:t> </w:t>
      </w:r>
      <w:r w:rsidR="00C94255" w:rsidRPr="003F17AE">
        <w:rPr>
          <w:bCs/>
        </w:rPr>
        <w:t>sPos</w:t>
      </w:r>
      <w:r w:rsidR="00C94255" w:rsidRPr="003F17AE">
        <w:t> </w:t>
      </w:r>
      <w:r w:rsidRPr="003F17AE">
        <w:rPr>
          <w:bCs/>
        </w:rPr>
        <w:t>][</w:t>
      </w:r>
      <w:r w:rsidR="00CC339D" w:rsidRPr="003F17AE">
        <w:t> </w:t>
      </w:r>
      <w:r w:rsidR="00C94255" w:rsidRPr="003F17AE">
        <w:rPr>
          <w:bCs/>
        </w:rPr>
        <w:t>sComp</w:t>
      </w:r>
      <w:r w:rsidR="00C94255" w:rsidRPr="003F17AE">
        <w:t> </w:t>
      </w:r>
      <w:r w:rsidRPr="003F17AE">
        <w:rPr>
          <w:bCs/>
        </w:rPr>
        <w:t xml:space="preserve">] </w:t>
      </w:r>
      <w:r w:rsidR="007E0824" w:rsidRPr="003F17AE">
        <w:rPr>
          <w:bCs/>
        </w:rPr>
        <w:t xml:space="preserve">specifies the mapping of the scan position </w:t>
      </w:r>
      <w:r w:rsidR="00C94255" w:rsidRPr="003F17AE">
        <w:t>sPos</w:t>
      </w:r>
      <w:r w:rsidR="00E63441" w:rsidRPr="003F17AE">
        <w:t>,</w:t>
      </w:r>
      <w:r w:rsidR="007E0824" w:rsidRPr="003F17AE">
        <w:t xml:space="preserve"> ranging from 0 to </w:t>
      </w:r>
      <w:r w:rsidR="00E63441" w:rsidRPr="003F17AE">
        <w:t>( </w:t>
      </w:r>
      <w:r w:rsidR="002758DA" w:rsidRPr="003F17AE">
        <w:t>( 1 &lt;&lt; </w:t>
      </w:r>
      <w:r w:rsidR="002758DA" w:rsidRPr="003F17AE">
        <w:rPr>
          <w:bCs/>
        </w:rPr>
        <w:t>log2Block</w:t>
      </w:r>
      <w:r w:rsidR="006F7FFE" w:rsidRPr="003F17AE">
        <w:rPr>
          <w:bCs/>
        </w:rPr>
        <w:t>Width</w:t>
      </w:r>
      <w:r w:rsidR="002758DA" w:rsidRPr="003F17AE">
        <w:rPr>
          <w:bCs/>
        </w:rPr>
        <w:t> ) </w:t>
      </w:r>
      <w:r w:rsidR="007E0824" w:rsidRPr="003F17AE">
        <w:t>*</w:t>
      </w:r>
      <w:r w:rsidR="002758DA" w:rsidRPr="003F17AE">
        <w:t> ( 1 &lt;&lt; </w:t>
      </w:r>
      <w:r w:rsidR="002758DA" w:rsidRPr="003F17AE">
        <w:rPr>
          <w:bCs/>
        </w:rPr>
        <w:t>log2Block</w:t>
      </w:r>
      <w:r w:rsidR="006F7FFE" w:rsidRPr="003F17AE">
        <w:rPr>
          <w:bCs/>
        </w:rPr>
        <w:t>Height</w:t>
      </w:r>
      <w:r w:rsidR="002758DA" w:rsidRPr="003F17AE">
        <w:rPr>
          <w:bCs/>
        </w:rPr>
        <w:t> )</w:t>
      </w:r>
      <w:r w:rsidR="00E63441" w:rsidRPr="003F17AE">
        <w:rPr>
          <w:bCs/>
        </w:rPr>
        <w:t> ) </w:t>
      </w:r>
      <w:r w:rsidR="002463F4" w:rsidRPr="003F17AE">
        <w:rPr>
          <w:bCs/>
        </w:rPr>
        <w:t>− 1</w:t>
      </w:r>
      <w:r w:rsidR="00E63441" w:rsidRPr="003F17AE">
        <w:rPr>
          <w:bCs/>
        </w:rPr>
        <w:t>,</w:t>
      </w:r>
      <w:r w:rsidR="002758DA" w:rsidRPr="003F17AE">
        <w:rPr>
          <w:bCs/>
        </w:rPr>
        <w:t xml:space="preserve"> </w:t>
      </w:r>
      <w:r w:rsidR="007E0824" w:rsidRPr="003F17AE">
        <w:rPr>
          <w:bCs/>
        </w:rPr>
        <w:t xml:space="preserve">to horizontal and vertical components of the </w:t>
      </w:r>
      <w:r w:rsidR="000C321F" w:rsidRPr="003F17AE">
        <w:rPr>
          <w:bCs/>
        </w:rPr>
        <w:t>scan-order</w:t>
      </w:r>
      <w:r w:rsidR="007E0824" w:rsidRPr="003F17AE">
        <w:rPr>
          <w:bCs/>
        </w:rPr>
        <w:t xml:space="preserve"> matrix.</w:t>
      </w:r>
      <w:r w:rsidR="007E0824" w:rsidRPr="003F17AE">
        <w:t xml:space="preserve"> </w:t>
      </w:r>
      <w:r w:rsidR="000C321F" w:rsidRPr="003F17AE">
        <w:t xml:space="preserve">The array index </w:t>
      </w:r>
      <w:r w:rsidR="008604CB" w:rsidRPr="003F17AE">
        <w:t xml:space="preserve">scanIdx </w:t>
      </w:r>
      <w:r w:rsidR="000C321F" w:rsidRPr="003F17AE">
        <w:t>equal to 0 specifies a</w:t>
      </w:r>
      <w:r w:rsidR="007D1DDB" w:rsidRPr="003F17AE">
        <w:t>n up-right diagonal scan</w:t>
      </w:r>
      <w:r w:rsidR="000C321F" w:rsidRPr="003F17AE">
        <w:t>, scanIdx equal to 1 specifies a horizontal scan</w:t>
      </w:r>
      <w:r w:rsidR="00327EB3" w:rsidRPr="003F17AE">
        <w:t>,</w:t>
      </w:r>
      <w:r w:rsidR="000C321F" w:rsidRPr="003F17AE">
        <w:t xml:space="preserve"> </w:t>
      </w:r>
      <w:r w:rsidR="007D1DDB" w:rsidRPr="003F17AE">
        <w:t xml:space="preserve">and </w:t>
      </w:r>
      <w:r w:rsidR="000C321F" w:rsidRPr="003F17AE">
        <w:t>scanIdx equal to 2 specif</w:t>
      </w:r>
      <w:r w:rsidR="00327EB3" w:rsidRPr="003F17AE">
        <w:t>i</w:t>
      </w:r>
      <w:r w:rsidR="000C321F" w:rsidRPr="003F17AE">
        <w:t xml:space="preserve">es a vertical scan. </w:t>
      </w:r>
      <w:r w:rsidR="007E0824" w:rsidRPr="003F17AE">
        <w:t xml:space="preserve">The array index </w:t>
      </w:r>
      <w:r w:rsidR="00C94255" w:rsidRPr="003F17AE">
        <w:t xml:space="preserve">sComp </w:t>
      </w:r>
      <w:r w:rsidR="007E0824" w:rsidRPr="003F17AE">
        <w:lastRenderedPageBreak/>
        <w:t xml:space="preserve">equal to 0 specifies the horizontal component and the array index </w:t>
      </w:r>
      <w:r w:rsidR="00C94255" w:rsidRPr="003F17AE">
        <w:t xml:space="preserve">sComp </w:t>
      </w:r>
      <w:r w:rsidR="007E0824" w:rsidRPr="003F17AE">
        <w:t xml:space="preserve">equal to 1 specifies the vertical component. The </w:t>
      </w:r>
      <w:r w:rsidR="004E2287" w:rsidRPr="003F17AE">
        <w:t>array</w:t>
      </w:r>
      <w:r w:rsidR="007E0824" w:rsidRPr="003F17AE">
        <w:t xml:space="preserve"> </w:t>
      </w:r>
      <w:r w:rsidR="000C321F" w:rsidRPr="003F17AE">
        <w:t xml:space="preserve">ScanOrder </w:t>
      </w:r>
      <w:r w:rsidR="007E0824" w:rsidRPr="003F17AE">
        <w:t>is derived as follows.</w:t>
      </w:r>
    </w:p>
    <w:p w14:paraId="0269029A" w14:textId="77777777" w:rsidR="0093756C" w:rsidRPr="003F17AE" w:rsidRDefault="0093756C" w:rsidP="0093756C">
      <w:pPr>
        <w:rPr>
          <w:bCs/>
        </w:rPr>
      </w:pPr>
      <w:r w:rsidRPr="003F17AE">
        <w:rPr>
          <w:bCs/>
        </w:rPr>
        <w:t xml:space="preserve">The scanning </w:t>
      </w:r>
      <w:r w:rsidR="00626039" w:rsidRPr="003F17AE">
        <w:rPr>
          <w:bCs/>
        </w:rPr>
        <w:t xml:space="preserve">order </w:t>
      </w:r>
      <w:r w:rsidRPr="003F17AE">
        <w:rPr>
          <w:bCs/>
        </w:rPr>
        <w:t xml:space="preserve">array </w:t>
      </w:r>
      <w:r w:rsidR="001F2DAD" w:rsidRPr="003F17AE">
        <w:rPr>
          <w:bCs/>
        </w:rPr>
        <w:t>initial</w:t>
      </w:r>
      <w:r w:rsidR="002A3B88" w:rsidRPr="003F17AE">
        <w:rPr>
          <w:bCs/>
        </w:rPr>
        <w:t>izat</w:t>
      </w:r>
      <w:r w:rsidR="001F2DAD" w:rsidRPr="003F17AE">
        <w:rPr>
          <w:bCs/>
        </w:rPr>
        <w:t xml:space="preserve">ion </w:t>
      </w:r>
      <w:r w:rsidRPr="003F17AE">
        <w:rPr>
          <w:bCs/>
        </w:rPr>
        <w:t xml:space="preserve">process as specified in </w:t>
      </w:r>
      <w:r w:rsidR="00696FE0" w:rsidRPr="003F17AE">
        <w:rPr>
          <w:bCs/>
        </w:rPr>
        <w:fldChar w:fldCharType="begin" w:fldLock="1"/>
      </w:r>
      <w:r w:rsidR="00696FE0" w:rsidRPr="003F17AE">
        <w:rPr>
          <w:bCs/>
        </w:rPr>
        <w:instrText xml:space="preserve"> REF _Ref302059990 \r \h </w:instrText>
      </w:r>
      <w:r w:rsidR="007748E8">
        <w:rPr>
          <w:bCs/>
        </w:rPr>
        <w:instrText xml:space="preserve"> \* MERGEFORMAT </w:instrText>
      </w:r>
      <w:r w:rsidR="00696FE0" w:rsidRPr="003F17AE">
        <w:rPr>
          <w:bCs/>
        </w:rPr>
      </w:r>
      <w:r w:rsidR="00696FE0" w:rsidRPr="003F17AE">
        <w:rPr>
          <w:bCs/>
        </w:rPr>
        <w:fldChar w:fldCharType="separate"/>
      </w:r>
      <w:r w:rsidR="00805C94" w:rsidRPr="003F17AE">
        <w:rPr>
          <w:bCs/>
        </w:rPr>
        <w:t>6.5.1</w:t>
      </w:r>
      <w:r w:rsidR="00696FE0" w:rsidRPr="003F17AE">
        <w:rPr>
          <w:bCs/>
        </w:rPr>
        <w:fldChar w:fldCharType="end"/>
      </w:r>
      <w:r w:rsidR="00466186" w:rsidRPr="00066987">
        <w:rPr>
          <w:bCs/>
        </w:rPr>
        <w:t xml:space="preserve"> </w:t>
      </w:r>
      <w:r w:rsidRPr="003F17AE">
        <w:rPr>
          <w:bCs/>
        </w:rPr>
        <w:t xml:space="preserve">is invoked with </w:t>
      </w:r>
      <w:r w:rsidR="00CC339D" w:rsidRPr="003F17AE">
        <w:rPr>
          <w:bCs/>
        </w:rPr>
        <w:t>1</w:t>
      </w:r>
      <w:r w:rsidR="00CC339D" w:rsidRPr="003F17AE">
        <w:t> </w:t>
      </w:r>
      <w:r w:rsidR="00CC339D" w:rsidRPr="003F17AE">
        <w:rPr>
          <w:bCs/>
        </w:rPr>
        <w:t>&lt;&lt;</w:t>
      </w:r>
      <w:r w:rsidR="00CC339D" w:rsidRPr="003F17AE">
        <w:t> </w:t>
      </w:r>
      <w:r w:rsidR="009801F7" w:rsidRPr="003F17AE">
        <w:rPr>
          <w:bCs/>
        </w:rPr>
        <w:t>l</w:t>
      </w:r>
      <w:r w:rsidRPr="003F17AE">
        <w:rPr>
          <w:bCs/>
        </w:rPr>
        <w:t>og2Trafo</w:t>
      </w:r>
      <w:r w:rsidR="00B04B56" w:rsidRPr="003F17AE">
        <w:t>Width and 1 &lt;&lt; log2TrafoHeight</w:t>
      </w:r>
      <w:r w:rsidRPr="003F17AE">
        <w:rPr>
          <w:bCs/>
        </w:rPr>
        <w:t xml:space="preserve"> as input and the output is assigned to </w:t>
      </w:r>
      <w:r w:rsidR="00626039" w:rsidRPr="003F17AE">
        <w:rPr>
          <w:bCs/>
        </w:rPr>
        <w:t>ScanOrder</w:t>
      </w:r>
      <w:r w:rsidRPr="003F17AE">
        <w:rPr>
          <w:bCs/>
        </w:rPr>
        <w:t>[</w:t>
      </w:r>
      <w:r w:rsidR="00CC339D" w:rsidRPr="003F17AE">
        <w:t> </w:t>
      </w:r>
      <w:r w:rsidR="009801F7" w:rsidRPr="003F17AE">
        <w:rPr>
          <w:bCs/>
        </w:rPr>
        <w:t>l</w:t>
      </w:r>
      <w:r w:rsidR="0090023D" w:rsidRPr="003F17AE">
        <w:rPr>
          <w:bCs/>
        </w:rPr>
        <w:t>og2Trafo</w:t>
      </w:r>
      <w:r w:rsidR="00B04B56" w:rsidRPr="003F17AE">
        <w:rPr>
          <w:bCs/>
        </w:rPr>
        <w:t>Width</w:t>
      </w:r>
      <w:r w:rsidR="00CC339D" w:rsidRPr="003F17AE">
        <w:t> </w:t>
      </w:r>
      <w:r w:rsidRPr="003F17AE">
        <w:rPr>
          <w:bCs/>
        </w:rPr>
        <w:t>]</w:t>
      </w:r>
      <w:r w:rsidR="00B04B56" w:rsidRPr="003F17AE">
        <w:rPr>
          <w:bCs/>
        </w:rPr>
        <w:t>[ </w:t>
      </w:r>
      <w:r w:rsidR="00475186" w:rsidRPr="003F17AE">
        <w:rPr>
          <w:bCs/>
        </w:rPr>
        <w:t>log2Trafo</w:t>
      </w:r>
      <w:r w:rsidR="00B04B56" w:rsidRPr="003F17AE">
        <w:rPr>
          <w:bCs/>
        </w:rPr>
        <w:t>Height ]</w:t>
      </w:r>
      <w:r w:rsidRPr="003F17AE">
        <w:rPr>
          <w:bCs/>
        </w:rPr>
        <w:t>.</w:t>
      </w:r>
    </w:p>
    <w:p w14:paraId="1195707E" w14:textId="77777777" w:rsidR="004301C1" w:rsidRPr="003F17AE" w:rsidRDefault="004301C1" w:rsidP="004301C1">
      <w:pPr>
        <w:tabs>
          <w:tab w:val="clear" w:pos="794"/>
          <w:tab w:val="left" w:pos="400"/>
        </w:tabs>
      </w:pPr>
      <w:r w:rsidRPr="003F17AE">
        <w:rPr>
          <w:b/>
          <w:bCs/>
        </w:rPr>
        <w:t>last_significant_coeff_</w:t>
      </w:r>
      <w:r w:rsidRPr="003F17AE">
        <w:rPr>
          <w:b/>
        </w:rPr>
        <w:t xml:space="preserve">x_prefix </w:t>
      </w:r>
      <w:r w:rsidRPr="003F17AE">
        <w:t>specify the prefix of the column position of the last significant coefficient in scanning order within a transform block. The values of last_significant_coeff_x_prefix shall be in the rang</w:t>
      </w:r>
      <w:r w:rsidR="00C60FF8" w:rsidRPr="003F17AE">
        <w:t>e from 0 to ( log2TrafoWidth</w:t>
      </w:r>
      <w:r w:rsidR="007B4233" w:rsidRPr="003F17AE">
        <w:t> &lt;&lt; 1</w:t>
      </w:r>
      <w:r w:rsidRPr="003F17AE">
        <w:t> ) − 1, inclusive.</w:t>
      </w:r>
    </w:p>
    <w:p w14:paraId="2D093B23" w14:textId="77777777" w:rsidR="00096293" w:rsidRPr="003F17AE" w:rsidRDefault="00E027A8" w:rsidP="00096293">
      <w:pPr>
        <w:tabs>
          <w:tab w:val="clear" w:pos="794"/>
          <w:tab w:val="left" w:pos="400"/>
        </w:tabs>
      </w:pPr>
      <w:r w:rsidRPr="003F17AE">
        <w:rPr>
          <w:b/>
          <w:bCs/>
        </w:rPr>
        <w:t>last_</w:t>
      </w:r>
      <w:r w:rsidR="00096293" w:rsidRPr="003F17AE">
        <w:rPr>
          <w:b/>
          <w:bCs/>
        </w:rPr>
        <w:t>significant_coeff_</w:t>
      </w:r>
      <w:r w:rsidR="00096293" w:rsidRPr="003F17AE">
        <w:rPr>
          <w:b/>
        </w:rPr>
        <w:t xml:space="preserve">y_prefix </w:t>
      </w:r>
      <w:r w:rsidR="00096293" w:rsidRPr="003F17AE">
        <w:t>specify the prefix of the row position of the last significant coefficient in scanning order within a transform block. The values of last_significant_coeff_y_prefix shall be in the range from 0 to ( log2TrafoHeight &lt;&lt; 1 ) − 1, inclusive.</w:t>
      </w:r>
    </w:p>
    <w:p w14:paraId="562E8262" w14:textId="77777777" w:rsidR="00CE0814" w:rsidRPr="003F17AE" w:rsidRDefault="00CE0814" w:rsidP="00CE0814">
      <w:pPr>
        <w:tabs>
          <w:tab w:val="clear" w:pos="794"/>
          <w:tab w:val="left" w:pos="400"/>
        </w:tabs>
      </w:pPr>
      <w:r w:rsidRPr="003F17AE">
        <w:rPr>
          <w:b/>
          <w:bCs/>
        </w:rPr>
        <w:t>last_significant_coeff_</w:t>
      </w:r>
      <w:r w:rsidRPr="003F17AE">
        <w:rPr>
          <w:b/>
        </w:rPr>
        <w:t>x</w:t>
      </w:r>
      <w:r w:rsidR="004301C1" w:rsidRPr="003F17AE">
        <w:rPr>
          <w:b/>
        </w:rPr>
        <w:t>_suffix</w:t>
      </w:r>
      <w:r w:rsidRPr="003F17AE">
        <w:rPr>
          <w:b/>
        </w:rPr>
        <w:t xml:space="preserve"> </w:t>
      </w:r>
      <w:r w:rsidRPr="003F17AE">
        <w:t xml:space="preserve">specify </w:t>
      </w:r>
      <w:r w:rsidR="00E027A8" w:rsidRPr="003F17AE">
        <w:t xml:space="preserve">the suffix of </w:t>
      </w:r>
      <w:r w:rsidRPr="003F17AE">
        <w:t xml:space="preserve">the column position of the last significant coefficient </w:t>
      </w:r>
      <w:r w:rsidR="00560197" w:rsidRPr="003F17AE">
        <w:t>in scanning order within a transform block</w:t>
      </w:r>
      <w:r w:rsidR="00B813F9" w:rsidRPr="003F17AE">
        <w:t>. The values of last_significant_coeff_x</w:t>
      </w:r>
      <w:r w:rsidR="002B6123" w:rsidRPr="003F17AE">
        <w:t>_suffix</w:t>
      </w:r>
      <w:r w:rsidR="009801F7" w:rsidRPr="003F17AE">
        <w:t xml:space="preserve"> </w:t>
      </w:r>
      <w:r w:rsidR="00D65337" w:rsidRPr="003F17AE">
        <w:t>shall be in the</w:t>
      </w:r>
      <w:r w:rsidR="009801F7" w:rsidRPr="003F17AE">
        <w:t xml:space="preserve"> rang</w:t>
      </w:r>
      <w:r w:rsidR="00267D2D" w:rsidRPr="003F17AE">
        <w:t>e</w:t>
      </w:r>
      <w:r w:rsidR="009801F7" w:rsidRPr="003F17AE">
        <w:t xml:space="preserve"> from 0 to </w:t>
      </w:r>
      <w:r w:rsidR="00661F59" w:rsidRPr="003F17AE">
        <w:t>( 1 &lt;&lt; ( </w:t>
      </w:r>
      <w:r w:rsidR="004042A6" w:rsidRPr="003F17AE">
        <w:t>( last_significant_coeff_x_prefix &gt;&gt; 1 ) </w:t>
      </w:r>
      <w:r w:rsidR="004042A6" w:rsidRPr="003F17AE">
        <w:rPr>
          <w:rFonts w:ascii="Cambria Math" w:hAnsi="Cambria Math" w:cs="Cambria Math"/>
        </w:rPr>
        <w:t>− 1</w:t>
      </w:r>
      <w:r w:rsidR="00661F59" w:rsidRPr="003F17AE">
        <w:rPr>
          <w:rFonts w:ascii="Cambria Math" w:hAnsi="Cambria Math" w:cs="Cambria Math"/>
        </w:rPr>
        <w:t> ) ) − 1</w:t>
      </w:r>
      <w:r w:rsidR="00D65337" w:rsidRPr="003F17AE">
        <w:t>, inclusive</w:t>
      </w:r>
      <w:r w:rsidR="00B813F9" w:rsidRPr="003F17AE">
        <w:t>.</w:t>
      </w:r>
    </w:p>
    <w:p w14:paraId="514CCD2E" w14:textId="77777777" w:rsidR="00716C0F" w:rsidRPr="003F17AE" w:rsidRDefault="00716C0F" w:rsidP="00716C0F">
      <w:pPr>
        <w:tabs>
          <w:tab w:val="clear" w:pos="794"/>
          <w:tab w:val="left" w:pos="400"/>
        </w:tabs>
      </w:pPr>
      <w:r w:rsidRPr="003F17AE">
        <w:t>The column position of the last significant coefficient in scanning order within a transform block LastSignificantCoeffX is derived as follows.</w:t>
      </w:r>
    </w:p>
    <w:p w14:paraId="0A6846EA" w14:textId="77777777" w:rsidR="00716C0F" w:rsidRPr="003F17AE" w:rsidRDefault="00716C0F" w:rsidP="00D8248D">
      <w:pPr>
        <w:numPr>
          <w:ilvl w:val="0"/>
          <w:numId w:val="25"/>
        </w:numPr>
        <w:tabs>
          <w:tab w:val="clear" w:pos="794"/>
          <w:tab w:val="left" w:pos="400"/>
        </w:tabs>
      </w:pPr>
      <w:r w:rsidRPr="003F17AE">
        <w:t>If last_significant_coeff_x_suffix is not present, the following applies.</w:t>
      </w:r>
    </w:p>
    <w:p w14:paraId="5D753362" w14:textId="77777777" w:rsidR="00716C0F" w:rsidRPr="003F17AE" w:rsidRDefault="00716C0F" w:rsidP="00716C0F">
      <w:pPr>
        <w:pStyle w:val="Equation"/>
        <w:tabs>
          <w:tab w:val="clear" w:pos="794"/>
          <w:tab w:val="clear" w:pos="1588"/>
          <w:tab w:val="left" w:pos="851"/>
          <w:tab w:val="left" w:pos="1134"/>
          <w:tab w:val="left" w:pos="1418"/>
          <w:tab w:val="left" w:pos="2610"/>
        </w:tabs>
        <w:ind w:left="567"/>
        <w:rPr>
          <w:sz w:val="20"/>
          <w:szCs w:val="20"/>
        </w:rPr>
      </w:pPr>
      <w:r w:rsidRPr="003F17AE">
        <w:rPr>
          <w:sz w:val="20"/>
          <w:szCs w:val="20"/>
        </w:rPr>
        <w:t>LastSignificantCoeffX  =  last_significant_coeff_x_prefix</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7</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71</w:t>
      </w:r>
      <w:r w:rsidRPr="003F17AE">
        <w:rPr>
          <w:sz w:val="20"/>
        </w:rPr>
        <w:fldChar w:fldCharType="end"/>
      </w:r>
      <w:r w:rsidRPr="003F17AE">
        <w:rPr>
          <w:sz w:val="20"/>
        </w:rPr>
        <w:t>)</w:t>
      </w:r>
    </w:p>
    <w:p w14:paraId="74410F2A" w14:textId="77777777" w:rsidR="00716C0F" w:rsidRPr="003F17AE" w:rsidRDefault="00716C0F" w:rsidP="00D8248D">
      <w:pPr>
        <w:numPr>
          <w:ilvl w:val="0"/>
          <w:numId w:val="25"/>
        </w:numPr>
        <w:tabs>
          <w:tab w:val="clear" w:pos="794"/>
          <w:tab w:val="left" w:pos="400"/>
        </w:tabs>
      </w:pPr>
      <w:r w:rsidRPr="003F17AE">
        <w:t>Otherwise (last_significant_coeff_x_suffix is present), the following applies.</w:t>
      </w:r>
    </w:p>
    <w:p w14:paraId="7EEFB2EB" w14:textId="77777777" w:rsidR="00716C0F" w:rsidRPr="003F17AE" w:rsidRDefault="00716C0F" w:rsidP="00EE4144">
      <w:pPr>
        <w:pStyle w:val="Equation"/>
        <w:tabs>
          <w:tab w:val="clear" w:pos="794"/>
          <w:tab w:val="clear" w:pos="1588"/>
          <w:tab w:val="left" w:pos="851"/>
          <w:tab w:val="left" w:pos="1134"/>
          <w:tab w:val="left" w:pos="1418"/>
          <w:tab w:val="left" w:pos="2790"/>
        </w:tabs>
        <w:ind w:left="567"/>
        <w:rPr>
          <w:sz w:val="20"/>
          <w:szCs w:val="20"/>
        </w:rPr>
      </w:pPr>
      <w:r w:rsidRPr="003F17AE">
        <w:rPr>
          <w:sz w:val="20"/>
          <w:szCs w:val="20"/>
        </w:rPr>
        <w:t xml:space="preserve">LastSignificantCoeffX  =  </w:t>
      </w:r>
      <w:r w:rsidR="003579D8" w:rsidRPr="003F17AE">
        <w:rPr>
          <w:sz w:val="20"/>
          <w:szCs w:val="20"/>
        </w:rPr>
        <w:t xml:space="preserve">( (1 &lt;&lt; ((last_significant_coeff_x_prefix &gt;&gt; 1) − 1))  *  </w:t>
      </w:r>
      <w:r w:rsidR="00047028" w:rsidRPr="003F17AE">
        <w:rPr>
          <w:sz w:val="20"/>
          <w:lang w:eastAsia="ko-KR"/>
        </w:rPr>
        <w:tab/>
      </w:r>
      <w:r w:rsidR="00047028" w:rsidRPr="003F17AE">
        <w:rPr>
          <w:sz w:val="20"/>
          <w:szCs w:val="20"/>
        </w:rPr>
        <w:br/>
      </w:r>
      <w:r w:rsidR="00047028" w:rsidRPr="003F17AE">
        <w:rPr>
          <w:sz w:val="20"/>
          <w:szCs w:val="20"/>
        </w:rPr>
        <w:tab/>
      </w:r>
      <w:r w:rsidR="00047028" w:rsidRPr="003F17AE">
        <w:rPr>
          <w:sz w:val="20"/>
          <w:szCs w:val="20"/>
        </w:rPr>
        <w:tab/>
      </w:r>
      <w:r w:rsidR="00047028" w:rsidRPr="003F17AE">
        <w:rPr>
          <w:sz w:val="20"/>
          <w:szCs w:val="20"/>
        </w:rPr>
        <w:tab/>
      </w:r>
      <w:r w:rsidR="00047028" w:rsidRPr="003F17AE">
        <w:rPr>
          <w:sz w:val="20"/>
          <w:szCs w:val="20"/>
        </w:rPr>
        <w:tab/>
      </w:r>
      <w:r w:rsidR="003579D8" w:rsidRPr="003F17AE">
        <w:rPr>
          <w:sz w:val="20"/>
          <w:szCs w:val="20"/>
        </w:rPr>
        <w:t xml:space="preserve">(2 + (last_significant_coeff_x_prefix &amp; 1))  +  </w:t>
      </w:r>
      <w:r w:rsidR="003579D8" w:rsidRPr="003F17AE">
        <w:rPr>
          <w:sz w:val="20"/>
          <w:lang w:eastAsia="ko-KR"/>
        </w:rPr>
        <w:tab/>
      </w:r>
      <w:r w:rsidR="003579D8" w:rsidRPr="003F17AE">
        <w:rPr>
          <w:sz w:val="20"/>
        </w:rPr>
        <w:t>(</w:t>
      </w:r>
      <w:r w:rsidR="003579D8" w:rsidRPr="003F17AE">
        <w:rPr>
          <w:sz w:val="20"/>
        </w:rPr>
        <w:fldChar w:fldCharType="begin" w:fldLock="1"/>
      </w:r>
      <w:r w:rsidR="003579D8" w:rsidRPr="003F17AE">
        <w:rPr>
          <w:sz w:val="20"/>
        </w:rPr>
        <w:instrText xml:space="preserve"> STYLEREF 1 \s </w:instrText>
      </w:r>
      <w:r w:rsidR="003579D8" w:rsidRPr="003F17AE">
        <w:rPr>
          <w:sz w:val="20"/>
        </w:rPr>
        <w:fldChar w:fldCharType="separate"/>
      </w:r>
      <w:r w:rsidR="00805C94" w:rsidRPr="003F17AE">
        <w:rPr>
          <w:noProof/>
          <w:sz w:val="20"/>
        </w:rPr>
        <w:t>7</w:t>
      </w:r>
      <w:r w:rsidR="003579D8" w:rsidRPr="003F17AE">
        <w:rPr>
          <w:sz w:val="20"/>
        </w:rPr>
        <w:fldChar w:fldCharType="end"/>
      </w:r>
      <w:r w:rsidR="003579D8" w:rsidRPr="003F17AE">
        <w:rPr>
          <w:sz w:val="20"/>
        </w:rPr>
        <w:noBreakHyphen/>
      </w:r>
      <w:r w:rsidR="003579D8" w:rsidRPr="003F17AE">
        <w:rPr>
          <w:sz w:val="20"/>
        </w:rPr>
        <w:fldChar w:fldCharType="begin" w:fldLock="1"/>
      </w:r>
      <w:r w:rsidR="003579D8" w:rsidRPr="003F17AE">
        <w:rPr>
          <w:sz w:val="20"/>
        </w:rPr>
        <w:instrText xml:space="preserve"> SEQ Equation \* ARABIC \s 1 </w:instrText>
      </w:r>
      <w:r w:rsidR="003579D8" w:rsidRPr="003F17AE">
        <w:rPr>
          <w:sz w:val="20"/>
        </w:rPr>
        <w:fldChar w:fldCharType="separate"/>
      </w:r>
      <w:r w:rsidR="00805C94" w:rsidRPr="003F17AE">
        <w:rPr>
          <w:noProof/>
          <w:sz w:val="20"/>
        </w:rPr>
        <w:t>72</w:t>
      </w:r>
      <w:r w:rsidR="003579D8" w:rsidRPr="003F17AE">
        <w:rPr>
          <w:sz w:val="20"/>
        </w:rPr>
        <w:fldChar w:fldCharType="end"/>
      </w:r>
      <w:r w:rsidR="003579D8" w:rsidRPr="003F17AE">
        <w:rPr>
          <w:sz w:val="20"/>
        </w:rPr>
        <w:t>)</w:t>
      </w:r>
      <w:r w:rsidR="003579D8" w:rsidRPr="003F17AE">
        <w:rPr>
          <w:sz w:val="20"/>
          <w:szCs w:val="20"/>
        </w:rPr>
        <w:br/>
      </w:r>
      <w:r w:rsidR="003579D8" w:rsidRPr="003F17AE">
        <w:rPr>
          <w:sz w:val="20"/>
          <w:szCs w:val="20"/>
        </w:rPr>
        <w:tab/>
      </w:r>
      <w:r w:rsidR="003579D8" w:rsidRPr="003F17AE">
        <w:rPr>
          <w:sz w:val="20"/>
          <w:szCs w:val="20"/>
        </w:rPr>
        <w:tab/>
      </w:r>
      <w:r w:rsidR="003579D8" w:rsidRPr="003F17AE">
        <w:rPr>
          <w:sz w:val="20"/>
          <w:szCs w:val="20"/>
        </w:rPr>
        <w:tab/>
      </w:r>
      <w:r w:rsidR="003579D8" w:rsidRPr="003F17AE">
        <w:rPr>
          <w:sz w:val="20"/>
          <w:szCs w:val="20"/>
        </w:rPr>
        <w:tab/>
      </w:r>
      <w:r w:rsidRPr="003F17AE">
        <w:rPr>
          <w:sz w:val="20"/>
          <w:szCs w:val="20"/>
        </w:rPr>
        <w:t>last_significant_coeff_x_suffix</w:t>
      </w:r>
    </w:p>
    <w:p w14:paraId="4CAFDA88" w14:textId="77777777" w:rsidR="00716C0F" w:rsidRPr="003F17AE" w:rsidRDefault="00716C0F" w:rsidP="00716C0F">
      <w:pPr>
        <w:tabs>
          <w:tab w:val="clear" w:pos="794"/>
          <w:tab w:val="left" w:pos="400"/>
        </w:tabs>
      </w:pPr>
      <w:r w:rsidRPr="003F17AE">
        <w:rPr>
          <w:b/>
          <w:bCs/>
        </w:rPr>
        <w:t>last_significant_coeff_</w:t>
      </w:r>
      <w:r w:rsidR="00CE6E7A" w:rsidRPr="003F17AE">
        <w:rPr>
          <w:b/>
        </w:rPr>
        <w:t>y</w:t>
      </w:r>
      <w:r w:rsidRPr="003F17AE">
        <w:rPr>
          <w:b/>
        </w:rPr>
        <w:t xml:space="preserve">_suffix </w:t>
      </w:r>
      <w:r w:rsidRPr="003F17AE">
        <w:t>specify the suffix of the row position of the last significant coefficient in scanning order within a transform block. The values of last_significant_coeff_y</w:t>
      </w:r>
      <w:r w:rsidR="002B6123" w:rsidRPr="003F17AE">
        <w:t>_suffix</w:t>
      </w:r>
      <w:r w:rsidRPr="003F17AE">
        <w:t xml:space="preserve"> shall be in the range from 0 to </w:t>
      </w:r>
      <w:r w:rsidR="00047028" w:rsidRPr="003F17AE">
        <w:t xml:space="preserve">( 1 &lt;&lt; (  </w:t>
      </w:r>
      <w:r w:rsidRPr="003F17AE">
        <w:t>( last_significant_coeff_y_prefix &gt;&gt; 1 ) </w:t>
      </w:r>
      <w:r w:rsidRPr="003F17AE">
        <w:rPr>
          <w:rFonts w:ascii="Cambria Math" w:hAnsi="Cambria Math" w:cs="Cambria Math"/>
        </w:rPr>
        <w:t>− 1</w:t>
      </w:r>
      <w:r w:rsidR="00047028" w:rsidRPr="003F17AE">
        <w:rPr>
          <w:rFonts w:ascii="Cambria Math" w:hAnsi="Cambria Math" w:cs="Cambria Math"/>
        </w:rPr>
        <w:t> ) ) − 1</w:t>
      </w:r>
      <w:r w:rsidRPr="003F17AE">
        <w:t>, inclusive.</w:t>
      </w:r>
    </w:p>
    <w:p w14:paraId="115F624F" w14:textId="77777777" w:rsidR="00716C0F" w:rsidRPr="003F17AE" w:rsidRDefault="00716C0F" w:rsidP="00716C0F">
      <w:pPr>
        <w:tabs>
          <w:tab w:val="clear" w:pos="794"/>
          <w:tab w:val="left" w:pos="400"/>
        </w:tabs>
      </w:pPr>
      <w:r w:rsidRPr="003F17AE">
        <w:t>The row position of the last significant coefficient in scanning order within a transform block LastSignificantCoeffY is derived as follows.</w:t>
      </w:r>
    </w:p>
    <w:p w14:paraId="134B2E71" w14:textId="77777777" w:rsidR="00716C0F" w:rsidRPr="003F17AE" w:rsidRDefault="00716C0F" w:rsidP="00D8248D">
      <w:pPr>
        <w:numPr>
          <w:ilvl w:val="0"/>
          <w:numId w:val="25"/>
        </w:numPr>
        <w:tabs>
          <w:tab w:val="clear" w:pos="794"/>
          <w:tab w:val="left" w:pos="400"/>
        </w:tabs>
      </w:pPr>
      <w:r w:rsidRPr="003F17AE">
        <w:t>If last_significant_coeff_y_suffix is not present, the following applies.</w:t>
      </w:r>
    </w:p>
    <w:p w14:paraId="4641724D" w14:textId="77777777" w:rsidR="00716C0F" w:rsidRPr="003F17AE" w:rsidRDefault="00716C0F" w:rsidP="00716C0F">
      <w:pPr>
        <w:pStyle w:val="Equation"/>
        <w:tabs>
          <w:tab w:val="clear" w:pos="794"/>
          <w:tab w:val="clear" w:pos="1588"/>
          <w:tab w:val="left" w:pos="851"/>
          <w:tab w:val="left" w:pos="1134"/>
          <w:tab w:val="left" w:pos="1418"/>
          <w:tab w:val="left" w:pos="2610"/>
        </w:tabs>
        <w:ind w:left="567"/>
        <w:rPr>
          <w:sz w:val="20"/>
          <w:szCs w:val="20"/>
        </w:rPr>
      </w:pPr>
      <w:r w:rsidRPr="003F17AE">
        <w:rPr>
          <w:sz w:val="20"/>
          <w:szCs w:val="20"/>
        </w:rPr>
        <w:t>LastSignificantCoeffY  =  last_significant_coeff_y_prefix</w:t>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7</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73</w:t>
      </w:r>
      <w:r w:rsidRPr="003F17AE">
        <w:rPr>
          <w:sz w:val="20"/>
        </w:rPr>
        <w:fldChar w:fldCharType="end"/>
      </w:r>
      <w:r w:rsidRPr="003F17AE">
        <w:rPr>
          <w:sz w:val="20"/>
        </w:rPr>
        <w:t>)</w:t>
      </w:r>
    </w:p>
    <w:p w14:paraId="57CAD83A" w14:textId="77777777" w:rsidR="00716C0F" w:rsidRPr="003F17AE" w:rsidRDefault="00716C0F" w:rsidP="00D8248D">
      <w:pPr>
        <w:numPr>
          <w:ilvl w:val="0"/>
          <w:numId w:val="25"/>
        </w:numPr>
        <w:tabs>
          <w:tab w:val="clear" w:pos="794"/>
          <w:tab w:val="left" w:pos="400"/>
        </w:tabs>
      </w:pPr>
      <w:r w:rsidRPr="003F17AE">
        <w:t>Otherwise (last_s</w:t>
      </w:r>
      <w:r w:rsidR="00F72971" w:rsidRPr="003F17AE">
        <w:t>ignificant_coeff_y</w:t>
      </w:r>
      <w:r w:rsidRPr="003F17AE">
        <w:t>_suffix is present), the following applies.</w:t>
      </w:r>
    </w:p>
    <w:p w14:paraId="1BD60443" w14:textId="77777777" w:rsidR="00716C0F" w:rsidRPr="003F17AE" w:rsidRDefault="00A4750F" w:rsidP="00716C0F">
      <w:pPr>
        <w:pStyle w:val="Equation"/>
        <w:tabs>
          <w:tab w:val="clear" w:pos="794"/>
          <w:tab w:val="clear" w:pos="1588"/>
          <w:tab w:val="left" w:pos="851"/>
          <w:tab w:val="left" w:pos="1134"/>
          <w:tab w:val="left" w:pos="1418"/>
          <w:tab w:val="left" w:pos="2610"/>
        </w:tabs>
        <w:ind w:left="567"/>
        <w:rPr>
          <w:sz w:val="20"/>
          <w:szCs w:val="20"/>
        </w:rPr>
      </w:pPr>
      <w:r w:rsidRPr="003F17AE">
        <w:rPr>
          <w:sz w:val="20"/>
          <w:szCs w:val="20"/>
        </w:rPr>
        <w:t xml:space="preserve">LastSignificantCoeffY  =  ( (1 &lt;&lt; ((last_significant_coeff_y_prefix &gt;&gt; 1) − 1))  *  </w:t>
      </w:r>
      <w:r w:rsidRPr="003F17AE">
        <w:rPr>
          <w:sz w:val="20"/>
          <w:lang w:eastAsia="ko-KR"/>
        </w:rPr>
        <w:tab/>
      </w:r>
      <w:r w:rsidRPr="003F17AE">
        <w:rPr>
          <w:sz w:val="20"/>
          <w:szCs w:val="20"/>
        </w:rPr>
        <w:br/>
      </w:r>
      <w:r w:rsidRPr="003F17AE">
        <w:rPr>
          <w:sz w:val="20"/>
          <w:szCs w:val="20"/>
        </w:rPr>
        <w:tab/>
      </w:r>
      <w:r w:rsidRPr="003F17AE">
        <w:rPr>
          <w:sz w:val="20"/>
          <w:szCs w:val="20"/>
        </w:rPr>
        <w:tab/>
      </w:r>
      <w:r w:rsidRPr="003F17AE">
        <w:rPr>
          <w:sz w:val="20"/>
          <w:szCs w:val="20"/>
        </w:rPr>
        <w:tab/>
      </w:r>
      <w:r w:rsidRPr="003F17AE">
        <w:rPr>
          <w:sz w:val="20"/>
          <w:szCs w:val="20"/>
        </w:rPr>
        <w:tab/>
        <w:t xml:space="preserve">(2 + (last_significant_coeff_y_prefix &amp; 1))  +  </w:t>
      </w:r>
      <w:r w:rsidRPr="003F17AE">
        <w:rPr>
          <w:sz w:val="20"/>
          <w:lang w:eastAsia="ko-KR"/>
        </w:rPr>
        <w:tab/>
      </w:r>
      <w:r w:rsidR="00716C0F" w:rsidRPr="003F17AE">
        <w:rPr>
          <w:sz w:val="20"/>
        </w:rPr>
        <w:t>(</w:t>
      </w:r>
      <w:r w:rsidR="00716C0F" w:rsidRPr="003F17AE">
        <w:rPr>
          <w:sz w:val="20"/>
        </w:rPr>
        <w:fldChar w:fldCharType="begin" w:fldLock="1"/>
      </w:r>
      <w:r w:rsidR="00716C0F" w:rsidRPr="003F17AE">
        <w:rPr>
          <w:sz w:val="20"/>
        </w:rPr>
        <w:instrText xml:space="preserve"> STYLEREF 1 \s </w:instrText>
      </w:r>
      <w:r w:rsidR="00716C0F" w:rsidRPr="003F17AE">
        <w:rPr>
          <w:sz w:val="20"/>
        </w:rPr>
        <w:fldChar w:fldCharType="separate"/>
      </w:r>
      <w:r w:rsidR="00805C94" w:rsidRPr="003F17AE">
        <w:rPr>
          <w:noProof/>
          <w:sz w:val="20"/>
        </w:rPr>
        <w:t>7</w:t>
      </w:r>
      <w:r w:rsidR="00716C0F" w:rsidRPr="003F17AE">
        <w:rPr>
          <w:sz w:val="20"/>
        </w:rPr>
        <w:fldChar w:fldCharType="end"/>
      </w:r>
      <w:r w:rsidR="00716C0F" w:rsidRPr="003F17AE">
        <w:rPr>
          <w:sz w:val="20"/>
        </w:rPr>
        <w:noBreakHyphen/>
      </w:r>
      <w:r w:rsidR="00716C0F" w:rsidRPr="003F17AE">
        <w:rPr>
          <w:sz w:val="20"/>
        </w:rPr>
        <w:fldChar w:fldCharType="begin" w:fldLock="1"/>
      </w:r>
      <w:r w:rsidR="00716C0F" w:rsidRPr="003F17AE">
        <w:rPr>
          <w:sz w:val="20"/>
        </w:rPr>
        <w:instrText xml:space="preserve"> SEQ Equation \* ARABIC \s 1 </w:instrText>
      </w:r>
      <w:r w:rsidR="00716C0F" w:rsidRPr="003F17AE">
        <w:rPr>
          <w:sz w:val="20"/>
        </w:rPr>
        <w:fldChar w:fldCharType="separate"/>
      </w:r>
      <w:r w:rsidR="00805C94" w:rsidRPr="003F17AE">
        <w:rPr>
          <w:noProof/>
          <w:sz w:val="20"/>
        </w:rPr>
        <w:t>74</w:t>
      </w:r>
      <w:r w:rsidR="00716C0F" w:rsidRPr="003F17AE">
        <w:rPr>
          <w:sz w:val="20"/>
        </w:rPr>
        <w:fldChar w:fldCharType="end"/>
      </w:r>
      <w:r w:rsidR="00716C0F" w:rsidRPr="003F17AE">
        <w:rPr>
          <w:sz w:val="20"/>
        </w:rPr>
        <w:t>)</w:t>
      </w:r>
      <w:r w:rsidR="00047028" w:rsidRPr="003F17AE">
        <w:rPr>
          <w:sz w:val="20"/>
          <w:szCs w:val="20"/>
        </w:rPr>
        <w:t xml:space="preserve"> </w:t>
      </w:r>
      <w:r w:rsidR="00047028" w:rsidRPr="003F17AE">
        <w:rPr>
          <w:sz w:val="20"/>
          <w:szCs w:val="20"/>
        </w:rPr>
        <w:br/>
      </w:r>
      <w:r w:rsidR="00047028" w:rsidRPr="003F17AE">
        <w:rPr>
          <w:sz w:val="20"/>
          <w:szCs w:val="20"/>
        </w:rPr>
        <w:tab/>
      </w:r>
      <w:r w:rsidR="00047028" w:rsidRPr="003F17AE">
        <w:rPr>
          <w:sz w:val="20"/>
          <w:szCs w:val="20"/>
        </w:rPr>
        <w:tab/>
      </w:r>
      <w:r w:rsidR="00047028" w:rsidRPr="003F17AE">
        <w:rPr>
          <w:sz w:val="20"/>
          <w:szCs w:val="20"/>
        </w:rPr>
        <w:tab/>
      </w:r>
      <w:r w:rsidR="00047028" w:rsidRPr="003F17AE">
        <w:rPr>
          <w:sz w:val="20"/>
          <w:szCs w:val="20"/>
        </w:rPr>
        <w:tab/>
      </w:r>
      <w:r w:rsidRPr="003F17AE">
        <w:rPr>
          <w:sz w:val="20"/>
          <w:szCs w:val="20"/>
        </w:rPr>
        <w:t>last_significant_coeff_y</w:t>
      </w:r>
      <w:r w:rsidR="00047028" w:rsidRPr="003F17AE">
        <w:rPr>
          <w:sz w:val="20"/>
          <w:szCs w:val="20"/>
        </w:rPr>
        <w:t>_suffix</w:t>
      </w:r>
    </w:p>
    <w:p w14:paraId="7C6E33FC" w14:textId="77777777" w:rsidR="00CE0814" w:rsidRPr="003F17AE" w:rsidRDefault="00CE0814" w:rsidP="00CE0814">
      <w:pPr>
        <w:tabs>
          <w:tab w:val="clear" w:pos="794"/>
          <w:tab w:val="left" w:pos="400"/>
        </w:tabs>
      </w:pPr>
      <w:r w:rsidRPr="003F17AE">
        <w:t xml:space="preserve">When scanIdx is equal to </w:t>
      </w:r>
      <w:r w:rsidR="00EF215C" w:rsidRPr="003F17AE">
        <w:t>2,</w:t>
      </w:r>
      <w:r w:rsidRPr="003F17AE">
        <w:t xml:space="preserve"> the coordinates are swapped as follows.</w:t>
      </w:r>
    </w:p>
    <w:p w14:paraId="2ACD4CD9" w14:textId="77777777" w:rsidR="0021507B" w:rsidRPr="003F17AE" w:rsidRDefault="0021507B" w:rsidP="0021507B">
      <w:pPr>
        <w:pStyle w:val="Equation"/>
        <w:tabs>
          <w:tab w:val="clear" w:pos="794"/>
          <w:tab w:val="clear" w:pos="1588"/>
          <w:tab w:val="left" w:pos="851"/>
          <w:tab w:val="left" w:pos="1134"/>
          <w:tab w:val="left" w:pos="1418"/>
          <w:tab w:val="left" w:pos="2610"/>
        </w:tabs>
        <w:ind w:left="567"/>
        <w:rPr>
          <w:sz w:val="20"/>
        </w:rPr>
      </w:pPr>
      <w:r w:rsidRPr="003F17AE">
        <w:rPr>
          <w:sz w:val="20"/>
          <w:szCs w:val="20"/>
        </w:rPr>
        <w:t>temp</w:t>
      </w:r>
      <w:r w:rsidRPr="003F17AE">
        <w:rPr>
          <w:sz w:val="20"/>
          <w:szCs w:val="20"/>
          <w:lang w:eastAsia="ko-KR"/>
        </w:rPr>
        <w:tab/>
      </w:r>
      <w:r w:rsidRPr="003F17AE">
        <w:rPr>
          <w:sz w:val="20"/>
          <w:szCs w:val="20"/>
          <w:lang w:eastAsia="ko-KR"/>
        </w:rPr>
        <w:tab/>
      </w:r>
      <w:r w:rsidRPr="003F17AE">
        <w:rPr>
          <w:sz w:val="20"/>
          <w:szCs w:val="20"/>
          <w:lang w:eastAsia="ko-KR"/>
        </w:rPr>
        <w:tab/>
      </w:r>
      <w:r w:rsidRPr="003F17AE">
        <w:rPr>
          <w:sz w:val="20"/>
          <w:szCs w:val="20"/>
        </w:rPr>
        <w:t xml:space="preserve">=  </w:t>
      </w:r>
      <w:r w:rsidR="004301C1" w:rsidRPr="003F17AE">
        <w:rPr>
          <w:sz w:val="20"/>
          <w:szCs w:val="20"/>
        </w:rPr>
        <w:t>LastSignificantCoeffX</w:t>
      </w:r>
      <w:r w:rsidRPr="003F17AE">
        <w:rPr>
          <w:sz w:val="20"/>
          <w:szCs w:val="20"/>
        </w:rPr>
        <w:br/>
      </w:r>
      <w:r w:rsidR="004301C1" w:rsidRPr="003F17AE">
        <w:rPr>
          <w:sz w:val="20"/>
          <w:szCs w:val="20"/>
        </w:rPr>
        <w:t>LastSignificantCoeffX</w:t>
      </w:r>
      <w:r w:rsidR="004301C1" w:rsidRPr="003F17AE">
        <w:rPr>
          <w:sz w:val="20"/>
          <w:szCs w:val="20"/>
        </w:rPr>
        <w:tab/>
      </w:r>
      <w:r w:rsidRPr="003F17AE">
        <w:rPr>
          <w:sz w:val="20"/>
          <w:szCs w:val="20"/>
        </w:rPr>
        <w:t xml:space="preserve">=  </w:t>
      </w:r>
      <w:r w:rsidR="004301C1" w:rsidRPr="003F17AE">
        <w:rPr>
          <w:sz w:val="20"/>
          <w:szCs w:val="20"/>
        </w:rPr>
        <w:t>LastSignificantCoeffY</w:t>
      </w:r>
      <w:r w:rsidRPr="003F17AE">
        <w:rPr>
          <w:sz w:val="20"/>
          <w:lang w:eastAsia="ko-KR"/>
        </w:rPr>
        <w:tab/>
      </w:r>
      <w:r w:rsidRPr="003F17AE">
        <w:rPr>
          <w:sz w:val="20"/>
          <w:lang w:eastAsia="ko-KR"/>
        </w:rPr>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sidR="00805C94" w:rsidRPr="003F17AE">
        <w:rPr>
          <w:noProof/>
          <w:sz w:val="20"/>
        </w:rPr>
        <w:t>7</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sidR="00805C94" w:rsidRPr="003F17AE">
        <w:rPr>
          <w:noProof/>
          <w:sz w:val="20"/>
        </w:rPr>
        <w:t>75</w:t>
      </w:r>
      <w:r w:rsidRPr="003F17AE">
        <w:rPr>
          <w:sz w:val="20"/>
        </w:rPr>
        <w:fldChar w:fldCharType="end"/>
      </w:r>
      <w:r w:rsidRPr="003F17AE">
        <w:rPr>
          <w:sz w:val="20"/>
        </w:rPr>
        <w:t>)</w:t>
      </w:r>
      <w:r w:rsidRPr="003F17AE">
        <w:rPr>
          <w:sz w:val="20"/>
        </w:rPr>
        <w:br/>
      </w:r>
      <w:r w:rsidR="004301C1" w:rsidRPr="003F17AE">
        <w:rPr>
          <w:sz w:val="20"/>
          <w:szCs w:val="20"/>
        </w:rPr>
        <w:t>LastSignificantCoeffY</w:t>
      </w:r>
      <w:r w:rsidR="004301C1" w:rsidRPr="003F17AE">
        <w:rPr>
          <w:sz w:val="20"/>
        </w:rPr>
        <w:tab/>
      </w:r>
      <w:r w:rsidRPr="003F17AE">
        <w:rPr>
          <w:sz w:val="20"/>
        </w:rPr>
        <w:t>=  temp</w:t>
      </w:r>
    </w:p>
    <w:p w14:paraId="2109F5E1" w14:textId="77777777" w:rsidR="000B5191" w:rsidRPr="003F17AE" w:rsidRDefault="000B5191" w:rsidP="000B5191">
      <w:pPr>
        <w:tabs>
          <w:tab w:val="clear" w:pos="794"/>
          <w:tab w:val="left" w:pos="400"/>
        </w:tabs>
        <w:rPr>
          <w:bCs/>
        </w:rPr>
      </w:pPr>
      <w:r w:rsidRPr="003F17AE">
        <w:rPr>
          <w:b/>
          <w:bCs/>
        </w:rPr>
        <w:t>significant_coeff_group_flag</w:t>
      </w:r>
      <w:r w:rsidRPr="003F17AE">
        <w:rPr>
          <w:bCs/>
        </w:rPr>
        <w:t>[ xCG ][ yCG ] specifies for the coefficient group position ( xCG, yCG ) within the current transform block whether the corresponding coefficient group at location ( xCG, yCG ) has non-zero transform coefficient level. A coefficient group at location ( xCG, yCG ) is a</w:t>
      </w:r>
      <w:r w:rsidR="00AD569A" w:rsidRPr="003F17AE">
        <w:rPr>
          <w:rFonts w:hint="eastAsia"/>
          <w:bCs/>
          <w:lang w:eastAsia="ko-KR"/>
        </w:rPr>
        <w:t>n</w:t>
      </w:r>
      <w:r w:rsidRPr="003F17AE">
        <w:rPr>
          <w:bCs/>
        </w:rPr>
        <w:t xml:space="preserve"> array of 16 transform coefficient level</w:t>
      </w:r>
      <w:r w:rsidR="00A514EE" w:rsidRPr="003F17AE">
        <w:rPr>
          <w:bCs/>
        </w:rPr>
        <w:t>s</w:t>
      </w:r>
      <w:r w:rsidRPr="003F17AE">
        <w:rPr>
          <w:bCs/>
        </w:rPr>
        <w:t xml:space="preserve"> at locations ( xC, yC ).</w:t>
      </w:r>
    </w:p>
    <w:p w14:paraId="162A7270" w14:textId="77777777" w:rsidR="00B14B93" w:rsidRPr="003F17AE" w:rsidRDefault="00B14B93" w:rsidP="00D8248D">
      <w:pPr>
        <w:numPr>
          <w:ilvl w:val="0"/>
          <w:numId w:val="25"/>
        </w:numPr>
        <w:tabs>
          <w:tab w:val="clear" w:pos="794"/>
          <w:tab w:val="left" w:pos="400"/>
        </w:tabs>
        <w:rPr>
          <w:bCs/>
        </w:rPr>
      </w:pPr>
      <w:r w:rsidRPr="003F17AE">
        <w:rPr>
          <w:bCs/>
        </w:rPr>
        <w:t xml:space="preserve">If </w:t>
      </w:r>
      <w:r w:rsidRPr="003F17AE">
        <w:t>significant</w:t>
      </w:r>
      <w:r w:rsidRPr="003F17AE">
        <w:rPr>
          <w:bCs/>
        </w:rPr>
        <w:t>_coeff_group_flag[ xCG ][ yCG ] is equal to 0, the 16 transform coefficient levels of the coefficient group at location ( xCG, yCG ) are inferred to be equal to 0;</w:t>
      </w:r>
    </w:p>
    <w:p w14:paraId="7574E0EA" w14:textId="77777777" w:rsidR="00B14B93" w:rsidRPr="003F17AE" w:rsidRDefault="00B14B93" w:rsidP="00D8248D">
      <w:pPr>
        <w:numPr>
          <w:ilvl w:val="0"/>
          <w:numId w:val="25"/>
        </w:numPr>
        <w:tabs>
          <w:tab w:val="clear" w:pos="794"/>
          <w:tab w:val="left" w:pos="400"/>
        </w:tabs>
        <w:rPr>
          <w:bCs/>
        </w:rPr>
      </w:pPr>
      <w:r w:rsidRPr="003F17AE">
        <w:t>Otherwise</w:t>
      </w:r>
      <w:r w:rsidRPr="003F17AE">
        <w:rPr>
          <w:bCs/>
        </w:rPr>
        <w:t xml:space="preserve"> (significant_coeff_group_flag[ xCG ][ yCG ] is equal to 1), the following applies.</w:t>
      </w:r>
    </w:p>
    <w:p w14:paraId="1FE573FC" w14:textId="77777777" w:rsidR="00B14B93" w:rsidRPr="003F17AE" w:rsidRDefault="00B14B93" w:rsidP="00D8248D">
      <w:pPr>
        <w:numPr>
          <w:ilvl w:val="0"/>
          <w:numId w:val="25"/>
        </w:numPr>
        <w:tabs>
          <w:tab w:val="clear" w:pos="794"/>
          <w:tab w:val="left" w:pos="810"/>
          <w:tab w:val="left" w:pos="900"/>
        </w:tabs>
        <w:ind w:left="810"/>
        <w:rPr>
          <w:bCs/>
        </w:rPr>
      </w:pPr>
      <w:r w:rsidRPr="003F17AE">
        <w:rPr>
          <w:bCs/>
        </w:rPr>
        <w:t>If significant_coeff_group_flag[ xCG ][ yCG ] is present or ( xCG &lt;&lt; 2, yCG &lt;&lt; 2 ) is the last significant position ( </w:t>
      </w:r>
      <w:r w:rsidRPr="003F17AE">
        <w:t>LastSignificantCoeffX</w:t>
      </w:r>
      <w:r w:rsidRPr="003F17AE">
        <w:rPr>
          <w:bCs/>
        </w:rPr>
        <w:t xml:space="preserve">, LastSignificantCoeffY ), at least one of the 16 transform coefficient levels of the coefficient group at </w:t>
      </w:r>
      <w:r w:rsidRPr="003F17AE">
        <w:t>location</w:t>
      </w:r>
      <w:r w:rsidRPr="003F17AE">
        <w:rPr>
          <w:bCs/>
        </w:rPr>
        <w:t xml:space="preserve"> ( xCG, yCG ) has a non zero value.</w:t>
      </w:r>
    </w:p>
    <w:p w14:paraId="409F5181" w14:textId="77777777" w:rsidR="00B14B93" w:rsidRPr="003F17AE" w:rsidRDefault="00B14B93" w:rsidP="00D8248D">
      <w:pPr>
        <w:numPr>
          <w:ilvl w:val="0"/>
          <w:numId w:val="25"/>
        </w:numPr>
        <w:tabs>
          <w:tab w:val="clear" w:pos="794"/>
          <w:tab w:val="left" w:pos="810"/>
          <w:tab w:val="left" w:pos="900"/>
        </w:tabs>
        <w:ind w:left="810"/>
        <w:rPr>
          <w:bCs/>
        </w:rPr>
      </w:pPr>
      <w:r w:rsidRPr="003F17AE">
        <w:rPr>
          <w:bCs/>
        </w:rPr>
        <w:t>Otherwise, at least one of the 16 significant_coeff_flag syntax elements is present for the coefficient group at location ( xCG, yCG ) </w:t>
      </w:r>
    </w:p>
    <w:p w14:paraId="3B069C3A" w14:textId="77777777" w:rsidR="000B5191" w:rsidRPr="003F17AE" w:rsidRDefault="000B5191" w:rsidP="00B14B93">
      <w:pPr>
        <w:tabs>
          <w:tab w:val="clear" w:pos="794"/>
          <w:tab w:val="left" w:pos="400"/>
        </w:tabs>
        <w:rPr>
          <w:bCs/>
        </w:rPr>
      </w:pPr>
      <w:r w:rsidRPr="003F17AE">
        <w:rPr>
          <w:bCs/>
        </w:rPr>
        <w:lastRenderedPageBreak/>
        <w:t xml:space="preserve">When significant_coeff_group_flag[ xCG ][ yCG ] is not present, it is inferred </w:t>
      </w:r>
      <w:r w:rsidR="00B14B93" w:rsidRPr="003F17AE">
        <w:rPr>
          <w:bCs/>
        </w:rPr>
        <w:t>as follows</w:t>
      </w:r>
      <w:r w:rsidRPr="003F17AE">
        <w:rPr>
          <w:bCs/>
        </w:rPr>
        <w:t>.</w:t>
      </w:r>
    </w:p>
    <w:p w14:paraId="07A43929" w14:textId="77777777" w:rsidR="00282179" w:rsidRPr="003F17AE" w:rsidRDefault="00282179" w:rsidP="00D8248D">
      <w:pPr>
        <w:numPr>
          <w:ilvl w:val="0"/>
          <w:numId w:val="25"/>
        </w:numPr>
        <w:tabs>
          <w:tab w:val="clear" w:pos="794"/>
          <w:tab w:val="left" w:pos="400"/>
        </w:tabs>
      </w:pPr>
      <w:r w:rsidRPr="003F17AE">
        <w:rPr>
          <w:bCs/>
        </w:rPr>
        <w:t>If one of the following conditions is true, significant_coeff_group_flag[</w:t>
      </w:r>
      <w:r w:rsidRPr="003F17AE">
        <w:t> </w:t>
      </w:r>
      <w:r w:rsidRPr="003F17AE">
        <w:rPr>
          <w:bCs/>
        </w:rPr>
        <w:t>xCG</w:t>
      </w:r>
      <w:r w:rsidRPr="003F17AE">
        <w:t> </w:t>
      </w:r>
      <w:r w:rsidRPr="003F17AE">
        <w:rPr>
          <w:bCs/>
        </w:rPr>
        <w:t>][</w:t>
      </w:r>
      <w:r w:rsidRPr="003F17AE">
        <w:t> </w:t>
      </w:r>
      <w:r w:rsidRPr="003F17AE">
        <w:rPr>
          <w:bCs/>
        </w:rPr>
        <w:t>yCG</w:t>
      </w:r>
      <w:r w:rsidRPr="003F17AE">
        <w:t> </w:t>
      </w:r>
      <w:r w:rsidRPr="003F17AE">
        <w:rPr>
          <w:bCs/>
        </w:rPr>
        <w:t>] is inferred to be equal to 1.</w:t>
      </w:r>
    </w:p>
    <w:p w14:paraId="42319670" w14:textId="77777777" w:rsidR="00282179" w:rsidRPr="003F17AE" w:rsidRDefault="00282179" w:rsidP="00D8248D">
      <w:pPr>
        <w:numPr>
          <w:ilvl w:val="0"/>
          <w:numId w:val="25"/>
        </w:numPr>
        <w:tabs>
          <w:tab w:val="clear" w:pos="794"/>
          <w:tab w:val="left" w:pos="810"/>
          <w:tab w:val="left" w:pos="900"/>
        </w:tabs>
        <w:ind w:left="810"/>
      </w:pPr>
      <w:r w:rsidRPr="003F17AE">
        <w:t>( xCG, </w:t>
      </w:r>
      <w:r w:rsidRPr="003F17AE">
        <w:rPr>
          <w:bCs/>
        </w:rPr>
        <w:t>yCG</w:t>
      </w:r>
      <w:r w:rsidRPr="003F17AE">
        <w:t xml:space="preserve"> ) </w:t>
      </w:r>
      <w:r w:rsidRPr="003F17AE">
        <w:rPr>
          <w:bCs/>
        </w:rPr>
        <w:t>is equal to (</w:t>
      </w:r>
      <w:r w:rsidRPr="003F17AE">
        <w:t> LastSignificantCoeffX &gt;&gt; 2, LastSignificantCoeffY &gt;&gt; 2 </w:t>
      </w:r>
      <w:r w:rsidRPr="003F17AE">
        <w:rPr>
          <w:bCs/>
        </w:rPr>
        <w:t>)</w:t>
      </w:r>
    </w:p>
    <w:p w14:paraId="0365178A" w14:textId="77777777" w:rsidR="00282179" w:rsidRPr="003F17AE" w:rsidRDefault="00282179" w:rsidP="00D8248D">
      <w:pPr>
        <w:numPr>
          <w:ilvl w:val="0"/>
          <w:numId w:val="25"/>
        </w:numPr>
        <w:tabs>
          <w:tab w:val="clear" w:pos="794"/>
          <w:tab w:val="left" w:pos="810"/>
          <w:tab w:val="left" w:pos="900"/>
        </w:tabs>
        <w:ind w:left="810"/>
      </w:pPr>
      <w:r w:rsidRPr="003F17AE">
        <w:t>( xCG, </w:t>
      </w:r>
      <w:r w:rsidRPr="003F17AE">
        <w:rPr>
          <w:bCs/>
        </w:rPr>
        <w:t>yCG</w:t>
      </w:r>
      <w:r w:rsidRPr="003F17AE">
        <w:t xml:space="preserve"> ) </w:t>
      </w:r>
      <w:r w:rsidRPr="003F17AE">
        <w:rPr>
          <w:bCs/>
        </w:rPr>
        <w:t xml:space="preserve">is equal to </w:t>
      </w:r>
      <w:r w:rsidRPr="003F17AE">
        <w:t>( 0, 0 )</w:t>
      </w:r>
    </w:p>
    <w:p w14:paraId="5844BC3C" w14:textId="77777777" w:rsidR="00282179" w:rsidRPr="003F17AE" w:rsidRDefault="00282179" w:rsidP="00D8248D">
      <w:pPr>
        <w:numPr>
          <w:ilvl w:val="0"/>
          <w:numId w:val="25"/>
        </w:numPr>
        <w:tabs>
          <w:tab w:val="clear" w:pos="794"/>
          <w:tab w:val="left" w:pos="400"/>
        </w:tabs>
      </w:pPr>
      <w:r w:rsidRPr="003F17AE">
        <w:t xml:space="preserve">Otherwise, </w:t>
      </w:r>
      <w:r w:rsidRPr="003F17AE">
        <w:rPr>
          <w:bCs/>
        </w:rPr>
        <w:t>significant_coeff_group_flag[</w:t>
      </w:r>
      <w:r w:rsidRPr="003F17AE">
        <w:t> </w:t>
      </w:r>
      <w:r w:rsidRPr="003F17AE">
        <w:rPr>
          <w:bCs/>
        </w:rPr>
        <w:t>xCG</w:t>
      </w:r>
      <w:r w:rsidRPr="003F17AE">
        <w:t> </w:t>
      </w:r>
      <w:r w:rsidRPr="003F17AE">
        <w:rPr>
          <w:bCs/>
        </w:rPr>
        <w:t>][</w:t>
      </w:r>
      <w:r w:rsidRPr="003F17AE">
        <w:t> </w:t>
      </w:r>
      <w:r w:rsidRPr="003F17AE">
        <w:rPr>
          <w:bCs/>
        </w:rPr>
        <w:t>yCG</w:t>
      </w:r>
      <w:r w:rsidRPr="003F17AE">
        <w:t> </w:t>
      </w:r>
      <w:r w:rsidRPr="003F17AE">
        <w:rPr>
          <w:bCs/>
        </w:rPr>
        <w:t>] is inferred to be equal to 0.</w:t>
      </w:r>
    </w:p>
    <w:p w14:paraId="5FF61EFD" w14:textId="77777777" w:rsidR="0047468E" w:rsidRPr="003F17AE" w:rsidRDefault="0047468E" w:rsidP="0021507B">
      <w:pPr>
        <w:tabs>
          <w:tab w:val="clear" w:pos="794"/>
          <w:tab w:val="left" w:pos="400"/>
        </w:tabs>
      </w:pPr>
      <w:r w:rsidRPr="003F17AE">
        <w:rPr>
          <w:b/>
          <w:bCs/>
        </w:rPr>
        <w:t>significant_coeff_flag[</w:t>
      </w:r>
      <w:r w:rsidRPr="003F17AE">
        <w:t> </w:t>
      </w:r>
      <w:r w:rsidR="0030439D" w:rsidRPr="003F17AE">
        <w:t>xC</w:t>
      </w:r>
      <w:r w:rsidRPr="003F17AE">
        <w:t> </w:t>
      </w:r>
      <w:r w:rsidRPr="003F17AE">
        <w:rPr>
          <w:b/>
          <w:bCs/>
        </w:rPr>
        <w:t>]</w:t>
      </w:r>
      <w:r w:rsidR="0030439D" w:rsidRPr="003F17AE">
        <w:rPr>
          <w:b/>
          <w:bCs/>
        </w:rPr>
        <w:t>[</w:t>
      </w:r>
      <w:r w:rsidR="0030439D" w:rsidRPr="003F17AE">
        <w:t> yC </w:t>
      </w:r>
      <w:r w:rsidR="0030439D" w:rsidRPr="003F17AE">
        <w:rPr>
          <w:b/>
          <w:bCs/>
        </w:rPr>
        <w:t>]</w:t>
      </w:r>
      <w:r w:rsidRPr="003F17AE">
        <w:t xml:space="preserve"> specifies </w:t>
      </w:r>
      <w:r w:rsidR="0021507B" w:rsidRPr="003F17AE">
        <w:t xml:space="preserve">for the transform coefficient position </w:t>
      </w:r>
      <w:r w:rsidR="006D6FB9" w:rsidRPr="003F17AE">
        <w:t xml:space="preserve">( xC, yC ) </w:t>
      </w:r>
      <w:r w:rsidR="0021507B" w:rsidRPr="003F17AE">
        <w:t xml:space="preserve">within the current transform block </w:t>
      </w:r>
      <w:r w:rsidRPr="003F17AE">
        <w:t xml:space="preserve">whether the </w:t>
      </w:r>
      <w:r w:rsidR="006D6FB9" w:rsidRPr="003F17AE">
        <w:t xml:space="preserve">corresponding </w:t>
      </w:r>
      <w:r w:rsidRPr="003F17AE">
        <w:t xml:space="preserve">transform coefficient level at </w:t>
      </w:r>
      <w:r w:rsidR="003B1DA5" w:rsidRPr="003F17AE">
        <w:t>location</w:t>
      </w:r>
      <w:r w:rsidRPr="003F17AE">
        <w:t xml:space="preserve"> </w:t>
      </w:r>
      <w:r w:rsidR="0030439D" w:rsidRPr="003F17AE">
        <w:t>( xC, yC )</w:t>
      </w:r>
      <w:r w:rsidRPr="003F17AE">
        <w:t xml:space="preserve"> is non-zero as follows</w:t>
      </w:r>
      <w:r w:rsidR="0021507B" w:rsidRPr="003F17AE">
        <w:t>.</w:t>
      </w:r>
    </w:p>
    <w:p w14:paraId="000FBDE9" w14:textId="77777777" w:rsidR="0047468E" w:rsidRPr="003F17AE" w:rsidRDefault="0047468E" w:rsidP="00D8248D">
      <w:pPr>
        <w:numPr>
          <w:ilvl w:val="0"/>
          <w:numId w:val="25"/>
        </w:numPr>
        <w:tabs>
          <w:tab w:val="clear" w:pos="794"/>
          <w:tab w:val="left" w:pos="400"/>
        </w:tabs>
      </w:pPr>
      <w:r w:rsidRPr="003F17AE">
        <w:t>If significant_coeff_flag[ </w:t>
      </w:r>
      <w:r w:rsidR="0030439D" w:rsidRPr="003F17AE">
        <w:t>xC</w:t>
      </w:r>
      <w:r w:rsidRPr="003F17AE">
        <w:t> ]</w:t>
      </w:r>
      <w:r w:rsidR="0030439D" w:rsidRPr="003F17AE">
        <w:t>[ yC ]</w:t>
      </w:r>
      <w:r w:rsidRPr="003F17AE">
        <w:t xml:space="preserve"> is equal to 0, the transform coefficient level at </w:t>
      </w:r>
      <w:r w:rsidR="003B1DA5" w:rsidRPr="003F17AE">
        <w:t>location ( xC, yC )</w:t>
      </w:r>
      <w:r w:rsidRPr="003F17AE">
        <w:t xml:space="preserve"> is set equal to 0</w:t>
      </w:r>
      <w:r w:rsidR="00B14B93" w:rsidRPr="003F17AE">
        <w:t>.</w:t>
      </w:r>
    </w:p>
    <w:p w14:paraId="76F539A1" w14:textId="77777777" w:rsidR="0047468E" w:rsidRPr="003F17AE" w:rsidRDefault="0047468E" w:rsidP="00D8248D">
      <w:pPr>
        <w:numPr>
          <w:ilvl w:val="0"/>
          <w:numId w:val="25"/>
        </w:numPr>
        <w:tabs>
          <w:tab w:val="clear" w:pos="794"/>
          <w:tab w:val="left" w:pos="400"/>
        </w:tabs>
      </w:pPr>
      <w:r w:rsidRPr="003F17AE">
        <w:t>Otherwise (significant_coeff_flag</w:t>
      </w:r>
      <w:r w:rsidR="0021507B" w:rsidRPr="003F17AE">
        <w:t>[ xC ][ yC ]</w:t>
      </w:r>
      <w:r w:rsidRPr="003F17AE">
        <w:t xml:space="preserve"> is equal to 1), the transform coefficient level at </w:t>
      </w:r>
      <w:r w:rsidR="003B1DA5" w:rsidRPr="003F17AE">
        <w:t>location ( xC, yC )</w:t>
      </w:r>
      <w:r w:rsidRPr="003F17AE">
        <w:t xml:space="preserve"> has a non</w:t>
      </w:r>
      <w:r w:rsidRPr="003F17AE">
        <w:noBreakHyphen/>
        <w:t>zero value.</w:t>
      </w:r>
    </w:p>
    <w:p w14:paraId="38B0D937" w14:textId="77777777" w:rsidR="00FC7FC8" w:rsidRPr="003F17AE" w:rsidRDefault="00E63441" w:rsidP="00FC7FC8">
      <w:pPr>
        <w:tabs>
          <w:tab w:val="clear" w:pos="794"/>
          <w:tab w:val="left" w:pos="400"/>
        </w:tabs>
      </w:pPr>
      <w:r w:rsidRPr="003F17AE">
        <w:t>When significant_coeff_flag</w:t>
      </w:r>
      <w:r w:rsidR="0021507B" w:rsidRPr="003F17AE">
        <w:t>[ xC ][ yC ]</w:t>
      </w:r>
      <w:r w:rsidRPr="003F17AE">
        <w:t xml:space="preserve"> is not present, it is inferred </w:t>
      </w:r>
      <w:r w:rsidR="00FC7FC8" w:rsidRPr="003F17AE">
        <w:t>as follows.</w:t>
      </w:r>
    </w:p>
    <w:p w14:paraId="7389E0AE" w14:textId="77777777" w:rsidR="00FC7FC8" w:rsidRPr="003F17AE" w:rsidRDefault="00FC7FC8" w:rsidP="00D8248D">
      <w:pPr>
        <w:numPr>
          <w:ilvl w:val="0"/>
          <w:numId w:val="25"/>
        </w:numPr>
        <w:tabs>
          <w:tab w:val="clear" w:pos="794"/>
          <w:tab w:val="left" w:pos="400"/>
        </w:tabs>
      </w:pPr>
      <w:r w:rsidRPr="003F17AE">
        <w:t>If ( xC, yC ) is the last significant location ( LastSignificantCoeffX, LastSignificantCoeffY ) in scan order</w:t>
      </w:r>
      <w:r w:rsidR="00AD569A" w:rsidRPr="003F17AE">
        <w:rPr>
          <w:rFonts w:hint="eastAsia"/>
          <w:lang w:eastAsia="ko-KR"/>
        </w:rPr>
        <w:t xml:space="preserve"> </w:t>
      </w:r>
      <w:r w:rsidR="00AD569A" w:rsidRPr="003F17AE">
        <w:t xml:space="preserve">or </w:t>
      </w:r>
      <w:r w:rsidR="00A514EE" w:rsidRPr="003F17AE">
        <w:t xml:space="preserve">both </w:t>
      </w:r>
      <w:r w:rsidR="00AD569A" w:rsidRPr="003F17AE">
        <w:t>of the following conditions are true</w:t>
      </w:r>
      <w:r w:rsidRPr="003F17AE">
        <w:t>, significant_coeff_flag[ xC ][ yC ] is inferred to be equal to 1</w:t>
      </w:r>
    </w:p>
    <w:p w14:paraId="0B7D5AEA" w14:textId="77777777" w:rsidR="00AD569A" w:rsidRPr="003F17AE" w:rsidRDefault="00AD569A" w:rsidP="00D8248D">
      <w:pPr>
        <w:numPr>
          <w:ilvl w:val="0"/>
          <w:numId w:val="25"/>
        </w:numPr>
        <w:tabs>
          <w:tab w:val="clear" w:pos="794"/>
          <w:tab w:val="left" w:pos="810"/>
          <w:tab w:val="left" w:pos="900"/>
        </w:tabs>
        <w:ind w:left="810"/>
      </w:pPr>
      <w:r w:rsidRPr="003F17AE">
        <w:t>( xC, yC ) is equal to ( xCG &lt;&lt; 2, yCG &lt;&lt; 2 )</w:t>
      </w:r>
    </w:p>
    <w:p w14:paraId="63158578" w14:textId="77777777" w:rsidR="00AD569A" w:rsidRPr="003F17AE" w:rsidRDefault="00A514EE" w:rsidP="00D8248D">
      <w:pPr>
        <w:numPr>
          <w:ilvl w:val="0"/>
          <w:numId w:val="25"/>
        </w:numPr>
        <w:tabs>
          <w:tab w:val="clear" w:pos="794"/>
          <w:tab w:val="left" w:pos="810"/>
          <w:tab w:val="left" w:pos="900"/>
        </w:tabs>
        <w:ind w:left="810"/>
      </w:pPr>
      <w:r w:rsidRPr="003F17AE">
        <w:t>implicitNonZeroCoeff is equal to 1</w:t>
      </w:r>
    </w:p>
    <w:p w14:paraId="4BAE2ADA" w14:textId="77777777" w:rsidR="00CE0814" w:rsidRPr="003F17AE" w:rsidRDefault="00FC7FC8" w:rsidP="00D8248D">
      <w:pPr>
        <w:numPr>
          <w:ilvl w:val="0"/>
          <w:numId w:val="25"/>
        </w:numPr>
        <w:tabs>
          <w:tab w:val="clear" w:pos="794"/>
          <w:tab w:val="left" w:pos="400"/>
        </w:tabs>
      </w:pPr>
      <w:r w:rsidRPr="003F17AE">
        <w:t xml:space="preserve">Otherwise, significant_coeff_flag[ xC ][ yC ] is inferred </w:t>
      </w:r>
      <w:r w:rsidR="00E63441" w:rsidRPr="003F17AE">
        <w:t>to be equal to 0.</w:t>
      </w:r>
    </w:p>
    <w:p w14:paraId="73AEDA5D" w14:textId="77777777" w:rsidR="00B4435C" w:rsidRPr="003F17AE" w:rsidRDefault="00B4435C" w:rsidP="0047468E">
      <w:r w:rsidRPr="003F17AE">
        <w:rPr>
          <w:b/>
          <w:bCs/>
        </w:rPr>
        <w:t>coeff_abs_level_greater1_flag[</w:t>
      </w:r>
      <w:r w:rsidRPr="003F17AE">
        <w:t> n </w:t>
      </w:r>
      <w:r w:rsidRPr="003F17AE">
        <w:rPr>
          <w:b/>
          <w:bCs/>
        </w:rPr>
        <w:t>]</w:t>
      </w:r>
      <w:r w:rsidRPr="003F17AE">
        <w:t xml:space="preserve"> specifies for the scanning position n whether there are transform coefficient levels greater than 1.</w:t>
      </w:r>
    </w:p>
    <w:p w14:paraId="15FC1494" w14:textId="77777777" w:rsidR="00E63441" w:rsidRPr="003F17AE" w:rsidRDefault="00E63441" w:rsidP="00E63441">
      <w:pPr>
        <w:tabs>
          <w:tab w:val="clear" w:pos="794"/>
          <w:tab w:val="left" w:pos="400"/>
        </w:tabs>
      </w:pPr>
      <w:r w:rsidRPr="003F17AE">
        <w:t>When coeff_abs_level_greater1_flag[ n ] is not present, it is inferred to be equal to 0.</w:t>
      </w:r>
    </w:p>
    <w:p w14:paraId="02AE2FBC" w14:textId="77777777" w:rsidR="006433D7" w:rsidRPr="003F17AE" w:rsidRDefault="006433D7" w:rsidP="006433D7">
      <w:r w:rsidRPr="003F17AE">
        <w:rPr>
          <w:b/>
          <w:bCs/>
        </w:rPr>
        <w:t>coeff_abs_level_greater2_flag[</w:t>
      </w:r>
      <w:r w:rsidRPr="003F17AE">
        <w:t> n </w:t>
      </w:r>
      <w:r w:rsidRPr="003F17AE">
        <w:rPr>
          <w:b/>
          <w:bCs/>
        </w:rPr>
        <w:t>]</w:t>
      </w:r>
      <w:r w:rsidRPr="003F17AE">
        <w:t xml:space="preserve"> specifies for the scanning position n whether there are transform coefficient levels greater than 2.</w:t>
      </w:r>
    </w:p>
    <w:p w14:paraId="6F69FB16" w14:textId="77777777" w:rsidR="00E63441" w:rsidRPr="003F17AE" w:rsidRDefault="00E63441" w:rsidP="00E63441">
      <w:pPr>
        <w:tabs>
          <w:tab w:val="clear" w:pos="794"/>
          <w:tab w:val="left" w:pos="400"/>
        </w:tabs>
      </w:pPr>
      <w:r w:rsidRPr="003F17AE">
        <w:t>When coeff_abs_level_greater2_flag[ n ] is not present, it is inferred to be equal to 0.</w:t>
      </w:r>
    </w:p>
    <w:p w14:paraId="4FD27940" w14:textId="77777777" w:rsidR="0047468E" w:rsidRPr="003F17AE" w:rsidRDefault="0047468E" w:rsidP="0047468E">
      <w:r w:rsidRPr="003F17AE">
        <w:rPr>
          <w:b/>
          <w:bCs/>
        </w:rPr>
        <w:t>coeff_sign_flag[</w:t>
      </w:r>
      <w:r w:rsidRPr="003F17AE">
        <w:t> n </w:t>
      </w:r>
      <w:r w:rsidRPr="003F17AE">
        <w:rPr>
          <w:b/>
          <w:bCs/>
        </w:rPr>
        <w:t>]</w:t>
      </w:r>
      <w:r w:rsidRPr="003F17AE">
        <w:t xml:space="preserve"> specifies the sign of a transform coefficient level </w:t>
      </w:r>
      <w:r w:rsidR="003B1DA5" w:rsidRPr="003F17AE">
        <w:t xml:space="preserve">for the scanning position n </w:t>
      </w:r>
      <w:r w:rsidRPr="003F17AE">
        <w:t>as follows.</w:t>
      </w:r>
    </w:p>
    <w:p w14:paraId="58825933" w14:textId="77777777" w:rsidR="0047468E" w:rsidRPr="003F17AE" w:rsidRDefault="0047468E" w:rsidP="00D8248D">
      <w:pPr>
        <w:numPr>
          <w:ilvl w:val="0"/>
          <w:numId w:val="25"/>
        </w:numPr>
        <w:tabs>
          <w:tab w:val="clear" w:pos="794"/>
          <w:tab w:val="left" w:pos="400"/>
        </w:tabs>
      </w:pPr>
      <w:r w:rsidRPr="003F17AE">
        <w:t>If coeff_sign_flag</w:t>
      </w:r>
      <w:r w:rsidR="00F11E6D" w:rsidRPr="003F17AE">
        <w:t>[ n ]</w:t>
      </w:r>
      <w:r w:rsidRPr="003F17AE">
        <w:t xml:space="preserve"> is equal to 0, the corresponding transform coefficient level has a positive value. </w:t>
      </w:r>
    </w:p>
    <w:p w14:paraId="1BA4E846" w14:textId="77777777" w:rsidR="0047468E" w:rsidRPr="003F17AE" w:rsidRDefault="0047468E" w:rsidP="00D8248D">
      <w:pPr>
        <w:numPr>
          <w:ilvl w:val="0"/>
          <w:numId w:val="25"/>
        </w:numPr>
        <w:tabs>
          <w:tab w:val="clear" w:pos="794"/>
          <w:tab w:val="left" w:pos="400"/>
        </w:tabs>
      </w:pPr>
      <w:r w:rsidRPr="003F17AE">
        <w:t>Otherwise (coeff_sign_flag</w:t>
      </w:r>
      <w:r w:rsidR="00F11E6D" w:rsidRPr="003F17AE">
        <w:t>[ n ]</w:t>
      </w:r>
      <w:r w:rsidRPr="003F17AE">
        <w:t xml:space="preserve"> is equal to 1), the corresponding transform coefficient level has a negative value.</w:t>
      </w:r>
    </w:p>
    <w:p w14:paraId="206F8ABE" w14:textId="77777777" w:rsidR="00CC3DD8" w:rsidRPr="003F17AE" w:rsidRDefault="00CC3DD8" w:rsidP="00CC3DD8">
      <w:pPr>
        <w:tabs>
          <w:tab w:val="clear" w:pos="794"/>
          <w:tab w:val="left" w:pos="400"/>
        </w:tabs>
        <w:rPr>
          <w:lang w:eastAsia="ko-KR"/>
        </w:rPr>
      </w:pPr>
      <w:r w:rsidRPr="003F17AE">
        <w:t>When coeff_sign_flag</w:t>
      </w:r>
      <w:r w:rsidR="00F11E6D" w:rsidRPr="003F17AE">
        <w:t>[ n ]</w:t>
      </w:r>
      <w:r w:rsidRPr="003F17AE">
        <w:t xml:space="preserve"> is not present, it is inferred to be equal to 0.</w:t>
      </w:r>
    </w:p>
    <w:p w14:paraId="722A4F2C" w14:textId="77777777" w:rsidR="00F06653" w:rsidRDefault="00F06653" w:rsidP="00F06653">
      <w:r w:rsidRPr="003F17AE">
        <w:rPr>
          <w:b/>
          <w:bCs/>
        </w:rPr>
        <w:t>coeff_abs_level_remaining[</w:t>
      </w:r>
      <w:r w:rsidRPr="003F17AE">
        <w:t> n </w:t>
      </w:r>
      <w:r w:rsidRPr="003F17AE">
        <w:rPr>
          <w:b/>
          <w:bCs/>
        </w:rPr>
        <w:t>]</w:t>
      </w:r>
      <w:r w:rsidRPr="003F17AE">
        <w:t xml:space="preserve"> is the remaining absolute value of a transform coefficient level that is coded with Golomb-Rice code at the scanning position n. The value of coeff_abs_level_remaining is constrained by the limits in subclause </w:t>
      </w:r>
      <w:r w:rsidRPr="003F17AE">
        <w:fldChar w:fldCharType="begin" w:fldLock="1"/>
      </w:r>
      <w:r w:rsidRPr="003F17AE">
        <w:instrText xml:space="preserve"> REF _Ref278186747 \r \h </w:instrText>
      </w:r>
      <w:r w:rsidR="007748E8">
        <w:instrText xml:space="preserve"> \* MERGEFORMAT </w:instrText>
      </w:r>
      <w:r w:rsidRPr="003F17AE">
        <w:fldChar w:fldCharType="separate"/>
      </w:r>
      <w:r w:rsidR="00805C94" w:rsidRPr="003F17AE">
        <w:t>8.6.3</w:t>
      </w:r>
      <w:r w:rsidRPr="003F17AE">
        <w:fldChar w:fldCharType="end"/>
      </w:r>
      <w:r w:rsidRPr="00066987">
        <w:t>.When coeff_abs_level_remaining [ n ] is not present, it is inferred as 0.</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562"/>
    </w:p>
    <w:p w14:paraId="1428AFD9" w14:textId="77777777" w:rsidR="009C7F5B" w:rsidRPr="003F17AE" w:rsidRDefault="009C7F5B" w:rsidP="00D8248D">
      <w:pPr>
        <w:pStyle w:val="Heading1"/>
        <w:numPr>
          <w:ilvl w:val="0"/>
          <w:numId w:val="27"/>
        </w:numPr>
      </w:pPr>
      <w:bookmarkStart w:id="563" w:name="_Toc287363796"/>
      <w:bookmarkStart w:id="564" w:name="_Toc311217227"/>
      <w:bookmarkStart w:id="565" w:name="_Ref317098305"/>
      <w:bookmarkStart w:id="566" w:name="_Ref317175078"/>
      <w:bookmarkStart w:id="567" w:name="_Toc317198779"/>
      <w:r w:rsidRPr="003F17AE">
        <w:t>Decoding process</w:t>
      </w:r>
      <w:bookmarkEnd w:id="563"/>
      <w:bookmarkEnd w:id="564"/>
      <w:bookmarkEnd w:id="565"/>
      <w:bookmarkEnd w:id="566"/>
      <w:bookmarkEnd w:id="567"/>
    </w:p>
    <w:p w14:paraId="2079F547" w14:textId="77777777" w:rsidR="009C7F5B" w:rsidRPr="003F17AE" w:rsidRDefault="009C7F5B" w:rsidP="00D8248D">
      <w:pPr>
        <w:pStyle w:val="Heading2"/>
        <w:keepLines w:val="0"/>
        <w:numPr>
          <w:ilvl w:val="1"/>
          <w:numId w:val="28"/>
        </w:numPr>
        <w:tabs>
          <w:tab w:val="clear" w:pos="794"/>
          <w:tab w:val="clear" w:pos="1191"/>
          <w:tab w:val="clear" w:pos="1588"/>
          <w:tab w:val="clear" w:pos="1985"/>
          <w:tab w:val="left" w:pos="720"/>
          <w:tab w:val="left" w:pos="1080"/>
          <w:tab w:val="left" w:pos="1440"/>
        </w:tabs>
        <w:spacing w:before="240" w:after="60"/>
        <w:jc w:val="left"/>
        <w:rPr>
          <w:lang w:eastAsia="ko-KR"/>
        </w:rPr>
      </w:pPr>
      <w:bookmarkStart w:id="568" w:name="_Toc287363818"/>
      <w:bookmarkStart w:id="569" w:name="_Toc311217249"/>
      <w:bookmarkStart w:id="570" w:name="_Ref314760643"/>
      <w:bookmarkStart w:id="571" w:name="_Toc317198796"/>
      <w:bookmarkStart w:id="572" w:name="_Ref274683490"/>
      <w:bookmarkStart w:id="573" w:name="_Toc287363825"/>
      <w:bookmarkStart w:id="574" w:name="_Toc311217256"/>
      <w:bookmarkStart w:id="575" w:name="_Toc317198803"/>
      <w:r w:rsidRPr="003F17AE">
        <w:rPr>
          <w:lang w:eastAsia="ko-KR"/>
        </w:rPr>
        <w:t>Decoding process for coding units coded in inter prediction mode</w:t>
      </w:r>
      <w:bookmarkEnd w:id="568"/>
      <w:bookmarkEnd w:id="569"/>
      <w:bookmarkEnd w:id="570"/>
      <w:bookmarkEnd w:id="571"/>
    </w:p>
    <w:p w14:paraId="45AE9B91" w14:textId="77777777" w:rsidR="009C7F5B" w:rsidRPr="009C7F5B" w:rsidRDefault="009C7F5B" w:rsidP="00D8248D">
      <w:pPr>
        <w:pStyle w:val="Heading3"/>
        <w:keepLines w:val="0"/>
        <w:numPr>
          <w:ilvl w:val="2"/>
          <w:numId w:val="29"/>
        </w:numPr>
        <w:tabs>
          <w:tab w:val="clear" w:pos="794"/>
          <w:tab w:val="clear" w:pos="1191"/>
          <w:tab w:val="clear" w:pos="1588"/>
          <w:tab w:val="clear" w:pos="1985"/>
          <w:tab w:val="left" w:pos="360"/>
          <w:tab w:val="left" w:pos="720"/>
          <w:tab w:val="left" w:pos="1080"/>
          <w:tab w:val="left" w:pos="1440"/>
          <w:tab w:val="left" w:pos="1843"/>
          <w:tab w:val="left" w:pos="2268"/>
        </w:tabs>
        <w:spacing w:before="240" w:after="60"/>
        <w:jc w:val="left"/>
        <w:rPr>
          <w:lang w:val="en-GB"/>
        </w:rPr>
        <w:pPrChange w:id="576" w:author="Benjamin Bross" w:date="2012-04-03T13:15:00Z">
          <w:pPr>
            <w:pStyle w:val="Heading3"/>
            <w:keepLines w:val="0"/>
            <w:numPr>
              <w:numId w:val="29"/>
            </w:numPr>
            <w:tabs>
              <w:tab w:val="clear" w:pos="794"/>
              <w:tab w:val="clear" w:pos="1191"/>
              <w:tab w:val="clear" w:pos="1588"/>
              <w:tab w:val="clear" w:pos="1985"/>
              <w:tab w:val="left" w:pos="720"/>
              <w:tab w:val="left" w:pos="1080"/>
              <w:tab w:val="left" w:pos="1440"/>
              <w:tab w:val="left" w:pos="1843"/>
              <w:tab w:val="left" w:pos="2268"/>
            </w:tabs>
            <w:spacing w:before="240" w:after="60"/>
            <w:jc w:val="left"/>
          </w:pPr>
        </w:pPrChange>
      </w:pPr>
      <w:bookmarkStart w:id="577" w:name="_Toc311217254"/>
      <w:bookmarkStart w:id="578" w:name="_Toc317198801"/>
      <w:r w:rsidRPr="009C7F5B">
        <w:rPr>
          <w:lang w:val="en-GB"/>
        </w:rPr>
        <w:t>Decoding process for the residual signal of coding units coded in inter prediction mode</w:t>
      </w:r>
      <w:bookmarkEnd w:id="577"/>
      <w:bookmarkEnd w:id="578"/>
    </w:p>
    <w:p w14:paraId="6E478AAD" w14:textId="77777777" w:rsidR="009C7F5B" w:rsidRPr="003F17AE" w:rsidRDefault="009C7F5B" w:rsidP="009C7F5B">
      <w:pPr>
        <w:pStyle w:val="Heading4"/>
      </w:pPr>
      <w:bookmarkStart w:id="579" w:name="_Ref148670574"/>
      <w:bookmarkStart w:id="580" w:name="_Toc287363824"/>
      <w:bookmarkStart w:id="581" w:name="_Toc311217255"/>
      <w:bookmarkStart w:id="582" w:name="_Toc317198802"/>
      <w:bookmarkEnd w:id="572"/>
      <w:bookmarkEnd w:id="573"/>
      <w:bookmarkEnd w:id="574"/>
      <w:bookmarkEnd w:id="575"/>
      <w:r w:rsidRPr="003F17AE">
        <w:t>Decoding process for luma residual blocks</w:t>
      </w:r>
      <w:bookmarkEnd w:id="579"/>
      <w:bookmarkEnd w:id="580"/>
      <w:bookmarkEnd w:id="581"/>
      <w:bookmarkEnd w:id="582"/>
    </w:p>
    <w:p w14:paraId="14704AE5" w14:textId="77777777" w:rsidR="009C7F5B" w:rsidRPr="003F17AE" w:rsidRDefault="009C7F5B" w:rsidP="009C7F5B">
      <w:r w:rsidRPr="003F17AE">
        <w:t>Inputs to this process are:</w:t>
      </w:r>
    </w:p>
    <w:p w14:paraId="32F5EE03" w14:textId="77777777" w:rsidR="009C7F5B" w:rsidRPr="003F17AE" w:rsidRDefault="009C7F5B" w:rsidP="009C7F5B">
      <w:pPr>
        <w:tabs>
          <w:tab w:val="left" w:pos="284"/>
        </w:tabs>
        <w:ind w:left="284" w:hanging="284"/>
      </w:pPr>
      <w:r w:rsidRPr="003F17AE">
        <w:t>–</w:t>
      </w:r>
      <w:r w:rsidRPr="003F17AE">
        <w:tab/>
        <w:t>a luma location ( xC, yC ) specifying the top-left luma sample of the current coding unit relative to the top</w:t>
      </w:r>
      <w:r w:rsidRPr="003F17AE">
        <w:noBreakHyphen/>
        <w:t>left luma sample of the current picture,</w:t>
      </w:r>
    </w:p>
    <w:p w14:paraId="1FB8B31F" w14:textId="77777777" w:rsidR="009C7F5B" w:rsidRPr="003F17AE" w:rsidRDefault="009C7F5B" w:rsidP="009C7F5B">
      <w:pPr>
        <w:tabs>
          <w:tab w:val="left" w:pos="284"/>
        </w:tabs>
        <w:ind w:left="284" w:hanging="284"/>
      </w:pPr>
      <w:r w:rsidRPr="003F17AE">
        <w:t>–</w:t>
      </w:r>
      <w:r w:rsidRPr="003F17AE">
        <w:tab/>
        <w:t>a luma location ( xB, yB ) specifying the top-left luma sample of the current block relative to the top</w:t>
      </w:r>
      <w:r w:rsidRPr="003F17AE">
        <w:noBreakHyphen/>
        <w:t>left luma sample of the current coding unit,</w:t>
      </w:r>
    </w:p>
    <w:p w14:paraId="0BBC716D" w14:textId="77777777" w:rsidR="009C7F5B" w:rsidRPr="003F17AE" w:rsidRDefault="009C7F5B" w:rsidP="009C7F5B">
      <w:pPr>
        <w:tabs>
          <w:tab w:val="left" w:pos="284"/>
        </w:tabs>
        <w:ind w:left="284" w:hanging="284"/>
      </w:pPr>
      <w:r w:rsidRPr="003F17AE">
        <w:t>–</w:t>
      </w:r>
      <w:r w:rsidRPr="003F17AE">
        <w:tab/>
        <w:t>a variable log2TrafoWidth specifying the width of the current block,</w:t>
      </w:r>
    </w:p>
    <w:p w14:paraId="575808CF" w14:textId="77777777" w:rsidR="009C7F5B" w:rsidRPr="003F17AE" w:rsidRDefault="009C7F5B" w:rsidP="009C7F5B">
      <w:pPr>
        <w:tabs>
          <w:tab w:val="left" w:pos="284"/>
        </w:tabs>
        <w:ind w:left="284" w:hanging="284"/>
      </w:pPr>
      <w:r w:rsidRPr="003F17AE">
        <w:t>–</w:t>
      </w:r>
      <w:r w:rsidRPr="003F17AE">
        <w:tab/>
        <w:t>a variable log2TrafoHeight specifying the height of the current block,</w:t>
      </w:r>
    </w:p>
    <w:p w14:paraId="6756DF76" w14:textId="77777777" w:rsidR="009C7F5B" w:rsidRPr="003F17AE" w:rsidRDefault="009C7F5B" w:rsidP="009C7F5B">
      <w:pPr>
        <w:tabs>
          <w:tab w:val="left" w:pos="284"/>
        </w:tabs>
        <w:ind w:left="284" w:hanging="284"/>
      </w:pPr>
      <w:r w:rsidRPr="003F17AE">
        <w:t>–</w:t>
      </w:r>
      <w:r w:rsidRPr="003F17AE">
        <w:tab/>
        <w:t>a variable trafoDepth specifying the hierarchy depth of the current block relative to the coding unit,</w:t>
      </w:r>
    </w:p>
    <w:p w14:paraId="0AC7B226" w14:textId="77777777" w:rsidR="009C7F5B" w:rsidRPr="003F17AE" w:rsidRDefault="009C7F5B" w:rsidP="009C7F5B">
      <w:pPr>
        <w:tabs>
          <w:tab w:val="left" w:pos="284"/>
        </w:tabs>
        <w:ind w:left="284" w:hanging="284"/>
      </w:pPr>
      <w:r w:rsidRPr="003F17AE">
        <w:lastRenderedPageBreak/>
        <w:t>–</w:t>
      </w:r>
      <w:r w:rsidRPr="003F17AE">
        <w:tab/>
        <w:t>a variable cIdx specifying the chroma component of the current block,</w:t>
      </w:r>
    </w:p>
    <w:p w14:paraId="2A0A0E15" w14:textId="77777777" w:rsidR="009C7F5B" w:rsidRPr="003F17AE" w:rsidRDefault="009C7F5B" w:rsidP="009C7F5B">
      <w:pPr>
        <w:tabs>
          <w:tab w:val="left" w:pos="284"/>
        </w:tabs>
        <w:ind w:left="284" w:hanging="284"/>
      </w:pPr>
      <w:r w:rsidRPr="003F17AE">
        <w:t>–</w:t>
      </w:r>
      <w:r w:rsidRPr="003F17AE">
        <w:tab/>
        <w:t>a variable nCS specifying the size, in chroma samples, of the current coding unit,</w:t>
      </w:r>
    </w:p>
    <w:p w14:paraId="5ECB10E5" w14:textId="77777777" w:rsidR="009C7F5B" w:rsidRPr="003F17AE" w:rsidRDefault="009C7F5B" w:rsidP="009C7F5B">
      <w:pPr>
        <w:tabs>
          <w:tab w:val="left" w:pos="284"/>
        </w:tabs>
        <w:ind w:left="284" w:hanging="284"/>
      </w:pPr>
      <w:r w:rsidRPr="003F17AE">
        <w:t>–</w:t>
      </w:r>
      <w:r w:rsidRPr="003F17AE">
        <w:tab/>
        <w:t>a (nCS)x(nCS) array resSamples of chroma residual samples.</w:t>
      </w:r>
    </w:p>
    <w:p w14:paraId="2F541628" w14:textId="77777777" w:rsidR="009C7F5B" w:rsidRPr="003F17AE" w:rsidRDefault="009C7F5B" w:rsidP="009C7F5B">
      <w:r w:rsidRPr="003F17AE">
        <w:t>Output of this process is:</w:t>
      </w:r>
    </w:p>
    <w:p w14:paraId="47E2C4C3" w14:textId="77777777" w:rsidR="009C7F5B" w:rsidRPr="003F17AE" w:rsidRDefault="009C7F5B" w:rsidP="009C7F5B">
      <w:pPr>
        <w:tabs>
          <w:tab w:val="left" w:pos="284"/>
        </w:tabs>
        <w:ind w:left="284" w:hanging="284"/>
      </w:pPr>
      <w:r w:rsidRPr="003F17AE">
        <w:t>–</w:t>
      </w:r>
      <w:r w:rsidRPr="003F17AE">
        <w:tab/>
        <w:t>a modified version of the (nCS)x(nCS) array of chroma residual samples.</w:t>
      </w:r>
    </w:p>
    <w:p w14:paraId="61A34A93" w14:textId="77777777" w:rsidR="009C7F5B" w:rsidRPr="00066987" w:rsidRDefault="009C7F5B" w:rsidP="009C7F5B">
      <w:pPr>
        <w:rPr>
          <w:rFonts w:eastAsia="MS Mincho"/>
          <w:lang w:eastAsia="ja-JP"/>
        </w:rPr>
      </w:pPr>
      <w:r w:rsidRPr="003F17AE">
        <w:rPr>
          <w:highlight w:val="yellow"/>
        </w:rPr>
        <w:t>[Ed. (</w:t>
      </w:r>
      <w:r w:rsidRPr="003F17AE">
        <w:rPr>
          <w:rFonts w:eastAsia="MS Mincho" w:hint="eastAsia"/>
          <w:highlight w:val="yellow"/>
          <w:lang w:eastAsia="ja-JP"/>
        </w:rPr>
        <w:t>KS</w:t>
      </w:r>
      <w:r w:rsidRPr="003F17AE">
        <w:rPr>
          <w:highlight w:val="yellow"/>
        </w:rPr>
        <w:t>):</w:t>
      </w:r>
      <w:r w:rsidRPr="003F17AE">
        <w:rPr>
          <w:rFonts w:eastAsia="MS Mincho" w:hint="eastAsia"/>
          <w:highlight w:val="yellow"/>
          <w:lang w:eastAsia="ja-JP"/>
        </w:rPr>
        <w:t xml:space="preserve"> Derivation process for InterTUSplitDirection should be invoked before applying this process.</w:t>
      </w:r>
      <w:r w:rsidRPr="003F17AE">
        <w:rPr>
          <w:highlight w:val="yellow"/>
        </w:rPr>
        <w:t xml:space="preserve"> ]</w:t>
      </w:r>
    </w:p>
    <w:p w14:paraId="5070CC28" w14:textId="77777777" w:rsidR="009C7F5B" w:rsidRPr="003F17AE" w:rsidRDefault="009C7F5B" w:rsidP="009C7F5B">
      <w:r w:rsidRPr="003F17AE">
        <w:t>The variable splitChromaFlag is derived as follows:</w:t>
      </w:r>
    </w:p>
    <w:p w14:paraId="125503CF" w14:textId="0057C449" w:rsidR="009C7F5B" w:rsidRPr="003F17AE" w:rsidRDefault="009C7F5B" w:rsidP="009C7F5B">
      <w:pPr>
        <w:tabs>
          <w:tab w:val="left" w:pos="284"/>
        </w:tabs>
        <w:ind w:left="284" w:hanging="284"/>
      </w:pPr>
      <w:r w:rsidRPr="003F17AE">
        <w:t>–</w:t>
      </w:r>
      <w:r w:rsidRPr="003F17AE">
        <w:tab/>
        <w:t>If split_transform_flag[ xB ][ yB ][ trafoDepth ] is equal to 1 and log2TrafoSize is greater than Log2MinTrafoSize</w:t>
      </w:r>
      <w:del w:id="583" w:author="Benjamin Bross" w:date="2012-04-02T21:27:00Z">
        <w:r w:rsidRPr="003F17AE" w:rsidDel="009C7F5B">
          <w:rPr>
            <w:rFonts w:hint="eastAsia"/>
            <w:lang w:eastAsia="ko-KR"/>
          </w:rPr>
          <w:delText>C</w:delText>
        </w:r>
        <w:r w:rsidRPr="003F17AE" w:rsidDel="009C7F5B">
          <w:delText> + 1</w:delText>
        </w:r>
      </w:del>
      <w:r w:rsidRPr="003F17AE">
        <w:t>, splitChromaFlag is set equal to 1.</w:t>
      </w:r>
    </w:p>
    <w:p w14:paraId="627FD78A" w14:textId="412DC818" w:rsidR="009C7F5B" w:rsidRPr="003F17AE" w:rsidRDefault="009C7F5B" w:rsidP="009C7F5B">
      <w:pPr>
        <w:tabs>
          <w:tab w:val="left" w:pos="284"/>
        </w:tabs>
        <w:ind w:left="284" w:hanging="284"/>
      </w:pPr>
      <w:r w:rsidRPr="003F17AE">
        <w:t>–</w:t>
      </w:r>
      <w:r w:rsidRPr="003F17AE">
        <w:tab/>
        <w:t>Otherwise (split_transform_flag[ xB ][ yB ][ trafoDepth ] is equal to 0 or log2TrafoSize is equal to Log2MinTrafoSize</w:t>
      </w:r>
      <w:del w:id="584" w:author="Benjamin Bross" w:date="2012-04-02T21:27:00Z">
        <w:r w:rsidRPr="003F17AE" w:rsidDel="009C7F5B">
          <w:rPr>
            <w:rFonts w:hint="eastAsia"/>
            <w:lang w:eastAsia="ko-KR"/>
          </w:rPr>
          <w:delText>C</w:delText>
        </w:r>
        <w:r w:rsidRPr="003F17AE" w:rsidDel="009C7F5B">
          <w:delText> + 1</w:delText>
        </w:r>
      </w:del>
      <w:r w:rsidRPr="003F17AE">
        <w:t>), splitChromaFlag is set equal to 0.</w:t>
      </w:r>
    </w:p>
    <w:p w14:paraId="5D7CC3F0" w14:textId="77777777" w:rsidR="009C7F5B" w:rsidRPr="003F17AE" w:rsidRDefault="009C7F5B" w:rsidP="009C7F5B">
      <w:r w:rsidRPr="003F17AE">
        <w:t>Depending splitChromaFlag, the following applies:</w:t>
      </w:r>
    </w:p>
    <w:p w14:paraId="1675C33A" w14:textId="77777777" w:rsidR="009C7F5B" w:rsidRPr="003F17AE" w:rsidRDefault="009C7F5B" w:rsidP="009C7F5B">
      <w:pPr>
        <w:tabs>
          <w:tab w:val="left" w:pos="284"/>
        </w:tabs>
        <w:ind w:left="284" w:hanging="284"/>
      </w:pPr>
      <w:r w:rsidRPr="003F17AE">
        <w:t>–</w:t>
      </w:r>
      <w:r w:rsidRPr="003F17AE">
        <w:tab/>
        <w:t>If splitChromaFlag is equal to 1, the following ordered steps apply:</w:t>
      </w:r>
    </w:p>
    <w:p w14:paraId="3ECF5745" w14:textId="77777777" w:rsidR="009C7F5B" w:rsidRPr="003F17AE" w:rsidRDefault="009C7F5B" w:rsidP="00D8248D">
      <w:pPr>
        <w:numPr>
          <w:ilvl w:val="0"/>
          <w:numId w:val="22"/>
        </w:numPr>
        <w:tabs>
          <w:tab w:val="clear" w:pos="400"/>
          <w:tab w:val="clear" w:pos="794"/>
          <w:tab w:val="clear" w:pos="1191"/>
          <w:tab w:val="clear" w:pos="1588"/>
          <w:tab w:val="clear" w:pos="1985"/>
          <w:tab w:val="left" w:pos="720"/>
          <w:tab w:val="left" w:pos="1080"/>
          <w:tab w:val="left" w:pos="1440"/>
          <w:tab w:val="num" w:pos="1843"/>
          <w:tab w:val="left" w:pos="2977"/>
        </w:tabs>
        <w:ind w:left="709"/>
      </w:pPr>
      <w:r w:rsidRPr="003F17AE">
        <w:t>The variables xB1, yB1, xB2, yB2, xB3 and yB3 are derived as follows.</w:t>
      </w:r>
    </w:p>
    <w:p w14:paraId="3353CBAF" w14:textId="77777777" w:rsidR="009C7F5B" w:rsidRPr="003F17AE" w:rsidRDefault="009C7F5B" w:rsidP="00D8248D">
      <w:pPr>
        <w:numPr>
          <w:ilvl w:val="1"/>
          <w:numId w:val="21"/>
        </w:numPr>
        <w:tabs>
          <w:tab w:val="clear" w:pos="794"/>
          <w:tab w:val="clear" w:pos="1191"/>
          <w:tab w:val="clear" w:pos="1440"/>
          <w:tab w:val="clear" w:pos="1588"/>
          <w:tab w:val="clear" w:pos="1985"/>
          <w:tab w:val="left" w:pos="720"/>
          <w:tab w:val="left" w:pos="1080"/>
          <w:tab w:val="num" w:pos="1350"/>
          <w:tab w:val="left" w:pos="2977"/>
        </w:tabs>
        <w:ind w:left="900" w:hanging="180"/>
      </w:pPr>
      <w:r w:rsidRPr="003F17AE">
        <w:t>If InterTUSplitDirection is equal to 2, the following applies.</w:t>
      </w:r>
    </w:p>
    <w:p w14:paraId="30B9B558"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xB1 is set equal to xB + ( ( 1 &lt;&lt; log2TrafoWidth ) &gt;&gt; 1 ).</w:t>
      </w:r>
    </w:p>
    <w:p w14:paraId="5F6EB05B"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yB1 is set equal to yB.</w:t>
      </w:r>
    </w:p>
    <w:p w14:paraId="34708686"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xB2 is set equal to xB.</w:t>
      </w:r>
    </w:p>
    <w:p w14:paraId="5BE598FF"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yB2 is set equal to yB + ( ( 1 &lt;&lt; log2TrafoHeight ) &gt;&gt; 1 ).</w:t>
      </w:r>
    </w:p>
    <w:p w14:paraId="122B5212"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xB3 is set equal to xB1.</w:t>
      </w:r>
    </w:p>
    <w:p w14:paraId="22F83171"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yB3 is set equal to yB2.</w:t>
      </w:r>
    </w:p>
    <w:p w14:paraId="268D78AB"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 xml:space="preserve">The variable log2TrafoWidth1 is set equal to log2TrafoWidth − 1. </w:t>
      </w:r>
    </w:p>
    <w:p w14:paraId="1C5B0FF1"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log2TrafoHeight1 is set equal to log2TrafoHeight − 1.</w:t>
      </w:r>
    </w:p>
    <w:p w14:paraId="6C7F3F87"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3F17AE">
        <w:t>Otherwise (InterTUSplitDirection is equal to 0 or 1), the following applies.</w:t>
      </w:r>
    </w:p>
    <w:p w14:paraId="68B519F9"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xB1 is set equal to xB + ((1 &lt;&lt; (log2TrafoWidth)) &gt;&gt; 2) * InterTUSplitDirection.</w:t>
      </w:r>
    </w:p>
    <w:p w14:paraId="06B25015"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yB1 is set equal to yB + ((1 &lt;&lt; (log2TrafoHeight)) &gt;&gt; 2) * (1 − InterTUSplitDirection).</w:t>
      </w:r>
    </w:p>
    <w:p w14:paraId="01B6FB51"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xB2 is set equal to xB1 + ((1 &lt;&lt; (log2TrafoWidth)) &gt;&gt; 2) * InterTUSplitDirection.</w:t>
      </w:r>
    </w:p>
    <w:p w14:paraId="63D4030D"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yB2 is set equal to yB1 + ((1 &lt;&lt; (log2TrafoHeight)) &gt;&gt; 2) * (1 − InterTUSplitDirection).</w:t>
      </w:r>
    </w:p>
    <w:p w14:paraId="57860581"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xB3 is set equal to xB2 + ((1 &lt;&lt; (log2TrafoWidth)) &gt;&gt; 2) * InterTUSplitDirection.</w:t>
      </w:r>
    </w:p>
    <w:p w14:paraId="4B8E1967"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yB3 is set equal to yB2 + ((1 &lt;&lt; (log2TrafoHeight)) &gt;&gt; 2) * (1 − InterTUSplitDirection).</w:t>
      </w:r>
    </w:p>
    <w:p w14:paraId="257161B5"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log2TrafoWidth1 is set equal to (log2TrafoWidth − 2) * InterTUSplitDirection.</w:t>
      </w:r>
    </w:p>
    <w:p w14:paraId="09BE15B4" w14:textId="77777777" w:rsidR="009C7F5B" w:rsidRPr="003F17AE" w:rsidRDefault="009C7F5B" w:rsidP="00D8248D">
      <w:pPr>
        <w:numPr>
          <w:ilvl w:val="1"/>
          <w:numId w:val="21"/>
        </w:numPr>
        <w:tabs>
          <w:tab w:val="clear" w:pos="794"/>
          <w:tab w:val="clear" w:pos="1191"/>
          <w:tab w:val="clear" w:pos="1588"/>
          <w:tab w:val="clear" w:pos="1985"/>
          <w:tab w:val="left" w:pos="720"/>
          <w:tab w:val="left" w:pos="1080"/>
          <w:tab w:val="left" w:pos="2977"/>
        </w:tabs>
      </w:pPr>
      <w:r w:rsidRPr="003F17AE">
        <w:t>The variable log2TrafoHeight1 is set equal to (log2TrafoHeight − 2) * (1 − InterTUSplitDirection).</w:t>
      </w:r>
    </w:p>
    <w:p w14:paraId="5C534FAA" w14:textId="77777777" w:rsidR="009C7F5B" w:rsidRPr="00066987" w:rsidRDefault="009C7F5B" w:rsidP="009C7F5B">
      <w:pPr>
        <w:rPr>
          <w:rFonts w:eastAsia="MS Mincho"/>
          <w:lang w:eastAsia="ja-JP"/>
        </w:rPr>
      </w:pPr>
      <w:r w:rsidRPr="003F17AE">
        <w:rPr>
          <w:highlight w:val="yellow"/>
        </w:rPr>
        <w:t>[Ed. (</w:t>
      </w:r>
      <w:r w:rsidRPr="003F17AE">
        <w:rPr>
          <w:rFonts w:eastAsia="MS Mincho" w:hint="eastAsia"/>
          <w:highlight w:val="yellow"/>
          <w:lang w:eastAsia="ja-JP"/>
        </w:rPr>
        <w:t>KS</w:t>
      </w:r>
      <w:r w:rsidRPr="003F17AE">
        <w:rPr>
          <w:highlight w:val="yellow"/>
        </w:rPr>
        <w:t>):</w:t>
      </w:r>
      <w:r w:rsidRPr="003F17AE">
        <w:rPr>
          <w:rFonts w:eastAsia="MS Mincho" w:hint="eastAsia"/>
          <w:highlight w:val="yellow"/>
          <w:lang w:eastAsia="ja-JP"/>
        </w:rPr>
        <w:t xml:space="preserve"> Need to be updated on second depth for non square transform tree. In 16x16 CU, second TU depth should have four square transforms in a row or column.</w:t>
      </w:r>
      <w:r w:rsidRPr="003F17AE">
        <w:rPr>
          <w:highlight w:val="yellow"/>
        </w:rPr>
        <w:t xml:space="preserve"> ]</w:t>
      </w:r>
    </w:p>
    <w:p w14:paraId="03240C38" w14:textId="77777777" w:rsidR="009C7F5B" w:rsidRPr="003F17AE" w:rsidRDefault="009C7F5B" w:rsidP="00D8248D">
      <w:pPr>
        <w:numPr>
          <w:ilvl w:val="0"/>
          <w:numId w:val="22"/>
        </w:numPr>
        <w:tabs>
          <w:tab w:val="clear" w:pos="400"/>
          <w:tab w:val="clear" w:pos="794"/>
          <w:tab w:val="clear" w:pos="1191"/>
          <w:tab w:val="clear" w:pos="1588"/>
          <w:tab w:val="clear" w:pos="1985"/>
          <w:tab w:val="left" w:pos="720"/>
          <w:tab w:val="left" w:pos="1080"/>
          <w:tab w:val="left" w:pos="1440"/>
          <w:tab w:val="num" w:pos="1843"/>
          <w:tab w:val="left" w:pos="2977"/>
        </w:tabs>
        <w:ind w:left="709"/>
      </w:pPr>
      <w:r w:rsidRPr="003F17AE">
        <w:t>The decoding process for residual chroma blocks as specified in this subclause is invoked with the luma location ( xC, yC ), the luma location ( xB, yB ), the variable log2TrafoWidth set equal to log2TrafoWidth1, the variable log2TrafoHeight set equal to log2TrafoHeight1, the variable trafoDepth set equal to trafoDepth + 1, the variable cIdx, the variable nCS, and the (nCS)x(nCS) array resSamples as the inputs and the output is a modified version of the (nCS)x(nCS) array resSamples.</w:t>
      </w:r>
    </w:p>
    <w:p w14:paraId="18F5838F" w14:textId="77777777" w:rsidR="009C7F5B" w:rsidRPr="003F17AE" w:rsidRDefault="009C7F5B" w:rsidP="00D8248D">
      <w:pPr>
        <w:numPr>
          <w:ilvl w:val="0"/>
          <w:numId w:val="22"/>
        </w:numPr>
        <w:tabs>
          <w:tab w:val="clear" w:pos="400"/>
          <w:tab w:val="clear" w:pos="794"/>
          <w:tab w:val="clear" w:pos="1191"/>
          <w:tab w:val="clear" w:pos="1588"/>
          <w:tab w:val="clear" w:pos="1985"/>
          <w:tab w:val="left" w:pos="720"/>
          <w:tab w:val="left" w:pos="1080"/>
          <w:tab w:val="left" w:pos="1440"/>
          <w:tab w:val="num" w:pos="1843"/>
          <w:tab w:val="left" w:pos="2977"/>
        </w:tabs>
        <w:ind w:left="709"/>
      </w:pPr>
      <w:r w:rsidRPr="003F17AE">
        <w:t>The decoding process for residual chroma blocks as specified in this subclause is invoked with the luma location ( xC, yC ), the luma location ( xB1, yB1 ), the variable log2TrafoWidth set equal to log2TrafoWidth1, the variable log2TrafoHeight set equal to log2TrafoHeight1, the variable trafoDepth set equal to trafoDepth + 1, the variable cIdx, the variable nCS, and the (nCS)x(nCS) array resSamples as the inputs and the output is a modified version of the (nCS)x(nCS) array resSamples.</w:t>
      </w:r>
    </w:p>
    <w:p w14:paraId="1DC4B5CF" w14:textId="77777777" w:rsidR="009C7F5B" w:rsidRPr="003F17AE" w:rsidRDefault="009C7F5B" w:rsidP="00D8248D">
      <w:pPr>
        <w:numPr>
          <w:ilvl w:val="0"/>
          <w:numId w:val="22"/>
        </w:numPr>
        <w:tabs>
          <w:tab w:val="clear" w:pos="400"/>
          <w:tab w:val="clear" w:pos="794"/>
          <w:tab w:val="clear" w:pos="1191"/>
          <w:tab w:val="clear" w:pos="1588"/>
          <w:tab w:val="clear" w:pos="1985"/>
          <w:tab w:val="left" w:pos="720"/>
          <w:tab w:val="left" w:pos="1080"/>
          <w:tab w:val="left" w:pos="1440"/>
          <w:tab w:val="num" w:pos="1843"/>
          <w:tab w:val="left" w:pos="2977"/>
        </w:tabs>
        <w:ind w:left="709"/>
      </w:pPr>
      <w:r w:rsidRPr="003F17AE">
        <w:lastRenderedPageBreak/>
        <w:t>The decoding process for residual chroma blocks as specified in this subclause is invoked with the luma location ( xC, yC ), the luma location ( xB2, yB2 ), the variable log2TrafoWidth set equal to log2TrafoWidth1, the variable log2TrafoHeight set equal to log2TrafoHeight1, the variable trafoDepth set equal to trafoDepth + 1, the variable cIdx, the variable nCS, and the (nCS)x(nCS) array resSamples as the inputs and the output is a modified version of the (nCS)x(nCS) array resSamples.</w:t>
      </w:r>
    </w:p>
    <w:p w14:paraId="1E7F7ACD" w14:textId="77777777" w:rsidR="009C7F5B" w:rsidRPr="003F17AE" w:rsidRDefault="009C7F5B" w:rsidP="00D8248D">
      <w:pPr>
        <w:numPr>
          <w:ilvl w:val="0"/>
          <w:numId w:val="22"/>
        </w:numPr>
        <w:tabs>
          <w:tab w:val="clear" w:pos="400"/>
          <w:tab w:val="clear" w:pos="794"/>
          <w:tab w:val="clear" w:pos="1191"/>
          <w:tab w:val="clear" w:pos="1588"/>
          <w:tab w:val="clear" w:pos="1985"/>
          <w:tab w:val="left" w:pos="720"/>
          <w:tab w:val="left" w:pos="1080"/>
          <w:tab w:val="left" w:pos="1440"/>
          <w:tab w:val="num" w:pos="1843"/>
          <w:tab w:val="left" w:pos="2977"/>
        </w:tabs>
        <w:ind w:left="709"/>
      </w:pPr>
      <w:r w:rsidRPr="003F17AE">
        <w:t>The decoding process for residual chroma blocks as specified in this subclause is invoked with the luma location ( xC, yC ), the luma location ( xB3, yB3 ), the variable log2TrafoWidth set equal to log2TrafoWidth1, the variable log2TrafoHeight set equal to log2TrafoHeight1, the variable trafoDepth set equal to trafoDepth + 1, the variable cIdx, the variable nCS, and the (nCS)x(nCS) array resSamples as the inputs and the output is a modified version of the (nCS)x(nCS) array resSamples.</w:t>
      </w:r>
    </w:p>
    <w:p w14:paraId="1B96D195" w14:textId="77777777" w:rsidR="009C7F5B" w:rsidRPr="003F17AE" w:rsidRDefault="009C7F5B" w:rsidP="009C7F5B">
      <w:pPr>
        <w:tabs>
          <w:tab w:val="left" w:pos="284"/>
        </w:tabs>
        <w:ind w:left="284" w:hanging="284"/>
      </w:pPr>
      <w:r w:rsidRPr="003F17AE">
        <w:t>–</w:t>
      </w:r>
      <w:r w:rsidRPr="003F17AE">
        <w:tab/>
        <w:t>Otherwise (splitChromaFlag is equal to 0), the following ordered steps apply:</w:t>
      </w:r>
    </w:p>
    <w:p w14:paraId="03F30312" w14:textId="77777777" w:rsidR="009C7F5B" w:rsidRPr="003F17AE" w:rsidRDefault="009C7F5B" w:rsidP="00D8248D">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hanging="425"/>
      </w:pPr>
      <w:r w:rsidRPr="003F17AE">
        <w:t>The variable nW is set equal to ( 1 &lt;&lt; log2TrafoWidth ) &gt;&gt; 1.</w:t>
      </w:r>
    </w:p>
    <w:p w14:paraId="1CC97706" w14:textId="77777777" w:rsidR="009C7F5B" w:rsidRPr="003F17AE" w:rsidRDefault="009C7F5B" w:rsidP="00D8248D">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hanging="425"/>
      </w:pPr>
      <w:r w:rsidRPr="003F17AE">
        <w:t>The variable nH is set equal to (1 &lt;&lt; log2TrafoHeight ) &gt;&gt; 1.</w:t>
      </w:r>
    </w:p>
    <w:p w14:paraId="77E7DE78" w14:textId="77777777" w:rsidR="009C7F5B" w:rsidRPr="003F17AE" w:rsidRDefault="009C7F5B" w:rsidP="00D8248D">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hanging="425"/>
      </w:pPr>
      <w:r w:rsidRPr="003F17AE">
        <w:t xml:space="preserve">The scaling and transformation process as specified in subclause </w:t>
      </w:r>
      <w:r w:rsidRPr="003F17AE">
        <w:fldChar w:fldCharType="begin" w:fldLock="1"/>
      </w:r>
      <w:r w:rsidRPr="003F17AE">
        <w:instrText xml:space="preserve"> REF _Ref278194365 \r \h </w:instrText>
      </w:r>
      <w:r>
        <w:instrText xml:space="preserve"> \* MERGEFORMAT </w:instrText>
      </w:r>
      <w:r w:rsidRPr="003F17AE">
        <w:fldChar w:fldCharType="separate"/>
      </w:r>
      <w:r w:rsidRPr="003F17AE">
        <w:t>8.6.1</w:t>
      </w:r>
      <w:r w:rsidRPr="003F17AE">
        <w:fldChar w:fldCharType="end"/>
      </w:r>
      <w:r w:rsidRPr="00066987">
        <w:t xml:space="preserve"> </w:t>
      </w:r>
      <w:r w:rsidRPr="003F17AE">
        <w:t>is invoked with the luma location ( xC + xB, yC +yB ), the variable trafoDepth, the variable cIdx, the transform width trafoWidth set equal to nW, and the transform height trafoHeight set equal to nH as the inputs and the output is a (nW)x(nH) array resSamplesBlock.</w:t>
      </w:r>
    </w:p>
    <w:p w14:paraId="154E91C4" w14:textId="77777777" w:rsidR="009C7F5B" w:rsidRPr="003F17AE" w:rsidRDefault="009C7F5B" w:rsidP="00D8248D">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hanging="425"/>
      </w:pPr>
      <w:r w:rsidRPr="003F17AE">
        <w:t xml:space="preserve">The array construction process as specified in subclause </w:t>
      </w:r>
      <w:r w:rsidRPr="003F17AE">
        <w:fldChar w:fldCharType="begin" w:fldLock="1"/>
      </w:r>
      <w:r w:rsidRPr="003F17AE">
        <w:instrText xml:space="preserve"> REF _Ref278194401 \r \h </w:instrText>
      </w:r>
      <w:r>
        <w:instrText xml:space="preserve"> \* MERGEFORMAT </w:instrText>
      </w:r>
      <w:r w:rsidRPr="003F17AE">
        <w:fldChar w:fldCharType="separate"/>
      </w:r>
      <w:r w:rsidRPr="003F17AE">
        <w:t>8.6.5</w:t>
      </w:r>
      <w:r w:rsidRPr="003F17AE">
        <w:fldChar w:fldCharType="end"/>
      </w:r>
      <w:r w:rsidRPr="00066987">
        <w:t xml:space="preserve"> </w:t>
      </w:r>
      <w:r w:rsidRPr="003F17AE">
        <w:t xml:space="preserve">is invoked with the luma location ( xB, yB ), the variable cIdx, the variable </w:t>
      </w:r>
      <w:r w:rsidRPr="003F17AE">
        <w:rPr>
          <w:lang w:eastAsia="ko-KR"/>
        </w:rPr>
        <w:t>inputA</w:t>
      </w:r>
      <w:r w:rsidRPr="003F17AE">
        <w:t xml:space="preserve">rrayWidth set equal to nW, the variable </w:t>
      </w:r>
      <w:r w:rsidRPr="003F17AE">
        <w:rPr>
          <w:lang w:eastAsia="ko-KR"/>
        </w:rPr>
        <w:t>inputA</w:t>
      </w:r>
      <w:r w:rsidRPr="003F17AE">
        <w:t xml:space="preserve">rrayHeight set equal to nH, </w:t>
      </w:r>
      <w:r w:rsidRPr="003F17AE">
        <w:rPr>
          <w:lang w:eastAsia="ko-KR"/>
        </w:rPr>
        <w:t xml:space="preserve">the variable outputArraySize set equal to nCS, </w:t>
      </w:r>
      <w:r w:rsidRPr="003F17AE">
        <w:t>the (nW)x(nH) array resSamplesBlock, and the (nCS)x(nCS) array resSamples as the inputs and the output is a modified version of the (nCS)x(nCS) array resSamples.</w:t>
      </w:r>
    </w:p>
    <w:p w14:paraId="2D934DBE" w14:textId="77777777" w:rsidR="009C7F5B" w:rsidRPr="003F17AE" w:rsidRDefault="009C7F5B" w:rsidP="00F06653">
      <w:pPr>
        <w:rPr>
          <w:lang w:eastAsia="ko-KR"/>
        </w:rPr>
      </w:pPr>
    </w:p>
    <w:sectPr w:rsidR="009C7F5B" w:rsidRPr="003F17AE" w:rsidSect="00CB04EC">
      <w:headerReference w:type="even" r:id="rId9"/>
      <w:headerReference w:type="default" r:id="rId10"/>
      <w:footerReference w:type="even" r:id="rId11"/>
      <w:footerReference w:type="default" r:id="rId12"/>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74777" w14:textId="77777777" w:rsidR="00143DC9" w:rsidRDefault="00143DC9">
      <w:r>
        <w:separator/>
      </w:r>
    </w:p>
  </w:endnote>
  <w:endnote w:type="continuationSeparator" w:id="0">
    <w:p w14:paraId="36124719" w14:textId="77777777" w:rsidR="00143DC9" w:rsidRDefault="00143DC9">
      <w:r>
        <w:continuationSeparator/>
      </w:r>
    </w:p>
  </w:endnote>
  <w:endnote w:type="continuationNotice" w:id="1">
    <w:p w14:paraId="5036414E" w14:textId="77777777" w:rsidR="00143DC9" w:rsidRDefault="00143DC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43993" w14:textId="77777777" w:rsidR="00143DC9" w:rsidRPr="00CB04EC" w:rsidRDefault="00143DC9"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DA5144">
      <w:rPr>
        <w:b w:val="0"/>
        <w:bCs/>
        <w:noProof/>
        <w:sz w:val="20"/>
      </w:rPr>
      <w:t>8</w:t>
    </w:r>
    <w:r w:rsidRPr="00C37EDE">
      <w:rPr>
        <w:b w:val="0"/>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C359D" w14:textId="77777777" w:rsidR="00143DC9" w:rsidRPr="00CB04EC" w:rsidRDefault="00143DC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A5144">
      <w:rPr>
        <w:bCs/>
        <w:noProof/>
        <w:lang w:val="fr-CH"/>
      </w:rPr>
      <w:t>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C3502" w14:textId="77777777" w:rsidR="00143DC9" w:rsidRDefault="00143DC9">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26FA6877" w14:textId="77777777" w:rsidR="00143DC9" w:rsidRDefault="00143DC9"/>
  </w:footnote>
  <w:footnote w:type="continuationSeparator" w:id="0">
    <w:p w14:paraId="1461E16A" w14:textId="77777777" w:rsidR="00143DC9" w:rsidRDefault="00143DC9">
      <w:r>
        <w:continuationSeparator/>
      </w:r>
    </w:p>
  </w:footnote>
  <w:footnote w:type="continuationNotice" w:id="1">
    <w:p w14:paraId="549B2B60" w14:textId="77777777" w:rsidR="00143DC9" w:rsidRDefault="00143DC9">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E24C7" w14:textId="77777777" w:rsidR="00143DC9" w:rsidRPr="00256CBF" w:rsidRDefault="00143DC9"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A0A5B" w14:textId="77777777" w:rsidR="00143DC9" w:rsidRPr="00563383" w:rsidRDefault="00143DC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96E2C312"/>
    <w:lvl w:ilvl="0">
      <w:start w:val="7"/>
      <w:numFmt w:val="decimal"/>
      <w:pStyle w:val="Heading1"/>
      <w:lvlText w:val="%1"/>
      <w:lvlJc w:val="left"/>
      <w:pPr>
        <w:tabs>
          <w:tab w:val="num" w:pos="720"/>
        </w:tabs>
        <w:ind w:left="360" w:hanging="360"/>
      </w:pPr>
      <w:rPr>
        <w:rFonts w:cs="Times New Roman" w:hint="default"/>
        <w:vanish w:val="0"/>
      </w:rPr>
    </w:lvl>
    <w:lvl w:ilvl="1">
      <w:start w:val="2"/>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1"/>
  </w:num>
  <w:num w:numId="4">
    <w:abstractNumId w:val="23"/>
  </w:num>
  <w:num w:numId="5">
    <w:abstractNumId w:val="15"/>
  </w:num>
  <w:num w:numId="6">
    <w:abstractNumId w:val="19"/>
  </w:num>
  <w:num w:numId="7">
    <w:abstractNumId w:val="20"/>
  </w:num>
  <w:num w:numId="8">
    <w:abstractNumId w:val="7"/>
  </w:num>
  <w:num w:numId="9">
    <w:abstractNumId w:val="9"/>
  </w:num>
  <w:num w:numId="10">
    <w:abstractNumId w:val="17"/>
  </w:num>
  <w:num w:numId="11">
    <w:abstractNumId w:val="11"/>
  </w:num>
  <w:num w:numId="12">
    <w:abstractNumId w:val="12"/>
  </w:num>
  <w:num w:numId="13">
    <w:abstractNumId w:val="5"/>
  </w:num>
  <w:num w:numId="14">
    <w:abstractNumId w:val="25"/>
  </w:num>
  <w:num w:numId="15">
    <w:abstractNumId w:val="27"/>
  </w:num>
  <w:num w:numId="16">
    <w:abstractNumId w:val="14"/>
  </w:num>
  <w:num w:numId="17">
    <w:abstractNumId w:val="4"/>
  </w:num>
  <w:num w:numId="18">
    <w:abstractNumId w:val="6"/>
  </w:num>
  <w:num w:numId="19">
    <w:abstractNumId w:val="13"/>
  </w:num>
  <w:num w:numId="20">
    <w:abstractNumId w:val="22"/>
  </w:num>
  <w:num w:numId="21">
    <w:abstractNumId w:val="16"/>
  </w:num>
  <w:num w:numId="22">
    <w:abstractNumId w:val="18"/>
  </w:num>
  <w:num w:numId="23">
    <w:abstractNumId w:val="3"/>
  </w:num>
  <w:num w:numId="24">
    <w:abstractNumId w:val="24"/>
  </w:num>
  <w:num w:numId="25">
    <w:abstractNumId w:val="26"/>
  </w:num>
  <w:num w:numId="26">
    <w:abstractNumId w:val="10"/>
  </w:num>
  <w:num w:numId="2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8"/>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7"/>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7"/>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7"/>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7"/>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7"/>
    </w:lvlOverride>
    <w:lvlOverride w:ilvl="1">
      <w:startOverride w:val="4"/>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51F"/>
    <w:rsid w:val="00022B88"/>
    <w:rsid w:val="00022C55"/>
    <w:rsid w:val="00023196"/>
    <w:rsid w:val="0002377F"/>
    <w:rsid w:val="00023B9E"/>
    <w:rsid w:val="00023EA8"/>
    <w:rsid w:val="0002466F"/>
    <w:rsid w:val="00024EF0"/>
    <w:rsid w:val="00025BA3"/>
    <w:rsid w:val="00026B73"/>
    <w:rsid w:val="00026CF1"/>
    <w:rsid w:val="00026EE9"/>
    <w:rsid w:val="00026FC3"/>
    <w:rsid w:val="000272B9"/>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1138"/>
    <w:rsid w:val="000414E9"/>
    <w:rsid w:val="0004152C"/>
    <w:rsid w:val="00041AAE"/>
    <w:rsid w:val="00042073"/>
    <w:rsid w:val="00042666"/>
    <w:rsid w:val="00042B2A"/>
    <w:rsid w:val="00043003"/>
    <w:rsid w:val="00043998"/>
    <w:rsid w:val="00043A6F"/>
    <w:rsid w:val="00043BCA"/>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F1B"/>
    <w:rsid w:val="000541E5"/>
    <w:rsid w:val="0005421C"/>
    <w:rsid w:val="00054312"/>
    <w:rsid w:val="0005458B"/>
    <w:rsid w:val="0005489A"/>
    <w:rsid w:val="00055056"/>
    <w:rsid w:val="00055435"/>
    <w:rsid w:val="000554B9"/>
    <w:rsid w:val="0005615E"/>
    <w:rsid w:val="000563B7"/>
    <w:rsid w:val="000563B9"/>
    <w:rsid w:val="000570B3"/>
    <w:rsid w:val="0005790F"/>
    <w:rsid w:val="000601E5"/>
    <w:rsid w:val="00060289"/>
    <w:rsid w:val="0006081E"/>
    <w:rsid w:val="00060DB2"/>
    <w:rsid w:val="00060E85"/>
    <w:rsid w:val="00061205"/>
    <w:rsid w:val="00061684"/>
    <w:rsid w:val="000616B2"/>
    <w:rsid w:val="00061A5F"/>
    <w:rsid w:val="00061BA4"/>
    <w:rsid w:val="00061DA3"/>
    <w:rsid w:val="00061DD3"/>
    <w:rsid w:val="00061E1D"/>
    <w:rsid w:val="00062A64"/>
    <w:rsid w:val="00062A68"/>
    <w:rsid w:val="00062AB8"/>
    <w:rsid w:val="000634E8"/>
    <w:rsid w:val="00063B97"/>
    <w:rsid w:val="00063BEA"/>
    <w:rsid w:val="000641E6"/>
    <w:rsid w:val="000642A8"/>
    <w:rsid w:val="00065007"/>
    <w:rsid w:val="00065091"/>
    <w:rsid w:val="000652EE"/>
    <w:rsid w:val="000653C7"/>
    <w:rsid w:val="0006547B"/>
    <w:rsid w:val="00065714"/>
    <w:rsid w:val="000667E9"/>
    <w:rsid w:val="00066987"/>
    <w:rsid w:val="00066F9C"/>
    <w:rsid w:val="0006738A"/>
    <w:rsid w:val="0006791E"/>
    <w:rsid w:val="00067D81"/>
    <w:rsid w:val="00067F59"/>
    <w:rsid w:val="000700BE"/>
    <w:rsid w:val="000702E1"/>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79C"/>
    <w:rsid w:val="000A7874"/>
    <w:rsid w:val="000B0160"/>
    <w:rsid w:val="000B0296"/>
    <w:rsid w:val="000B032A"/>
    <w:rsid w:val="000B061E"/>
    <w:rsid w:val="000B0B97"/>
    <w:rsid w:val="000B0C56"/>
    <w:rsid w:val="000B10DE"/>
    <w:rsid w:val="000B120E"/>
    <w:rsid w:val="000B1388"/>
    <w:rsid w:val="000B1CE1"/>
    <w:rsid w:val="000B1DEF"/>
    <w:rsid w:val="000B2465"/>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6EE1"/>
    <w:rsid w:val="000B74CB"/>
    <w:rsid w:val="000B7AF3"/>
    <w:rsid w:val="000B7CF7"/>
    <w:rsid w:val="000C01F4"/>
    <w:rsid w:val="000C0202"/>
    <w:rsid w:val="000C0333"/>
    <w:rsid w:val="000C087A"/>
    <w:rsid w:val="000C08D7"/>
    <w:rsid w:val="000C0A2B"/>
    <w:rsid w:val="000C0CBC"/>
    <w:rsid w:val="000C1568"/>
    <w:rsid w:val="000C1F8E"/>
    <w:rsid w:val="000C2532"/>
    <w:rsid w:val="000C2B9E"/>
    <w:rsid w:val="000C2D0A"/>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77E"/>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936"/>
    <w:rsid w:val="00100610"/>
    <w:rsid w:val="0010084C"/>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B0E"/>
    <w:rsid w:val="00111DFA"/>
    <w:rsid w:val="001124A5"/>
    <w:rsid w:val="00112628"/>
    <w:rsid w:val="001127E8"/>
    <w:rsid w:val="00112BA5"/>
    <w:rsid w:val="00112C77"/>
    <w:rsid w:val="001131E8"/>
    <w:rsid w:val="001133F8"/>
    <w:rsid w:val="00113559"/>
    <w:rsid w:val="0011363B"/>
    <w:rsid w:val="00113812"/>
    <w:rsid w:val="0011391D"/>
    <w:rsid w:val="00113A0B"/>
    <w:rsid w:val="00114156"/>
    <w:rsid w:val="001141C0"/>
    <w:rsid w:val="001141FC"/>
    <w:rsid w:val="00114583"/>
    <w:rsid w:val="0011467A"/>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8F5"/>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20C"/>
    <w:rsid w:val="001276CF"/>
    <w:rsid w:val="00127774"/>
    <w:rsid w:val="00127DAA"/>
    <w:rsid w:val="0013010D"/>
    <w:rsid w:val="00130116"/>
    <w:rsid w:val="001301AC"/>
    <w:rsid w:val="001304AF"/>
    <w:rsid w:val="0013065A"/>
    <w:rsid w:val="00130986"/>
    <w:rsid w:val="00130A97"/>
    <w:rsid w:val="00130AAC"/>
    <w:rsid w:val="00130B54"/>
    <w:rsid w:val="00130E52"/>
    <w:rsid w:val="00131405"/>
    <w:rsid w:val="00132903"/>
    <w:rsid w:val="00132C2D"/>
    <w:rsid w:val="0013349E"/>
    <w:rsid w:val="001336F7"/>
    <w:rsid w:val="0013418E"/>
    <w:rsid w:val="00134206"/>
    <w:rsid w:val="001343C0"/>
    <w:rsid w:val="00134CBC"/>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3DC9"/>
    <w:rsid w:val="00144252"/>
    <w:rsid w:val="00144415"/>
    <w:rsid w:val="00144489"/>
    <w:rsid w:val="00144D64"/>
    <w:rsid w:val="00144D74"/>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EFA"/>
    <w:rsid w:val="001716BE"/>
    <w:rsid w:val="001717E5"/>
    <w:rsid w:val="00171800"/>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21AC"/>
    <w:rsid w:val="00182816"/>
    <w:rsid w:val="001828C4"/>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D0"/>
    <w:rsid w:val="001A0D93"/>
    <w:rsid w:val="001A119F"/>
    <w:rsid w:val="001A1A23"/>
    <w:rsid w:val="001A1F9F"/>
    <w:rsid w:val="001A284F"/>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6FF"/>
    <w:rsid w:val="001A6A38"/>
    <w:rsid w:val="001A6DE3"/>
    <w:rsid w:val="001A6FEB"/>
    <w:rsid w:val="001A74B9"/>
    <w:rsid w:val="001A757F"/>
    <w:rsid w:val="001A75E9"/>
    <w:rsid w:val="001A7859"/>
    <w:rsid w:val="001A7889"/>
    <w:rsid w:val="001A7D28"/>
    <w:rsid w:val="001B0103"/>
    <w:rsid w:val="001B0F1D"/>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4175"/>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AF0"/>
    <w:rsid w:val="001C5E58"/>
    <w:rsid w:val="001C68AB"/>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9A"/>
    <w:rsid w:val="001D4BD7"/>
    <w:rsid w:val="001D4C80"/>
    <w:rsid w:val="001D4DE0"/>
    <w:rsid w:val="001D4F9B"/>
    <w:rsid w:val="001D5225"/>
    <w:rsid w:val="001D5359"/>
    <w:rsid w:val="001D5ADE"/>
    <w:rsid w:val="001D6111"/>
    <w:rsid w:val="001D614D"/>
    <w:rsid w:val="001D6369"/>
    <w:rsid w:val="001D6A84"/>
    <w:rsid w:val="001D6DE3"/>
    <w:rsid w:val="001D7183"/>
    <w:rsid w:val="001D73B8"/>
    <w:rsid w:val="001D76A6"/>
    <w:rsid w:val="001D7843"/>
    <w:rsid w:val="001D7A17"/>
    <w:rsid w:val="001D7B2E"/>
    <w:rsid w:val="001D7D11"/>
    <w:rsid w:val="001E0314"/>
    <w:rsid w:val="001E0414"/>
    <w:rsid w:val="001E11F3"/>
    <w:rsid w:val="001E1593"/>
    <w:rsid w:val="001E1B50"/>
    <w:rsid w:val="001E200D"/>
    <w:rsid w:val="001E2430"/>
    <w:rsid w:val="001E2BEA"/>
    <w:rsid w:val="001E2CAA"/>
    <w:rsid w:val="001E2CAD"/>
    <w:rsid w:val="001E2F4E"/>
    <w:rsid w:val="001E30CC"/>
    <w:rsid w:val="001E3728"/>
    <w:rsid w:val="001E43D5"/>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343"/>
    <w:rsid w:val="001F178A"/>
    <w:rsid w:val="001F1CB3"/>
    <w:rsid w:val="001F1EE4"/>
    <w:rsid w:val="001F2218"/>
    <w:rsid w:val="001F2496"/>
    <w:rsid w:val="001F2DAD"/>
    <w:rsid w:val="001F2E2D"/>
    <w:rsid w:val="001F3155"/>
    <w:rsid w:val="001F3280"/>
    <w:rsid w:val="001F3729"/>
    <w:rsid w:val="001F3896"/>
    <w:rsid w:val="001F4201"/>
    <w:rsid w:val="001F43DA"/>
    <w:rsid w:val="001F43F9"/>
    <w:rsid w:val="001F4FA6"/>
    <w:rsid w:val="001F57B5"/>
    <w:rsid w:val="001F5958"/>
    <w:rsid w:val="001F5A3B"/>
    <w:rsid w:val="001F5CAE"/>
    <w:rsid w:val="001F6931"/>
    <w:rsid w:val="001F6FFB"/>
    <w:rsid w:val="001F71A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EEF"/>
    <w:rsid w:val="0020519A"/>
    <w:rsid w:val="0020580D"/>
    <w:rsid w:val="00205CBE"/>
    <w:rsid w:val="00205EDC"/>
    <w:rsid w:val="00205FBC"/>
    <w:rsid w:val="0020658B"/>
    <w:rsid w:val="0020675D"/>
    <w:rsid w:val="00206A72"/>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176B"/>
    <w:rsid w:val="00211B6A"/>
    <w:rsid w:val="00211C9A"/>
    <w:rsid w:val="00212203"/>
    <w:rsid w:val="002124EA"/>
    <w:rsid w:val="00212689"/>
    <w:rsid w:val="002130DD"/>
    <w:rsid w:val="00213288"/>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025"/>
    <w:rsid w:val="0021743D"/>
    <w:rsid w:val="0021759E"/>
    <w:rsid w:val="00217E78"/>
    <w:rsid w:val="002200ED"/>
    <w:rsid w:val="00220324"/>
    <w:rsid w:val="002208CF"/>
    <w:rsid w:val="0022096A"/>
    <w:rsid w:val="00220D16"/>
    <w:rsid w:val="00220EAD"/>
    <w:rsid w:val="00221962"/>
    <w:rsid w:val="00221D40"/>
    <w:rsid w:val="00222552"/>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62D"/>
    <w:rsid w:val="002360D3"/>
    <w:rsid w:val="002365B9"/>
    <w:rsid w:val="002365D6"/>
    <w:rsid w:val="0023694C"/>
    <w:rsid w:val="00236BE5"/>
    <w:rsid w:val="002373F3"/>
    <w:rsid w:val="0023781D"/>
    <w:rsid w:val="00237DF6"/>
    <w:rsid w:val="00237F7F"/>
    <w:rsid w:val="00237FAE"/>
    <w:rsid w:val="002401FF"/>
    <w:rsid w:val="00240AFF"/>
    <w:rsid w:val="00240F54"/>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90E"/>
    <w:rsid w:val="00276973"/>
    <w:rsid w:val="00276FD1"/>
    <w:rsid w:val="002770E7"/>
    <w:rsid w:val="00277794"/>
    <w:rsid w:val="00277B75"/>
    <w:rsid w:val="00277BC2"/>
    <w:rsid w:val="0028010F"/>
    <w:rsid w:val="00280251"/>
    <w:rsid w:val="00280263"/>
    <w:rsid w:val="0028028F"/>
    <w:rsid w:val="00280792"/>
    <w:rsid w:val="00280D90"/>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5"/>
    <w:rsid w:val="002911F6"/>
    <w:rsid w:val="002915F5"/>
    <w:rsid w:val="00291AF7"/>
    <w:rsid w:val="00291BA2"/>
    <w:rsid w:val="002923F9"/>
    <w:rsid w:val="00292A97"/>
    <w:rsid w:val="00292E21"/>
    <w:rsid w:val="002935A5"/>
    <w:rsid w:val="00293699"/>
    <w:rsid w:val="002937F8"/>
    <w:rsid w:val="00293D42"/>
    <w:rsid w:val="00293F68"/>
    <w:rsid w:val="00293FE4"/>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DFE"/>
    <w:rsid w:val="002A00EC"/>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944"/>
    <w:rsid w:val="002A3B88"/>
    <w:rsid w:val="002A3C27"/>
    <w:rsid w:val="002A4BAA"/>
    <w:rsid w:val="002A4BF6"/>
    <w:rsid w:val="002A4E2A"/>
    <w:rsid w:val="002A51D2"/>
    <w:rsid w:val="002A55A6"/>
    <w:rsid w:val="002A5F96"/>
    <w:rsid w:val="002A61BF"/>
    <w:rsid w:val="002A6F71"/>
    <w:rsid w:val="002A709C"/>
    <w:rsid w:val="002A790A"/>
    <w:rsid w:val="002A7A01"/>
    <w:rsid w:val="002B00D7"/>
    <w:rsid w:val="002B048B"/>
    <w:rsid w:val="002B0A46"/>
    <w:rsid w:val="002B0EBC"/>
    <w:rsid w:val="002B1457"/>
    <w:rsid w:val="002B1913"/>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76D"/>
    <w:rsid w:val="002C287B"/>
    <w:rsid w:val="002C29A1"/>
    <w:rsid w:val="002C2CC5"/>
    <w:rsid w:val="002C3869"/>
    <w:rsid w:val="002C3B81"/>
    <w:rsid w:val="002C3C66"/>
    <w:rsid w:val="002C419D"/>
    <w:rsid w:val="002C43F9"/>
    <w:rsid w:val="002C443B"/>
    <w:rsid w:val="002C44D6"/>
    <w:rsid w:val="002C46F3"/>
    <w:rsid w:val="002C4988"/>
    <w:rsid w:val="002C50E2"/>
    <w:rsid w:val="002C54A7"/>
    <w:rsid w:val="002C586B"/>
    <w:rsid w:val="002C591F"/>
    <w:rsid w:val="002C5ED7"/>
    <w:rsid w:val="002C6567"/>
    <w:rsid w:val="002C6D6F"/>
    <w:rsid w:val="002C6E1C"/>
    <w:rsid w:val="002C7873"/>
    <w:rsid w:val="002C798C"/>
    <w:rsid w:val="002C7B34"/>
    <w:rsid w:val="002D0588"/>
    <w:rsid w:val="002D07F0"/>
    <w:rsid w:val="002D08DA"/>
    <w:rsid w:val="002D0A84"/>
    <w:rsid w:val="002D1510"/>
    <w:rsid w:val="002D179B"/>
    <w:rsid w:val="002D18DF"/>
    <w:rsid w:val="002D2102"/>
    <w:rsid w:val="002D2BD9"/>
    <w:rsid w:val="002D2EC4"/>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6F"/>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AD"/>
    <w:rsid w:val="002E5815"/>
    <w:rsid w:val="002E58BD"/>
    <w:rsid w:val="002E5E11"/>
    <w:rsid w:val="002E611E"/>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522"/>
    <w:rsid w:val="002F35FC"/>
    <w:rsid w:val="002F3A86"/>
    <w:rsid w:val="002F3C9A"/>
    <w:rsid w:val="002F3DB2"/>
    <w:rsid w:val="002F4336"/>
    <w:rsid w:val="002F4404"/>
    <w:rsid w:val="002F4551"/>
    <w:rsid w:val="002F4A57"/>
    <w:rsid w:val="002F513C"/>
    <w:rsid w:val="002F53E4"/>
    <w:rsid w:val="002F54F7"/>
    <w:rsid w:val="002F5926"/>
    <w:rsid w:val="002F5AAF"/>
    <w:rsid w:val="002F61F3"/>
    <w:rsid w:val="002F62B1"/>
    <w:rsid w:val="002F6BF9"/>
    <w:rsid w:val="002F72BE"/>
    <w:rsid w:val="002F76B2"/>
    <w:rsid w:val="002F78C3"/>
    <w:rsid w:val="002F7A10"/>
    <w:rsid w:val="00300360"/>
    <w:rsid w:val="00300933"/>
    <w:rsid w:val="00300968"/>
    <w:rsid w:val="00301032"/>
    <w:rsid w:val="00301117"/>
    <w:rsid w:val="0030116B"/>
    <w:rsid w:val="003019A6"/>
    <w:rsid w:val="00301BBF"/>
    <w:rsid w:val="00301E45"/>
    <w:rsid w:val="0030278F"/>
    <w:rsid w:val="00302AB6"/>
    <w:rsid w:val="00302C15"/>
    <w:rsid w:val="00303071"/>
    <w:rsid w:val="003035E7"/>
    <w:rsid w:val="00303C4D"/>
    <w:rsid w:val="00303F45"/>
    <w:rsid w:val="0030406E"/>
    <w:rsid w:val="003040B8"/>
    <w:rsid w:val="00304388"/>
    <w:rsid w:val="0030439D"/>
    <w:rsid w:val="003043FC"/>
    <w:rsid w:val="003044DB"/>
    <w:rsid w:val="003047B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F34"/>
    <w:rsid w:val="003220CF"/>
    <w:rsid w:val="0032265B"/>
    <w:rsid w:val="003228CA"/>
    <w:rsid w:val="003234EC"/>
    <w:rsid w:val="00323D1B"/>
    <w:rsid w:val="0032404A"/>
    <w:rsid w:val="00324439"/>
    <w:rsid w:val="003245BD"/>
    <w:rsid w:val="00324B11"/>
    <w:rsid w:val="00325D86"/>
    <w:rsid w:val="0032612B"/>
    <w:rsid w:val="003263A3"/>
    <w:rsid w:val="00326A19"/>
    <w:rsid w:val="00326B51"/>
    <w:rsid w:val="00327072"/>
    <w:rsid w:val="003274CF"/>
    <w:rsid w:val="00327589"/>
    <w:rsid w:val="00327686"/>
    <w:rsid w:val="00327704"/>
    <w:rsid w:val="00327EB3"/>
    <w:rsid w:val="00327F11"/>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34E7"/>
    <w:rsid w:val="00343A03"/>
    <w:rsid w:val="00343F33"/>
    <w:rsid w:val="0034404F"/>
    <w:rsid w:val="003445E2"/>
    <w:rsid w:val="0034484D"/>
    <w:rsid w:val="00344BCB"/>
    <w:rsid w:val="00344DEF"/>
    <w:rsid w:val="0034502F"/>
    <w:rsid w:val="003451E0"/>
    <w:rsid w:val="0034555B"/>
    <w:rsid w:val="00345648"/>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DB1"/>
    <w:rsid w:val="00351E4E"/>
    <w:rsid w:val="003522A0"/>
    <w:rsid w:val="00352583"/>
    <w:rsid w:val="00352671"/>
    <w:rsid w:val="003529C9"/>
    <w:rsid w:val="00352A34"/>
    <w:rsid w:val="00352D36"/>
    <w:rsid w:val="00352E31"/>
    <w:rsid w:val="003533E9"/>
    <w:rsid w:val="0035366A"/>
    <w:rsid w:val="00353A13"/>
    <w:rsid w:val="00353C59"/>
    <w:rsid w:val="00353CB2"/>
    <w:rsid w:val="00354A82"/>
    <w:rsid w:val="003550EA"/>
    <w:rsid w:val="00355274"/>
    <w:rsid w:val="003554BB"/>
    <w:rsid w:val="003555C5"/>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7089C"/>
    <w:rsid w:val="00370B57"/>
    <w:rsid w:val="00370FEE"/>
    <w:rsid w:val="00371366"/>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749"/>
    <w:rsid w:val="00377B5E"/>
    <w:rsid w:val="00377C31"/>
    <w:rsid w:val="00377C67"/>
    <w:rsid w:val="00377CAA"/>
    <w:rsid w:val="003802C1"/>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3D1"/>
    <w:rsid w:val="00396716"/>
    <w:rsid w:val="00396914"/>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AE9"/>
    <w:rsid w:val="003D0F7D"/>
    <w:rsid w:val="003D113F"/>
    <w:rsid w:val="003D11FC"/>
    <w:rsid w:val="003D1343"/>
    <w:rsid w:val="003D1E3E"/>
    <w:rsid w:val="003D21EC"/>
    <w:rsid w:val="003D22AF"/>
    <w:rsid w:val="003D2619"/>
    <w:rsid w:val="003D2790"/>
    <w:rsid w:val="003D27D1"/>
    <w:rsid w:val="003D288C"/>
    <w:rsid w:val="003D290B"/>
    <w:rsid w:val="003D2A42"/>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9F3"/>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3DAF"/>
    <w:rsid w:val="004042A6"/>
    <w:rsid w:val="00404474"/>
    <w:rsid w:val="004046E7"/>
    <w:rsid w:val="00404853"/>
    <w:rsid w:val="00404DF0"/>
    <w:rsid w:val="00404F0D"/>
    <w:rsid w:val="004050AA"/>
    <w:rsid w:val="0040524D"/>
    <w:rsid w:val="004056B1"/>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2F34"/>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F7"/>
    <w:rsid w:val="00421D71"/>
    <w:rsid w:val="00421F60"/>
    <w:rsid w:val="004220F8"/>
    <w:rsid w:val="00422457"/>
    <w:rsid w:val="0042256D"/>
    <w:rsid w:val="004229D0"/>
    <w:rsid w:val="004229FC"/>
    <w:rsid w:val="00422BD9"/>
    <w:rsid w:val="00423992"/>
    <w:rsid w:val="00423A82"/>
    <w:rsid w:val="0042416F"/>
    <w:rsid w:val="004241C4"/>
    <w:rsid w:val="00424575"/>
    <w:rsid w:val="004246E7"/>
    <w:rsid w:val="00424B19"/>
    <w:rsid w:val="00424B5D"/>
    <w:rsid w:val="00424CF9"/>
    <w:rsid w:val="004253D7"/>
    <w:rsid w:val="0042556D"/>
    <w:rsid w:val="00425835"/>
    <w:rsid w:val="004258B6"/>
    <w:rsid w:val="00425DC0"/>
    <w:rsid w:val="0042601C"/>
    <w:rsid w:val="0042614B"/>
    <w:rsid w:val="004261B0"/>
    <w:rsid w:val="0042677D"/>
    <w:rsid w:val="00426866"/>
    <w:rsid w:val="0042777B"/>
    <w:rsid w:val="00427983"/>
    <w:rsid w:val="004301C1"/>
    <w:rsid w:val="00430C00"/>
    <w:rsid w:val="004310C8"/>
    <w:rsid w:val="00431128"/>
    <w:rsid w:val="00431B77"/>
    <w:rsid w:val="00431B93"/>
    <w:rsid w:val="00431FB9"/>
    <w:rsid w:val="0043203F"/>
    <w:rsid w:val="0043228E"/>
    <w:rsid w:val="00432514"/>
    <w:rsid w:val="00432D11"/>
    <w:rsid w:val="004334BE"/>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3FD"/>
    <w:rsid w:val="00440618"/>
    <w:rsid w:val="00440896"/>
    <w:rsid w:val="00440BB7"/>
    <w:rsid w:val="00440C7A"/>
    <w:rsid w:val="00440F05"/>
    <w:rsid w:val="0044189C"/>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0AB"/>
    <w:rsid w:val="0045011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A69"/>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AF5"/>
    <w:rsid w:val="00463BDE"/>
    <w:rsid w:val="00463C20"/>
    <w:rsid w:val="00464773"/>
    <w:rsid w:val="0046478C"/>
    <w:rsid w:val="00464800"/>
    <w:rsid w:val="00464B0E"/>
    <w:rsid w:val="00464B1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2CA"/>
    <w:rsid w:val="0049735C"/>
    <w:rsid w:val="00497C15"/>
    <w:rsid w:val="00497D9A"/>
    <w:rsid w:val="00497DC4"/>
    <w:rsid w:val="004A059D"/>
    <w:rsid w:val="004A0E6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585"/>
    <w:rsid w:val="004B3A4F"/>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6E78"/>
    <w:rsid w:val="004C7505"/>
    <w:rsid w:val="004C77DB"/>
    <w:rsid w:val="004C781E"/>
    <w:rsid w:val="004C7B3B"/>
    <w:rsid w:val="004C7D1C"/>
    <w:rsid w:val="004C7E64"/>
    <w:rsid w:val="004C7F56"/>
    <w:rsid w:val="004D0360"/>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D7B84"/>
    <w:rsid w:val="004E00BE"/>
    <w:rsid w:val="004E01F9"/>
    <w:rsid w:val="004E026C"/>
    <w:rsid w:val="004E0DE8"/>
    <w:rsid w:val="004E0EFB"/>
    <w:rsid w:val="004E138A"/>
    <w:rsid w:val="004E1876"/>
    <w:rsid w:val="004E192A"/>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C0E"/>
    <w:rsid w:val="004F7EC6"/>
    <w:rsid w:val="005002CE"/>
    <w:rsid w:val="0050040D"/>
    <w:rsid w:val="00500629"/>
    <w:rsid w:val="0050063D"/>
    <w:rsid w:val="00500B1C"/>
    <w:rsid w:val="00500C8E"/>
    <w:rsid w:val="005015FB"/>
    <w:rsid w:val="00501679"/>
    <w:rsid w:val="00501881"/>
    <w:rsid w:val="00501899"/>
    <w:rsid w:val="005019C1"/>
    <w:rsid w:val="00503558"/>
    <w:rsid w:val="005038A6"/>
    <w:rsid w:val="00503B4C"/>
    <w:rsid w:val="0050419F"/>
    <w:rsid w:val="00504526"/>
    <w:rsid w:val="00504A8C"/>
    <w:rsid w:val="00504C86"/>
    <w:rsid w:val="005059F1"/>
    <w:rsid w:val="00505DF4"/>
    <w:rsid w:val="00505E53"/>
    <w:rsid w:val="00505F96"/>
    <w:rsid w:val="00506858"/>
    <w:rsid w:val="00506860"/>
    <w:rsid w:val="00506ABE"/>
    <w:rsid w:val="005070F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17A6B"/>
    <w:rsid w:val="005202C2"/>
    <w:rsid w:val="005207EA"/>
    <w:rsid w:val="005208CB"/>
    <w:rsid w:val="005209A8"/>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580"/>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5F24"/>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06E9"/>
    <w:rsid w:val="00591032"/>
    <w:rsid w:val="005913E4"/>
    <w:rsid w:val="00591FD4"/>
    <w:rsid w:val="005920DA"/>
    <w:rsid w:val="00592272"/>
    <w:rsid w:val="005929F5"/>
    <w:rsid w:val="00592A37"/>
    <w:rsid w:val="00592C50"/>
    <w:rsid w:val="005931A4"/>
    <w:rsid w:val="00593333"/>
    <w:rsid w:val="00594202"/>
    <w:rsid w:val="0059423C"/>
    <w:rsid w:val="005945C9"/>
    <w:rsid w:val="0059485A"/>
    <w:rsid w:val="00594B4F"/>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01D"/>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C7784"/>
    <w:rsid w:val="005D0246"/>
    <w:rsid w:val="005D0301"/>
    <w:rsid w:val="005D08C6"/>
    <w:rsid w:val="005D0DFB"/>
    <w:rsid w:val="005D15F4"/>
    <w:rsid w:val="005D17A0"/>
    <w:rsid w:val="005D19FB"/>
    <w:rsid w:val="005D1D8D"/>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3"/>
    <w:rsid w:val="005F767F"/>
    <w:rsid w:val="005F780F"/>
    <w:rsid w:val="005F7DEA"/>
    <w:rsid w:val="005F7EE4"/>
    <w:rsid w:val="00600A2A"/>
    <w:rsid w:val="00600D4F"/>
    <w:rsid w:val="006015A7"/>
    <w:rsid w:val="00601A5A"/>
    <w:rsid w:val="006024F2"/>
    <w:rsid w:val="00602905"/>
    <w:rsid w:val="00602A5E"/>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82E"/>
    <w:rsid w:val="00612A64"/>
    <w:rsid w:val="00612D23"/>
    <w:rsid w:val="006130C5"/>
    <w:rsid w:val="0061377E"/>
    <w:rsid w:val="00613933"/>
    <w:rsid w:val="00613D7E"/>
    <w:rsid w:val="00613E91"/>
    <w:rsid w:val="00614290"/>
    <w:rsid w:val="0061441A"/>
    <w:rsid w:val="00615384"/>
    <w:rsid w:val="00615449"/>
    <w:rsid w:val="00615828"/>
    <w:rsid w:val="006167F7"/>
    <w:rsid w:val="00616C35"/>
    <w:rsid w:val="00616C48"/>
    <w:rsid w:val="00617134"/>
    <w:rsid w:val="0061733A"/>
    <w:rsid w:val="006173BB"/>
    <w:rsid w:val="006177B7"/>
    <w:rsid w:val="00617C18"/>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450"/>
    <w:rsid w:val="00630C38"/>
    <w:rsid w:val="0063124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B00"/>
    <w:rsid w:val="00635CEA"/>
    <w:rsid w:val="00636056"/>
    <w:rsid w:val="006367E1"/>
    <w:rsid w:val="0063691C"/>
    <w:rsid w:val="00636CD3"/>
    <w:rsid w:val="00636EB7"/>
    <w:rsid w:val="00637130"/>
    <w:rsid w:val="006401B8"/>
    <w:rsid w:val="00640385"/>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EA"/>
    <w:rsid w:val="00650872"/>
    <w:rsid w:val="00650B01"/>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D64"/>
    <w:rsid w:val="00670A45"/>
    <w:rsid w:val="00670BC9"/>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014"/>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0D7F"/>
    <w:rsid w:val="0068101F"/>
    <w:rsid w:val="0068172D"/>
    <w:rsid w:val="00681F72"/>
    <w:rsid w:val="00682761"/>
    <w:rsid w:val="00682A63"/>
    <w:rsid w:val="00682C49"/>
    <w:rsid w:val="00682E80"/>
    <w:rsid w:val="0068342E"/>
    <w:rsid w:val="00683488"/>
    <w:rsid w:val="00683606"/>
    <w:rsid w:val="00683E67"/>
    <w:rsid w:val="006841BE"/>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1A1F"/>
    <w:rsid w:val="006921E8"/>
    <w:rsid w:val="00692E3C"/>
    <w:rsid w:val="00692E43"/>
    <w:rsid w:val="00692E5E"/>
    <w:rsid w:val="00692FB4"/>
    <w:rsid w:val="00692FC2"/>
    <w:rsid w:val="006930F3"/>
    <w:rsid w:val="00693110"/>
    <w:rsid w:val="00693A60"/>
    <w:rsid w:val="00693BE1"/>
    <w:rsid w:val="0069408D"/>
    <w:rsid w:val="006942C5"/>
    <w:rsid w:val="00694322"/>
    <w:rsid w:val="0069469C"/>
    <w:rsid w:val="00694CCB"/>
    <w:rsid w:val="00694CE4"/>
    <w:rsid w:val="0069505C"/>
    <w:rsid w:val="006956C9"/>
    <w:rsid w:val="00695826"/>
    <w:rsid w:val="006958EF"/>
    <w:rsid w:val="00695C74"/>
    <w:rsid w:val="006963BA"/>
    <w:rsid w:val="006963FA"/>
    <w:rsid w:val="00696FE0"/>
    <w:rsid w:val="006973F5"/>
    <w:rsid w:val="00697BF6"/>
    <w:rsid w:val="00697C45"/>
    <w:rsid w:val="006A03D3"/>
    <w:rsid w:val="006A0683"/>
    <w:rsid w:val="006A0864"/>
    <w:rsid w:val="006A09DF"/>
    <w:rsid w:val="006A0D50"/>
    <w:rsid w:val="006A1B97"/>
    <w:rsid w:val="006A1D84"/>
    <w:rsid w:val="006A2FED"/>
    <w:rsid w:val="006A3942"/>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9B2"/>
    <w:rsid w:val="006B7ADE"/>
    <w:rsid w:val="006C021B"/>
    <w:rsid w:val="006C0802"/>
    <w:rsid w:val="006C0A1F"/>
    <w:rsid w:val="006C0ABF"/>
    <w:rsid w:val="006C0B76"/>
    <w:rsid w:val="006C14B5"/>
    <w:rsid w:val="006C1654"/>
    <w:rsid w:val="006C1E0F"/>
    <w:rsid w:val="006C252B"/>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C9D"/>
    <w:rsid w:val="006C7DAC"/>
    <w:rsid w:val="006D0896"/>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046A"/>
    <w:rsid w:val="007107CB"/>
    <w:rsid w:val="00711060"/>
    <w:rsid w:val="007111DA"/>
    <w:rsid w:val="0071151F"/>
    <w:rsid w:val="0071191B"/>
    <w:rsid w:val="007119F8"/>
    <w:rsid w:val="00712586"/>
    <w:rsid w:val="00713289"/>
    <w:rsid w:val="00713316"/>
    <w:rsid w:val="00713451"/>
    <w:rsid w:val="0071381C"/>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4182"/>
    <w:rsid w:val="007345A4"/>
    <w:rsid w:val="00734A20"/>
    <w:rsid w:val="00734C53"/>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743"/>
    <w:rsid w:val="007447B3"/>
    <w:rsid w:val="007449AA"/>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B05"/>
    <w:rsid w:val="00756B85"/>
    <w:rsid w:val="00756E90"/>
    <w:rsid w:val="007574F3"/>
    <w:rsid w:val="00757687"/>
    <w:rsid w:val="00757729"/>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70"/>
    <w:rsid w:val="007A2E98"/>
    <w:rsid w:val="007A314B"/>
    <w:rsid w:val="007A365D"/>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455"/>
    <w:rsid w:val="007A6696"/>
    <w:rsid w:val="007A66B1"/>
    <w:rsid w:val="007A6CF4"/>
    <w:rsid w:val="007A758F"/>
    <w:rsid w:val="007A7935"/>
    <w:rsid w:val="007A7A90"/>
    <w:rsid w:val="007B0CD8"/>
    <w:rsid w:val="007B1145"/>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86"/>
    <w:rsid w:val="007B7EE7"/>
    <w:rsid w:val="007C02D5"/>
    <w:rsid w:val="007C0A79"/>
    <w:rsid w:val="007C0AF2"/>
    <w:rsid w:val="007C0D10"/>
    <w:rsid w:val="007C15E5"/>
    <w:rsid w:val="007C1668"/>
    <w:rsid w:val="007C1992"/>
    <w:rsid w:val="007C2780"/>
    <w:rsid w:val="007C2F7C"/>
    <w:rsid w:val="007C2FDF"/>
    <w:rsid w:val="007C371E"/>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716"/>
    <w:rsid w:val="007D2CEA"/>
    <w:rsid w:val="007D3071"/>
    <w:rsid w:val="007D3227"/>
    <w:rsid w:val="007D3B70"/>
    <w:rsid w:val="007D3FD1"/>
    <w:rsid w:val="007D411A"/>
    <w:rsid w:val="007D4743"/>
    <w:rsid w:val="007D4A74"/>
    <w:rsid w:val="007D4C71"/>
    <w:rsid w:val="007D50FE"/>
    <w:rsid w:val="007D52DB"/>
    <w:rsid w:val="007D5616"/>
    <w:rsid w:val="007D56CF"/>
    <w:rsid w:val="007D5933"/>
    <w:rsid w:val="007D66A0"/>
    <w:rsid w:val="007D6784"/>
    <w:rsid w:val="007D753E"/>
    <w:rsid w:val="007D76CB"/>
    <w:rsid w:val="007D7B70"/>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E8B"/>
    <w:rsid w:val="007F0B8A"/>
    <w:rsid w:val="007F0C99"/>
    <w:rsid w:val="007F0CF1"/>
    <w:rsid w:val="007F1207"/>
    <w:rsid w:val="007F18A1"/>
    <w:rsid w:val="007F1C11"/>
    <w:rsid w:val="007F1EF4"/>
    <w:rsid w:val="007F2157"/>
    <w:rsid w:val="007F22EA"/>
    <w:rsid w:val="007F24F0"/>
    <w:rsid w:val="007F258A"/>
    <w:rsid w:val="007F28CE"/>
    <w:rsid w:val="007F2DB6"/>
    <w:rsid w:val="007F31B7"/>
    <w:rsid w:val="007F365C"/>
    <w:rsid w:val="007F381D"/>
    <w:rsid w:val="007F3B39"/>
    <w:rsid w:val="007F4E39"/>
    <w:rsid w:val="007F526B"/>
    <w:rsid w:val="007F53C0"/>
    <w:rsid w:val="007F584B"/>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C94"/>
    <w:rsid w:val="00806036"/>
    <w:rsid w:val="00806439"/>
    <w:rsid w:val="008067C1"/>
    <w:rsid w:val="00806967"/>
    <w:rsid w:val="008069C1"/>
    <w:rsid w:val="00806C9D"/>
    <w:rsid w:val="00806D08"/>
    <w:rsid w:val="00807389"/>
    <w:rsid w:val="00807904"/>
    <w:rsid w:val="00807B7B"/>
    <w:rsid w:val="0081002B"/>
    <w:rsid w:val="008100E9"/>
    <w:rsid w:val="008102F6"/>
    <w:rsid w:val="0081037D"/>
    <w:rsid w:val="0081082E"/>
    <w:rsid w:val="0081157A"/>
    <w:rsid w:val="00811623"/>
    <w:rsid w:val="00811B95"/>
    <w:rsid w:val="00811E3F"/>
    <w:rsid w:val="00811EB3"/>
    <w:rsid w:val="00812244"/>
    <w:rsid w:val="00812C5E"/>
    <w:rsid w:val="00812DBD"/>
    <w:rsid w:val="00812ED9"/>
    <w:rsid w:val="00813082"/>
    <w:rsid w:val="008134BC"/>
    <w:rsid w:val="00813C6A"/>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994"/>
    <w:rsid w:val="00821205"/>
    <w:rsid w:val="00821839"/>
    <w:rsid w:val="00821A95"/>
    <w:rsid w:val="00821D03"/>
    <w:rsid w:val="00821E88"/>
    <w:rsid w:val="008224BB"/>
    <w:rsid w:val="008230BA"/>
    <w:rsid w:val="0082316D"/>
    <w:rsid w:val="0082371D"/>
    <w:rsid w:val="00823884"/>
    <w:rsid w:val="00823B13"/>
    <w:rsid w:val="0082512F"/>
    <w:rsid w:val="00825544"/>
    <w:rsid w:val="00825BC0"/>
    <w:rsid w:val="00825BD2"/>
    <w:rsid w:val="00825E7A"/>
    <w:rsid w:val="008260CC"/>
    <w:rsid w:val="0082656D"/>
    <w:rsid w:val="008266CA"/>
    <w:rsid w:val="008269F5"/>
    <w:rsid w:val="00826B70"/>
    <w:rsid w:val="008273DB"/>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8D7"/>
    <w:rsid w:val="00840AA4"/>
    <w:rsid w:val="00840B90"/>
    <w:rsid w:val="00840C7D"/>
    <w:rsid w:val="0084185B"/>
    <w:rsid w:val="0084276F"/>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50A72"/>
    <w:rsid w:val="00851353"/>
    <w:rsid w:val="008513B7"/>
    <w:rsid w:val="0085142C"/>
    <w:rsid w:val="00851661"/>
    <w:rsid w:val="0085171A"/>
    <w:rsid w:val="0085284F"/>
    <w:rsid w:val="00852CC3"/>
    <w:rsid w:val="00852EE6"/>
    <w:rsid w:val="00852FE2"/>
    <w:rsid w:val="0085308E"/>
    <w:rsid w:val="00853C4A"/>
    <w:rsid w:val="0085428F"/>
    <w:rsid w:val="0085447C"/>
    <w:rsid w:val="00854496"/>
    <w:rsid w:val="0085454D"/>
    <w:rsid w:val="00854656"/>
    <w:rsid w:val="0085483E"/>
    <w:rsid w:val="00855CDE"/>
    <w:rsid w:val="008564C3"/>
    <w:rsid w:val="008568B4"/>
    <w:rsid w:val="00857294"/>
    <w:rsid w:val="0085730F"/>
    <w:rsid w:val="0085798E"/>
    <w:rsid w:val="00857CA1"/>
    <w:rsid w:val="008604CB"/>
    <w:rsid w:val="0086067B"/>
    <w:rsid w:val="00860B69"/>
    <w:rsid w:val="008610F7"/>
    <w:rsid w:val="00861317"/>
    <w:rsid w:val="00861692"/>
    <w:rsid w:val="008618C7"/>
    <w:rsid w:val="008619BF"/>
    <w:rsid w:val="008620DE"/>
    <w:rsid w:val="0086247E"/>
    <w:rsid w:val="00862552"/>
    <w:rsid w:val="00862844"/>
    <w:rsid w:val="00862CBF"/>
    <w:rsid w:val="00863129"/>
    <w:rsid w:val="0086316E"/>
    <w:rsid w:val="0086349D"/>
    <w:rsid w:val="00863592"/>
    <w:rsid w:val="00863883"/>
    <w:rsid w:val="008639C8"/>
    <w:rsid w:val="00864244"/>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EAB"/>
    <w:rsid w:val="00872189"/>
    <w:rsid w:val="008721BE"/>
    <w:rsid w:val="008722F4"/>
    <w:rsid w:val="00872804"/>
    <w:rsid w:val="008728B9"/>
    <w:rsid w:val="00872E4E"/>
    <w:rsid w:val="00872E55"/>
    <w:rsid w:val="008731BA"/>
    <w:rsid w:val="008732CD"/>
    <w:rsid w:val="008736B8"/>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8AD"/>
    <w:rsid w:val="00886A53"/>
    <w:rsid w:val="0088703F"/>
    <w:rsid w:val="0088736A"/>
    <w:rsid w:val="008873CF"/>
    <w:rsid w:val="008879B8"/>
    <w:rsid w:val="00887AE3"/>
    <w:rsid w:val="00890679"/>
    <w:rsid w:val="00890837"/>
    <w:rsid w:val="00890CDF"/>
    <w:rsid w:val="00891103"/>
    <w:rsid w:val="00891224"/>
    <w:rsid w:val="00891B8F"/>
    <w:rsid w:val="00891CE0"/>
    <w:rsid w:val="00891FF2"/>
    <w:rsid w:val="00892199"/>
    <w:rsid w:val="008922C4"/>
    <w:rsid w:val="0089246C"/>
    <w:rsid w:val="008927B9"/>
    <w:rsid w:val="008928E4"/>
    <w:rsid w:val="00892951"/>
    <w:rsid w:val="00893734"/>
    <w:rsid w:val="00893B36"/>
    <w:rsid w:val="008947BF"/>
    <w:rsid w:val="00894AED"/>
    <w:rsid w:val="00894FAB"/>
    <w:rsid w:val="00895185"/>
    <w:rsid w:val="00895429"/>
    <w:rsid w:val="00895910"/>
    <w:rsid w:val="00895CFE"/>
    <w:rsid w:val="00895EF2"/>
    <w:rsid w:val="0089632C"/>
    <w:rsid w:val="008964EE"/>
    <w:rsid w:val="008966E3"/>
    <w:rsid w:val="00896989"/>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3D9"/>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E12"/>
    <w:rsid w:val="008D7F18"/>
    <w:rsid w:val="008E0804"/>
    <w:rsid w:val="008E088B"/>
    <w:rsid w:val="008E12F9"/>
    <w:rsid w:val="008E15C4"/>
    <w:rsid w:val="008E1A31"/>
    <w:rsid w:val="008E1B71"/>
    <w:rsid w:val="008E2485"/>
    <w:rsid w:val="008E2A03"/>
    <w:rsid w:val="008E2CA1"/>
    <w:rsid w:val="008E343D"/>
    <w:rsid w:val="008E3E52"/>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E02"/>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57A"/>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0D8"/>
    <w:rsid w:val="009259DE"/>
    <w:rsid w:val="009262DF"/>
    <w:rsid w:val="0092630E"/>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581"/>
    <w:rsid w:val="0093663F"/>
    <w:rsid w:val="00936B86"/>
    <w:rsid w:val="00936C4A"/>
    <w:rsid w:val="00936DF8"/>
    <w:rsid w:val="0093750A"/>
    <w:rsid w:val="0093756C"/>
    <w:rsid w:val="0093764A"/>
    <w:rsid w:val="00937E92"/>
    <w:rsid w:val="00937ED9"/>
    <w:rsid w:val="0094030B"/>
    <w:rsid w:val="0094113E"/>
    <w:rsid w:val="00941C2D"/>
    <w:rsid w:val="0094247F"/>
    <w:rsid w:val="009429D7"/>
    <w:rsid w:val="00942A92"/>
    <w:rsid w:val="009430AF"/>
    <w:rsid w:val="00943D9B"/>
    <w:rsid w:val="00943DB3"/>
    <w:rsid w:val="00943FE7"/>
    <w:rsid w:val="009441EC"/>
    <w:rsid w:val="009442D3"/>
    <w:rsid w:val="009447E2"/>
    <w:rsid w:val="009449B3"/>
    <w:rsid w:val="009449E8"/>
    <w:rsid w:val="00945130"/>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7FC"/>
    <w:rsid w:val="00951D74"/>
    <w:rsid w:val="00951DD2"/>
    <w:rsid w:val="00952342"/>
    <w:rsid w:val="00952512"/>
    <w:rsid w:val="00952769"/>
    <w:rsid w:val="00952ADD"/>
    <w:rsid w:val="00952B66"/>
    <w:rsid w:val="00952D16"/>
    <w:rsid w:val="00952F85"/>
    <w:rsid w:val="00953109"/>
    <w:rsid w:val="00953DEB"/>
    <w:rsid w:val="009540BB"/>
    <w:rsid w:val="009542A9"/>
    <w:rsid w:val="009545BE"/>
    <w:rsid w:val="0095466B"/>
    <w:rsid w:val="009548CA"/>
    <w:rsid w:val="00954D46"/>
    <w:rsid w:val="00954E51"/>
    <w:rsid w:val="009558E1"/>
    <w:rsid w:val="00955DD1"/>
    <w:rsid w:val="00955F86"/>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51"/>
    <w:rsid w:val="00967A22"/>
    <w:rsid w:val="00967F58"/>
    <w:rsid w:val="00970608"/>
    <w:rsid w:val="0097082E"/>
    <w:rsid w:val="00970BD9"/>
    <w:rsid w:val="0097105D"/>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C90"/>
    <w:rsid w:val="00986347"/>
    <w:rsid w:val="00986986"/>
    <w:rsid w:val="00986D85"/>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6DB"/>
    <w:rsid w:val="009A08AF"/>
    <w:rsid w:val="009A09D8"/>
    <w:rsid w:val="009A0DED"/>
    <w:rsid w:val="009A0F3A"/>
    <w:rsid w:val="009A175E"/>
    <w:rsid w:val="009A18D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B007D"/>
    <w:rsid w:val="009B0222"/>
    <w:rsid w:val="009B1D5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8DE"/>
    <w:rsid w:val="009C3530"/>
    <w:rsid w:val="009C3952"/>
    <w:rsid w:val="009C39BD"/>
    <w:rsid w:val="009C3B7F"/>
    <w:rsid w:val="009C3C05"/>
    <w:rsid w:val="009C4711"/>
    <w:rsid w:val="009C4F38"/>
    <w:rsid w:val="009C54FB"/>
    <w:rsid w:val="009C5E87"/>
    <w:rsid w:val="009C607D"/>
    <w:rsid w:val="009C659A"/>
    <w:rsid w:val="009C6859"/>
    <w:rsid w:val="009C68BA"/>
    <w:rsid w:val="009C6BBF"/>
    <w:rsid w:val="009C7261"/>
    <w:rsid w:val="009C7F5B"/>
    <w:rsid w:val="009D059B"/>
    <w:rsid w:val="009D18CF"/>
    <w:rsid w:val="009D1C12"/>
    <w:rsid w:val="009D2380"/>
    <w:rsid w:val="009D2550"/>
    <w:rsid w:val="009D28D0"/>
    <w:rsid w:val="009D2B0F"/>
    <w:rsid w:val="009D2EB5"/>
    <w:rsid w:val="009D3117"/>
    <w:rsid w:val="009D363B"/>
    <w:rsid w:val="009D37C6"/>
    <w:rsid w:val="009D3BFC"/>
    <w:rsid w:val="009D3C5B"/>
    <w:rsid w:val="009D3D32"/>
    <w:rsid w:val="009D3E49"/>
    <w:rsid w:val="009D3FBE"/>
    <w:rsid w:val="009D4119"/>
    <w:rsid w:val="009D4D1D"/>
    <w:rsid w:val="009D4F39"/>
    <w:rsid w:val="009D59DF"/>
    <w:rsid w:val="009D5BA7"/>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DE9"/>
    <w:rsid w:val="009E2E30"/>
    <w:rsid w:val="009E2F57"/>
    <w:rsid w:val="009E329D"/>
    <w:rsid w:val="009E341A"/>
    <w:rsid w:val="009E35B6"/>
    <w:rsid w:val="009E3C94"/>
    <w:rsid w:val="009E43AA"/>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A0015E"/>
    <w:rsid w:val="00A00636"/>
    <w:rsid w:val="00A00C40"/>
    <w:rsid w:val="00A00D4A"/>
    <w:rsid w:val="00A0124F"/>
    <w:rsid w:val="00A0141A"/>
    <w:rsid w:val="00A01463"/>
    <w:rsid w:val="00A0147A"/>
    <w:rsid w:val="00A014AA"/>
    <w:rsid w:val="00A01BE4"/>
    <w:rsid w:val="00A01DEA"/>
    <w:rsid w:val="00A01E06"/>
    <w:rsid w:val="00A020BB"/>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6EF"/>
    <w:rsid w:val="00A05AC1"/>
    <w:rsid w:val="00A06323"/>
    <w:rsid w:val="00A06910"/>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7E4"/>
    <w:rsid w:val="00A128AE"/>
    <w:rsid w:val="00A12915"/>
    <w:rsid w:val="00A12966"/>
    <w:rsid w:val="00A12B3A"/>
    <w:rsid w:val="00A12D65"/>
    <w:rsid w:val="00A130FB"/>
    <w:rsid w:val="00A13593"/>
    <w:rsid w:val="00A13A3E"/>
    <w:rsid w:val="00A141DF"/>
    <w:rsid w:val="00A14C21"/>
    <w:rsid w:val="00A15124"/>
    <w:rsid w:val="00A15931"/>
    <w:rsid w:val="00A15EB0"/>
    <w:rsid w:val="00A15F7B"/>
    <w:rsid w:val="00A16031"/>
    <w:rsid w:val="00A160B0"/>
    <w:rsid w:val="00A16305"/>
    <w:rsid w:val="00A16405"/>
    <w:rsid w:val="00A1657F"/>
    <w:rsid w:val="00A16596"/>
    <w:rsid w:val="00A16AEF"/>
    <w:rsid w:val="00A172FD"/>
    <w:rsid w:val="00A1775F"/>
    <w:rsid w:val="00A1778A"/>
    <w:rsid w:val="00A205BA"/>
    <w:rsid w:val="00A20E1E"/>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F05"/>
    <w:rsid w:val="00A300B9"/>
    <w:rsid w:val="00A30101"/>
    <w:rsid w:val="00A30A1A"/>
    <w:rsid w:val="00A30A85"/>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656"/>
    <w:rsid w:val="00A378B3"/>
    <w:rsid w:val="00A3796C"/>
    <w:rsid w:val="00A379F8"/>
    <w:rsid w:val="00A37BF1"/>
    <w:rsid w:val="00A401B5"/>
    <w:rsid w:val="00A40379"/>
    <w:rsid w:val="00A40D3C"/>
    <w:rsid w:val="00A41312"/>
    <w:rsid w:val="00A41C79"/>
    <w:rsid w:val="00A41D16"/>
    <w:rsid w:val="00A41F30"/>
    <w:rsid w:val="00A421A2"/>
    <w:rsid w:val="00A427FA"/>
    <w:rsid w:val="00A429AA"/>
    <w:rsid w:val="00A42A97"/>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31FB"/>
    <w:rsid w:val="00A54277"/>
    <w:rsid w:val="00A5465A"/>
    <w:rsid w:val="00A546BA"/>
    <w:rsid w:val="00A5478A"/>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580"/>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461"/>
    <w:rsid w:val="00A906CB"/>
    <w:rsid w:val="00A90EF4"/>
    <w:rsid w:val="00A90EFB"/>
    <w:rsid w:val="00A90F2B"/>
    <w:rsid w:val="00A911FB"/>
    <w:rsid w:val="00A91386"/>
    <w:rsid w:val="00A91484"/>
    <w:rsid w:val="00A91AFE"/>
    <w:rsid w:val="00A9231A"/>
    <w:rsid w:val="00A92434"/>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42"/>
    <w:rsid w:val="00AA1765"/>
    <w:rsid w:val="00AA1A99"/>
    <w:rsid w:val="00AA1AEF"/>
    <w:rsid w:val="00AA201B"/>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005"/>
    <w:rsid w:val="00AD19EB"/>
    <w:rsid w:val="00AD1A49"/>
    <w:rsid w:val="00AD1AE6"/>
    <w:rsid w:val="00AD23F7"/>
    <w:rsid w:val="00AD2998"/>
    <w:rsid w:val="00AD2DF1"/>
    <w:rsid w:val="00AD36A6"/>
    <w:rsid w:val="00AD3D7C"/>
    <w:rsid w:val="00AD4C93"/>
    <w:rsid w:val="00AD4CC3"/>
    <w:rsid w:val="00AD4E70"/>
    <w:rsid w:val="00AD569A"/>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5D18"/>
    <w:rsid w:val="00AE62C4"/>
    <w:rsid w:val="00AE648A"/>
    <w:rsid w:val="00AE659B"/>
    <w:rsid w:val="00AE6BE9"/>
    <w:rsid w:val="00AE6E43"/>
    <w:rsid w:val="00AE77F1"/>
    <w:rsid w:val="00AF02D7"/>
    <w:rsid w:val="00AF085A"/>
    <w:rsid w:val="00AF0BEF"/>
    <w:rsid w:val="00AF0D1B"/>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0A9"/>
    <w:rsid w:val="00AF5A8D"/>
    <w:rsid w:val="00AF65B8"/>
    <w:rsid w:val="00AF66CE"/>
    <w:rsid w:val="00AF6D04"/>
    <w:rsid w:val="00AF7578"/>
    <w:rsid w:val="00AF7B8B"/>
    <w:rsid w:val="00AF7D7E"/>
    <w:rsid w:val="00AF7F99"/>
    <w:rsid w:val="00B002A9"/>
    <w:rsid w:val="00B00538"/>
    <w:rsid w:val="00B006AD"/>
    <w:rsid w:val="00B00945"/>
    <w:rsid w:val="00B0131A"/>
    <w:rsid w:val="00B0145A"/>
    <w:rsid w:val="00B014E5"/>
    <w:rsid w:val="00B01619"/>
    <w:rsid w:val="00B0164D"/>
    <w:rsid w:val="00B016BB"/>
    <w:rsid w:val="00B0189D"/>
    <w:rsid w:val="00B025AF"/>
    <w:rsid w:val="00B029F0"/>
    <w:rsid w:val="00B02BB8"/>
    <w:rsid w:val="00B02E74"/>
    <w:rsid w:val="00B02EE4"/>
    <w:rsid w:val="00B030CF"/>
    <w:rsid w:val="00B0324A"/>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176"/>
    <w:rsid w:val="00B21381"/>
    <w:rsid w:val="00B2189D"/>
    <w:rsid w:val="00B21AD6"/>
    <w:rsid w:val="00B22362"/>
    <w:rsid w:val="00B22967"/>
    <w:rsid w:val="00B22A9D"/>
    <w:rsid w:val="00B22D7B"/>
    <w:rsid w:val="00B230B8"/>
    <w:rsid w:val="00B233EC"/>
    <w:rsid w:val="00B2345B"/>
    <w:rsid w:val="00B23811"/>
    <w:rsid w:val="00B238DD"/>
    <w:rsid w:val="00B23DDD"/>
    <w:rsid w:val="00B241FA"/>
    <w:rsid w:val="00B2473D"/>
    <w:rsid w:val="00B2487B"/>
    <w:rsid w:val="00B24EDA"/>
    <w:rsid w:val="00B256E8"/>
    <w:rsid w:val="00B25814"/>
    <w:rsid w:val="00B25AD4"/>
    <w:rsid w:val="00B25D0A"/>
    <w:rsid w:val="00B25E0B"/>
    <w:rsid w:val="00B25E8D"/>
    <w:rsid w:val="00B25F7E"/>
    <w:rsid w:val="00B261FB"/>
    <w:rsid w:val="00B26637"/>
    <w:rsid w:val="00B2688A"/>
    <w:rsid w:val="00B26AA0"/>
    <w:rsid w:val="00B26D08"/>
    <w:rsid w:val="00B26F94"/>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B7"/>
    <w:rsid w:val="00B6029C"/>
    <w:rsid w:val="00B603E8"/>
    <w:rsid w:val="00B60A5D"/>
    <w:rsid w:val="00B612B6"/>
    <w:rsid w:val="00B6138C"/>
    <w:rsid w:val="00B613A1"/>
    <w:rsid w:val="00B615C4"/>
    <w:rsid w:val="00B6173E"/>
    <w:rsid w:val="00B61A23"/>
    <w:rsid w:val="00B61EE4"/>
    <w:rsid w:val="00B6260F"/>
    <w:rsid w:val="00B62638"/>
    <w:rsid w:val="00B6283F"/>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2B21"/>
    <w:rsid w:val="00B73AC0"/>
    <w:rsid w:val="00B73FD9"/>
    <w:rsid w:val="00B74E01"/>
    <w:rsid w:val="00B759FD"/>
    <w:rsid w:val="00B75A44"/>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A04"/>
    <w:rsid w:val="00B84CCC"/>
    <w:rsid w:val="00B85333"/>
    <w:rsid w:val="00B85511"/>
    <w:rsid w:val="00B8569D"/>
    <w:rsid w:val="00B857D1"/>
    <w:rsid w:val="00B8590B"/>
    <w:rsid w:val="00B85AAE"/>
    <w:rsid w:val="00B8623F"/>
    <w:rsid w:val="00B86841"/>
    <w:rsid w:val="00B871D4"/>
    <w:rsid w:val="00B87331"/>
    <w:rsid w:val="00B904B8"/>
    <w:rsid w:val="00B90553"/>
    <w:rsid w:val="00B90A09"/>
    <w:rsid w:val="00B90A20"/>
    <w:rsid w:val="00B919FF"/>
    <w:rsid w:val="00B91BE3"/>
    <w:rsid w:val="00B91E45"/>
    <w:rsid w:val="00B91F7F"/>
    <w:rsid w:val="00B921A9"/>
    <w:rsid w:val="00B9231E"/>
    <w:rsid w:val="00B92818"/>
    <w:rsid w:val="00B92D01"/>
    <w:rsid w:val="00B92D2C"/>
    <w:rsid w:val="00B93599"/>
    <w:rsid w:val="00B93889"/>
    <w:rsid w:val="00B93E92"/>
    <w:rsid w:val="00B949F2"/>
    <w:rsid w:val="00B952FE"/>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1181"/>
    <w:rsid w:val="00BA124F"/>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B9E"/>
    <w:rsid w:val="00BB22E0"/>
    <w:rsid w:val="00BB27B2"/>
    <w:rsid w:val="00BB2BAC"/>
    <w:rsid w:val="00BB2DA1"/>
    <w:rsid w:val="00BB2F5F"/>
    <w:rsid w:val="00BB3851"/>
    <w:rsid w:val="00BB3B25"/>
    <w:rsid w:val="00BB3B56"/>
    <w:rsid w:val="00BB3B91"/>
    <w:rsid w:val="00BB3E93"/>
    <w:rsid w:val="00BB3F22"/>
    <w:rsid w:val="00BB4248"/>
    <w:rsid w:val="00BB4B9A"/>
    <w:rsid w:val="00BB4C33"/>
    <w:rsid w:val="00BB4D4F"/>
    <w:rsid w:val="00BB533F"/>
    <w:rsid w:val="00BB5902"/>
    <w:rsid w:val="00BB5F07"/>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0EFA"/>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0EBA"/>
    <w:rsid w:val="00BE1093"/>
    <w:rsid w:val="00BE133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E6E"/>
    <w:rsid w:val="00BF52BA"/>
    <w:rsid w:val="00BF5F19"/>
    <w:rsid w:val="00BF5F93"/>
    <w:rsid w:val="00BF62C4"/>
    <w:rsid w:val="00BF63BA"/>
    <w:rsid w:val="00BF77B4"/>
    <w:rsid w:val="00BF79AE"/>
    <w:rsid w:val="00C007B5"/>
    <w:rsid w:val="00C01620"/>
    <w:rsid w:val="00C01D9B"/>
    <w:rsid w:val="00C020DF"/>
    <w:rsid w:val="00C03DE0"/>
    <w:rsid w:val="00C03E75"/>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197"/>
    <w:rsid w:val="00C163FA"/>
    <w:rsid w:val="00C167DE"/>
    <w:rsid w:val="00C16926"/>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5F0"/>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741"/>
    <w:rsid w:val="00C369CC"/>
    <w:rsid w:val="00C36A58"/>
    <w:rsid w:val="00C36BC4"/>
    <w:rsid w:val="00C37625"/>
    <w:rsid w:val="00C37EDE"/>
    <w:rsid w:val="00C37FA5"/>
    <w:rsid w:val="00C4055D"/>
    <w:rsid w:val="00C40AF1"/>
    <w:rsid w:val="00C40B59"/>
    <w:rsid w:val="00C40F3F"/>
    <w:rsid w:val="00C4104B"/>
    <w:rsid w:val="00C417CE"/>
    <w:rsid w:val="00C41C97"/>
    <w:rsid w:val="00C42408"/>
    <w:rsid w:val="00C424E1"/>
    <w:rsid w:val="00C42680"/>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4F2C"/>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9FB"/>
    <w:rsid w:val="00C77E09"/>
    <w:rsid w:val="00C77F9F"/>
    <w:rsid w:val="00C80002"/>
    <w:rsid w:val="00C818C4"/>
    <w:rsid w:val="00C81A25"/>
    <w:rsid w:val="00C81B96"/>
    <w:rsid w:val="00C81D04"/>
    <w:rsid w:val="00C81FA2"/>
    <w:rsid w:val="00C8208D"/>
    <w:rsid w:val="00C827D0"/>
    <w:rsid w:val="00C829DE"/>
    <w:rsid w:val="00C8335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AEE"/>
    <w:rsid w:val="00C90323"/>
    <w:rsid w:val="00C90387"/>
    <w:rsid w:val="00C90782"/>
    <w:rsid w:val="00C90832"/>
    <w:rsid w:val="00C90D8F"/>
    <w:rsid w:val="00C910D4"/>
    <w:rsid w:val="00C91154"/>
    <w:rsid w:val="00C9123A"/>
    <w:rsid w:val="00C9140F"/>
    <w:rsid w:val="00C91836"/>
    <w:rsid w:val="00C919FD"/>
    <w:rsid w:val="00C91AB2"/>
    <w:rsid w:val="00C92043"/>
    <w:rsid w:val="00C920B8"/>
    <w:rsid w:val="00C9239F"/>
    <w:rsid w:val="00C9242E"/>
    <w:rsid w:val="00C926D3"/>
    <w:rsid w:val="00C92D7D"/>
    <w:rsid w:val="00C931B9"/>
    <w:rsid w:val="00C933A1"/>
    <w:rsid w:val="00C93424"/>
    <w:rsid w:val="00C9358D"/>
    <w:rsid w:val="00C93639"/>
    <w:rsid w:val="00C93703"/>
    <w:rsid w:val="00C938E5"/>
    <w:rsid w:val="00C93AD7"/>
    <w:rsid w:val="00C93DE2"/>
    <w:rsid w:val="00C94255"/>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0B52"/>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A84"/>
    <w:rsid w:val="00CB3DB0"/>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D2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2D11"/>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70C"/>
    <w:rsid w:val="00CD492C"/>
    <w:rsid w:val="00CD49D1"/>
    <w:rsid w:val="00CD4C75"/>
    <w:rsid w:val="00CD4DDD"/>
    <w:rsid w:val="00CD4E02"/>
    <w:rsid w:val="00CD4FA3"/>
    <w:rsid w:val="00CD5215"/>
    <w:rsid w:val="00CD53B2"/>
    <w:rsid w:val="00CD5564"/>
    <w:rsid w:val="00CD55D4"/>
    <w:rsid w:val="00CD5688"/>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21A"/>
    <w:rsid w:val="00CF3474"/>
    <w:rsid w:val="00CF44BA"/>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1A"/>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3C"/>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36E"/>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5FE8"/>
    <w:rsid w:val="00D5602D"/>
    <w:rsid w:val="00D56CDF"/>
    <w:rsid w:val="00D57051"/>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6F5"/>
    <w:rsid w:val="00D65856"/>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E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248D"/>
    <w:rsid w:val="00D82B15"/>
    <w:rsid w:val="00D82F7A"/>
    <w:rsid w:val="00D82FBB"/>
    <w:rsid w:val="00D837C5"/>
    <w:rsid w:val="00D83D8E"/>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A6C"/>
    <w:rsid w:val="00D96206"/>
    <w:rsid w:val="00D96754"/>
    <w:rsid w:val="00D96AD1"/>
    <w:rsid w:val="00D96E90"/>
    <w:rsid w:val="00D96FE6"/>
    <w:rsid w:val="00D9717F"/>
    <w:rsid w:val="00D97516"/>
    <w:rsid w:val="00DA0187"/>
    <w:rsid w:val="00DA01C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089"/>
    <w:rsid w:val="00DA4355"/>
    <w:rsid w:val="00DA5144"/>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07EE"/>
    <w:rsid w:val="00DD1177"/>
    <w:rsid w:val="00DD1DA3"/>
    <w:rsid w:val="00DD2033"/>
    <w:rsid w:val="00DD2154"/>
    <w:rsid w:val="00DD225B"/>
    <w:rsid w:val="00DD290F"/>
    <w:rsid w:val="00DD2BCA"/>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0C71"/>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DC"/>
    <w:rsid w:val="00DF323F"/>
    <w:rsid w:val="00DF479E"/>
    <w:rsid w:val="00DF49CE"/>
    <w:rsid w:val="00DF4F78"/>
    <w:rsid w:val="00DF5872"/>
    <w:rsid w:val="00DF5B7C"/>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DAC"/>
    <w:rsid w:val="00E02E4B"/>
    <w:rsid w:val="00E03451"/>
    <w:rsid w:val="00E0345F"/>
    <w:rsid w:val="00E034D8"/>
    <w:rsid w:val="00E036EA"/>
    <w:rsid w:val="00E03E0B"/>
    <w:rsid w:val="00E044EC"/>
    <w:rsid w:val="00E04E1F"/>
    <w:rsid w:val="00E04E98"/>
    <w:rsid w:val="00E05560"/>
    <w:rsid w:val="00E05B8C"/>
    <w:rsid w:val="00E05D68"/>
    <w:rsid w:val="00E06345"/>
    <w:rsid w:val="00E0643B"/>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E0"/>
    <w:rsid w:val="00E1380E"/>
    <w:rsid w:val="00E1383C"/>
    <w:rsid w:val="00E13D8C"/>
    <w:rsid w:val="00E14050"/>
    <w:rsid w:val="00E1406C"/>
    <w:rsid w:val="00E1409E"/>
    <w:rsid w:val="00E14358"/>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831"/>
    <w:rsid w:val="00E27DAD"/>
    <w:rsid w:val="00E27F21"/>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8A9"/>
    <w:rsid w:val="00E41A60"/>
    <w:rsid w:val="00E42147"/>
    <w:rsid w:val="00E424A6"/>
    <w:rsid w:val="00E4279D"/>
    <w:rsid w:val="00E4287B"/>
    <w:rsid w:val="00E428CD"/>
    <w:rsid w:val="00E428D2"/>
    <w:rsid w:val="00E430CE"/>
    <w:rsid w:val="00E43910"/>
    <w:rsid w:val="00E43AA5"/>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850"/>
    <w:rsid w:val="00E73EB3"/>
    <w:rsid w:val="00E7421D"/>
    <w:rsid w:val="00E743D4"/>
    <w:rsid w:val="00E74A7C"/>
    <w:rsid w:val="00E74E24"/>
    <w:rsid w:val="00E750E1"/>
    <w:rsid w:val="00E75326"/>
    <w:rsid w:val="00E75503"/>
    <w:rsid w:val="00E75AC7"/>
    <w:rsid w:val="00E75B6C"/>
    <w:rsid w:val="00E76365"/>
    <w:rsid w:val="00E763A5"/>
    <w:rsid w:val="00E7711E"/>
    <w:rsid w:val="00E77417"/>
    <w:rsid w:val="00E77D5E"/>
    <w:rsid w:val="00E77DF0"/>
    <w:rsid w:val="00E77EAC"/>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F6"/>
    <w:rsid w:val="00E934CD"/>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47A"/>
    <w:rsid w:val="00EB467E"/>
    <w:rsid w:val="00EB47B1"/>
    <w:rsid w:val="00EB4B00"/>
    <w:rsid w:val="00EB5110"/>
    <w:rsid w:val="00EB558F"/>
    <w:rsid w:val="00EB5619"/>
    <w:rsid w:val="00EB5965"/>
    <w:rsid w:val="00EB5D84"/>
    <w:rsid w:val="00EB6232"/>
    <w:rsid w:val="00EB6D48"/>
    <w:rsid w:val="00EB7622"/>
    <w:rsid w:val="00EB77AB"/>
    <w:rsid w:val="00EC0258"/>
    <w:rsid w:val="00EC03E0"/>
    <w:rsid w:val="00EC0997"/>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571"/>
    <w:rsid w:val="00ED0665"/>
    <w:rsid w:val="00ED07F7"/>
    <w:rsid w:val="00ED09A2"/>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419"/>
    <w:rsid w:val="00EE2166"/>
    <w:rsid w:val="00EE2B4F"/>
    <w:rsid w:val="00EE2E96"/>
    <w:rsid w:val="00EE388A"/>
    <w:rsid w:val="00EE3FFD"/>
    <w:rsid w:val="00EE4144"/>
    <w:rsid w:val="00EE4EEF"/>
    <w:rsid w:val="00EE507F"/>
    <w:rsid w:val="00EE5238"/>
    <w:rsid w:val="00EE5372"/>
    <w:rsid w:val="00EE53FA"/>
    <w:rsid w:val="00EE56D0"/>
    <w:rsid w:val="00EE57DA"/>
    <w:rsid w:val="00EE5F5A"/>
    <w:rsid w:val="00EE6785"/>
    <w:rsid w:val="00EE711E"/>
    <w:rsid w:val="00EE7136"/>
    <w:rsid w:val="00EE7457"/>
    <w:rsid w:val="00EE7B2D"/>
    <w:rsid w:val="00EE7BA0"/>
    <w:rsid w:val="00EE7BF6"/>
    <w:rsid w:val="00EE7D67"/>
    <w:rsid w:val="00EF0300"/>
    <w:rsid w:val="00EF06DE"/>
    <w:rsid w:val="00EF0C34"/>
    <w:rsid w:val="00EF0F51"/>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56C"/>
    <w:rsid w:val="00EF6A3D"/>
    <w:rsid w:val="00EF6C72"/>
    <w:rsid w:val="00EF7101"/>
    <w:rsid w:val="00EF722A"/>
    <w:rsid w:val="00EF74A6"/>
    <w:rsid w:val="00EF78C4"/>
    <w:rsid w:val="00F0085C"/>
    <w:rsid w:val="00F008C6"/>
    <w:rsid w:val="00F00B95"/>
    <w:rsid w:val="00F01432"/>
    <w:rsid w:val="00F0165F"/>
    <w:rsid w:val="00F017C0"/>
    <w:rsid w:val="00F0196B"/>
    <w:rsid w:val="00F02381"/>
    <w:rsid w:val="00F02785"/>
    <w:rsid w:val="00F029FC"/>
    <w:rsid w:val="00F02AF4"/>
    <w:rsid w:val="00F038A9"/>
    <w:rsid w:val="00F039D0"/>
    <w:rsid w:val="00F03F1F"/>
    <w:rsid w:val="00F04191"/>
    <w:rsid w:val="00F044AF"/>
    <w:rsid w:val="00F04597"/>
    <w:rsid w:val="00F04A82"/>
    <w:rsid w:val="00F04A89"/>
    <w:rsid w:val="00F04C21"/>
    <w:rsid w:val="00F04C68"/>
    <w:rsid w:val="00F04DC7"/>
    <w:rsid w:val="00F04ED6"/>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431"/>
    <w:rsid w:val="00F20761"/>
    <w:rsid w:val="00F209FD"/>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26F2"/>
    <w:rsid w:val="00F3278B"/>
    <w:rsid w:val="00F32D44"/>
    <w:rsid w:val="00F333E9"/>
    <w:rsid w:val="00F33502"/>
    <w:rsid w:val="00F34014"/>
    <w:rsid w:val="00F340C9"/>
    <w:rsid w:val="00F345CC"/>
    <w:rsid w:val="00F347A6"/>
    <w:rsid w:val="00F348B2"/>
    <w:rsid w:val="00F34C33"/>
    <w:rsid w:val="00F352A0"/>
    <w:rsid w:val="00F35682"/>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1A78"/>
    <w:rsid w:val="00F52221"/>
    <w:rsid w:val="00F52A3A"/>
    <w:rsid w:val="00F53499"/>
    <w:rsid w:val="00F53572"/>
    <w:rsid w:val="00F53814"/>
    <w:rsid w:val="00F5381B"/>
    <w:rsid w:val="00F53B56"/>
    <w:rsid w:val="00F53C00"/>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C12"/>
    <w:rsid w:val="00F574D3"/>
    <w:rsid w:val="00F57522"/>
    <w:rsid w:val="00F57690"/>
    <w:rsid w:val="00F5794E"/>
    <w:rsid w:val="00F57A21"/>
    <w:rsid w:val="00F6008D"/>
    <w:rsid w:val="00F61B7B"/>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752"/>
    <w:rsid w:val="00F77E1A"/>
    <w:rsid w:val="00F80087"/>
    <w:rsid w:val="00F8036E"/>
    <w:rsid w:val="00F809AB"/>
    <w:rsid w:val="00F815CB"/>
    <w:rsid w:val="00F81C4A"/>
    <w:rsid w:val="00F821E7"/>
    <w:rsid w:val="00F82587"/>
    <w:rsid w:val="00F82DE0"/>
    <w:rsid w:val="00F83567"/>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37E"/>
    <w:rsid w:val="00F8661E"/>
    <w:rsid w:val="00F866AC"/>
    <w:rsid w:val="00F86A48"/>
    <w:rsid w:val="00F86CE8"/>
    <w:rsid w:val="00F86D1C"/>
    <w:rsid w:val="00F87214"/>
    <w:rsid w:val="00F87923"/>
    <w:rsid w:val="00F87C70"/>
    <w:rsid w:val="00F87C95"/>
    <w:rsid w:val="00F87DB1"/>
    <w:rsid w:val="00F90AE7"/>
    <w:rsid w:val="00F90DFA"/>
    <w:rsid w:val="00F91031"/>
    <w:rsid w:val="00F914FA"/>
    <w:rsid w:val="00F91AB6"/>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A40"/>
    <w:rsid w:val="00F96E56"/>
    <w:rsid w:val="00F96E7A"/>
    <w:rsid w:val="00F96FE4"/>
    <w:rsid w:val="00F97046"/>
    <w:rsid w:val="00F97337"/>
    <w:rsid w:val="00F97596"/>
    <w:rsid w:val="00F97642"/>
    <w:rsid w:val="00F97A05"/>
    <w:rsid w:val="00F97CFC"/>
    <w:rsid w:val="00F97F3B"/>
    <w:rsid w:val="00FA07E2"/>
    <w:rsid w:val="00FA0BDB"/>
    <w:rsid w:val="00FA0E55"/>
    <w:rsid w:val="00FA0FF3"/>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5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53F"/>
    <w:rsid w:val="00FC3AF4"/>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6151"/>
    <w:rsid w:val="00FD6CD4"/>
    <w:rsid w:val="00FD71AD"/>
    <w:rsid w:val="00FD7B93"/>
    <w:rsid w:val="00FE02AD"/>
    <w:rsid w:val="00FE0329"/>
    <w:rsid w:val="00FE0937"/>
    <w:rsid w:val="00FE0AF2"/>
    <w:rsid w:val="00FE0B2C"/>
    <w:rsid w:val="00FE0E8B"/>
    <w:rsid w:val="00FE0FA7"/>
    <w:rsid w:val="00FE106F"/>
    <w:rsid w:val="00FE196B"/>
    <w:rsid w:val="00FE1AA8"/>
    <w:rsid w:val="00FE1CDD"/>
    <w:rsid w:val="00FE1E21"/>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046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EC6F39"/>
    <w:pPr>
      <w:keepNext/>
      <w:keepLines/>
      <w:numPr>
        <w:numId w:val="30"/>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0"/>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30"/>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numPr>
        <w:ilvl w:val="3"/>
      </w:numPr>
      <w:ind w:hanging="1870"/>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Pr>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eastAsia="en-US"/>
    </w:rPr>
  </w:style>
  <w:style w:type="character" w:customStyle="1" w:styleId="Heading2Char">
    <w:name w:val="Heading 2 Char"/>
    <w:link w:val="Heading2"/>
    <w:uiPriority w:val="99"/>
    <w:locked/>
    <w:rsid w:val="00F75C43"/>
    <w:rPr>
      <w:b/>
      <w:bCs/>
      <w:sz w:val="22"/>
      <w:szCs w:val="22"/>
      <w:lang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lang w:val="x-none" w:eastAsia="x-none"/>
    </w:rPr>
  </w:style>
  <w:style w:type="character" w:customStyle="1" w:styleId="Heading7Char">
    <w:name w:val="Heading 7 Char"/>
    <w:link w:val="Heading7"/>
    <w:locked/>
    <w:rsid w:val="00F75C43"/>
    <w:rPr>
      <w:b/>
      <w:bCs/>
      <w:lang w:eastAsia="en-US"/>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2"/>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3"/>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3"/>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5"/>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13"/>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4"/>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eastAsia="en-US"/>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EC6F39"/>
    <w:pPr>
      <w:keepNext/>
      <w:keepLines/>
      <w:numPr>
        <w:numId w:val="30"/>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0"/>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30"/>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numPr>
        <w:ilvl w:val="3"/>
      </w:numPr>
      <w:ind w:hanging="1870"/>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Pr>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eastAsia="en-US"/>
    </w:rPr>
  </w:style>
  <w:style w:type="character" w:customStyle="1" w:styleId="Heading2Char">
    <w:name w:val="Heading 2 Char"/>
    <w:link w:val="Heading2"/>
    <w:uiPriority w:val="99"/>
    <w:locked/>
    <w:rsid w:val="00F75C43"/>
    <w:rPr>
      <w:b/>
      <w:bCs/>
      <w:sz w:val="22"/>
      <w:szCs w:val="22"/>
      <w:lang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lang w:val="x-none" w:eastAsia="x-none"/>
    </w:rPr>
  </w:style>
  <w:style w:type="character" w:customStyle="1" w:styleId="Heading7Char">
    <w:name w:val="Heading 7 Char"/>
    <w:link w:val="Heading7"/>
    <w:locked/>
    <w:rsid w:val="00F75C43"/>
    <w:rPr>
      <w:b/>
      <w:bCs/>
      <w:lang w:eastAsia="en-US"/>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2"/>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3"/>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3"/>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5"/>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13"/>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4"/>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eastAsia="en-US"/>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99D6C-C673-4309-909F-1FD603F2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20</Pages>
  <Words>9374</Words>
  <Characters>55029</Characters>
  <Application>Microsoft Office Word</Application>
  <DocSecurity>0</DocSecurity>
  <Lines>458</Lines>
  <Paragraphs>128</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Draft revised Recommendation H.264 "Advanced video coding for generic audiovisual services"</vt: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64275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Benjamin Bross</cp:lastModifiedBy>
  <cp:revision>20</cp:revision>
  <cp:lastPrinted>2011-03-04T13:21:00Z</cp:lastPrinted>
  <dcterms:created xsi:type="dcterms:W3CDTF">2012-03-07T20:04:00Z</dcterms:created>
  <dcterms:modified xsi:type="dcterms:W3CDTF">2012-04-03T12:01:00Z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