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26BEA" w14:textId="77777777" w:rsidR="0096781C" w:rsidRPr="0096781C" w:rsidRDefault="0096781C" w:rsidP="0096781C">
      <w:pPr>
        <w:pStyle w:val="Heading5"/>
        <w:tabs>
          <w:tab w:val="num" w:pos="4752"/>
        </w:tabs>
        <w:ind w:left="2268" w:hanging="2268"/>
      </w:pPr>
      <w:r>
        <w:rPr>
          <w:lang w:val="en-US"/>
        </w:rPr>
        <w:t>9.2.3.1.5 Derivation</w:t>
      </w:r>
      <w:r w:rsidRPr="00FB08DB">
        <w:t xml:space="preserve"> process of ctxIdxInc for the syntax element coeff_abs_level_greater1_flag</w:t>
      </w:r>
    </w:p>
    <w:p w14:paraId="1852E114" w14:textId="77777777" w:rsidR="0096781C" w:rsidRPr="00FB08DB" w:rsidRDefault="0096781C" w:rsidP="0096781C">
      <w:r w:rsidRPr="00FB08DB">
        <w:t xml:space="preserve">Inputs to this process are the colour component index </w:t>
      </w:r>
      <w:proofErr w:type="spellStart"/>
      <w:r w:rsidRPr="00FB08DB">
        <w:t>cIdx</w:t>
      </w:r>
      <w:proofErr w:type="spellEnd"/>
      <w:r w:rsidRPr="00FB08DB">
        <w:t xml:space="preserve">, the </w:t>
      </w:r>
      <w:proofErr w:type="gramStart"/>
      <w:r w:rsidRPr="00FB08DB">
        <w:t>16 coefficient</w:t>
      </w:r>
      <w:proofErr w:type="gramEnd"/>
      <w:r w:rsidRPr="00FB08DB">
        <w:t xml:space="preserve"> subset index </w:t>
      </w:r>
      <w:proofErr w:type="spellStart"/>
      <w:r w:rsidRPr="00FB08DB">
        <w:t>i</w:t>
      </w:r>
      <w:proofErr w:type="spellEnd"/>
      <w:r w:rsidRPr="00FB08DB">
        <w:t xml:space="preserve"> and the current coefficient scan index n within the current subset.</w:t>
      </w:r>
    </w:p>
    <w:p w14:paraId="3E91736A" w14:textId="77777777" w:rsidR="0096781C" w:rsidRPr="00FB08DB" w:rsidRDefault="0096781C" w:rsidP="0096781C">
      <w:r w:rsidRPr="00FB08DB">
        <w:t xml:space="preserve">Output of this process is </w:t>
      </w:r>
      <w:proofErr w:type="spellStart"/>
      <w:r w:rsidRPr="00FB08DB">
        <w:t>ctxIdxInc</w:t>
      </w:r>
      <w:proofErr w:type="spellEnd"/>
      <w:r w:rsidRPr="00FB08DB">
        <w:t>.</w:t>
      </w:r>
    </w:p>
    <w:p w14:paraId="6D05775B" w14:textId="77777777" w:rsidR="0096781C" w:rsidRPr="00FB08DB" w:rsidRDefault="0096781C" w:rsidP="0096781C"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specifies the current context set and for its derivation the following applies.</w:t>
      </w:r>
    </w:p>
    <w:p w14:paraId="05C0D3B3" w14:textId="79FF16E2" w:rsidR="0096781C" w:rsidRPr="00FB08DB" w:rsidRDefault="0096781C" w:rsidP="0096781C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 xml:space="preserve">If </w:t>
      </w:r>
      <w:ins w:id="0" w:author="Qualcomm User" w:date="2012-03-13T17:06:00Z">
        <w:del w:id="1" w:author="Benjamin Bross" w:date="2012-03-14T11:19:00Z">
          <w:r w:rsidR="00643DFD" w:rsidRPr="00FB3182" w:rsidDel="00EA2DB5">
            <w:delText xml:space="preserve">coeff_abs_level_greater1_flag[ n ] is the first </w:delText>
          </w:r>
        </w:del>
      </w:ins>
      <w:ins w:id="2" w:author="Qualcomm User" w:date="2012-03-13T17:07:00Z">
        <w:del w:id="3" w:author="Benjamin Bross" w:date="2012-03-14T11:19:00Z">
          <w:r w:rsidR="00643DFD" w:rsidRPr="00FB3182" w:rsidDel="00EA2DB5">
            <w:delText xml:space="preserve">one </w:delText>
          </w:r>
        </w:del>
      </w:ins>
      <w:ins w:id="4" w:author="Qualcomm User" w:date="2012-03-13T17:06:00Z">
        <w:del w:id="5" w:author="Benjamin Bross" w:date="2012-03-14T11:19:00Z">
          <w:r w:rsidR="00643DFD" w:rsidRPr="00FB3182" w:rsidDel="00EA2DB5">
            <w:delText>to be parsed within</w:delText>
          </w:r>
        </w:del>
      </w:ins>
      <w:ins w:id="6" w:author="Benjamin Bross" w:date="2012-03-14T11:19:00Z">
        <w:r w:rsidR="00EA2DB5" w:rsidRPr="00FB3182">
          <w:rPr>
            <w:rPrChange w:id="7" w:author="Benjamin Bross" w:date="2012-03-15T11:52:00Z">
              <w:rPr>
                <w:highlight w:val="yellow"/>
              </w:rPr>
            </w:rPrChange>
          </w:rPr>
          <w:t xml:space="preserve">this process is invoked </w:t>
        </w:r>
      </w:ins>
      <w:ins w:id="8" w:author="Benjamin Bross" w:date="2012-03-14T11:22:00Z">
        <w:r w:rsidR="00EA2DB5" w:rsidRPr="00FB3182">
          <w:rPr>
            <w:rPrChange w:id="9" w:author="Benjamin Bross" w:date="2012-03-15T11:52:00Z">
              <w:rPr>
                <w:highlight w:val="yellow"/>
              </w:rPr>
            </w:rPrChange>
          </w:rPr>
          <w:t xml:space="preserve">for </w:t>
        </w:r>
      </w:ins>
      <w:ins w:id="10" w:author="Benjamin Bross" w:date="2012-03-14T11:19:00Z">
        <w:r w:rsidR="00EA2DB5" w:rsidRPr="00FB3182">
          <w:rPr>
            <w:rPrChange w:id="11" w:author="Benjamin Bross" w:date="2012-03-15T11:52:00Z">
              <w:rPr>
                <w:highlight w:val="yellow"/>
              </w:rPr>
            </w:rPrChange>
          </w:rPr>
          <w:t>the first time for</w:t>
        </w:r>
      </w:ins>
      <w:ins w:id="12" w:author="Qualcomm User" w:date="2012-03-13T17:06:00Z">
        <w:r w:rsidR="00643DFD" w:rsidRPr="00FB3182">
          <w:t xml:space="preserve"> the current subset </w:t>
        </w:r>
        <w:proofErr w:type="spellStart"/>
        <w:r w:rsidR="00643DFD" w:rsidRPr="00FB3182">
          <w:t>i</w:t>
        </w:r>
      </w:ins>
      <w:proofErr w:type="spellEnd"/>
      <w:del w:id="13" w:author="Qualcomm User" w:date="2012-03-13T17:11:00Z">
        <w:r w:rsidRPr="00FB08DB" w:rsidDel="00643DFD">
          <w:delText>n is equal to 15 or all previous syntax elements coeff_abs_level_greater1_flag[ pos ] with pos greater than n are derived to be equal to 0 instead of being explicitly parsed</w:delText>
        </w:r>
      </w:del>
      <w:r w:rsidRPr="00FB08DB">
        <w:t>, the following applies.</w:t>
      </w:r>
    </w:p>
    <w:p w14:paraId="51863465" w14:textId="77777777"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is initialized as follows.</w:t>
      </w:r>
    </w:p>
    <w:p w14:paraId="2494F3A4" w14:textId="77777777"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 xml:space="preserve">If the current subset index </w:t>
      </w:r>
      <w:proofErr w:type="spellStart"/>
      <w:r w:rsidRPr="00FB08DB">
        <w:t>i</w:t>
      </w:r>
      <w:proofErr w:type="spellEnd"/>
      <w:r w:rsidRPr="00FB08DB">
        <w:t xml:space="preserve"> </w:t>
      </w:r>
      <w:proofErr w:type="gramStart"/>
      <w:r w:rsidRPr="00FB08DB">
        <w:t>is</w:t>
      </w:r>
      <w:proofErr w:type="gramEnd"/>
      <w:r w:rsidRPr="00FB08DB">
        <w:t xml:space="preserve"> equal to 0 or </w:t>
      </w:r>
      <w:proofErr w:type="spellStart"/>
      <w:r w:rsidRPr="00FB08DB">
        <w:t>cIdx</w:t>
      </w:r>
      <w:proofErr w:type="spellEnd"/>
      <w:r w:rsidRPr="00FB08DB">
        <w:t xml:space="preserve"> is greater than 0, the following applies.</w:t>
      </w:r>
    </w:p>
    <w:p w14:paraId="0153921B" w14:textId="77777777" w:rsidR="0096781C" w:rsidRPr="00FB08DB" w:rsidRDefault="0096781C" w:rsidP="0096781C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ctxSet</w:t>
      </w:r>
      <w:proofErr w:type="spellEnd"/>
      <w:proofErr w:type="gramEnd"/>
      <w:r w:rsidRPr="00FB08DB">
        <w:rPr>
          <w:sz w:val="20"/>
          <w:szCs w:val="20"/>
        </w:rPr>
        <w:t xml:space="preserve">  =  0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  <w:t>(</w:t>
      </w:r>
      <w:r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9</w:t>
      </w:r>
      <w:r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31</w:t>
      </w:r>
      <w:r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</w:p>
    <w:p w14:paraId="7E18B9C5" w14:textId="77777777"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>Otherwise (</w:t>
      </w:r>
      <w:proofErr w:type="spellStart"/>
      <w:r w:rsidRPr="00FB08DB">
        <w:t>i</w:t>
      </w:r>
      <w:proofErr w:type="spellEnd"/>
      <w:r w:rsidRPr="00FB08DB">
        <w:t xml:space="preserve"> is greater than 0 and </w:t>
      </w:r>
      <w:proofErr w:type="spellStart"/>
      <w:r w:rsidRPr="00FB08DB">
        <w:t>cIdx</w:t>
      </w:r>
      <w:proofErr w:type="spellEnd"/>
      <w:r w:rsidRPr="00FB08DB">
        <w:t xml:space="preserve"> is equal to 0), the following applies.</w:t>
      </w:r>
    </w:p>
    <w:p w14:paraId="159BC1F7" w14:textId="77777777" w:rsidR="0096781C" w:rsidRPr="00FB08DB" w:rsidRDefault="0096781C" w:rsidP="0096781C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ctxSet</w:t>
      </w:r>
      <w:proofErr w:type="spellEnd"/>
      <w:proofErr w:type="gramEnd"/>
      <w:r w:rsidRPr="00FB08DB">
        <w:rPr>
          <w:sz w:val="20"/>
          <w:szCs w:val="20"/>
        </w:rPr>
        <w:t xml:space="preserve">  =  </w:t>
      </w:r>
      <w:r w:rsidRPr="00FB08DB">
        <w:rPr>
          <w:rFonts w:hint="eastAsia"/>
          <w:sz w:val="20"/>
          <w:szCs w:val="20"/>
          <w:lang w:eastAsia="ko-KR"/>
        </w:rPr>
        <w:t>2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32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14:paraId="759657AF" w14:textId="2163932B" w:rsidR="00057AC7" w:rsidRDefault="00057AC7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  <w:tab w:val="left" w:pos="2070"/>
        </w:tabs>
        <w:rPr>
          <w:ins w:id="14" w:author="Benjamin Bross" w:date="2012-03-12T12:59:00Z"/>
        </w:rPr>
        <w:pPrChange w:id="15" w:author="Qualcomm User" w:date="2012-03-07T10:44:00Z">
          <w:pPr>
            <w:numPr>
              <w:numId w:val="3"/>
            </w:numPr>
            <w:tabs>
              <w:tab w:val="clear" w:pos="794"/>
              <w:tab w:val="clear" w:pos="1191"/>
              <w:tab w:val="left" w:pos="400"/>
              <w:tab w:val="left" w:pos="720"/>
            </w:tabs>
            <w:ind w:left="720" w:hanging="360"/>
          </w:pPr>
        </w:pPrChange>
      </w:pPr>
      <w:ins w:id="16" w:author="Benjamin Bross" w:date="2012-03-12T12:59:00Z">
        <w:r>
          <w:t xml:space="preserve">The variable numGreater1 is </w:t>
        </w:r>
      </w:ins>
      <w:ins w:id="17" w:author="Benjamin Bross" w:date="2012-03-12T13:00:00Z">
        <w:r>
          <w:t>derived</w:t>
        </w:r>
      </w:ins>
      <w:ins w:id="18" w:author="Benjamin Bross" w:date="2012-03-12T12:59:00Z">
        <w:r>
          <w:t xml:space="preserve"> </w:t>
        </w:r>
      </w:ins>
      <w:ins w:id="19" w:author="Benjamin Bross" w:date="2012-03-12T13:00:00Z">
        <w:r>
          <w:t>as follows.</w:t>
        </w:r>
      </w:ins>
    </w:p>
    <w:p w14:paraId="136CE871" w14:textId="083096BD" w:rsidR="00386A91" w:rsidRPr="00AE3527" w:rsidRDefault="00386A91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  <w:rPr>
          <w:ins w:id="20" w:author="Qualcomm User" w:date="2012-03-07T10:36:00Z"/>
        </w:rPr>
        <w:pPrChange w:id="21" w:author="Benjamin Bross" w:date="2012-03-12T13:00:00Z">
          <w:pPr>
            <w:numPr>
              <w:numId w:val="3"/>
            </w:numPr>
            <w:tabs>
              <w:tab w:val="clear" w:pos="794"/>
              <w:tab w:val="clear" w:pos="1191"/>
              <w:tab w:val="left" w:pos="400"/>
              <w:tab w:val="left" w:pos="720"/>
            </w:tabs>
            <w:ind w:left="720" w:hanging="360"/>
          </w:pPr>
        </w:pPrChange>
      </w:pPr>
      <w:ins w:id="22" w:author="Qualcomm User" w:date="2012-03-07T10:33:00Z">
        <w:del w:id="23" w:author="Benjamin Bross" w:date="2012-03-09T10:44:00Z">
          <w:r w:rsidDel="004970FF">
            <w:delText>When</w:delText>
          </w:r>
        </w:del>
      </w:ins>
      <w:ins w:id="24" w:author="Benjamin Bross" w:date="2012-03-09T10:44:00Z">
        <w:r w:rsidR="004970FF">
          <w:t>If</w:t>
        </w:r>
      </w:ins>
      <w:ins w:id="25" w:author="Qualcomm User" w:date="2012-03-07T10:33:00Z">
        <w:r>
          <w:t xml:space="preserve"> </w:t>
        </w:r>
      </w:ins>
      <w:ins w:id="26" w:author="Qualcomm User" w:date="2012-03-07T10:34:00Z">
        <w:r w:rsidRPr="00FB08DB">
          <w:t xml:space="preserve">the subset </w:t>
        </w:r>
        <w:proofErr w:type="spellStart"/>
        <w:r w:rsidRPr="00FB08DB">
          <w:t>i</w:t>
        </w:r>
        <w:proofErr w:type="spellEnd"/>
        <w:r w:rsidRPr="00FB08DB">
          <w:t xml:space="preserve"> </w:t>
        </w:r>
        <w:proofErr w:type="gramStart"/>
        <w:r w:rsidRPr="00FB08DB">
          <w:t>is</w:t>
        </w:r>
        <w:proofErr w:type="gramEnd"/>
        <w:r w:rsidRPr="00FB08DB">
          <w:t xml:space="preserve"> </w:t>
        </w:r>
        <w:del w:id="27" w:author="Benjamin Bross" w:date="2012-03-09T10:43:00Z">
          <w:r w:rsidRPr="00FB08DB" w:rsidDel="004970FF">
            <w:delText xml:space="preserve">not </w:delText>
          </w:r>
        </w:del>
        <w:r w:rsidRPr="00FB08DB">
          <w:t xml:space="preserve">the first one to be processed in this </w:t>
        </w:r>
        <w:proofErr w:type="spellStart"/>
        <w:r w:rsidR="00AE3527">
          <w:t>subclause</w:t>
        </w:r>
      </w:ins>
      <w:proofErr w:type="spellEnd"/>
      <w:ins w:id="28" w:author="Benjamin Bross" w:date="2012-03-12T12:58:00Z">
        <w:r w:rsidR="00B60D7D">
          <w:t xml:space="preserve"> for the current transform block</w:t>
        </w:r>
      </w:ins>
      <w:ins w:id="29" w:author="Qualcomm User" w:date="2012-03-07T10:34:00Z">
        <w:r w:rsidR="00AE3527">
          <w:t xml:space="preserve">, the variable </w:t>
        </w:r>
      </w:ins>
      <w:ins w:id="30" w:author="Qualcomm User" w:date="2012-03-07T10:37:00Z">
        <w:r w:rsidRPr="00AE3527">
          <w:t xml:space="preserve">numGreater1 </w:t>
        </w:r>
      </w:ins>
      <w:ins w:id="31" w:author="Qualcomm User" w:date="2012-03-07T10:49:00Z">
        <w:r w:rsidR="00AE3527">
          <w:t>is set equal to 0.</w:t>
        </w:r>
      </w:ins>
    </w:p>
    <w:p w14:paraId="541DE402" w14:textId="5A76DC68" w:rsidR="0096781C" w:rsidRPr="00837E65" w:rsidRDefault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  <w:pPrChange w:id="32" w:author="Benjamin Bross" w:date="2012-03-12T13:00:00Z">
          <w:pPr>
            <w:numPr>
              <w:numId w:val="3"/>
            </w:numPr>
            <w:tabs>
              <w:tab w:val="clear" w:pos="794"/>
              <w:tab w:val="clear" w:pos="1191"/>
              <w:tab w:val="left" w:pos="400"/>
              <w:tab w:val="left" w:pos="720"/>
            </w:tabs>
            <w:ind w:left="720" w:hanging="360"/>
          </w:pPr>
        </w:pPrChange>
      </w:pPr>
      <w:del w:id="33" w:author="Qualcomm User" w:date="2012-03-07T10:38:00Z">
        <w:r w:rsidRPr="00837E65" w:rsidDel="00386A91">
          <w:delText xml:space="preserve">When </w:delText>
        </w:r>
      </w:del>
      <w:ins w:id="34" w:author="Qualcomm User" w:date="2012-03-07T10:38:00Z">
        <w:r w:rsidR="00386A91" w:rsidRPr="00837E65">
          <w:t>Otherwise</w:t>
        </w:r>
        <w:del w:id="35" w:author="Benjamin Bross" w:date="2012-03-12T12:59:00Z">
          <w:r w:rsidR="00386A91" w:rsidRPr="00837E65" w:rsidDel="00B60D7D">
            <w:delText xml:space="preserve"> (</w:delText>
          </w:r>
        </w:del>
      </w:ins>
      <w:del w:id="36" w:author="Benjamin Bross" w:date="2012-03-12T12:59:00Z">
        <w:r w:rsidRPr="00837E65" w:rsidDel="00B60D7D">
          <w:delText>the subset i is not the first one to be processed in this subclause</w:delText>
        </w:r>
      </w:del>
      <w:ins w:id="37" w:author="Qualcomm User" w:date="2012-03-07T10:38:00Z">
        <w:del w:id="38" w:author="Benjamin Bross" w:date="2012-03-12T12:59:00Z">
          <w:r w:rsidR="00386A91" w:rsidRPr="00837E65" w:rsidDel="00B60D7D">
            <w:delText>)</w:delText>
          </w:r>
        </w:del>
      </w:ins>
      <w:r w:rsidRPr="00837E65">
        <w:t>, the following applies.</w:t>
      </w:r>
    </w:p>
    <w:p w14:paraId="4BB6A097" w14:textId="77777777" w:rsidR="00485D24" w:rsidRPr="00837E65" w:rsidRDefault="00485D24" w:rsidP="00485D24">
      <w:pPr>
        <w:numPr>
          <w:ilvl w:val="1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418"/>
        </w:tabs>
        <w:ind w:left="1418" w:hanging="284"/>
        <w:rPr>
          <w:ins w:id="39" w:author="Qualcomm User" w:date="2012-03-13T17:33:00Z"/>
        </w:rPr>
      </w:pPr>
      <w:ins w:id="40" w:author="Qualcomm User" w:date="2012-03-13T17:33:00Z">
        <w:r w:rsidRPr="00837E65">
          <w:t xml:space="preserve">The variable j is set equal to the index of the previous subset in the current transform block for which this </w:t>
        </w:r>
        <w:proofErr w:type="spellStart"/>
        <w:r w:rsidRPr="00837E65">
          <w:t>subclause</w:t>
        </w:r>
        <w:proofErr w:type="spellEnd"/>
        <w:r w:rsidRPr="00837E65">
          <w:t xml:space="preserve"> is invoked.</w:t>
        </w:r>
        <w:del w:id="41" w:author="Benjamin Bross" w:date="2012-03-14T11:36:00Z">
          <w:r w:rsidRPr="00837E65" w:rsidDel="001D7522">
            <w:delText xml:space="preserve">  </w:delText>
          </w:r>
        </w:del>
      </w:ins>
    </w:p>
    <w:p w14:paraId="48930C4B" w14:textId="6537BE2A" w:rsidR="004F304D" w:rsidRDefault="004F304D">
      <w:pPr>
        <w:numPr>
          <w:ilvl w:val="1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418"/>
        </w:tabs>
        <w:ind w:left="1418" w:hanging="284"/>
        <w:rPr>
          <w:ins w:id="42" w:author="Qualcomm User" w:date="2012-03-13T23:56:00Z"/>
        </w:rPr>
        <w:pPrChange w:id="43" w:author="Benjamin Bross" w:date="2012-03-12T13:01:00Z">
          <w:pPr>
            <w:numPr>
              <w:numId w:val="4"/>
            </w:numPr>
            <w:tabs>
              <w:tab w:val="clear" w:pos="794"/>
              <w:tab w:val="clear" w:pos="1191"/>
              <w:tab w:val="clear" w:pos="1588"/>
              <w:tab w:val="clear" w:pos="1985"/>
              <w:tab w:val="left" w:pos="400"/>
              <w:tab w:val="left" w:pos="720"/>
              <w:tab w:val="left" w:pos="1080"/>
              <w:tab w:val="left" w:pos="1710"/>
              <w:tab w:val="left" w:pos="1800"/>
            </w:tabs>
            <w:ind w:left="1080" w:hanging="360"/>
          </w:pPr>
        </w:pPrChange>
      </w:pPr>
      <w:ins w:id="44" w:author="Qualcomm User" w:date="2012-03-13T23:56:00Z">
        <w:r w:rsidRPr="00FB08DB">
          <w:t xml:space="preserve">The variable </w:t>
        </w:r>
        <w:r>
          <w:t>prevN</w:t>
        </w:r>
        <w:r w:rsidRPr="00FB08DB">
          <w:t xml:space="preserve">umGreater1 is set equal to </w:t>
        </w:r>
        <w:r>
          <w:t xml:space="preserve">the number </w:t>
        </w:r>
        <w:r w:rsidRPr="00FB3182">
          <w:t xml:space="preserve">of </w:t>
        </w:r>
        <w:del w:id="45" w:author="Benjamin Bross" w:date="2012-03-14T11:46:00Z">
          <w:r w:rsidRPr="00FB3182" w:rsidDel="001C3A14">
            <w:delText xml:space="preserve">the </w:delText>
          </w:r>
        </w:del>
        <w:r w:rsidRPr="00FB3182">
          <w:t>coefficient</w:t>
        </w:r>
        <w:del w:id="46" w:author="Benjamin Bross" w:date="2012-03-14T11:45:00Z">
          <w:r w:rsidRPr="00FB3182" w:rsidDel="001C3A14">
            <w:rPr>
              <w:rPrChange w:id="47" w:author="Benjamin Bross" w:date="2012-03-15T11:52:00Z">
                <w:rPr/>
              </w:rPrChange>
            </w:rPr>
            <w:delText>s</w:delText>
          </w:r>
        </w:del>
        <w:r w:rsidRPr="00FB3182">
          <w:rPr>
            <w:rPrChange w:id="48" w:author="Benjamin Bross" w:date="2012-03-15T11:52:00Z">
              <w:rPr/>
            </w:rPrChange>
          </w:rPr>
          <w:t xml:space="preserve"> </w:t>
        </w:r>
        <w:del w:id="49" w:author="Benjamin Bross" w:date="2012-03-14T11:44:00Z">
          <w:r w:rsidRPr="00FB3182" w:rsidDel="001C3A14">
            <w:rPr>
              <w:rPrChange w:id="50" w:author="Benjamin Bross" w:date="2012-03-15T11:52:00Z">
                <w:rPr/>
              </w:rPrChange>
            </w:rPr>
            <w:delText xml:space="preserve">that have </w:delText>
          </w:r>
        </w:del>
        <w:r w:rsidRPr="00FB3182">
          <w:rPr>
            <w:rPrChange w:id="51" w:author="Benjamin Bross" w:date="2012-03-15T11:52:00Z">
              <w:rPr/>
            </w:rPrChange>
          </w:rPr>
          <w:t>level</w:t>
        </w:r>
      </w:ins>
      <w:ins w:id="52" w:author="Benjamin Bross" w:date="2012-03-14T11:45:00Z">
        <w:r w:rsidR="001C3A14" w:rsidRPr="00FB3182">
          <w:rPr>
            <w:rPrChange w:id="53" w:author="Benjamin Bross" w:date="2012-03-15T11:52:00Z">
              <w:rPr/>
            </w:rPrChange>
          </w:rPr>
          <w:t>s having a</w:t>
        </w:r>
      </w:ins>
      <w:ins w:id="54" w:author="Benjamin Bross" w:date="2012-03-14T11:47:00Z">
        <w:r w:rsidR="001C3A14" w:rsidRPr="00FB3182">
          <w:rPr>
            <w:rPrChange w:id="55" w:author="Benjamin Bross" w:date="2012-03-15T11:52:00Z">
              <w:rPr/>
            </w:rPrChange>
          </w:rPr>
          <w:t>n</w:t>
        </w:r>
      </w:ins>
      <w:ins w:id="56" w:author="Benjamin Bross" w:date="2012-03-14T11:45:00Z">
        <w:r w:rsidR="001C3A14" w:rsidRPr="00FB3182">
          <w:rPr>
            <w:rPrChange w:id="57" w:author="Benjamin Bross" w:date="2012-03-15T11:52:00Z">
              <w:rPr/>
            </w:rPrChange>
          </w:rPr>
          <w:t xml:space="preserve"> absolute value</w:t>
        </w:r>
      </w:ins>
      <w:ins w:id="58" w:author="Qualcomm User" w:date="2012-03-13T23:56:00Z">
        <w:r w:rsidRPr="00FB3182">
          <w:rPr>
            <w:rPrChange w:id="59" w:author="Benjamin Bross" w:date="2012-03-15T11:52:00Z">
              <w:rPr/>
            </w:rPrChange>
          </w:rPr>
          <w:t xml:space="preserve"> </w:t>
        </w:r>
        <w:del w:id="60" w:author="Benjamin Bross" w:date="2012-03-14T11:43:00Z">
          <w:r w:rsidRPr="00FB3182" w:rsidDel="001C3A14">
            <w:rPr>
              <w:rPrChange w:id="61" w:author="Benjamin Bross" w:date="2012-03-15T11:52:00Z">
                <w:rPr/>
              </w:rPrChange>
            </w:rPr>
            <w:delText>larger</w:delText>
          </w:r>
        </w:del>
      </w:ins>
      <w:ins w:id="62" w:author="Benjamin Bross" w:date="2012-03-14T11:43:00Z">
        <w:r w:rsidR="001C3A14" w:rsidRPr="00FB3182">
          <w:rPr>
            <w:rPrChange w:id="63" w:author="Benjamin Bross" w:date="2012-03-15T11:52:00Z">
              <w:rPr/>
            </w:rPrChange>
          </w:rPr>
          <w:t>greater</w:t>
        </w:r>
      </w:ins>
      <w:ins w:id="64" w:author="Qualcomm User" w:date="2012-03-13T23:56:00Z">
        <w:r>
          <w:t xml:space="preserve"> than one in </w:t>
        </w:r>
        <w:r w:rsidRPr="00066987">
          <w:t xml:space="preserve">the subset </w:t>
        </w:r>
        <w:r w:rsidRPr="00EF2BE6">
          <w:rPr>
            <w:rPrChange w:id="65" w:author="Benjamin Bross" w:date="2012-03-14T11:52:00Z">
              <w:rPr>
                <w:highlight w:val="yellow"/>
              </w:rPr>
            </w:rPrChange>
          </w:rPr>
          <w:t>j</w:t>
        </w:r>
      </w:ins>
      <w:ins w:id="66" w:author="Qualcomm User" w:date="2012-03-13T23:58:00Z">
        <w:r>
          <w:t>.</w:t>
        </w:r>
      </w:ins>
    </w:p>
    <w:p w14:paraId="23DF62BE" w14:textId="775F3633" w:rsidR="00FD16CE" w:rsidDel="004F304D" w:rsidRDefault="00FD16CE">
      <w:pPr>
        <w:numPr>
          <w:ilvl w:val="1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418"/>
        </w:tabs>
        <w:ind w:left="1418" w:hanging="284"/>
        <w:rPr>
          <w:ins w:id="67" w:author="Benjamin Bross" w:date="2012-03-12T12:53:00Z"/>
          <w:del w:id="68" w:author="Qualcomm User" w:date="2012-03-13T23:56:00Z"/>
        </w:rPr>
        <w:pPrChange w:id="69" w:author="Benjamin Bross" w:date="2012-03-12T13:01:00Z">
          <w:pPr>
            <w:numPr>
              <w:numId w:val="4"/>
            </w:numPr>
            <w:tabs>
              <w:tab w:val="clear" w:pos="794"/>
              <w:tab w:val="clear" w:pos="1191"/>
              <w:tab w:val="clear" w:pos="1588"/>
              <w:tab w:val="clear" w:pos="1985"/>
              <w:tab w:val="left" w:pos="400"/>
              <w:tab w:val="left" w:pos="720"/>
              <w:tab w:val="left" w:pos="1080"/>
              <w:tab w:val="left" w:pos="1710"/>
              <w:tab w:val="left" w:pos="1800"/>
            </w:tabs>
            <w:ind w:left="1080" w:hanging="360"/>
          </w:pPr>
        </w:pPrChange>
      </w:pPr>
      <w:ins w:id="70" w:author="Benjamin Bross" w:date="2012-03-12T12:53:00Z">
        <w:r>
          <w:t xml:space="preserve">The variable numGreater1 is set equal to the </w:t>
        </w:r>
      </w:ins>
      <w:ins w:id="71" w:author="Benjamin Bross" w:date="2012-03-12T12:54:00Z">
        <w:r w:rsidRPr="00FB08DB">
          <w:t xml:space="preserve">variable </w:t>
        </w:r>
        <w:r>
          <w:t>numGreater1</w:t>
        </w:r>
        <w:r w:rsidRPr="00FB08DB">
          <w:t xml:space="preserve"> that has been derived during the </w:t>
        </w:r>
      </w:ins>
      <w:ins w:id="72" w:author="Benjamin Bross" w:date="2012-03-12T12:55:00Z">
        <w:r w:rsidRPr="00FB3182">
          <w:t>first</w:t>
        </w:r>
      </w:ins>
      <w:ins w:id="73" w:author="Benjamin Bross" w:date="2012-03-12T12:54:00Z">
        <w:r w:rsidRPr="00FB08DB">
          <w:t xml:space="preserve"> invocation of this </w:t>
        </w:r>
        <w:proofErr w:type="spellStart"/>
        <w:r w:rsidRPr="00FB08DB">
          <w:t>subclause</w:t>
        </w:r>
      </w:ins>
      <w:proofErr w:type="spellEnd"/>
      <w:ins w:id="74" w:author="Benjamin Bross" w:date="2012-03-12T12:55:00Z">
        <w:r>
          <w:t xml:space="preserve"> for </w:t>
        </w:r>
      </w:ins>
      <w:ins w:id="75" w:author="Benjamin Bross" w:date="2012-03-12T12:56:00Z">
        <w:r>
          <w:t xml:space="preserve">the subset </w:t>
        </w:r>
        <w:del w:id="76" w:author="Qualcomm User" w:date="2012-03-13T17:45:00Z">
          <w:r w:rsidRPr="001D7522" w:rsidDel="00293360">
            <w:delText>i + 1</w:delText>
          </w:r>
        </w:del>
      </w:ins>
      <w:ins w:id="77" w:author="Qualcomm User" w:date="2012-03-13T17:45:00Z">
        <w:r w:rsidR="00293360" w:rsidRPr="001D7522">
          <w:t>j</w:t>
        </w:r>
      </w:ins>
      <w:ins w:id="78" w:author="Benjamin Bross" w:date="2012-03-12T12:54:00Z">
        <w:del w:id="79" w:author="Qualcomm User" w:date="2012-03-13T23:57:00Z">
          <w:r w:rsidRPr="00FB08DB" w:rsidDel="004F304D">
            <w:delText>.</w:delText>
          </w:r>
        </w:del>
      </w:ins>
      <w:ins w:id="80" w:author="Qualcomm User" w:date="2012-03-13T23:58:00Z">
        <w:del w:id="81" w:author="Benjamin Bross" w:date="2012-03-14T11:39:00Z">
          <w:r w:rsidR="004F304D" w:rsidRPr="004F304D" w:rsidDel="001D7522">
            <w:delText xml:space="preserve"> </w:delText>
          </w:r>
        </w:del>
        <w:r w:rsidR="004F304D">
          <w:t>,</w:t>
        </w:r>
      </w:ins>
      <w:ins w:id="82" w:author="Benjamin Bross" w:date="2012-03-14T11:39:00Z">
        <w:r w:rsidR="001D7522">
          <w:t xml:space="preserve"> </w:t>
        </w:r>
      </w:ins>
      <w:ins w:id="83" w:author="Qualcomm User" w:date="2012-03-13T23:58:00Z">
        <w:del w:id="84" w:author="Benjamin Bross" w:date="2012-03-14T11:39:00Z">
          <w:r w:rsidR="004F304D" w:rsidDel="001D7522">
            <w:delText xml:space="preserve"> </w:delText>
          </w:r>
        </w:del>
        <w:r w:rsidR="004F304D">
          <w:t>and its value is updated as follows</w:t>
        </w:r>
      </w:ins>
    </w:p>
    <w:p w14:paraId="19C0F9F8" w14:textId="6B670962" w:rsidR="00AE3527" w:rsidRDefault="0096781C">
      <w:pPr>
        <w:numPr>
          <w:ilvl w:val="1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418"/>
        </w:tabs>
        <w:ind w:left="1418" w:hanging="284"/>
        <w:rPr>
          <w:ins w:id="85" w:author="Qualcomm User" w:date="2012-03-07T10:52:00Z"/>
        </w:rPr>
        <w:pPrChange w:id="86" w:author="Benjamin Bross" w:date="2012-03-12T13:01:00Z">
          <w:pPr>
            <w:numPr>
              <w:numId w:val="4"/>
            </w:numPr>
            <w:tabs>
              <w:tab w:val="clear" w:pos="794"/>
              <w:tab w:val="clear" w:pos="1191"/>
              <w:tab w:val="clear" w:pos="1588"/>
              <w:tab w:val="clear" w:pos="1985"/>
              <w:tab w:val="left" w:pos="400"/>
              <w:tab w:val="left" w:pos="720"/>
              <w:tab w:val="left" w:pos="1080"/>
              <w:tab w:val="left" w:pos="1710"/>
              <w:tab w:val="left" w:pos="1800"/>
            </w:tabs>
            <w:ind w:left="1080" w:hanging="360"/>
          </w:pPr>
        </w:pPrChange>
      </w:pPr>
      <w:del w:id="87" w:author="Qualcomm User" w:date="2012-03-13T23:56:00Z">
        <w:r w:rsidRPr="00FB08DB" w:rsidDel="004F304D">
          <w:delText xml:space="preserve">The variable </w:delText>
        </w:r>
      </w:del>
      <w:del w:id="88" w:author="Qualcomm User" w:date="2012-03-07T10:40:00Z">
        <w:r w:rsidRPr="00FB08DB" w:rsidDel="00386A91">
          <w:delText>numGreater1</w:delText>
        </w:r>
      </w:del>
      <w:del w:id="89" w:author="Qualcomm User" w:date="2012-03-13T23:56:00Z">
        <w:r w:rsidRPr="00FB08DB" w:rsidDel="004F304D">
          <w:delText xml:space="preserve"> is set equal to </w:delText>
        </w:r>
      </w:del>
      <w:del w:id="90" w:author="Qualcomm User" w:date="2012-03-07T10:39:00Z">
        <w:r w:rsidRPr="00FB08DB" w:rsidDel="00386A91">
          <w:delText xml:space="preserve">the variable numGreater1 that has been derived during the last invocation of subclause </w:delText>
        </w:r>
        <w:r w:rsidRPr="00FB08DB" w:rsidDel="00386A91">
          <w:fldChar w:fldCharType="begin" w:fldLock="1"/>
        </w:r>
        <w:r w:rsidRPr="00FB08DB" w:rsidDel="00386A91">
          <w:delInstrText xml:space="preserve"> REF _Ref291757756 \r \h  \* MERGEFORMAT </w:delInstrText>
        </w:r>
        <w:r w:rsidRPr="00FB08DB" w:rsidDel="00386A91">
          <w:fldChar w:fldCharType="separate"/>
        </w:r>
        <w:r w:rsidRPr="00FB08DB" w:rsidDel="00386A91">
          <w:delText>9.2.3.1.6</w:delText>
        </w:r>
        <w:r w:rsidRPr="00FB08DB" w:rsidDel="00386A91">
          <w:fldChar w:fldCharType="end"/>
        </w:r>
        <w:r w:rsidRPr="00066987" w:rsidDel="00386A91">
          <w:delText xml:space="preserve"> for the syntax element coeff_abs_level_greater2_flag for </w:delText>
        </w:r>
      </w:del>
      <w:del w:id="91" w:author="Qualcomm User" w:date="2012-03-13T23:56:00Z">
        <w:r w:rsidRPr="00066987" w:rsidDel="004F304D">
          <w:delText xml:space="preserve">the subset </w:delText>
        </w:r>
      </w:del>
      <w:del w:id="92" w:author="Qualcomm User" w:date="2012-03-13T17:49:00Z">
        <w:r w:rsidRPr="00066987" w:rsidDel="00293360">
          <w:delText>i </w:delText>
        </w:r>
        <w:r w:rsidRPr="00FB08DB" w:rsidDel="00293360">
          <w:delText>+ 1</w:delText>
        </w:r>
      </w:del>
      <w:r w:rsidRPr="00FB08DB">
        <w:t>.</w:t>
      </w:r>
    </w:p>
    <w:p w14:paraId="1B425F63" w14:textId="36425579" w:rsidR="00AE3527" w:rsidRPr="00AE3527" w:rsidRDefault="00293360">
      <w:pPr>
        <w:pStyle w:val="Equation"/>
        <w:tabs>
          <w:tab w:val="left" w:pos="2070"/>
          <w:tab w:val="left" w:pos="4330"/>
        </w:tabs>
        <w:ind w:left="1191"/>
        <w:rPr>
          <w:sz w:val="20"/>
          <w:szCs w:val="20"/>
        </w:rPr>
        <w:pPrChange w:id="93" w:author="Qualcomm User" w:date="2012-03-13T17:53:00Z">
          <w:pPr>
            <w:pStyle w:val="Equation"/>
            <w:tabs>
              <w:tab w:val="left" w:pos="2070"/>
            </w:tabs>
            <w:ind w:left="1191"/>
          </w:pPr>
        </w:pPrChange>
      </w:pPr>
      <w:proofErr w:type="gramStart"/>
      <w:ins w:id="94" w:author="Qualcomm User" w:date="2012-03-13T17:54:00Z">
        <w:r w:rsidRPr="00CA3855">
          <w:rPr>
            <w:sz w:val="20"/>
            <w:szCs w:val="20"/>
            <w:rPrChange w:id="95" w:author="Benjamin Bross" w:date="2012-03-14T11:41:00Z">
              <w:rPr>
                <w:sz w:val="20"/>
                <w:szCs w:val="20"/>
                <w:highlight w:val="yellow"/>
              </w:rPr>
            </w:rPrChange>
          </w:rPr>
          <w:t>numGreater1</w:t>
        </w:r>
        <w:proofErr w:type="gramEnd"/>
        <w:r w:rsidRPr="00CA3855">
          <w:rPr>
            <w:sz w:val="20"/>
            <w:szCs w:val="20"/>
            <w:rPrChange w:id="96" w:author="Benjamin Bross" w:date="2012-03-14T11:41:00Z">
              <w:rPr>
                <w:sz w:val="20"/>
                <w:szCs w:val="20"/>
                <w:highlight w:val="yellow"/>
              </w:rPr>
            </w:rPrChange>
          </w:rPr>
          <w:t xml:space="preserve"> = (numGreater1 + prevNumGreater1) &gt;&gt; (j </w:t>
        </w:r>
        <w:del w:id="97" w:author="Benjamin Bross" w:date="2012-03-14T11:43:00Z">
          <w:r w:rsidRPr="00CA3855" w:rsidDel="001C3A14">
            <w:rPr>
              <w:sz w:val="20"/>
              <w:szCs w:val="20"/>
              <w:rPrChange w:id="98" w:author="Benjamin Bross" w:date="2012-03-14T11:41:00Z">
                <w:rPr>
                  <w:sz w:val="20"/>
                  <w:szCs w:val="20"/>
                  <w:highlight w:val="yellow"/>
                </w:rPr>
              </w:rPrChange>
            </w:rPr>
            <w:delText>-</w:delText>
          </w:r>
        </w:del>
      </w:ins>
      <w:ins w:id="99" w:author="Benjamin Bross" w:date="2012-03-14T11:43:00Z">
        <w:r w:rsidR="001C3A14">
          <w:rPr>
            <w:sz w:val="20"/>
            <w:szCs w:val="20"/>
          </w:rPr>
          <w:t>−</w:t>
        </w:r>
      </w:ins>
      <w:ins w:id="100" w:author="Qualcomm User" w:date="2012-03-13T17:54:00Z">
        <w:r w:rsidRPr="00CA3855">
          <w:rPr>
            <w:sz w:val="20"/>
            <w:szCs w:val="20"/>
            <w:rPrChange w:id="101" w:author="Benjamin Bross" w:date="2012-03-14T11:41:00Z">
              <w:rPr>
                <w:sz w:val="20"/>
                <w:szCs w:val="20"/>
                <w:highlight w:val="yellow"/>
              </w:rPr>
            </w:rPrChange>
          </w:rPr>
          <w:t xml:space="preserve"> </w:t>
        </w:r>
        <w:proofErr w:type="spellStart"/>
        <w:r w:rsidRPr="00CA3855">
          <w:rPr>
            <w:sz w:val="20"/>
            <w:szCs w:val="20"/>
            <w:rPrChange w:id="102" w:author="Benjamin Bross" w:date="2012-03-14T11:41:00Z">
              <w:rPr>
                <w:sz w:val="20"/>
                <w:szCs w:val="20"/>
                <w:highlight w:val="yellow"/>
              </w:rPr>
            </w:rPrChange>
          </w:rPr>
          <w:t>i</w:t>
        </w:r>
        <w:proofErr w:type="spellEnd"/>
        <w:r w:rsidRPr="00CA3855">
          <w:rPr>
            <w:sz w:val="20"/>
            <w:szCs w:val="20"/>
            <w:rPrChange w:id="103" w:author="Benjamin Bross" w:date="2012-03-14T11:41:00Z">
              <w:rPr>
                <w:sz w:val="20"/>
                <w:szCs w:val="20"/>
                <w:highlight w:val="yellow"/>
              </w:rPr>
            </w:rPrChange>
          </w:rPr>
          <w:t xml:space="preserve"> </w:t>
        </w:r>
        <w:del w:id="104" w:author="Benjamin Bross" w:date="2012-03-14T11:43:00Z">
          <w:r w:rsidRPr="00CA3855" w:rsidDel="001C3A14">
            <w:rPr>
              <w:sz w:val="20"/>
              <w:szCs w:val="20"/>
              <w:rPrChange w:id="105" w:author="Benjamin Bross" w:date="2012-03-14T11:41:00Z">
                <w:rPr>
                  <w:sz w:val="20"/>
                  <w:szCs w:val="20"/>
                  <w:highlight w:val="yellow"/>
                </w:rPr>
              </w:rPrChange>
            </w:rPr>
            <w:delText>-</w:delText>
          </w:r>
        </w:del>
      </w:ins>
      <w:ins w:id="106" w:author="Benjamin Bross" w:date="2012-03-14T11:43:00Z">
        <w:r w:rsidR="001C3A14">
          <w:rPr>
            <w:sz w:val="20"/>
            <w:szCs w:val="20"/>
          </w:rPr>
          <w:t>−</w:t>
        </w:r>
      </w:ins>
      <w:ins w:id="107" w:author="Qualcomm User" w:date="2012-03-13T17:54:00Z">
        <w:r w:rsidRPr="00CA3855">
          <w:rPr>
            <w:sz w:val="20"/>
            <w:szCs w:val="20"/>
            <w:rPrChange w:id="108" w:author="Benjamin Bross" w:date="2012-03-14T11:41:00Z">
              <w:rPr>
                <w:sz w:val="20"/>
                <w:szCs w:val="20"/>
                <w:highlight w:val="yellow"/>
              </w:rPr>
            </w:rPrChange>
          </w:rPr>
          <w:t xml:space="preserve"> 1)</w:t>
        </w:r>
      </w:ins>
      <w:ins w:id="109" w:author="Qualcomm User" w:date="2012-03-07T10:51:00Z">
        <w:r w:rsidR="00AE3527" w:rsidRPr="00AE3527">
          <w:rPr>
            <w:sz w:val="20"/>
            <w:szCs w:val="20"/>
          </w:rPr>
          <w:tab/>
        </w:r>
      </w:ins>
      <w:ins w:id="110" w:author="Qualcomm User" w:date="2012-03-13T17:53:00Z">
        <w:r>
          <w:rPr>
            <w:sz w:val="20"/>
            <w:szCs w:val="20"/>
          </w:rPr>
          <w:tab/>
        </w:r>
      </w:ins>
      <w:ins w:id="111" w:author="Qualcomm User" w:date="2012-03-07T10:51:00Z">
        <w:r w:rsidR="00AE3527" w:rsidRPr="00AE3527">
          <w:rPr>
            <w:sz w:val="20"/>
            <w:szCs w:val="20"/>
          </w:rPr>
          <w:tab/>
          <w:t>(</w:t>
        </w:r>
      </w:ins>
      <w:r w:rsidR="00AE3527" w:rsidRPr="00AE3527">
        <w:rPr>
          <w:sz w:val="20"/>
          <w:szCs w:val="20"/>
        </w:rPr>
        <w:fldChar w:fldCharType="begin" w:fldLock="1"/>
      </w:r>
      <w:r w:rsidR="00AE3527" w:rsidRPr="00AE3527">
        <w:rPr>
          <w:sz w:val="20"/>
          <w:szCs w:val="20"/>
        </w:rPr>
        <w:instrText xml:space="preserve"> STYLEREF 1 \s </w:instrText>
      </w:r>
      <w:r w:rsidR="00AE3527" w:rsidRPr="00AE3527">
        <w:rPr>
          <w:sz w:val="20"/>
          <w:szCs w:val="20"/>
        </w:rPr>
        <w:fldChar w:fldCharType="separate"/>
      </w:r>
      <w:ins w:id="112" w:author="Qualcomm User" w:date="2012-03-07T10:51:00Z">
        <w:r w:rsidR="00AE3527" w:rsidRPr="00AE3527">
          <w:rPr>
            <w:sz w:val="20"/>
            <w:szCs w:val="20"/>
          </w:rPr>
          <w:t>9</w:t>
        </w:r>
        <w:r w:rsidR="00AE3527" w:rsidRPr="00AE3527">
          <w:rPr>
            <w:sz w:val="20"/>
            <w:szCs w:val="20"/>
          </w:rPr>
          <w:fldChar w:fldCharType="end"/>
        </w:r>
        <w:r w:rsidR="00AE3527" w:rsidRPr="00AE3527">
          <w:rPr>
            <w:sz w:val="20"/>
            <w:szCs w:val="20"/>
          </w:rPr>
          <w:noBreakHyphen/>
        </w:r>
      </w:ins>
      <w:r w:rsidR="00AE3527" w:rsidRPr="00AE3527">
        <w:rPr>
          <w:sz w:val="20"/>
          <w:szCs w:val="20"/>
        </w:rPr>
        <w:fldChar w:fldCharType="begin" w:fldLock="1"/>
      </w:r>
      <w:r w:rsidR="00AE3527" w:rsidRPr="00AE3527">
        <w:rPr>
          <w:sz w:val="20"/>
          <w:szCs w:val="20"/>
        </w:rPr>
        <w:instrText xml:space="preserve"> SEQ Equation \* ARABIC \s 1 </w:instrText>
      </w:r>
      <w:r w:rsidR="00AE3527" w:rsidRPr="00AE3527">
        <w:rPr>
          <w:sz w:val="20"/>
          <w:szCs w:val="20"/>
        </w:rPr>
        <w:fldChar w:fldCharType="separate"/>
      </w:r>
      <w:ins w:id="113" w:author="Qualcomm User" w:date="2012-03-07T10:51:00Z">
        <w:r w:rsidR="00AE3527" w:rsidRPr="00AE3527">
          <w:rPr>
            <w:sz w:val="20"/>
            <w:szCs w:val="20"/>
          </w:rPr>
          <w:t>3x</w:t>
        </w:r>
        <w:r w:rsidR="00AE3527" w:rsidRPr="00AE3527">
          <w:rPr>
            <w:sz w:val="20"/>
            <w:szCs w:val="20"/>
          </w:rPr>
          <w:fldChar w:fldCharType="end"/>
        </w:r>
        <w:r w:rsidR="00AE3527" w:rsidRPr="00AE3527">
          <w:rPr>
            <w:sz w:val="20"/>
            <w:szCs w:val="20"/>
          </w:rPr>
          <w:t>)</w:t>
        </w:r>
      </w:ins>
    </w:p>
    <w:p w14:paraId="5C520698" w14:textId="77777777" w:rsidR="0096781C" w:rsidRPr="00FB08DB" w:rsidRDefault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  <w:tab w:val="left" w:pos="2070"/>
        </w:tabs>
        <w:pPrChange w:id="114" w:author="Benjamin Bross" w:date="2012-03-12T12:44:00Z">
          <w:pPr>
            <w:numPr>
              <w:numId w:val="4"/>
            </w:numPr>
            <w:tabs>
              <w:tab w:val="clear" w:pos="794"/>
              <w:tab w:val="clear" w:pos="1191"/>
              <w:tab w:val="clear" w:pos="1588"/>
              <w:tab w:val="clear" w:pos="1985"/>
              <w:tab w:val="left" w:pos="400"/>
              <w:tab w:val="left" w:pos="720"/>
              <w:tab w:val="left" w:pos="1080"/>
              <w:tab w:val="left" w:pos="1710"/>
              <w:tab w:val="left" w:pos="1800"/>
            </w:tabs>
            <w:ind w:left="1080" w:hanging="360"/>
          </w:pPr>
        </w:pPrChange>
      </w:pPr>
      <w:r w:rsidRPr="00FB08DB">
        <w:t xml:space="preserve">When </w:t>
      </w:r>
      <w:del w:id="115" w:author="Qualcomm User" w:date="2012-03-07T10:39:00Z">
        <w:r w:rsidRPr="00FB08DB" w:rsidDel="00386A91">
          <w:delText>(</w:delText>
        </w:r>
      </w:del>
      <w:r w:rsidRPr="00FB08DB">
        <w:t xml:space="preserve"> numGreater1</w:t>
      </w:r>
      <w:del w:id="116" w:author="Qualcomm User" w:date="2012-03-07T10:39:00Z">
        <w:r w:rsidRPr="00FB08DB" w:rsidDel="00386A91">
          <w:delText xml:space="preserve">  &gt;&gt;  1 ) </w:delText>
        </w:r>
      </w:del>
      <w:r w:rsidRPr="00FB08DB">
        <w:t xml:space="preserve">is greater than 0, </w:t>
      </w:r>
      <w:proofErr w:type="spellStart"/>
      <w:r w:rsidRPr="00FB08DB">
        <w:t>ctxSet</w:t>
      </w:r>
      <w:proofErr w:type="spellEnd"/>
      <w:r w:rsidRPr="00FB08DB">
        <w:t xml:space="preserve"> is incremented by one as follows.</w:t>
      </w:r>
    </w:p>
    <w:p w14:paraId="51D3E6CF" w14:textId="77777777" w:rsidR="0096781C" w:rsidRPr="00FB08DB" w:rsidRDefault="0096781C" w:rsidP="0096781C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ctxSet</w:t>
      </w:r>
      <w:proofErr w:type="spellEnd"/>
      <w:proofErr w:type="gramEnd"/>
      <w:r w:rsidRPr="00FB08DB">
        <w:rPr>
          <w:sz w:val="20"/>
          <w:szCs w:val="20"/>
        </w:rPr>
        <w:t xml:space="preserve">  =  </w:t>
      </w:r>
      <w:proofErr w:type="spell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+  1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33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14:paraId="494A7B20" w14:textId="077A3AA9" w:rsidR="00386A91" w:rsidRDefault="00386A91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  <w:tab w:val="left" w:pos="2070"/>
        </w:tabs>
        <w:rPr>
          <w:ins w:id="117" w:author="Qualcomm User" w:date="2012-03-07T10:47:00Z"/>
        </w:rPr>
        <w:pPrChange w:id="118" w:author="Benjamin Bross" w:date="2012-03-12T12:53:00Z">
          <w:pPr>
            <w:numPr>
              <w:numId w:val="4"/>
            </w:numPr>
            <w:tabs>
              <w:tab w:val="clear" w:pos="794"/>
              <w:tab w:val="clear" w:pos="1191"/>
              <w:tab w:val="clear" w:pos="1588"/>
              <w:tab w:val="clear" w:pos="1985"/>
              <w:tab w:val="left" w:pos="400"/>
              <w:tab w:val="left" w:pos="720"/>
              <w:tab w:val="left" w:pos="1080"/>
              <w:tab w:val="left" w:pos="1710"/>
              <w:tab w:val="left" w:pos="1800"/>
            </w:tabs>
            <w:ind w:left="1080" w:hanging="360"/>
          </w:pPr>
        </w:pPrChange>
      </w:pPr>
      <w:ins w:id="119" w:author="Qualcomm User" w:date="2012-03-07T10:46:00Z">
        <w:r>
          <w:t xml:space="preserve">The variable numGreater1 is </w:t>
        </w:r>
        <w:del w:id="120" w:author="Benjamin Bross" w:date="2012-03-12T12:53:00Z">
          <w:r w:rsidDel="00FD1A26">
            <w:delText>updated</w:delText>
          </w:r>
        </w:del>
      </w:ins>
      <w:ins w:id="121" w:author="Benjamin Bross" w:date="2012-03-12T12:53:00Z">
        <w:r w:rsidR="00FD1A26">
          <w:t>modified</w:t>
        </w:r>
      </w:ins>
      <w:ins w:id="122" w:author="Qualcomm User" w:date="2012-03-07T10:46:00Z">
        <w:r>
          <w:t xml:space="preserve"> as follows</w:t>
        </w:r>
      </w:ins>
      <w:ins w:id="123" w:author="Qualcomm User" w:date="2012-03-07T10:45:00Z">
        <w:r w:rsidRPr="00FB08DB">
          <w:t>.</w:t>
        </w:r>
      </w:ins>
    </w:p>
    <w:p w14:paraId="496251FE" w14:textId="6FB211D8" w:rsidR="00386A91" w:rsidRPr="00AE3527" w:rsidRDefault="00386A91" w:rsidP="00AE3527">
      <w:pPr>
        <w:pStyle w:val="Equation"/>
        <w:tabs>
          <w:tab w:val="left" w:pos="2070"/>
        </w:tabs>
        <w:ind w:left="1191"/>
        <w:rPr>
          <w:ins w:id="124" w:author="Qualcomm User" w:date="2012-03-07T10:45:00Z"/>
          <w:sz w:val="20"/>
          <w:szCs w:val="20"/>
        </w:rPr>
      </w:pPr>
      <w:proofErr w:type="gramStart"/>
      <w:ins w:id="125" w:author="Qualcomm User" w:date="2012-03-07T10:47:00Z">
        <w:r w:rsidRPr="00386A91">
          <w:rPr>
            <w:sz w:val="20"/>
            <w:szCs w:val="20"/>
          </w:rPr>
          <w:t>numGreater1</w:t>
        </w:r>
        <w:proofErr w:type="gramEnd"/>
        <w:r w:rsidRPr="00386A91">
          <w:rPr>
            <w:sz w:val="20"/>
            <w:szCs w:val="20"/>
          </w:rPr>
          <w:t xml:space="preserve"> </w:t>
        </w:r>
      </w:ins>
      <w:ins w:id="126" w:author="Qualcomm User" w:date="2012-03-07T10:54:00Z">
        <w:r w:rsidR="00AE3527">
          <w:rPr>
            <w:sz w:val="20"/>
            <w:szCs w:val="20"/>
          </w:rPr>
          <w:t>&gt;&gt;</w:t>
        </w:r>
      </w:ins>
      <w:ins w:id="127" w:author="Qualcomm User" w:date="2012-03-07T10:47:00Z">
        <w:r>
          <w:rPr>
            <w:sz w:val="20"/>
            <w:szCs w:val="20"/>
          </w:rPr>
          <w:t xml:space="preserve">= </w:t>
        </w:r>
      </w:ins>
      <w:ins w:id="128" w:author="Qualcomm User" w:date="2012-03-07T10:48:00Z">
        <w:r>
          <w:rPr>
            <w:sz w:val="20"/>
            <w:szCs w:val="20"/>
          </w:rPr>
          <w:t>1</w:t>
        </w:r>
      </w:ins>
      <w:ins w:id="129" w:author="Qualcomm User" w:date="2012-03-07T10:47:00Z">
        <w:r w:rsidRPr="00FB08DB">
          <w:rPr>
            <w:sz w:val="20"/>
            <w:szCs w:val="20"/>
          </w:rPr>
          <w:tab/>
        </w:r>
        <w:r w:rsidRPr="00FB08DB">
          <w:rPr>
            <w:sz w:val="20"/>
            <w:szCs w:val="20"/>
          </w:rPr>
          <w:tab/>
        </w:r>
        <w:r w:rsidRPr="00AE3527">
          <w:rPr>
            <w:sz w:val="20"/>
            <w:szCs w:val="20"/>
          </w:rPr>
          <w:t>(</w:t>
        </w:r>
      </w:ins>
      <w:r w:rsidRPr="00AE3527">
        <w:rPr>
          <w:sz w:val="20"/>
          <w:szCs w:val="20"/>
        </w:rPr>
        <w:fldChar w:fldCharType="begin" w:fldLock="1"/>
      </w:r>
      <w:r w:rsidRPr="00AE3527">
        <w:rPr>
          <w:sz w:val="20"/>
          <w:szCs w:val="20"/>
        </w:rPr>
        <w:instrText xml:space="preserve"> STYLEREF 1 \s </w:instrText>
      </w:r>
      <w:r w:rsidRPr="00AE3527">
        <w:rPr>
          <w:sz w:val="20"/>
          <w:szCs w:val="20"/>
        </w:rPr>
        <w:fldChar w:fldCharType="separate"/>
      </w:r>
      <w:ins w:id="130" w:author="Qualcomm User" w:date="2012-03-07T10:47:00Z">
        <w:r w:rsidRPr="00AE3527">
          <w:rPr>
            <w:sz w:val="20"/>
            <w:szCs w:val="20"/>
          </w:rPr>
          <w:t>9</w:t>
        </w:r>
        <w:r w:rsidRPr="00AE3527">
          <w:rPr>
            <w:sz w:val="20"/>
            <w:szCs w:val="20"/>
          </w:rPr>
          <w:fldChar w:fldCharType="end"/>
        </w:r>
        <w:r w:rsidRPr="00AE3527">
          <w:rPr>
            <w:sz w:val="20"/>
            <w:szCs w:val="20"/>
          </w:rPr>
          <w:noBreakHyphen/>
        </w:r>
      </w:ins>
      <w:r w:rsidRPr="00AE3527">
        <w:rPr>
          <w:sz w:val="20"/>
          <w:szCs w:val="20"/>
        </w:rPr>
        <w:fldChar w:fldCharType="begin" w:fldLock="1"/>
      </w:r>
      <w:r w:rsidRPr="00AE3527">
        <w:rPr>
          <w:sz w:val="20"/>
          <w:szCs w:val="20"/>
        </w:rPr>
        <w:instrText xml:space="preserve"> SEQ Equation \* ARABIC \s 1 </w:instrText>
      </w:r>
      <w:r w:rsidRPr="00AE3527">
        <w:rPr>
          <w:sz w:val="20"/>
          <w:szCs w:val="20"/>
        </w:rPr>
        <w:fldChar w:fldCharType="separate"/>
      </w:r>
      <w:ins w:id="131" w:author="Qualcomm User" w:date="2012-03-07T10:47:00Z">
        <w:r w:rsidRPr="00AE3527">
          <w:rPr>
            <w:sz w:val="20"/>
            <w:szCs w:val="20"/>
          </w:rPr>
          <w:t>3</w:t>
        </w:r>
      </w:ins>
      <w:ins w:id="132" w:author="Qualcomm User" w:date="2012-03-07T10:48:00Z">
        <w:r w:rsidRPr="00AE3527">
          <w:rPr>
            <w:sz w:val="20"/>
            <w:szCs w:val="20"/>
          </w:rPr>
          <w:t>x</w:t>
        </w:r>
      </w:ins>
      <w:ins w:id="133" w:author="Qualcomm User" w:date="2012-03-07T10:47:00Z">
        <w:r w:rsidRPr="00AE3527">
          <w:rPr>
            <w:sz w:val="20"/>
            <w:szCs w:val="20"/>
          </w:rPr>
          <w:fldChar w:fldCharType="end"/>
        </w:r>
        <w:r w:rsidRPr="00AE3527">
          <w:rPr>
            <w:sz w:val="20"/>
            <w:szCs w:val="20"/>
          </w:rPr>
          <w:t>)</w:t>
        </w:r>
      </w:ins>
    </w:p>
    <w:p w14:paraId="5BF04F2B" w14:textId="77777777"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>The variable greater1Ctx is set equal to 1.</w:t>
      </w:r>
    </w:p>
    <w:p w14:paraId="2D1A12EB" w14:textId="25A304E2" w:rsidR="0096781C" w:rsidRPr="00FB08DB" w:rsidRDefault="0096781C" w:rsidP="0096781C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>Otherwise</w:t>
      </w:r>
      <w:ins w:id="134" w:author="Benjamin Bross" w:date="2012-03-14T11:21:00Z">
        <w:r w:rsidR="00EA2DB5">
          <w:t xml:space="preserve"> </w:t>
        </w:r>
        <w:r w:rsidR="00EA2DB5" w:rsidRPr="00FB3182">
          <w:t xml:space="preserve">(this </w:t>
        </w:r>
        <w:r w:rsidR="00EA2DB5" w:rsidRPr="00FB3182">
          <w:rPr>
            <w:rPrChange w:id="135" w:author="Benjamin Bross" w:date="2012-03-15T11:53:00Z">
              <w:rPr/>
            </w:rPrChange>
          </w:rPr>
          <w:t xml:space="preserve">process is not invoked for the first time for the current subset </w:t>
        </w:r>
        <w:proofErr w:type="spellStart"/>
        <w:r w:rsidR="00EA2DB5" w:rsidRPr="00FB3182">
          <w:rPr>
            <w:rPrChange w:id="136" w:author="Benjamin Bross" w:date="2012-03-15T11:53:00Z">
              <w:rPr/>
            </w:rPrChange>
          </w:rPr>
          <w:t>i</w:t>
        </w:r>
        <w:proofErr w:type="spellEnd"/>
        <w:r w:rsidR="00EA2DB5" w:rsidRPr="00FB3182">
          <w:rPr>
            <w:rPrChange w:id="137" w:author="Benjamin Bross" w:date="2012-03-15T11:53:00Z">
              <w:rPr/>
            </w:rPrChange>
          </w:rPr>
          <w:t>)</w:t>
        </w:r>
      </w:ins>
      <w:del w:id="138" w:author="Benjamin Bross" w:date="2012-03-14T11:21:00Z">
        <w:r w:rsidRPr="00FB3182" w:rsidDel="00EA2DB5">
          <w:rPr>
            <w:rPrChange w:id="139" w:author="Benjamin Bross" w:date="2012-03-15T11:53:00Z">
              <w:rPr/>
            </w:rPrChange>
          </w:rPr>
          <w:delText xml:space="preserve"> (coeff_abs_level_greater1_flag[ n ] is not the first </w:delText>
        </w:r>
      </w:del>
      <w:ins w:id="140" w:author="Qualcomm User" w:date="2012-03-13T17:07:00Z">
        <w:del w:id="141" w:author="Benjamin Bross" w:date="2012-03-14T11:21:00Z">
          <w:r w:rsidR="00643DFD" w:rsidRPr="00FB3182" w:rsidDel="00EA2DB5">
            <w:rPr>
              <w:rPrChange w:id="142" w:author="Benjamin Bross" w:date="2012-03-15T11:53:00Z">
                <w:rPr/>
              </w:rPrChange>
            </w:rPr>
            <w:delText xml:space="preserve">one </w:delText>
          </w:r>
        </w:del>
      </w:ins>
      <w:del w:id="143" w:author="Benjamin Bross" w:date="2012-03-14T11:21:00Z">
        <w:r w:rsidRPr="00FB3182" w:rsidDel="00EA2DB5">
          <w:rPr>
            <w:rPrChange w:id="144" w:author="Benjamin Bross" w:date="2012-03-15T11:53:00Z">
              <w:rPr/>
            </w:rPrChange>
          </w:rPr>
          <w:delText>to be parsed within the current subset i)</w:delText>
        </w:r>
      </w:del>
      <w:r w:rsidRPr="00FB3182">
        <w:rPr>
          <w:rPrChange w:id="145" w:author="Benjamin Bross" w:date="2012-03-15T11:53:00Z">
            <w:rPr/>
          </w:rPrChange>
        </w:rPr>
        <w:t>,</w:t>
      </w:r>
      <w:bookmarkStart w:id="146" w:name="_GoBack"/>
      <w:bookmarkEnd w:id="146"/>
      <w:ins w:id="147" w:author="Benjamin Bross" w:date="2012-03-12T11:12:00Z">
        <w:r w:rsidR="00766F61">
          <w:t xml:space="preserve"> </w:t>
        </w:r>
      </w:ins>
      <w:del w:id="148" w:author="Benjamin Bross" w:date="2012-03-12T11:12:00Z">
        <w:r w:rsidRPr="00FB08DB" w:rsidDel="00766F61">
          <w:delText>.</w:delText>
        </w:r>
      </w:del>
      <w:del w:id="149" w:author="Benjamin Bross" w:date="2012-03-14T11:21:00Z">
        <w:r w:rsidRPr="00FB08DB" w:rsidDel="00EA2DB5">
          <w:delText xml:space="preserve">for the derivation of ctxSet and greater1Ctx </w:delText>
        </w:r>
      </w:del>
      <w:r w:rsidRPr="00FB08DB">
        <w:t>the following applies.</w:t>
      </w:r>
    </w:p>
    <w:p w14:paraId="5C54833B" w14:textId="77777777"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is set equal to the variable </w:t>
      </w:r>
      <w:proofErr w:type="spellStart"/>
      <w:r w:rsidRPr="00FB08DB">
        <w:t>ctxSet</w:t>
      </w:r>
      <w:proofErr w:type="spellEnd"/>
      <w:r w:rsidRPr="00FB08DB">
        <w:t xml:space="preserve"> that has been derived during the last invocation of this </w:t>
      </w:r>
      <w:proofErr w:type="spellStart"/>
      <w:r w:rsidRPr="00FB08DB">
        <w:t>subclause</w:t>
      </w:r>
      <w:proofErr w:type="spellEnd"/>
      <w:r w:rsidRPr="00FB08DB">
        <w:t>.</w:t>
      </w:r>
    </w:p>
    <w:p w14:paraId="313B61AD" w14:textId="77777777"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greater1Ctx is set equal to the variable greater1Ctx that has been derived during the last invocation of this </w:t>
      </w:r>
      <w:proofErr w:type="spellStart"/>
      <w:r w:rsidRPr="00FB08DB">
        <w:t>subclause</w:t>
      </w:r>
      <w:proofErr w:type="spellEnd"/>
      <w:r w:rsidRPr="00FB08DB">
        <w:t xml:space="preserve">. </w:t>
      </w:r>
    </w:p>
    <w:p w14:paraId="4E1EEB42" w14:textId="77777777"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When greater1Ctx is greater than 0, the variable lastGreater1Flag is set equal to the syntax element coeff_abs_level_greater1_flag that has been used during the last invocation of this </w:t>
      </w:r>
      <w:proofErr w:type="spellStart"/>
      <w:r w:rsidRPr="00FB08DB">
        <w:t>subclause</w:t>
      </w:r>
      <w:proofErr w:type="spellEnd"/>
      <w:r w:rsidRPr="00FB08DB">
        <w:t xml:space="preserve"> and greater1Ctx is </w:t>
      </w:r>
      <w:proofErr w:type="spellStart"/>
      <w:r w:rsidRPr="00FB08DB">
        <w:t>modifed</w:t>
      </w:r>
      <w:proofErr w:type="spellEnd"/>
      <w:r w:rsidRPr="00FB08DB">
        <w:t xml:space="preserve"> as follows.</w:t>
      </w:r>
    </w:p>
    <w:p w14:paraId="133432C6" w14:textId="77777777"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>If lastGreater1Flag is equal to 1, greater1Ctx is set equal to 0.</w:t>
      </w:r>
    </w:p>
    <w:p w14:paraId="548C89B4" w14:textId="77777777"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lastRenderedPageBreak/>
        <w:t>Otherwise (lastGreater1Flag is equal to 0), greater1Ctx is incremented by 1.</w:t>
      </w:r>
    </w:p>
    <w:p w14:paraId="2E8BABF0" w14:textId="77777777" w:rsidR="0096781C" w:rsidRPr="00FB08DB" w:rsidRDefault="0096781C" w:rsidP="0096781C">
      <w:r w:rsidRPr="00FB08DB">
        <w:t xml:space="preserve">The context index increment </w:t>
      </w:r>
      <w:proofErr w:type="spellStart"/>
      <w:r w:rsidRPr="00FB08DB">
        <w:t>ctxIdxInc</w:t>
      </w:r>
      <w:proofErr w:type="spellEnd"/>
      <w:r w:rsidRPr="00FB08DB">
        <w:t xml:space="preserve"> is derived using the current context set </w:t>
      </w:r>
      <w:proofErr w:type="spellStart"/>
      <w:r w:rsidRPr="00FB08DB">
        <w:t>ctxSet</w:t>
      </w:r>
      <w:proofErr w:type="spellEnd"/>
      <w:r w:rsidRPr="00FB08DB">
        <w:t xml:space="preserve"> and the current context greater1Ctx as follows.</w:t>
      </w:r>
    </w:p>
    <w:p w14:paraId="3F4FDF18" w14:textId="77777777"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proofErr w:type="gramEnd"/>
      <w:r w:rsidRPr="00FB08DB">
        <w:rPr>
          <w:sz w:val="20"/>
          <w:szCs w:val="20"/>
        </w:rPr>
        <w:t xml:space="preserve">  =  ( </w:t>
      </w:r>
      <w:proofErr w:type="spell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*  4 )  +  Min( 3, greater1Ctx )</w:t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34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14:paraId="762E6B71" w14:textId="77777777" w:rsidR="0096781C" w:rsidRPr="00FB08DB" w:rsidRDefault="0096781C" w:rsidP="0096781C">
      <w:pPr>
        <w:rPr>
          <w:noProof/>
        </w:rPr>
      </w:pPr>
      <w:r w:rsidRPr="00FB08DB">
        <w:rPr>
          <w:noProof/>
        </w:rPr>
        <w:t>When cIdx is greater than 0, ctxIdxInc is modified as follows.</w:t>
      </w:r>
    </w:p>
    <w:p w14:paraId="6DDCB214" w14:textId="77777777"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proofErr w:type="gramEnd"/>
      <w:r w:rsidRPr="00FB08DB">
        <w:rPr>
          <w:sz w:val="20"/>
          <w:szCs w:val="20"/>
        </w:rPr>
        <w:t xml:space="preserve"> =  </w:t>
      </w:r>
      <w:proofErr w:type="spell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+  </w:t>
      </w:r>
      <w:r w:rsidRPr="00FB08DB">
        <w:rPr>
          <w:rFonts w:hint="eastAsia"/>
          <w:sz w:val="20"/>
          <w:szCs w:val="20"/>
          <w:lang w:eastAsia="ko-KR"/>
        </w:rPr>
        <w:t>16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35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14:paraId="46A895FD" w14:textId="77777777" w:rsidR="0096781C" w:rsidRPr="00FB08DB" w:rsidRDefault="0096781C" w:rsidP="0096781C">
      <w:pPr>
        <w:pStyle w:val="Heading5"/>
      </w:pPr>
      <w:bookmarkStart w:id="150" w:name="_Ref291757756"/>
      <w:r>
        <w:rPr>
          <w:lang w:val="en-US"/>
        </w:rPr>
        <w:t xml:space="preserve">9.2.3.1.6 </w:t>
      </w:r>
      <w:r w:rsidRPr="00FB08DB">
        <w:t>Derivation process of ctxIdxInc for the syntax element coeff_abs_level_greater2_flag</w:t>
      </w:r>
      <w:bookmarkEnd w:id="150"/>
    </w:p>
    <w:p w14:paraId="4C8ED3F7" w14:textId="77777777" w:rsidR="0096781C" w:rsidRPr="00FB08DB" w:rsidRDefault="0096781C" w:rsidP="0096781C">
      <w:r w:rsidRPr="00FB08DB">
        <w:t xml:space="preserve">Inputs to this process are the colour component index </w:t>
      </w:r>
      <w:proofErr w:type="spellStart"/>
      <w:r w:rsidRPr="00FB08DB">
        <w:t>cIdx</w:t>
      </w:r>
      <w:proofErr w:type="spellEnd"/>
      <w:r w:rsidRPr="00FB08DB">
        <w:t xml:space="preserve">, the </w:t>
      </w:r>
      <w:proofErr w:type="gramStart"/>
      <w:r w:rsidRPr="00FB08DB">
        <w:t xml:space="preserve">16 </w:t>
      </w:r>
      <w:proofErr w:type="spellStart"/>
      <w:r w:rsidRPr="00FB08DB">
        <w:t>coeffcient</w:t>
      </w:r>
      <w:proofErr w:type="spellEnd"/>
      <w:proofErr w:type="gramEnd"/>
      <w:r w:rsidRPr="00FB08DB">
        <w:t xml:space="preserve"> subset index </w:t>
      </w:r>
      <w:proofErr w:type="spellStart"/>
      <w:r w:rsidRPr="00FB08DB">
        <w:t>i</w:t>
      </w:r>
      <w:proofErr w:type="spellEnd"/>
      <w:r w:rsidRPr="00FB08DB">
        <w:t xml:space="preserve"> and the current coefficient scan index n within the current subset.</w:t>
      </w:r>
    </w:p>
    <w:p w14:paraId="1E668865" w14:textId="77777777" w:rsidR="0096781C" w:rsidRPr="00FB08DB" w:rsidRDefault="0096781C" w:rsidP="0096781C">
      <w:r w:rsidRPr="00FB08DB">
        <w:t xml:space="preserve">Output of this process is </w:t>
      </w:r>
      <w:proofErr w:type="spellStart"/>
      <w:r w:rsidRPr="00FB08DB">
        <w:t>ctxIdxInc</w:t>
      </w:r>
      <w:proofErr w:type="spellEnd"/>
      <w:r w:rsidRPr="00FB08DB">
        <w:t>.</w:t>
      </w:r>
    </w:p>
    <w:p w14:paraId="5E8B401D" w14:textId="77777777" w:rsidR="0096781C" w:rsidRPr="00FB08DB" w:rsidRDefault="0096781C" w:rsidP="0096781C"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specifies the current context set and </w:t>
      </w:r>
      <w:ins w:id="151" w:author="Qualcomm User" w:date="2012-03-07T10:56:00Z">
        <w:r w:rsidR="00AE3527" w:rsidRPr="004970FF">
          <w:rPr>
            <w:rPrChange w:id="152" w:author="Benjamin Bross" w:date="2012-03-09T10:44:00Z">
              <w:rPr>
                <w:highlight w:val="yellow"/>
              </w:rPr>
            </w:rPrChange>
          </w:rPr>
          <w:t xml:space="preserve">is set to the variable </w:t>
        </w:r>
        <w:proofErr w:type="spellStart"/>
        <w:r w:rsidR="00AE3527" w:rsidRPr="004970FF">
          <w:rPr>
            <w:rPrChange w:id="153" w:author="Benjamin Bross" w:date="2012-03-09T10:44:00Z">
              <w:rPr>
                <w:highlight w:val="yellow"/>
              </w:rPr>
            </w:rPrChange>
          </w:rPr>
          <w:t>ctxSet</w:t>
        </w:r>
        <w:proofErr w:type="spellEnd"/>
        <w:r w:rsidR="00AE3527" w:rsidRPr="004970FF">
          <w:rPr>
            <w:rPrChange w:id="154" w:author="Benjamin Bross" w:date="2012-03-09T10:44:00Z">
              <w:rPr>
                <w:highlight w:val="yellow"/>
              </w:rPr>
            </w:rPrChange>
          </w:rPr>
          <w:t xml:space="preserve"> that has been derived in </w:t>
        </w:r>
        <w:proofErr w:type="spellStart"/>
        <w:r w:rsidR="00AE3527" w:rsidRPr="004970FF">
          <w:rPr>
            <w:rPrChange w:id="155" w:author="Benjamin Bross" w:date="2012-03-09T10:44:00Z">
              <w:rPr>
                <w:highlight w:val="yellow"/>
              </w:rPr>
            </w:rPrChange>
          </w:rPr>
          <w:t>subclause</w:t>
        </w:r>
        <w:proofErr w:type="spellEnd"/>
        <w:r w:rsidR="00AE3527" w:rsidRPr="004970FF">
          <w:rPr>
            <w:rPrChange w:id="156" w:author="Benjamin Bross" w:date="2012-03-09T10:44:00Z">
              <w:rPr>
                <w:highlight w:val="yellow"/>
              </w:rPr>
            </w:rPrChange>
          </w:rPr>
          <w:t xml:space="preserve"> </w:t>
        </w:r>
        <w:r w:rsidR="00AE3527" w:rsidRPr="004970FF">
          <w:rPr>
            <w:rPrChange w:id="157" w:author="Benjamin Bross" w:date="2012-03-09T10:44:00Z">
              <w:rPr>
                <w:highlight w:val="yellow"/>
              </w:rPr>
            </w:rPrChange>
          </w:rPr>
          <w:fldChar w:fldCharType="begin"/>
        </w:r>
        <w:r w:rsidR="00AE3527" w:rsidRPr="004970FF">
          <w:rPr>
            <w:rPrChange w:id="158" w:author="Benjamin Bross" w:date="2012-03-09T10:44:00Z">
              <w:rPr>
                <w:highlight w:val="yellow"/>
              </w:rPr>
            </w:rPrChange>
          </w:rPr>
          <w:instrText xml:space="preserve"> REF _Ref291773464 \r \h  \* MERGEFORMAT </w:instrText>
        </w:r>
      </w:ins>
      <w:r w:rsidR="00AE3527" w:rsidRPr="004970FF">
        <w:rPr>
          <w:rPrChange w:id="159" w:author="Benjamin Bross" w:date="2012-03-09T10:44:00Z">
            <w:rPr/>
          </w:rPrChange>
        </w:rPr>
      </w:r>
      <w:ins w:id="160" w:author="Qualcomm User" w:date="2012-03-07T10:56:00Z">
        <w:r w:rsidR="00AE3527" w:rsidRPr="004970FF">
          <w:rPr>
            <w:rPrChange w:id="161" w:author="Benjamin Bross" w:date="2012-03-09T10:44:00Z">
              <w:rPr>
                <w:highlight w:val="yellow"/>
              </w:rPr>
            </w:rPrChange>
          </w:rPr>
          <w:fldChar w:fldCharType="separate"/>
        </w:r>
        <w:r w:rsidR="00AE3527" w:rsidRPr="004970FF">
          <w:rPr>
            <w:rPrChange w:id="162" w:author="Benjamin Bross" w:date="2012-03-09T10:44:00Z">
              <w:rPr>
                <w:highlight w:val="yellow"/>
              </w:rPr>
            </w:rPrChange>
          </w:rPr>
          <w:t>9.2.3.1.5</w:t>
        </w:r>
        <w:r w:rsidR="00AE3527" w:rsidRPr="004970FF">
          <w:rPr>
            <w:rPrChange w:id="163" w:author="Benjamin Bross" w:date="2012-03-09T10:44:00Z">
              <w:rPr>
                <w:highlight w:val="yellow"/>
              </w:rPr>
            </w:rPrChange>
          </w:rPr>
          <w:fldChar w:fldCharType="end"/>
        </w:r>
        <w:r w:rsidR="00AE3527" w:rsidRPr="004970FF">
          <w:rPr>
            <w:rPrChange w:id="164" w:author="Benjamin Bross" w:date="2012-03-09T10:44:00Z">
              <w:rPr>
                <w:highlight w:val="yellow"/>
              </w:rPr>
            </w:rPrChange>
          </w:rPr>
          <w:t xml:space="preserve"> for the same subset</w:t>
        </w:r>
      </w:ins>
      <w:ins w:id="165" w:author="Benjamin Bross" w:date="2012-03-09T10:44:00Z">
        <w:r w:rsidR="004970FF">
          <w:t xml:space="preserve"> </w:t>
        </w:r>
        <w:proofErr w:type="spellStart"/>
        <w:r w:rsidR="004970FF">
          <w:t>i</w:t>
        </w:r>
      </w:ins>
      <w:proofErr w:type="spellEnd"/>
      <w:del w:id="166" w:author="Qualcomm User" w:date="2012-03-07T10:56:00Z">
        <w:r w:rsidRPr="00FB08DB" w:rsidDel="00AE3527">
          <w:delText>for its derivation the following applies</w:delText>
        </w:r>
      </w:del>
      <w:r w:rsidRPr="00FB08DB">
        <w:t>.</w:t>
      </w:r>
    </w:p>
    <w:p w14:paraId="1F2785EF" w14:textId="77777777" w:rsidR="0096781C" w:rsidRPr="004970FF" w:rsidDel="00AE3527" w:rsidRDefault="0096781C" w:rsidP="0096781C">
      <w:pPr>
        <w:numPr>
          <w:ilvl w:val="0"/>
          <w:numId w:val="2"/>
        </w:numPr>
        <w:tabs>
          <w:tab w:val="clear" w:pos="794"/>
          <w:tab w:val="left" w:pos="400"/>
        </w:tabs>
        <w:rPr>
          <w:del w:id="167" w:author="Qualcomm User" w:date="2012-03-07T10:57:00Z"/>
        </w:rPr>
      </w:pPr>
      <w:del w:id="168" w:author="Qualcomm User" w:date="2012-03-07T10:57:00Z">
        <w:r w:rsidRPr="004970FF" w:rsidDel="00AE3527">
          <w:delText>If n is equal to 15 or all previous syntex elements coeff_abs_level_greater2_flag[ pos ] with pos greater than n are derived to be equal to 0 instead of being explicitly parsed, the following applies.</w:delText>
        </w:r>
      </w:del>
    </w:p>
    <w:p w14:paraId="4A49DCCB" w14:textId="77777777" w:rsidR="0096781C" w:rsidRPr="004970FF" w:rsidDel="00AE3527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del w:id="169" w:author="Qualcomm User" w:date="2012-03-07T10:57:00Z"/>
        </w:rPr>
      </w:pPr>
      <w:del w:id="170" w:author="Qualcomm User" w:date="2012-03-07T10:57:00Z">
        <w:r w:rsidRPr="004970FF" w:rsidDel="00AE3527">
          <w:delText>The variable ctxSet is initialized as follows.</w:delText>
        </w:r>
      </w:del>
    </w:p>
    <w:p w14:paraId="0EA82FB7" w14:textId="77777777" w:rsidR="0096781C" w:rsidRPr="004970FF" w:rsidDel="00AE3527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  <w:rPr>
          <w:del w:id="171" w:author="Qualcomm User" w:date="2012-03-07T10:57:00Z"/>
        </w:rPr>
      </w:pPr>
      <w:del w:id="172" w:author="Qualcomm User" w:date="2012-03-07T10:57:00Z">
        <w:r w:rsidRPr="004970FF" w:rsidDel="00AE3527">
          <w:delText>If the current subset index i is equal to 0 or cIdx is greater than 0, the following applies.</w:delText>
        </w:r>
      </w:del>
    </w:p>
    <w:p w14:paraId="653B3C65" w14:textId="77777777" w:rsidR="0096781C" w:rsidRPr="004970FF" w:rsidDel="00AE3527" w:rsidRDefault="0096781C" w:rsidP="0096781C">
      <w:pPr>
        <w:pStyle w:val="Equation"/>
        <w:tabs>
          <w:tab w:val="left" w:pos="2070"/>
        </w:tabs>
        <w:ind w:left="1191"/>
        <w:rPr>
          <w:del w:id="173" w:author="Qualcomm User" w:date="2012-03-07T10:57:00Z"/>
          <w:sz w:val="20"/>
          <w:szCs w:val="20"/>
        </w:rPr>
      </w:pPr>
      <w:del w:id="174" w:author="Qualcomm User" w:date="2012-03-07T10:57:00Z">
        <w:r w:rsidRPr="004970FF" w:rsidDel="00AE3527">
          <w:delText>ctxSet  =  0</w:delText>
        </w:r>
        <w:r w:rsidRPr="004970FF" w:rsidDel="00AE3527">
          <w:tab/>
        </w:r>
        <w:r w:rsidRPr="004970FF" w:rsidDel="00AE3527">
          <w:tab/>
          <w:delText>(</w:delText>
        </w:r>
        <w:r w:rsidRPr="00766F61" w:rsidDel="00AE3527">
          <w:fldChar w:fldCharType="begin" w:fldLock="1"/>
        </w:r>
        <w:r w:rsidRPr="004970FF" w:rsidDel="00AE3527">
          <w:delInstrText xml:space="preserve"> STYLEREF 1 \s </w:delInstrText>
        </w:r>
        <w:r w:rsidRPr="00766F61" w:rsidDel="00AE3527">
          <w:fldChar w:fldCharType="separate"/>
        </w:r>
        <w:r w:rsidRPr="004970FF" w:rsidDel="00AE3527">
          <w:rPr>
            <w:noProof/>
          </w:rPr>
          <w:delText>9</w:delText>
        </w:r>
        <w:r w:rsidRPr="00766F61" w:rsidDel="00AE3527">
          <w:fldChar w:fldCharType="end"/>
        </w:r>
        <w:r w:rsidRPr="004970FF" w:rsidDel="00AE3527">
          <w:rPr>
            <w:sz w:val="20"/>
            <w:szCs w:val="20"/>
          </w:rPr>
          <w:noBreakHyphen/>
        </w:r>
        <w:r w:rsidRPr="00766F61" w:rsidDel="00AE3527">
          <w:fldChar w:fldCharType="begin" w:fldLock="1"/>
        </w:r>
        <w:r w:rsidRPr="004970FF" w:rsidDel="00AE3527">
          <w:delInstrText xml:space="preserve"> SEQ Equation \* ARABIC \s 1 </w:delInstrText>
        </w:r>
        <w:r w:rsidRPr="00766F61" w:rsidDel="00AE3527">
          <w:fldChar w:fldCharType="separate"/>
        </w:r>
        <w:r w:rsidRPr="004970FF" w:rsidDel="00AE3527">
          <w:rPr>
            <w:noProof/>
          </w:rPr>
          <w:delText>36</w:delText>
        </w:r>
        <w:r w:rsidRPr="00766F61" w:rsidDel="00AE3527">
          <w:fldChar w:fldCharType="end"/>
        </w:r>
        <w:r w:rsidRPr="004970FF" w:rsidDel="00AE3527">
          <w:rPr>
            <w:sz w:val="20"/>
            <w:szCs w:val="20"/>
          </w:rPr>
          <w:delText>)</w:delText>
        </w:r>
      </w:del>
    </w:p>
    <w:p w14:paraId="2C88E262" w14:textId="77777777" w:rsidR="0096781C" w:rsidRPr="004970FF" w:rsidDel="00AE3527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  <w:rPr>
          <w:del w:id="175" w:author="Qualcomm User" w:date="2012-03-07T10:57:00Z"/>
        </w:rPr>
      </w:pPr>
      <w:del w:id="176" w:author="Qualcomm User" w:date="2012-03-07T10:57:00Z">
        <w:r w:rsidRPr="004970FF" w:rsidDel="00AE3527">
          <w:delText>Otherwise (i is greater than 0 and cIdx is equal to 0), the following applies.</w:delText>
        </w:r>
      </w:del>
    </w:p>
    <w:p w14:paraId="1A618E77" w14:textId="77777777" w:rsidR="0096781C" w:rsidRPr="004970FF" w:rsidDel="00AE3527" w:rsidRDefault="0096781C" w:rsidP="0096781C">
      <w:pPr>
        <w:pStyle w:val="Equation"/>
        <w:tabs>
          <w:tab w:val="left" w:pos="2070"/>
        </w:tabs>
        <w:ind w:left="1191"/>
        <w:rPr>
          <w:del w:id="177" w:author="Qualcomm User" w:date="2012-03-07T10:57:00Z"/>
          <w:sz w:val="20"/>
          <w:szCs w:val="20"/>
        </w:rPr>
      </w:pPr>
      <w:del w:id="178" w:author="Qualcomm User" w:date="2012-03-07T10:57:00Z">
        <w:r w:rsidRPr="004970FF" w:rsidDel="00AE3527">
          <w:delText xml:space="preserve">ctxSet  =  </w:delText>
        </w:r>
        <w:r w:rsidRPr="004970FF" w:rsidDel="00AE3527">
          <w:rPr>
            <w:lang w:eastAsia="ko-KR"/>
          </w:rPr>
          <w:delText>2</w:delText>
        </w:r>
        <w:r w:rsidRPr="004970FF" w:rsidDel="00AE3527">
          <w:tab/>
        </w:r>
        <w:r w:rsidRPr="004970FF" w:rsidDel="00AE3527">
          <w:tab/>
          <w:delText>(</w:delText>
        </w:r>
        <w:r w:rsidRPr="00766F61" w:rsidDel="00AE3527">
          <w:fldChar w:fldCharType="begin" w:fldLock="1"/>
        </w:r>
        <w:r w:rsidRPr="004970FF" w:rsidDel="00AE3527">
          <w:delInstrText xml:space="preserve"> STYLEREF 1 \s </w:delInstrText>
        </w:r>
        <w:r w:rsidRPr="00766F61" w:rsidDel="00AE3527">
          <w:fldChar w:fldCharType="separate"/>
        </w:r>
        <w:r w:rsidRPr="004970FF" w:rsidDel="00AE3527">
          <w:rPr>
            <w:noProof/>
          </w:rPr>
          <w:delText>9</w:delText>
        </w:r>
        <w:r w:rsidRPr="00766F61" w:rsidDel="00AE3527">
          <w:fldChar w:fldCharType="end"/>
        </w:r>
        <w:r w:rsidRPr="004970FF" w:rsidDel="00AE3527">
          <w:rPr>
            <w:sz w:val="20"/>
          </w:rPr>
          <w:noBreakHyphen/>
        </w:r>
        <w:r w:rsidRPr="00766F61" w:rsidDel="00AE3527">
          <w:fldChar w:fldCharType="begin" w:fldLock="1"/>
        </w:r>
        <w:r w:rsidRPr="004970FF" w:rsidDel="00AE3527">
          <w:delInstrText xml:space="preserve"> SEQ Equation \* ARABIC \s 1 </w:delInstrText>
        </w:r>
        <w:r w:rsidRPr="00766F61" w:rsidDel="00AE3527">
          <w:fldChar w:fldCharType="separate"/>
        </w:r>
        <w:r w:rsidRPr="004970FF" w:rsidDel="00AE3527">
          <w:rPr>
            <w:noProof/>
          </w:rPr>
          <w:delText>37</w:delText>
        </w:r>
        <w:r w:rsidRPr="00766F61" w:rsidDel="00AE3527">
          <w:fldChar w:fldCharType="end"/>
        </w:r>
        <w:r w:rsidRPr="004970FF" w:rsidDel="00AE3527">
          <w:rPr>
            <w:sz w:val="20"/>
          </w:rPr>
          <w:delText>)</w:delText>
        </w:r>
      </w:del>
    </w:p>
    <w:p w14:paraId="2BA31BEF" w14:textId="77777777" w:rsidR="00386A91" w:rsidRPr="004970FF" w:rsidDel="00AE3527" w:rsidRDefault="0096781C" w:rsidP="00386A91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del w:id="179" w:author="Qualcomm User" w:date="2012-03-07T10:57:00Z"/>
        </w:rPr>
      </w:pPr>
      <w:del w:id="180" w:author="Qualcomm User" w:date="2012-03-07T10:57:00Z">
        <w:r w:rsidRPr="004970FF" w:rsidDel="00AE3527">
          <w:delText>The variable numGreater1 is set equal to 0.</w:delText>
        </w:r>
      </w:del>
    </w:p>
    <w:p w14:paraId="2B737C36" w14:textId="77777777" w:rsidR="00AE3527" w:rsidRPr="00AE3527" w:rsidRDefault="00AE3527" w:rsidP="00AE3527">
      <w:pPr>
        <w:rPr>
          <w:ins w:id="181" w:author="Qualcomm User" w:date="2012-03-07T10:56:00Z"/>
          <w:noProof/>
          <w:rPrChange w:id="182" w:author="Qualcomm User" w:date="2012-03-07T10:56:00Z">
            <w:rPr>
              <w:ins w:id="183" w:author="Qualcomm User" w:date="2012-03-07T10:56:00Z"/>
            </w:rPr>
          </w:rPrChange>
        </w:rPr>
      </w:pPr>
      <w:ins w:id="184" w:author="Qualcomm User" w:date="2012-03-07T10:56:00Z">
        <w:r w:rsidRPr="004970FF">
          <w:rPr>
            <w:noProof/>
            <w:rPrChange w:id="185" w:author="Benjamin Bross" w:date="2012-03-09T10:45:00Z">
              <w:rPr>
                <w:noProof/>
                <w:highlight w:val="yellow"/>
              </w:rPr>
            </w:rPrChange>
          </w:rPr>
          <w:t xml:space="preserve">The context index increment ctxIdxInc is set </w:t>
        </w:r>
      </w:ins>
      <w:ins w:id="186" w:author="Qualcomm User" w:date="2012-03-07T10:57:00Z">
        <w:r w:rsidRPr="004970FF">
          <w:rPr>
            <w:noProof/>
            <w:rPrChange w:id="187" w:author="Benjamin Bross" w:date="2012-03-09T10:45:00Z">
              <w:rPr>
                <w:noProof/>
                <w:highlight w:val="yellow"/>
              </w:rPr>
            </w:rPrChange>
          </w:rPr>
          <w:t xml:space="preserve">equal </w:t>
        </w:r>
      </w:ins>
      <w:ins w:id="188" w:author="Qualcomm User" w:date="2012-03-07T10:56:00Z">
        <w:r w:rsidRPr="004970FF">
          <w:rPr>
            <w:noProof/>
            <w:rPrChange w:id="189" w:author="Benjamin Bross" w:date="2012-03-09T10:45:00Z">
              <w:rPr>
                <w:noProof/>
                <w:highlight w:val="yellow"/>
              </w:rPr>
            </w:rPrChange>
          </w:rPr>
          <w:t>to the variable ctxSet as follows.</w:t>
        </w:r>
      </w:ins>
    </w:p>
    <w:p w14:paraId="0870FC09" w14:textId="77777777"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proofErr w:type="gramEnd"/>
      <w:r w:rsidRPr="00FB08DB">
        <w:rPr>
          <w:sz w:val="20"/>
          <w:szCs w:val="20"/>
        </w:rPr>
        <w:t xml:space="preserve">  = </w:t>
      </w:r>
      <w:r w:rsidRPr="00FB08DB">
        <w:rPr>
          <w:rFonts w:hint="eastAsia"/>
          <w:sz w:val="20"/>
          <w:szCs w:val="20"/>
          <w:lang w:eastAsia="ko-KR"/>
        </w:rPr>
        <w:t xml:space="preserve"> </w:t>
      </w:r>
      <w:proofErr w:type="spellStart"/>
      <w:r w:rsidRPr="00FB08DB">
        <w:rPr>
          <w:rFonts w:eastAsia="MS Mincho" w:hint="eastAsia"/>
          <w:sz w:val="20"/>
          <w:szCs w:val="20"/>
          <w:lang w:eastAsia="ja-JP"/>
        </w:rPr>
        <w:t>ctxSet</w:t>
      </w:r>
      <w:proofErr w:type="spellEnd"/>
      <w:r w:rsidRPr="00FB08DB">
        <w:rPr>
          <w:sz w:val="20"/>
          <w:szCs w:val="20"/>
        </w:rPr>
        <w:tab/>
      </w:r>
      <w:r w:rsidR="00340763" w:rsidRPr="00FB08DB">
        <w:rPr>
          <w:sz w:val="20"/>
          <w:szCs w:val="20"/>
        </w:rPr>
        <w:tab/>
      </w:r>
      <w:r w:rsidR="00340763" w:rsidRPr="00FB08DB">
        <w:rPr>
          <w:sz w:val="20"/>
        </w:rPr>
        <w:t xml:space="preserve"> </w:t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38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14:paraId="7181A5A1" w14:textId="77777777" w:rsidR="0096781C" w:rsidRPr="00FB08DB" w:rsidRDefault="0096781C" w:rsidP="0096781C">
      <w:pPr>
        <w:rPr>
          <w:noProof/>
        </w:rPr>
      </w:pPr>
      <w:r w:rsidRPr="00FB08DB">
        <w:rPr>
          <w:noProof/>
        </w:rPr>
        <w:t>When cIdx is greater than 0, ctxIdxInc is modified as follows.</w:t>
      </w:r>
    </w:p>
    <w:p w14:paraId="15BC12D1" w14:textId="77777777"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proofErr w:type="gramEnd"/>
      <w:r w:rsidRPr="00FB08DB">
        <w:rPr>
          <w:sz w:val="20"/>
          <w:szCs w:val="20"/>
        </w:rPr>
        <w:t xml:space="preserve"> =  </w:t>
      </w:r>
      <w:proofErr w:type="spell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+  </w:t>
      </w:r>
      <w:r w:rsidRPr="00FB08DB">
        <w:rPr>
          <w:rFonts w:hint="eastAsia"/>
          <w:sz w:val="20"/>
          <w:szCs w:val="20"/>
          <w:lang w:eastAsia="ko-KR"/>
        </w:rPr>
        <w:t>4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39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14:paraId="6B2AA32E" w14:textId="77777777" w:rsidR="005E7AA6" w:rsidRDefault="005E7AA6"/>
    <w:sectPr w:rsidR="005E7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32A641B4"/>
    <w:multiLevelType w:val="hybridMultilevel"/>
    <w:tmpl w:val="B436107C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1C"/>
    <w:rsid w:val="00057AC7"/>
    <w:rsid w:val="0015371B"/>
    <w:rsid w:val="001C3A14"/>
    <w:rsid w:val="001D7522"/>
    <w:rsid w:val="00293360"/>
    <w:rsid w:val="00340763"/>
    <w:rsid w:val="00386A91"/>
    <w:rsid w:val="00485D24"/>
    <w:rsid w:val="004970FF"/>
    <w:rsid w:val="004F304D"/>
    <w:rsid w:val="005735F1"/>
    <w:rsid w:val="005E7AA6"/>
    <w:rsid w:val="00642C19"/>
    <w:rsid w:val="00643DFD"/>
    <w:rsid w:val="00766F61"/>
    <w:rsid w:val="00837E65"/>
    <w:rsid w:val="0096781C"/>
    <w:rsid w:val="00AA09DF"/>
    <w:rsid w:val="00AA777B"/>
    <w:rsid w:val="00AE3527"/>
    <w:rsid w:val="00B60D7D"/>
    <w:rsid w:val="00CA3855"/>
    <w:rsid w:val="00EA2DB5"/>
    <w:rsid w:val="00EF2BE6"/>
    <w:rsid w:val="00FB3182"/>
    <w:rsid w:val="00FD16CE"/>
    <w:rsid w:val="00FD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946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81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81C"/>
    <w:pPr>
      <w:keepNext/>
      <w:keepLines/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81C"/>
    <w:pPr>
      <w:keepNext/>
      <w:keepLines/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781C"/>
    <w:pPr>
      <w:keepNext/>
      <w:keepLines/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6781C"/>
    <w:p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6781C"/>
    <w:pPr>
      <w:tabs>
        <w:tab w:val="left" w:pos="907"/>
      </w:tabs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6781C"/>
    <w:pPr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6781C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6781C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6781C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uiPriority w:val="99"/>
    <w:rsid w:val="0096781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tableheading">
    <w:name w:val="table heading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6781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76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763"/>
    <w:rPr>
      <w:rFonts w:ascii="Tahoma" w:eastAsia="Malgun Gothic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AE3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81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81C"/>
    <w:pPr>
      <w:keepNext/>
      <w:keepLines/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81C"/>
    <w:pPr>
      <w:keepNext/>
      <w:keepLines/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781C"/>
    <w:pPr>
      <w:keepNext/>
      <w:keepLines/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6781C"/>
    <w:p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6781C"/>
    <w:pPr>
      <w:tabs>
        <w:tab w:val="left" w:pos="907"/>
      </w:tabs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6781C"/>
    <w:pPr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6781C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6781C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6781C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uiPriority w:val="99"/>
    <w:rsid w:val="0096781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tableheading">
    <w:name w:val="table heading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6781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76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763"/>
    <w:rPr>
      <w:rFonts w:ascii="Tahoma" w:eastAsia="Malgun Gothic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AE3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EFDED-5CD1-4B43-A673-302FD7548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852</Words>
  <Characters>4512</Characters>
  <Application>Microsoft Macintosh Word</Application>
  <DocSecurity>0</DocSecurity>
  <Lines>141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Qualcomm User</dc:creator>
  <cp:lastModifiedBy>Benjamin Bross</cp:lastModifiedBy>
  <cp:revision>9</cp:revision>
  <dcterms:created xsi:type="dcterms:W3CDTF">2012-03-14T00:06:00Z</dcterms:created>
  <dcterms:modified xsi:type="dcterms:W3CDTF">2012-03-15T10:53:00Z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1025953934</vt:i4>
  </property>
  <property fmtid="{D5CDD505-2E9C-101B-9397-08002B2CF9AE}" pid="3" name="_NewReviewCycle">
    <vt:lpwstr/>
  </property>
  <property fmtid="{D5CDD505-2E9C-101B-9397-08002B2CF9AE}" pid="4" name="_EmailSubject">
    <vt:lpwstr>Spec bug fix of ctxIdx derviation for level coding</vt:lpwstr>
  </property>
  <property fmtid="{D5CDD505-2E9C-101B-9397-08002B2CF9AE}" pid="5" name="_AuthorEmail">
    <vt:lpwstr>cjianle@qualcomm.com</vt:lpwstr>
  </property>
  <property fmtid="{D5CDD505-2E9C-101B-9397-08002B2CF9AE}" pid="6" name="_AuthorEmailDisplayName">
    <vt:lpwstr>Chen, Jianle</vt:lpwstr>
  </property>
  <property fmtid="{D5CDD505-2E9C-101B-9397-08002B2CF9AE}" pid="7" name="_ReviewingToolsShownOnce">
    <vt:lpwstr/>
  </property>
</Properties>
</file>