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81C" w:rsidRPr="00FB08DB" w:rsidRDefault="0096781C" w:rsidP="0096781C">
      <w:pPr>
        <w:pStyle w:val="Heading3"/>
        <w:rPr>
          <w:lang w:val="en-GB"/>
        </w:rPr>
      </w:pPr>
      <w:bookmarkStart w:id="0" w:name="_Ref291775503"/>
      <w:bookmarkStart w:id="1" w:name="_Toc311216766"/>
      <w:bookmarkStart w:id="2" w:name="_Toc317198739"/>
      <w:r>
        <w:rPr>
          <w:lang w:val="en-US" w:eastAsia="x-none"/>
        </w:rPr>
        <w:t xml:space="preserve">7.3.10 </w:t>
      </w:r>
      <w:r w:rsidRPr="00FB08DB">
        <w:rPr>
          <w:lang w:val="en-GB"/>
        </w:rPr>
        <w:t>Residual coding syntax</w:t>
      </w:r>
      <w:bookmarkEnd w:id="0"/>
      <w:bookmarkEnd w:id="1"/>
      <w:bookmarkEnd w:id="2"/>
    </w:p>
    <w:p w:rsidR="0096781C" w:rsidRPr="00FB08DB" w:rsidRDefault="0096781C" w:rsidP="0096781C">
      <w:pPr>
        <w:keepNext/>
      </w:pPr>
    </w:p>
    <w:tbl>
      <w:tblPr>
        <w:tblW w:w="0" w:type="auto"/>
        <w:jc w:val="center"/>
        <w:tblInd w:w="-1966" w:type="dxa"/>
        <w:tblLayout w:type="fixed"/>
        <w:tblLook w:val="0000" w:firstRow="0" w:lastRow="0" w:firstColumn="0" w:lastColumn="0" w:noHBand="0" w:noVBand="0"/>
      </w:tblPr>
      <w:tblGrid>
        <w:gridCol w:w="8599"/>
        <w:gridCol w:w="1152"/>
      </w:tblGrid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>residual_coding( x0, y0, log2TrafoWidth, log2TrafoHeight, scanIdx, cIdx 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heading"/>
            </w:pPr>
            <w:r w:rsidRPr="00FB08DB">
              <w:t>Descriptor</w:t>
            </w: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  <w:b/>
              </w:rPr>
            </w:pP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  <w:b/>
                <w:bCs/>
              </w:rPr>
              <w:t>last_significant_coeff</w:t>
            </w:r>
            <w:r w:rsidRPr="00FB08DB">
              <w:rPr>
                <w:rFonts w:ascii="Times New Roman" w:hAnsi="Times New Roman"/>
                <w:b/>
              </w:rPr>
              <w:t>_x_prefix</w:t>
            </w:r>
            <w:proofErr w:type="spellEnd"/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heading"/>
              <w:rPr>
                <w:b w:val="0"/>
              </w:rPr>
            </w:pPr>
            <w:proofErr w:type="spellStart"/>
            <w:r w:rsidRPr="00FB08DB">
              <w:rPr>
                <w:b w:val="0"/>
              </w:rPr>
              <w:t>ae</w:t>
            </w:r>
            <w:proofErr w:type="spellEnd"/>
            <w:r w:rsidRPr="00FB08DB">
              <w:rPr>
                <w:b w:val="0"/>
              </w:rPr>
              <w:t>(v)</w:t>
            </w: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  <w:b/>
              </w:rPr>
            </w:pP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  <w:b/>
                <w:bCs/>
              </w:rPr>
              <w:t>last_significant_coeff_</w:t>
            </w:r>
            <w:r w:rsidRPr="00FB08DB">
              <w:rPr>
                <w:rFonts w:ascii="Times New Roman" w:hAnsi="Times New Roman"/>
                <w:b/>
              </w:rPr>
              <w:t>y_prefix</w:t>
            </w:r>
            <w:proofErr w:type="spellEnd"/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heading"/>
              <w:rPr>
                <w:b w:val="0"/>
              </w:rPr>
            </w:pPr>
            <w:proofErr w:type="spellStart"/>
            <w:r w:rsidRPr="00FB08DB">
              <w:rPr>
                <w:b w:val="0"/>
              </w:rPr>
              <w:t>ae</w:t>
            </w:r>
            <w:proofErr w:type="spellEnd"/>
            <w:r w:rsidRPr="00FB08DB">
              <w:rPr>
                <w:b w:val="0"/>
              </w:rPr>
              <w:t>(v)</w:t>
            </w: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FB08DB">
              <w:rPr>
                <w:rFonts w:ascii="Times New Roman" w:hAnsi="Times New Roman"/>
              </w:rPr>
              <w:t>last_significant_coeff_x_prefix</w:t>
            </w:r>
            <w:proofErr w:type="spellEnd"/>
            <w:r w:rsidRPr="00FB08DB">
              <w:rPr>
                <w:rFonts w:ascii="Times New Roman" w:hAnsi="Times New Roman"/>
              </w:rPr>
              <w:t xml:space="preserve"> &gt; 3 )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heading"/>
              <w:rPr>
                <w:b w:val="0"/>
              </w:rPr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  <w:b/>
                <w:bCs/>
              </w:rPr>
              <w:t>last_significant_coeff</w:t>
            </w:r>
            <w:r w:rsidRPr="00FB08DB">
              <w:rPr>
                <w:rFonts w:ascii="Times New Roman" w:hAnsi="Times New Roman"/>
                <w:b/>
              </w:rPr>
              <w:t>_x_suffix</w:t>
            </w:r>
            <w:proofErr w:type="spellEnd"/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heading"/>
              <w:rPr>
                <w:b w:val="0"/>
              </w:rPr>
            </w:pPr>
            <w:proofErr w:type="spellStart"/>
            <w:r w:rsidRPr="00FB08DB">
              <w:rPr>
                <w:b w:val="0"/>
              </w:rPr>
              <w:t>ae</w:t>
            </w:r>
            <w:proofErr w:type="spellEnd"/>
            <w:r w:rsidRPr="00FB08DB">
              <w:rPr>
                <w:b w:val="0"/>
              </w:rPr>
              <w:t>(v)</w:t>
            </w: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FB08DB">
              <w:rPr>
                <w:rFonts w:ascii="Times New Roman" w:hAnsi="Times New Roman"/>
              </w:rPr>
              <w:t>last_significant_coeff_y_prefix</w:t>
            </w:r>
            <w:proofErr w:type="spellEnd"/>
            <w:r w:rsidRPr="00FB08DB">
              <w:rPr>
                <w:rFonts w:ascii="Times New Roman" w:hAnsi="Times New Roman"/>
              </w:rPr>
              <w:t xml:space="preserve"> &gt; 3 )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heading"/>
              <w:rPr>
                <w:b w:val="0"/>
              </w:rPr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  <w:b/>
                <w:bCs/>
              </w:rPr>
              <w:t>last_significant_coeff</w:t>
            </w:r>
            <w:r w:rsidRPr="00FB08DB">
              <w:rPr>
                <w:rFonts w:ascii="Times New Roman" w:hAnsi="Times New Roman"/>
                <w:b/>
              </w:rPr>
              <w:t>_y_suffix</w:t>
            </w:r>
            <w:proofErr w:type="spellEnd"/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heading"/>
              <w:rPr>
                <w:b w:val="0"/>
              </w:rPr>
            </w:pPr>
            <w:proofErr w:type="spellStart"/>
            <w:r w:rsidRPr="00FB08DB">
              <w:rPr>
                <w:b w:val="0"/>
              </w:rPr>
              <w:t>ae</w:t>
            </w:r>
            <w:proofErr w:type="spellEnd"/>
            <w:r w:rsidRPr="00FB08DB">
              <w:rPr>
                <w:b w:val="0"/>
              </w:rPr>
              <w:t>(v)</w:t>
            </w: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ind w:left="1728" w:hanging="1728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  <w:t>numCoeff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  <w:ins w:id="3" w:author="Qualcomm User" w:date="2012-03-05T18:57:00Z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ind w:left="1728" w:hanging="1728"/>
              <w:rPr>
                <w:ins w:id="4" w:author="Qualcomm User" w:date="2012-03-05T18:57:00Z"/>
                <w:rFonts w:ascii="Times New Roman" w:hAnsi="Times New Roman"/>
              </w:rPr>
            </w:pPr>
            <w:ins w:id="5" w:author="Qualcomm User" w:date="2012-03-05T18:57:00Z">
              <w:r w:rsidRPr="00FB08DB">
                <w:rPr>
                  <w:rFonts w:ascii="Times New Roman" w:hAnsi="Times New Roman"/>
                </w:rPr>
                <w:tab/>
              </w:r>
              <w:r w:rsidRPr="000809F5">
                <w:rPr>
                  <w:rFonts w:ascii="Times New Roman" w:hAnsi="Times New Roman"/>
                  <w:highlight w:val="yellow"/>
                </w:rPr>
                <w:t>numGreater1=0</w:t>
              </w:r>
            </w:ins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  <w:rPr>
                <w:ins w:id="6" w:author="Qualcomm User" w:date="2012-03-05T18:57:00Z"/>
              </w:rPr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ind w:left="1728" w:hanging="1728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  <w:t>do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ind w:left="1728" w:hanging="1728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xC</w:t>
            </w:r>
            <w:proofErr w:type="spellEnd"/>
            <w:r w:rsidRPr="00FB08DB">
              <w:rPr>
                <w:rFonts w:ascii="Times New Roman" w:hAnsi="Times New Roman"/>
              </w:rPr>
              <w:t xml:space="preserve"> = ScanOrder[ log2TrafoWidth ][ log2TrafoHeight ][ scanIdx ][ numCoeff ][ 0 ] 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ind w:left="1728" w:hanging="1728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yC</w:t>
            </w:r>
            <w:proofErr w:type="spellEnd"/>
            <w:r w:rsidRPr="00FB08DB">
              <w:rPr>
                <w:rFonts w:ascii="Times New Roman" w:hAnsi="Times New Roman"/>
              </w:rPr>
              <w:t xml:space="preserve"> = ScanOrder[ log2TrafoWidth ][ log2TrafoHeight ][ scanIdx ][ numCoeff ][ 1 ]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numCoeff</w:t>
            </w:r>
            <w:proofErr w:type="spellEnd"/>
            <w:r w:rsidRPr="00FB08DB">
              <w:rPr>
                <w:rFonts w:ascii="Times New Roman" w:hAnsi="Times New Roman"/>
              </w:rPr>
              <w:t>++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ind w:left="1728" w:hanging="1728"/>
              <w:rPr>
                <w:rFonts w:ascii="Times New Roman" w:hAnsi="Times New Roman"/>
              </w:rPr>
            </w:pPr>
            <w:r w:rsidRPr="00066987">
              <w:rPr>
                <w:rFonts w:ascii="Times New Roman" w:hAnsi="Times New Roman"/>
              </w:rPr>
              <w:tab/>
              <w:t xml:space="preserve">} while( ( </w:t>
            </w:r>
            <w:proofErr w:type="spellStart"/>
            <w:r w:rsidRPr="00066987">
              <w:rPr>
                <w:rFonts w:ascii="Times New Roman" w:hAnsi="Times New Roman"/>
              </w:rPr>
              <w:t>xC</w:t>
            </w:r>
            <w:proofErr w:type="spellEnd"/>
            <w:r w:rsidRPr="00066987">
              <w:rPr>
                <w:rFonts w:ascii="Times New Roman" w:hAnsi="Times New Roman"/>
              </w:rPr>
              <w:t xml:space="preserve">  !=  </w:t>
            </w:r>
            <w:proofErr w:type="spellStart"/>
            <w:r w:rsidRPr="00066987">
              <w:rPr>
                <w:rFonts w:ascii="Times New Roman" w:hAnsi="Times New Roman"/>
              </w:rPr>
              <w:t>LastSignificantCoe</w:t>
            </w:r>
            <w:r w:rsidRPr="00FB08DB">
              <w:rPr>
                <w:rFonts w:ascii="Times New Roman" w:hAnsi="Times New Roman"/>
              </w:rPr>
              <w:t>ffX</w:t>
            </w:r>
            <w:proofErr w:type="spellEnd"/>
            <w:r w:rsidRPr="00FB08DB">
              <w:rPr>
                <w:rFonts w:ascii="Times New Roman" w:hAnsi="Times New Roman"/>
              </w:rPr>
              <w:t xml:space="preserve"> ) | | ( </w:t>
            </w:r>
            <w:proofErr w:type="spellStart"/>
            <w:r w:rsidRPr="00FB08DB">
              <w:rPr>
                <w:rFonts w:ascii="Times New Roman" w:hAnsi="Times New Roman"/>
              </w:rPr>
              <w:t>yC</w:t>
            </w:r>
            <w:proofErr w:type="spellEnd"/>
            <w:r w:rsidRPr="00FB08DB">
              <w:rPr>
                <w:rFonts w:ascii="Times New Roman" w:hAnsi="Times New Roman"/>
              </w:rPr>
              <w:t xml:space="preserve">  !=  </w:t>
            </w:r>
            <w:proofErr w:type="spellStart"/>
            <w:r w:rsidRPr="00FB08DB">
              <w:rPr>
                <w:rFonts w:ascii="Times New Roman" w:hAnsi="Times New Roman"/>
              </w:rPr>
              <w:t>LastSignificantCoeffY</w:t>
            </w:r>
            <w:proofErr w:type="spellEnd"/>
            <w:r w:rsidRPr="00FB08DB">
              <w:rPr>
                <w:rFonts w:ascii="Times New Roman" w:hAnsi="Times New Roman"/>
              </w:rPr>
              <w:t xml:space="preserve"> )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numLastSubset</w:t>
            </w:r>
            <w:proofErr w:type="spellEnd"/>
            <w:r w:rsidRPr="00FB08DB">
              <w:rPr>
                <w:rFonts w:ascii="Times New Roman" w:hAnsi="Times New Roman"/>
              </w:rPr>
              <w:t xml:space="preserve"> = (</w:t>
            </w:r>
            <w:proofErr w:type="spellStart"/>
            <w:r w:rsidRPr="00FB08DB">
              <w:rPr>
                <w:rFonts w:ascii="Times New Roman" w:hAnsi="Times New Roman"/>
              </w:rPr>
              <w:t>numCoeff</w:t>
            </w:r>
            <w:proofErr w:type="spellEnd"/>
            <w:r w:rsidRPr="00FB08DB">
              <w:rPr>
                <w:rFonts w:ascii="Times New Roman" w:hAnsi="Times New Roman"/>
              </w:rPr>
              <w:t xml:space="preserve"> − 1) &gt;&gt; 4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  <w:t xml:space="preserve">for( </w:t>
            </w:r>
            <w:proofErr w:type="spellStart"/>
            <w:r w:rsidRPr="00FB08DB">
              <w:rPr>
                <w:rFonts w:ascii="Times New Roman" w:hAnsi="Times New Roman"/>
              </w:rPr>
              <w:t>i</w:t>
            </w:r>
            <w:proofErr w:type="spellEnd"/>
            <w:r w:rsidRPr="00FB08DB">
              <w:rPr>
                <w:rFonts w:ascii="Times New Roman" w:hAnsi="Times New Roman"/>
              </w:rPr>
              <w:t xml:space="preserve"> = </w:t>
            </w:r>
            <w:proofErr w:type="spellStart"/>
            <w:r w:rsidRPr="00FB08DB">
              <w:rPr>
                <w:rFonts w:ascii="Times New Roman" w:hAnsi="Times New Roman"/>
              </w:rPr>
              <w:t>numLastSubset</w:t>
            </w:r>
            <w:proofErr w:type="spellEnd"/>
            <w:r w:rsidRPr="00FB08DB">
              <w:rPr>
                <w:rFonts w:ascii="Times New Roman" w:hAnsi="Times New Roman"/>
              </w:rPr>
              <w:t xml:space="preserve">; </w:t>
            </w:r>
            <w:proofErr w:type="spellStart"/>
            <w:r w:rsidRPr="00FB08DB">
              <w:rPr>
                <w:rFonts w:ascii="Times New Roman" w:hAnsi="Times New Roman"/>
              </w:rPr>
              <w:t>i</w:t>
            </w:r>
            <w:proofErr w:type="spellEnd"/>
            <w:r w:rsidRPr="00FB08DB">
              <w:rPr>
                <w:rFonts w:ascii="Times New Roman" w:hAnsi="Times New Roman"/>
              </w:rPr>
              <w:t xml:space="preserve"> &gt;= 0; </w:t>
            </w:r>
            <w:proofErr w:type="spellStart"/>
            <w:r w:rsidRPr="00FB08DB">
              <w:rPr>
                <w:rFonts w:ascii="Times New Roman" w:hAnsi="Times New Roman"/>
              </w:rPr>
              <w:t>i</w:t>
            </w:r>
            <w:proofErr w:type="spellEnd"/>
            <w:r w:rsidRPr="00FB08DB">
              <w:rPr>
                <w:rFonts w:ascii="Times New Roman" w:hAnsi="Times New Roman"/>
              </w:rPr>
              <w:t>− −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 xml:space="preserve">offset = </w:t>
            </w:r>
            <w:proofErr w:type="spellStart"/>
            <w:r w:rsidRPr="00FB08DB">
              <w:rPr>
                <w:rFonts w:ascii="Times New Roman" w:hAnsi="Times New Roman"/>
              </w:rPr>
              <w:t>i</w:t>
            </w:r>
            <w:proofErr w:type="spellEnd"/>
            <w:r w:rsidRPr="00FB08DB">
              <w:rPr>
                <w:rFonts w:ascii="Times New Roman" w:hAnsi="Times New Roman"/>
              </w:rPr>
              <w:t xml:space="preserve"> &lt;&lt; 4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  <w:b/>
                <w:bCs/>
              </w:rPr>
              <w:tab/>
            </w:r>
            <w:r w:rsidRPr="00FB08DB">
              <w:rPr>
                <w:rFonts w:ascii="Times New Roman" w:hAnsi="Times New Roman"/>
                <w:b/>
                <w:bCs/>
              </w:rPr>
              <w:tab/>
            </w:r>
            <w:r w:rsidRPr="00FB08DB">
              <w:rPr>
                <w:rFonts w:ascii="Times New Roman" w:hAnsi="Times New Roman"/>
              </w:rPr>
              <w:t>if(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proofErr w:type="spellStart"/>
            <w:r w:rsidRPr="00FB08DB">
              <w:rPr>
                <w:rFonts w:ascii="Times New Roman" w:hAnsi="Times New Roman"/>
              </w:rPr>
              <w:t>scanIdx</w:t>
            </w:r>
            <w:proofErr w:type="spellEnd"/>
            <w:r w:rsidRPr="00FB08DB">
              <w:rPr>
                <w:rFonts w:ascii="Times New Roman" w:hAnsi="Times New Roman"/>
              </w:rPr>
              <w:t xml:space="preserve"> = = 1 &amp;&amp; log2TrafoWidth = = 3 &amp;&amp; log2TrafoHeight = = 3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FB08DB">
              <w:rPr>
                <w:rFonts w:ascii="Times New Roman" w:hAnsi="Times New Roman"/>
              </w:rPr>
              <w:t>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  <w:b/>
                <w:bCs/>
              </w:rPr>
              <w:tab/>
            </w:r>
            <w:r w:rsidRPr="00FB08DB">
              <w:rPr>
                <w:rFonts w:ascii="Times New Roman" w:hAnsi="Times New Roman"/>
                <w:b/>
                <w:bCs/>
              </w:rPr>
              <w:tab/>
            </w:r>
            <w:r w:rsidRPr="00FB08DB">
              <w:rPr>
                <w:rFonts w:ascii="Times New Roman" w:hAnsi="Times New Roman"/>
                <w:b/>
                <w:bCs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xCG</w:t>
            </w:r>
            <w:proofErr w:type="spellEnd"/>
            <w:r w:rsidRPr="00FB08DB">
              <w:rPr>
                <w:rFonts w:ascii="Times New Roman" w:hAnsi="Times New Roman"/>
              </w:rPr>
              <w:t xml:space="preserve">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  <w:b/>
                <w:bCs/>
              </w:rPr>
              <w:tab/>
            </w:r>
            <w:r w:rsidRPr="00FB08DB">
              <w:rPr>
                <w:rFonts w:ascii="Times New Roman" w:hAnsi="Times New Roman"/>
                <w:b/>
                <w:bCs/>
              </w:rPr>
              <w:tab/>
            </w:r>
            <w:r w:rsidRPr="00FB08DB">
              <w:rPr>
                <w:rFonts w:ascii="Times New Roman" w:hAnsi="Times New Roman"/>
                <w:b/>
                <w:bCs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yCG</w:t>
            </w:r>
            <w:proofErr w:type="spellEnd"/>
            <w:r w:rsidRPr="00FB08DB">
              <w:rPr>
                <w:rFonts w:ascii="Times New Roman" w:hAnsi="Times New Roman"/>
              </w:rPr>
              <w:t xml:space="preserve"> = </w:t>
            </w:r>
            <w:proofErr w:type="spellStart"/>
            <w:r w:rsidRPr="00FB08DB">
              <w:rPr>
                <w:rFonts w:ascii="Times New Roman" w:hAnsi="Times New Roman"/>
              </w:rPr>
              <w:t>i</w:t>
            </w:r>
            <w:proofErr w:type="spellEnd"/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 xml:space="preserve"> </w:t>
            </w:r>
            <w:r w:rsidRPr="00FB08DB">
              <w:rPr>
                <w:rFonts w:ascii="Times New Roman" w:hAnsi="Times New Roman"/>
                <w:b/>
                <w:bCs/>
              </w:rPr>
              <w:tab/>
            </w:r>
            <w:r w:rsidRPr="00FB08DB">
              <w:rPr>
                <w:rFonts w:ascii="Times New Roman" w:hAnsi="Times New Roman"/>
                <w:b/>
                <w:bCs/>
              </w:rPr>
              <w:tab/>
            </w:r>
            <w:r w:rsidRPr="00FB08DB">
              <w:rPr>
                <w:rFonts w:ascii="Times New Roman" w:hAnsi="Times New Roman"/>
              </w:rPr>
              <w:t>} else if(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proofErr w:type="spellStart"/>
            <w:r w:rsidRPr="00FB08DB">
              <w:rPr>
                <w:rFonts w:ascii="Times New Roman" w:hAnsi="Times New Roman"/>
              </w:rPr>
              <w:t>scanIdx</w:t>
            </w:r>
            <w:proofErr w:type="spellEnd"/>
            <w:r w:rsidRPr="00FB08DB">
              <w:rPr>
                <w:rFonts w:ascii="Times New Roman" w:hAnsi="Times New Roman"/>
              </w:rPr>
              <w:t xml:space="preserve"> = = 2 &amp;&amp; log2TrafoWidth = = 3 &amp;&amp; log2TrafoHeight = =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FB08DB">
              <w:rPr>
                <w:rFonts w:ascii="Times New Roman" w:hAnsi="Times New Roman"/>
              </w:rPr>
              <w:t>3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FB08DB">
              <w:rPr>
                <w:rFonts w:ascii="Times New Roman" w:hAnsi="Times New Roman"/>
              </w:rPr>
              <w:t>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  <w:b/>
                <w:bCs/>
              </w:rPr>
              <w:tab/>
            </w:r>
            <w:r w:rsidRPr="00FB08DB">
              <w:rPr>
                <w:rFonts w:ascii="Times New Roman" w:hAnsi="Times New Roman"/>
                <w:b/>
                <w:bCs/>
              </w:rPr>
              <w:tab/>
            </w:r>
            <w:r w:rsidRPr="00FB08DB">
              <w:rPr>
                <w:rFonts w:ascii="Times New Roman" w:hAnsi="Times New Roman"/>
                <w:b/>
                <w:bCs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xCG</w:t>
            </w:r>
            <w:proofErr w:type="spellEnd"/>
            <w:r w:rsidRPr="00FB08DB">
              <w:rPr>
                <w:rFonts w:ascii="Times New Roman" w:hAnsi="Times New Roman"/>
              </w:rPr>
              <w:t xml:space="preserve"> = </w:t>
            </w:r>
            <w:proofErr w:type="spellStart"/>
            <w:r w:rsidRPr="00FB08DB">
              <w:rPr>
                <w:rFonts w:ascii="Times New Roman" w:hAnsi="Times New Roman"/>
              </w:rPr>
              <w:t>i</w:t>
            </w:r>
            <w:proofErr w:type="spellEnd"/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  <w:b/>
                <w:bCs/>
              </w:rPr>
              <w:tab/>
            </w:r>
            <w:r w:rsidRPr="00FB08DB">
              <w:rPr>
                <w:rFonts w:ascii="Times New Roman" w:hAnsi="Times New Roman"/>
                <w:b/>
                <w:bCs/>
              </w:rPr>
              <w:tab/>
            </w:r>
            <w:r w:rsidRPr="00FB08DB">
              <w:rPr>
                <w:rFonts w:ascii="Times New Roman" w:hAnsi="Times New Roman"/>
                <w:b/>
                <w:bCs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yCG</w:t>
            </w:r>
            <w:proofErr w:type="spellEnd"/>
            <w:r w:rsidRPr="00FB08DB">
              <w:rPr>
                <w:rFonts w:ascii="Times New Roman" w:hAnsi="Times New Roman"/>
              </w:rPr>
              <w:t xml:space="preserve">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  <w:b/>
                <w:bCs/>
              </w:rPr>
              <w:tab/>
            </w:r>
            <w:r w:rsidRPr="00FB08DB">
              <w:rPr>
                <w:rFonts w:ascii="Times New Roman" w:hAnsi="Times New Roman"/>
                <w:b/>
                <w:bCs/>
              </w:rPr>
              <w:tab/>
            </w:r>
            <w:r w:rsidRPr="00FB08DB">
              <w:rPr>
                <w:rFonts w:ascii="Times New Roman" w:hAnsi="Times New Roman"/>
              </w:rPr>
              <w:t>} else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xCG</w:t>
            </w:r>
            <w:proofErr w:type="spellEnd"/>
            <w:r w:rsidRPr="00FB08DB">
              <w:rPr>
                <w:rFonts w:ascii="Times New Roman" w:hAnsi="Times New Roman"/>
              </w:rPr>
              <w:t xml:space="preserve"> = </w:t>
            </w:r>
            <w:proofErr w:type="spellStart"/>
            <w:r w:rsidRPr="00FB08DB">
              <w:rPr>
                <w:rFonts w:ascii="Times New Roman" w:hAnsi="Times New Roman"/>
              </w:rPr>
              <w:t>ScanOrder</w:t>
            </w:r>
            <w:proofErr w:type="spellEnd"/>
            <w:r w:rsidRPr="00FB08DB">
              <w:rPr>
                <w:rFonts w:ascii="Times New Roman" w:hAnsi="Times New Roman"/>
              </w:rPr>
              <w:t xml:space="preserve">[ log2TrafoWidth − 2 ][ log2TrafoHeight − 2 ][ </w:t>
            </w:r>
            <w:proofErr w:type="spellStart"/>
            <w:r w:rsidRPr="00FB08DB">
              <w:rPr>
                <w:rFonts w:ascii="Times New Roman" w:hAnsi="Times New Roman"/>
              </w:rPr>
              <w:t>scanIdx</w:t>
            </w:r>
            <w:proofErr w:type="spellEnd"/>
            <w:r w:rsidRPr="00FB08DB">
              <w:rPr>
                <w:rFonts w:ascii="Times New Roman" w:hAnsi="Times New Roman"/>
              </w:rPr>
              <w:t xml:space="preserve"> ][ </w:t>
            </w:r>
            <w:proofErr w:type="spellStart"/>
            <w:r w:rsidRPr="00FB08DB">
              <w:rPr>
                <w:rFonts w:ascii="Times New Roman" w:hAnsi="Times New Roman"/>
              </w:rPr>
              <w:t>i</w:t>
            </w:r>
            <w:proofErr w:type="spellEnd"/>
            <w:r w:rsidRPr="00FB08DB">
              <w:rPr>
                <w:rFonts w:ascii="Times New Roman" w:hAnsi="Times New Roman"/>
              </w:rPr>
              <w:t xml:space="preserve"> ][ 0 ]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yCG</w:t>
            </w:r>
            <w:proofErr w:type="spellEnd"/>
            <w:r w:rsidRPr="00FB08DB">
              <w:rPr>
                <w:rFonts w:ascii="Times New Roman" w:hAnsi="Times New Roman"/>
              </w:rPr>
              <w:t xml:space="preserve"> = </w:t>
            </w:r>
            <w:proofErr w:type="spellStart"/>
            <w:r w:rsidRPr="00FB08DB">
              <w:rPr>
                <w:rFonts w:ascii="Times New Roman" w:hAnsi="Times New Roman"/>
              </w:rPr>
              <w:t>ScanOrder</w:t>
            </w:r>
            <w:proofErr w:type="spellEnd"/>
            <w:r w:rsidRPr="00FB08DB">
              <w:rPr>
                <w:rFonts w:ascii="Times New Roman" w:hAnsi="Times New Roman"/>
              </w:rPr>
              <w:t xml:space="preserve">[ log2TrafoWidth − 2 ][ log2TrafoHeight − 2 ][ </w:t>
            </w:r>
            <w:proofErr w:type="spellStart"/>
            <w:r w:rsidRPr="00FB08DB">
              <w:rPr>
                <w:rFonts w:ascii="Times New Roman" w:hAnsi="Times New Roman"/>
              </w:rPr>
              <w:t>scanIdx</w:t>
            </w:r>
            <w:proofErr w:type="spellEnd"/>
            <w:r w:rsidRPr="00FB08DB">
              <w:rPr>
                <w:rFonts w:ascii="Times New Roman" w:hAnsi="Times New Roman"/>
              </w:rPr>
              <w:t xml:space="preserve"> ][ </w:t>
            </w:r>
            <w:proofErr w:type="spellStart"/>
            <w:r w:rsidRPr="00FB08DB">
              <w:rPr>
                <w:rFonts w:ascii="Times New Roman" w:hAnsi="Times New Roman"/>
              </w:rPr>
              <w:t>i</w:t>
            </w:r>
            <w:proofErr w:type="spellEnd"/>
            <w:r w:rsidRPr="00FB08DB">
              <w:rPr>
                <w:rFonts w:ascii="Times New Roman" w:hAnsi="Times New Roman"/>
              </w:rPr>
              <w:t xml:space="preserve"> ][ 1 ]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  <w:b/>
                <w:bCs/>
              </w:rPr>
              <w:tab/>
            </w:r>
            <w:r w:rsidRPr="00FB08DB">
              <w:rPr>
                <w:rFonts w:ascii="Times New Roman" w:hAnsi="Times New Roman"/>
                <w:b/>
                <w:bCs/>
              </w:rPr>
              <w:tab/>
            </w:r>
            <w:r w:rsidRPr="00FB08DB">
              <w:rPr>
                <w:rFonts w:ascii="Times New Roman" w:hAnsi="Times New Roman"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  <w:bCs/>
              </w:rPr>
            </w:pPr>
            <w:r w:rsidRPr="00FB08DB">
              <w:rPr>
                <w:rFonts w:ascii="Times New Roman" w:hAnsi="Times New Roman"/>
                <w:bCs/>
              </w:rPr>
              <w:tab/>
            </w:r>
            <w:r w:rsidRPr="00FB08DB">
              <w:rPr>
                <w:rFonts w:ascii="Times New Roman" w:hAnsi="Times New Roman"/>
                <w:bCs/>
              </w:rPr>
              <w:tab/>
            </w:r>
            <w:proofErr w:type="spellStart"/>
            <w:r w:rsidRPr="00FB08DB">
              <w:rPr>
                <w:rFonts w:ascii="Times New Roman" w:hAnsi="Times New Roman"/>
                <w:bCs/>
              </w:rPr>
              <w:t>implicitNonZeroCoeff</w:t>
            </w:r>
            <w:proofErr w:type="spellEnd"/>
            <w:r w:rsidRPr="00FB08DB">
              <w:rPr>
                <w:rFonts w:ascii="Times New Roman" w:hAnsi="Times New Roman"/>
                <w:bCs/>
              </w:rPr>
              <w:t xml:space="preserve">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tabs>
                <w:tab w:val="clear" w:pos="648"/>
                <w:tab w:val="left" w:pos="545"/>
              </w:tabs>
              <w:rPr>
                <w:rFonts w:ascii="Times New Roman" w:hAnsi="Times New Roman" w:hint="eastAsia"/>
                <w:lang w:eastAsia="ko-KR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if( (</w:t>
            </w:r>
            <w:proofErr w:type="spellStart"/>
            <w:r w:rsidRPr="00FB08DB">
              <w:rPr>
                <w:rFonts w:ascii="Times New Roman" w:hAnsi="Times New Roman"/>
              </w:rPr>
              <w:t>i</w:t>
            </w:r>
            <w:proofErr w:type="spellEnd"/>
            <w:r w:rsidRPr="00FB08DB">
              <w:rPr>
                <w:rFonts w:ascii="Times New Roman" w:hAnsi="Times New Roman"/>
              </w:rPr>
              <w:t> &lt; </w:t>
            </w:r>
            <w:proofErr w:type="spellStart"/>
            <w:r w:rsidRPr="00FB08DB">
              <w:rPr>
                <w:rFonts w:ascii="Times New Roman" w:hAnsi="Times New Roman"/>
              </w:rPr>
              <w:t>numLastSubset</w:t>
            </w:r>
            <w:proofErr w:type="spellEnd"/>
            <w:r w:rsidRPr="00FB08DB">
              <w:rPr>
                <w:rFonts w:ascii="Times New Roman" w:hAnsi="Times New Roman"/>
              </w:rPr>
              <w:t>)  &amp;&amp; (</w:t>
            </w:r>
            <w:proofErr w:type="spellStart"/>
            <w:r w:rsidRPr="00FB08DB">
              <w:rPr>
                <w:rFonts w:ascii="Times New Roman" w:hAnsi="Times New Roman"/>
              </w:rPr>
              <w:t>i</w:t>
            </w:r>
            <w:proofErr w:type="spellEnd"/>
            <w:r w:rsidRPr="00FB08DB">
              <w:rPr>
                <w:rFonts w:ascii="Times New Roman" w:hAnsi="Times New Roman"/>
              </w:rPr>
              <w:t> &gt; 0)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tabs>
                <w:tab w:val="clear" w:pos="864"/>
                <w:tab w:val="left" w:pos="770"/>
              </w:tabs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  <w:b/>
              </w:rPr>
              <w:t>significant_coeff_group_flag</w:t>
            </w:r>
            <w:proofErr w:type="spellEnd"/>
            <w:r w:rsidRPr="00FB08DB">
              <w:rPr>
                <w:rFonts w:ascii="Times New Roman" w:hAnsi="Times New Roman"/>
              </w:rPr>
              <w:t>[ </w:t>
            </w:r>
            <w:proofErr w:type="spellStart"/>
            <w:r w:rsidRPr="00FB08DB">
              <w:rPr>
                <w:rFonts w:ascii="Times New Roman" w:hAnsi="Times New Roman"/>
              </w:rPr>
              <w:t>xCG</w:t>
            </w:r>
            <w:proofErr w:type="spellEnd"/>
            <w:r w:rsidRPr="00FB08DB">
              <w:rPr>
                <w:rFonts w:ascii="Times New Roman" w:hAnsi="Times New Roman"/>
              </w:rPr>
              <w:t> ][ </w:t>
            </w:r>
            <w:proofErr w:type="spellStart"/>
            <w:r w:rsidRPr="00FB08DB">
              <w:rPr>
                <w:rFonts w:ascii="Times New Roman" w:hAnsi="Times New Roman"/>
              </w:rPr>
              <w:t>yCG</w:t>
            </w:r>
            <w:proofErr w:type="spellEnd"/>
            <w:r w:rsidRPr="00FB08DB">
              <w:rPr>
                <w:rFonts w:ascii="Times New Roman" w:hAnsi="Times New Roman"/>
              </w:rPr>
              <w:t>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  <w:proofErr w:type="spellStart"/>
            <w:r w:rsidRPr="00FB08DB">
              <w:t>ae</w:t>
            </w:r>
            <w:proofErr w:type="spellEnd"/>
            <w:r w:rsidRPr="00FB08DB">
              <w:t>(v)</w:t>
            </w: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tabs>
                <w:tab w:val="clear" w:pos="864"/>
                <w:tab w:val="left" w:pos="770"/>
              </w:tabs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  <w:bCs/>
              </w:rPr>
              <w:t>implicitNonZeroCoeff</w:t>
            </w:r>
            <w:proofErr w:type="spellEnd"/>
            <w:r w:rsidRPr="00FB08DB">
              <w:rPr>
                <w:rFonts w:ascii="Times New Roman" w:hAnsi="Times New Roman"/>
                <w:bCs/>
              </w:rPr>
              <w:t xml:space="preserve"> = 1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tabs>
                <w:tab w:val="clear" w:pos="864"/>
                <w:tab w:val="left" w:pos="770"/>
              </w:tabs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tabs>
                <w:tab w:val="clear" w:pos="648"/>
                <w:tab w:val="left" w:pos="545"/>
              </w:tabs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for( n = 15; n &gt;= 0; n− −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tabs>
                <w:tab w:val="clear" w:pos="864"/>
                <w:tab w:val="left" w:pos="770"/>
              </w:tabs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xC</w:t>
            </w:r>
            <w:proofErr w:type="spellEnd"/>
            <w:r w:rsidRPr="00FB08DB">
              <w:rPr>
                <w:rFonts w:ascii="Times New Roman" w:hAnsi="Times New Roman"/>
              </w:rPr>
              <w:t xml:space="preserve"> = ScanOrder[ log2TrafoWidth ][ log2TrafoHeight ][ scanIdx ][ n + offset ][ 0 ]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tabs>
                <w:tab w:val="clear" w:pos="864"/>
                <w:tab w:val="left" w:pos="770"/>
              </w:tabs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yC</w:t>
            </w:r>
            <w:proofErr w:type="spellEnd"/>
            <w:r w:rsidRPr="00FB08DB">
              <w:rPr>
                <w:rFonts w:ascii="Times New Roman" w:hAnsi="Times New Roman"/>
              </w:rPr>
              <w:t xml:space="preserve"> = ScanOrder[ log2TrafoWidth ][ log2TrafoHeight ][ scanIdx ][ n + offset ][ 1 ]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tabs>
                <w:tab w:val="clear" w:pos="1080"/>
                <w:tab w:val="left" w:pos="980"/>
              </w:tabs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if( (n + offset) &lt; (</w:t>
            </w:r>
            <w:proofErr w:type="spellStart"/>
            <w:r w:rsidRPr="00FB08DB">
              <w:rPr>
                <w:rFonts w:ascii="Times New Roman" w:hAnsi="Times New Roman"/>
              </w:rPr>
              <w:t>numCoeff</w:t>
            </w:r>
            <w:proofErr w:type="spellEnd"/>
            <w:r w:rsidRPr="00FB08DB">
              <w:rPr>
                <w:rFonts w:ascii="Times New Roman" w:hAnsi="Times New Roman"/>
              </w:rPr>
              <w:t xml:space="preserve"> − 1)  &amp;&amp;  </w:t>
            </w:r>
            <w:proofErr w:type="spellStart"/>
            <w:r w:rsidRPr="00FB08DB">
              <w:rPr>
                <w:rFonts w:ascii="Times New Roman" w:hAnsi="Times New Roman"/>
              </w:rPr>
              <w:t>significant_coeff_group_flag</w:t>
            </w:r>
            <w:proofErr w:type="spellEnd"/>
            <w:r w:rsidRPr="00FB08DB">
              <w:rPr>
                <w:rFonts w:ascii="Times New Roman" w:hAnsi="Times New Roman"/>
              </w:rPr>
              <w:t>[ </w:t>
            </w:r>
            <w:proofErr w:type="spellStart"/>
            <w:r w:rsidRPr="00FB08DB">
              <w:rPr>
                <w:rFonts w:ascii="Times New Roman" w:hAnsi="Times New Roman"/>
              </w:rPr>
              <w:t>xCG</w:t>
            </w:r>
            <w:proofErr w:type="spellEnd"/>
            <w:r w:rsidRPr="00FB08DB">
              <w:rPr>
                <w:rFonts w:ascii="Times New Roman" w:hAnsi="Times New Roman"/>
              </w:rPr>
              <w:t> ][ </w:t>
            </w:r>
            <w:proofErr w:type="spellStart"/>
            <w:r w:rsidRPr="00FB08DB">
              <w:rPr>
                <w:rFonts w:ascii="Times New Roman" w:hAnsi="Times New Roman"/>
              </w:rPr>
              <w:t>yCG</w:t>
            </w:r>
            <w:proofErr w:type="spellEnd"/>
            <w:r w:rsidRPr="00FB08DB">
              <w:rPr>
                <w:rFonts w:ascii="Times New Roman" w:hAnsi="Times New Roman"/>
              </w:rPr>
              <w:t xml:space="preserve"> ]  &amp;&amp;  </w:t>
            </w:r>
            <w:r w:rsidRPr="00FB08DB">
              <w:rPr>
                <w:rFonts w:ascii="Times New Roman" w:hAnsi="Times New Roman"/>
              </w:rPr>
              <w:br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 xml:space="preserve">( n &gt; 0  | |  </w:t>
            </w:r>
            <w:proofErr w:type="spellStart"/>
            <w:r w:rsidRPr="00FB08DB">
              <w:rPr>
                <w:rFonts w:ascii="Times New Roman" w:hAnsi="Times New Roman"/>
                <w:bCs/>
              </w:rPr>
              <w:t>implicitNonZeroCoeff</w:t>
            </w:r>
            <w:proofErr w:type="spellEnd"/>
            <w:r w:rsidRPr="00FB08DB">
              <w:rPr>
                <w:rFonts w:ascii="Times New Roman" w:hAnsi="Times New Roman"/>
                <w:bCs/>
              </w:rPr>
              <w:t xml:space="preserve">  = =  0 </w:t>
            </w:r>
            <w:r w:rsidRPr="00FB08DB">
              <w:rPr>
                <w:rFonts w:ascii="Times New Roman" w:hAnsi="Times New Roman"/>
              </w:rPr>
              <w:t>)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tabs>
                <w:tab w:val="clear" w:pos="1296"/>
                <w:tab w:val="left" w:pos="1190"/>
              </w:tabs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  <w:b/>
              </w:rPr>
              <w:t>significant_coeff_flag</w:t>
            </w:r>
            <w:proofErr w:type="spellEnd"/>
            <w:r w:rsidRPr="00FB08DB">
              <w:rPr>
                <w:rFonts w:ascii="Times New Roman" w:hAnsi="Times New Roman"/>
              </w:rPr>
              <w:t>[ </w:t>
            </w:r>
            <w:proofErr w:type="spellStart"/>
            <w:r w:rsidRPr="00FB08DB">
              <w:rPr>
                <w:rFonts w:ascii="Times New Roman" w:hAnsi="Times New Roman"/>
              </w:rPr>
              <w:t>xC</w:t>
            </w:r>
            <w:proofErr w:type="spellEnd"/>
            <w:r w:rsidRPr="00FB08DB">
              <w:rPr>
                <w:rFonts w:ascii="Times New Roman" w:hAnsi="Times New Roman"/>
              </w:rPr>
              <w:t> ][ </w:t>
            </w:r>
            <w:proofErr w:type="spellStart"/>
            <w:r w:rsidRPr="00FB08DB">
              <w:rPr>
                <w:rFonts w:ascii="Times New Roman" w:hAnsi="Times New Roman"/>
              </w:rPr>
              <w:t>yC</w:t>
            </w:r>
            <w:proofErr w:type="spellEnd"/>
            <w:r w:rsidRPr="00FB08DB">
              <w:rPr>
                <w:rFonts w:ascii="Times New Roman" w:hAnsi="Times New Roman"/>
              </w:rPr>
              <w:t>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  <w:proofErr w:type="spellStart"/>
            <w:r w:rsidRPr="00FB08DB">
              <w:t>ae</w:t>
            </w:r>
            <w:proofErr w:type="spellEnd"/>
            <w:r w:rsidRPr="00FB08DB">
              <w:t>(v)</w:t>
            </w: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tabs>
                <w:tab w:val="clear" w:pos="1080"/>
                <w:tab w:val="left" w:pos="980"/>
              </w:tabs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FB08DB">
              <w:rPr>
                <w:rFonts w:ascii="Times New Roman" w:hAnsi="Times New Roman"/>
              </w:rPr>
              <w:t>significant_coeff_flag</w:t>
            </w:r>
            <w:proofErr w:type="spellEnd"/>
            <w:r w:rsidRPr="00FB08DB">
              <w:rPr>
                <w:rFonts w:ascii="Times New Roman" w:hAnsi="Times New Roman"/>
              </w:rPr>
              <w:t>[ </w:t>
            </w:r>
            <w:proofErr w:type="spellStart"/>
            <w:r w:rsidRPr="00FB08DB">
              <w:rPr>
                <w:rFonts w:ascii="Times New Roman" w:hAnsi="Times New Roman"/>
              </w:rPr>
              <w:t>xC</w:t>
            </w:r>
            <w:proofErr w:type="spellEnd"/>
            <w:r w:rsidRPr="00FB08DB">
              <w:rPr>
                <w:rFonts w:ascii="Times New Roman" w:hAnsi="Times New Roman"/>
              </w:rPr>
              <w:t> ][ </w:t>
            </w:r>
            <w:proofErr w:type="spellStart"/>
            <w:r w:rsidRPr="00FB08DB">
              <w:rPr>
                <w:rFonts w:ascii="Times New Roman" w:hAnsi="Times New Roman"/>
              </w:rPr>
              <w:t>yC</w:t>
            </w:r>
            <w:proofErr w:type="spellEnd"/>
            <w:r w:rsidRPr="00FB08DB">
              <w:rPr>
                <w:rFonts w:ascii="Times New Roman" w:hAnsi="Times New Roman"/>
              </w:rPr>
              <w:t> ]  = =  1 )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tabs>
                <w:tab w:val="clear" w:pos="1080"/>
                <w:tab w:val="left" w:pos="980"/>
              </w:tabs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  <w:bCs/>
              </w:rPr>
              <w:tab/>
            </w:r>
            <w:r w:rsidRPr="00FB08DB">
              <w:rPr>
                <w:rFonts w:ascii="Times New Roman" w:hAnsi="Times New Roman"/>
                <w:bCs/>
              </w:rPr>
              <w:tab/>
            </w:r>
            <w:r w:rsidRPr="00FB08DB">
              <w:rPr>
                <w:rFonts w:ascii="Times New Roman" w:hAnsi="Times New Roman"/>
                <w:bCs/>
              </w:rPr>
              <w:tab/>
            </w:r>
            <w:r w:rsidRPr="00FB08DB">
              <w:rPr>
                <w:rFonts w:ascii="Times New Roman" w:hAnsi="Times New Roman"/>
                <w:bCs/>
              </w:rPr>
              <w:tab/>
            </w:r>
            <w:r w:rsidRPr="00FB08DB">
              <w:rPr>
                <w:rFonts w:ascii="Times New Roman" w:hAnsi="Times New Roman"/>
                <w:bCs/>
              </w:rPr>
              <w:tab/>
            </w:r>
            <w:proofErr w:type="spellStart"/>
            <w:r w:rsidRPr="00FB08DB">
              <w:rPr>
                <w:rFonts w:ascii="Times New Roman" w:hAnsi="Times New Roman"/>
                <w:bCs/>
              </w:rPr>
              <w:t>implicitNonZeroCoeff</w:t>
            </w:r>
            <w:proofErr w:type="spellEnd"/>
            <w:r w:rsidRPr="00FB08DB">
              <w:rPr>
                <w:rFonts w:ascii="Times New Roman" w:hAnsi="Times New Roman"/>
                <w:bCs/>
              </w:rPr>
              <w:t xml:space="preserve">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tabs>
                <w:tab w:val="clear" w:pos="864"/>
                <w:tab w:val="left" w:pos="770"/>
              </w:tabs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tabs>
                <w:tab w:val="clear" w:pos="648"/>
                <w:tab w:val="left" w:pos="545"/>
              </w:tabs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lastRenderedPageBreak/>
              <w:tab/>
            </w:r>
            <w:r w:rsidRPr="00FB08DB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firstNZPosInCG</w:t>
            </w:r>
            <w:proofErr w:type="spellEnd"/>
            <w:r w:rsidRPr="00FB08DB">
              <w:rPr>
                <w:rFonts w:ascii="Times New Roman" w:hAnsi="Times New Roman"/>
              </w:rPr>
              <w:t xml:space="preserve"> = 16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lastNZPosInCG</w:t>
            </w:r>
            <w:proofErr w:type="spellEnd"/>
            <w:r w:rsidRPr="00FB08DB">
              <w:rPr>
                <w:rFonts w:ascii="Times New Roman" w:hAnsi="Times New Roman"/>
              </w:rPr>
              <w:t xml:space="preserve"> = −1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numSigCoeff</w:t>
            </w:r>
            <w:proofErr w:type="spellEnd"/>
            <w:r w:rsidRPr="00FB08DB">
              <w:rPr>
                <w:rFonts w:ascii="Times New Roman" w:hAnsi="Times New Roman"/>
              </w:rPr>
              <w:t xml:space="preserve">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firstGreater1CoeffIdx = −1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tabs>
                <w:tab w:val="left" w:pos="2455"/>
              </w:tabs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for( n = 15; n &gt;= 0; n− −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tabs>
                <w:tab w:val="left" w:pos="2455"/>
              </w:tabs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xC</w:t>
            </w:r>
            <w:proofErr w:type="spellEnd"/>
            <w:r w:rsidRPr="00FB08DB">
              <w:rPr>
                <w:rFonts w:ascii="Times New Roman" w:hAnsi="Times New Roman"/>
              </w:rPr>
              <w:t xml:space="preserve"> = ScanOrder[ log2TrafoWidth ][ log2TrafoHeight ][ scanIdx ][ n + offset ][ 0 ]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tabs>
                <w:tab w:val="left" w:pos="2455"/>
              </w:tabs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yC</w:t>
            </w:r>
            <w:proofErr w:type="spellEnd"/>
            <w:r w:rsidRPr="00FB08DB">
              <w:rPr>
                <w:rFonts w:ascii="Times New Roman" w:hAnsi="Times New Roman"/>
              </w:rPr>
              <w:t xml:space="preserve"> = ScanOrder[ log2TrafoWidth ][ log2TrafoHeight ][ scanIdx ][ n + offset ][ 1 ]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 w:hint="eastAsia"/>
                <w:lang w:eastAsia="ko-KR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FB08DB">
              <w:rPr>
                <w:rFonts w:ascii="Times New Roman" w:hAnsi="Times New Roman"/>
              </w:rPr>
              <w:t>significant_coeff_flag</w:t>
            </w:r>
            <w:proofErr w:type="spellEnd"/>
            <w:r w:rsidRPr="00FB08DB">
              <w:rPr>
                <w:rFonts w:ascii="Times New Roman" w:hAnsi="Times New Roman"/>
              </w:rPr>
              <w:t>[ </w:t>
            </w:r>
            <w:proofErr w:type="spellStart"/>
            <w:r w:rsidRPr="00FB08DB">
              <w:rPr>
                <w:rFonts w:ascii="Times New Roman" w:hAnsi="Times New Roman"/>
              </w:rPr>
              <w:t>xC</w:t>
            </w:r>
            <w:proofErr w:type="spellEnd"/>
            <w:r w:rsidRPr="00FB08DB">
              <w:rPr>
                <w:rFonts w:ascii="Times New Roman" w:hAnsi="Times New Roman"/>
              </w:rPr>
              <w:t> ][ </w:t>
            </w:r>
            <w:proofErr w:type="spellStart"/>
            <w:r w:rsidRPr="00FB08DB">
              <w:rPr>
                <w:rFonts w:ascii="Times New Roman" w:hAnsi="Times New Roman"/>
              </w:rPr>
              <w:t>yC</w:t>
            </w:r>
            <w:proofErr w:type="spellEnd"/>
            <w:r w:rsidRPr="00FB08DB">
              <w:rPr>
                <w:rFonts w:ascii="Times New Roman" w:hAnsi="Times New Roman"/>
              </w:rPr>
              <w:t> ]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FB08DB">
              <w:rPr>
                <w:rFonts w:ascii="Times New Roman" w:hAnsi="Times New Roman"/>
              </w:rPr>
              <w:t>)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FB08DB">
              <w:rPr>
                <w:rFonts w:ascii="Times New Roman" w:hAnsi="Times New Roman"/>
              </w:rPr>
              <w:t>numSigCoeff</w:t>
            </w:r>
            <w:proofErr w:type="spellEnd"/>
            <w:r w:rsidRPr="00FB08DB">
              <w:rPr>
                <w:rFonts w:ascii="Times New Roman" w:hAnsi="Times New Roman"/>
              </w:rPr>
              <w:t xml:space="preserve"> &lt; 8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FB08DB">
              <w:rPr>
                <w:rFonts w:ascii="Times New Roman" w:hAnsi="Times New Roman"/>
              </w:rPr>
              <w:t>)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  <w:b/>
                <w:bCs/>
              </w:rPr>
              <w:t>coeff_abs_level_greater1_flag[</w:t>
            </w:r>
            <w:r w:rsidRPr="00FB08DB">
              <w:rPr>
                <w:rFonts w:ascii="Times New Roman" w:hAnsi="Times New Roman"/>
              </w:rPr>
              <w:t> n </w:t>
            </w:r>
            <w:r w:rsidRPr="00FB08DB">
              <w:rPr>
                <w:rFonts w:ascii="Times New Roman" w:hAnsi="Times New Roman"/>
                <w:b/>
                <w:bCs/>
              </w:rPr>
              <w:t>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  <w:proofErr w:type="spellStart"/>
            <w:r w:rsidRPr="00FB08DB">
              <w:t>ae</w:t>
            </w:r>
            <w:proofErr w:type="spellEnd"/>
            <w:r w:rsidRPr="00FB08DB">
              <w:t>(v)</w:t>
            </w: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numSigCoeff</w:t>
            </w:r>
            <w:proofErr w:type="spellEnd"/>
            <w:r w:rsidRPr="00FB08DB">
              <w:rPr>
                <w:rFonts w:ascii="Times New Roman" w:hAnsi="Times New Roman"/>
              </w:rPr>
              <w:t>++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if(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FB08DB">
              <w:rPr>
                <w:rFonts w:ascii="Times New Roman" w:hAnsi="Times New Roman"/>
              </w:rPr>
              <w:t>coeff_abs_level_greater1_flag[ n ] &amp;&amp; firstGreater1CoeffIdx =</w:t>
            </w:r>
            <w:r w:rsidRPr="00FB08DB">
              <w:rPr>
                <w:rFonts w:ascii="Times New Roman" w:hAnsi="Times New Roman"/>
                <w:sz w:val="16"/>
                <w:lang w:val="en-US" w:eastAsia="ko-KR"/>
              </w:rPr>
              <w:t> </w:t>
            </w:r>
            <w:r w:rsidRPr="00FB08DB">
              <w:rPr>
                <w:rFonts w:ascii="Times New Roman" w:hAnsi="Times New Roman"/>
              </w:rPr>
              <w:t>= −1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FB08DB"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firstGreater1CoeffIdx = n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FB08DB">
              <w:rPr>
                <w:rFonts w:ascii="Times New Roman" w:hAnsi="Times New Roman"/>
              </w:rPr>
              <w:t>lastNZPosInCG</w:t>
            </w:r>
            <w:proofErr w:type="spellEnd"/>
            <w:r w:rsidRPr="00FB08DB">
              <w:rPr>
                <w:rFonts w:ascii="Times New Roman" w:hAnsi="Times New Roman"/>
              </w:rPr>
              <w:t xml:space="preserve"> =</w:t>
            </w:r>
            <w:r w:rsidRPr="00FB08DB">
              <w:rPr>
                <w:rFonts w:ascii="Times New Roman" w:hAnsi="Times New Roman"/>
                <w:sz w:val="16"/>
                <w:lang w:val="en-US" w:eastAsia="ko-KR"/>
              </w:rPr>
              <w:t> </w:t>
            </w:r>
            <w:r w:rsidRPr="00FB08DB">
              <w:rPr>
                <w:rFonts w:ascii="Times New Roman" w:hAnsi="Times New Roman"/>
              </w:rPr>
              <w:t>=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FB08DB">
              <w:rPr>
                <w:rFonts w:ascii="Times New Roman" w:hAnsi="Times New Roman"/>
              </w:rPr>
              <w:t>−1)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lastNZPosInCG</w:t>
            </w:r>
            <w:proofErr w:type="spellEnd"/>
            <w:r w:rsidRPr="00FB08DB">
              <w:rPr>
                <w:rFonts w:ascii="Times New Roman" w:hAnsi="Times New Roman"/>
              </w:rPr>
              <w:t xml:space="preserve"> = n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firstNZPosInCG</w:t>
            </w:r>
            <w:proofErr w:type="spellEnd"/>
            <w:r w:rsidRPr="00FB08DB">
              <w:rPr>
                <w:rFonts w:ascii="Times New Roman" w:hAnsi="Times New Roman"/>
              </w:rPr>
              <w:t xml:space="preserve"> = n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 w:hint="eastAsia"/>
                <w:lang w:eastAsia="ko-KR"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proofErr w:type="gramStart"/>
            <w:r w:rsidRPr="00FB08DB">
              <w:rPr>
                <w:rFonts w:ascii="Times New Roman" w:hAnsi="Times New Roman"/>
              </w:rPr>
              <w:t>signHidden</w:t>
            </w:r>
            <w:proofErr w:type="spellEnd"/>
            <w:proofErr w:type="gramEnd"/>
            <w:r w:rsidRPr="00FB08DB">
              <w:rPr>
                <w:rFonts w:ascii="Times New Roman" w:hAnsi="Times New Roman"/>
              </w:rPr>
              <w:t xml:space="preserve"> =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(</w:t>
            </w:r>
            <w:r w:rsidRPr="00FB08DB">
              <w:rPr>
                <w:rFonts w:ascii="Times New Roman" w:hAnsi="Times New Roman"/>
              </w:rPr>
              <w:t xml:space="preserve"> </w:t>
            </w:r>
            <w:proofErr w:type="spellStart"/>
            <w:r w:rsidRPr="00FB08DB">
              <w:rPr>
                <w:rFonts w:ascii="Times New Roman" w:hAnsi="Times New Roman"/>
              </w:rPr>
              <w:t>lastNZPosInCG</w:t>
            </w:r>
            <w:proofErr w:type="spellEnd"/>
            <w:r w:rsidRPr="00FB08DB">
              <w:rPr>
                <w:rFonts w:ascii="Times New Roman" w:hAnsi="Times New Roman"/>
              </w:rPr>
              <w:t xml:space="preserve"> – </w:t>
            </w:r>
            <w:proofErr w:type="spellStart"/>
            <w:r w:rsidRPr="00FB08DB">
              <w:rPr>
                <w:rFonts w:ascii="Times New Roman" w:hAnsi="Times New Roman"/>
              </w:rPr>
              <w:t>firstNZPosInCG</w:t>
            </w:r>
            <w:proofErr w:type="spellEnd"/>
            <w:r w:rsidRPr="00FB08DB">
              <w:rPr>
                <w:rFonts w:ascii="Times New Roman" w:hAnsi="Times New Roman"/>
              </w:rPr>
              <w:t xml:space="preserve"> &gt;= </w:t>
            </w:r>
            <w:proofErr w:type="spellStart"/>
            <w:r w:rsidRPr="00FB08DB">
              <w:rPr>
                <w:rFonts w:ascii="Times New Roman" w:hAnsi="Times New Roman"/>
              </w:rPr>
              <w:t>sign_hiding_threshold</w:t>
            </w:r>
            <w:proofErr w:type="spellEnd"/>
            <w:r w:rsidRPr="00FB08DB">
              <w:rPr>
                <w:rFonts w:ascii="Times New Roman" w:hAnsi="Times New Roman" w:hint="eastAsia"/>
                <w:lang w:eastAsia="ko-KR"/>
              </w:rPr>
              <w:t>) ? 1 :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if(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FB08DB">
              <w:rPr>
                <w:rFonts w:ascii="Times New Roman" w:hAnsi="Times New Roman"/>
              </w:rPr>
              <w:t>firstGreater1CoeffIdx != −1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FB08DB"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  <w:b/>
                <w:bCs/>
              </w:rPr>
              <w:t>coeff_abs_level_greater2_flag[</w:t>
            </w:r>
            <w:r w:rsidRPr="00FB08DB">
              <w:rPr>
                <w:rFonts w:ascii="Times New Roman" w:hAnsi="Times New Roman"/>
              </w:rPr>
              <w:t> firstGreater1CoeffIdx</w:t>
            </w:r>
            <w:r w:rsidRPr="00FB08DB">
              <w:rPr>
                <w:rFonts w:ascii="Times New Roman" w:hAnsi="Times New Roman"/>
                <w:b/>
                <w:bCs/>
              </w:rPr>
              <w:t>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  <w:proofErr w:type="spellStart"/>
            <w:r w:rsidRPr="00FB08DB">
              <w:t>ae</w:t>
            </w:r>
            <w:proofErr w:type="spellEnd"/>
            <w:r w:rsidRPr="00FB08DB">
              <w:t>(v)</w:t>
            </w: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for( n = 15; n &gt;= 0; n− −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xC</w:t>
            </w:r>
            <w:proofErr w:type="spellEnd"/>
            <w:r w:rsidRPr="00FB08DB">
              <w:rPr>
                <w:rFonts w:ascii="Times New Roman" w:hAnsi="Times New Roman"/>
              </w:rPr>
              <w:t xml:space="preserve"> = ScanOrder[ log2TrafoWidth ][ log2TrafoHeight ][ scanIdx ][ n + offset ][ 0 ]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yC</w:t>
            </w:r>
            <w:proofErr w:type="spellEnd"/>
            <w:r w:rsidRPr="00FB08DB">
              <w:rPr>
                <w:rFonts w:ascii="Times New Roman" w:hAnsi="Times New Roman"/>
              </w:rPr>
              <w:t xml:space="preserve"> = ScanOrder[ log2TrafoWidth ][ log2TrafoHeight ][ scanIdx ][ n + offset ][ 1 ]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FB08DB">
              <w:rPr>
                <w:rFonts w:ascii="Times New Roman" w:hAnsi="Times New Roman"/>
              </w:rPr>
              <w:t>significant_coeff_flag</w:t>
            </w:r>
            <w:proofErr w:type="spellEnd"/>
            <w:r w:rsidRPr="00FB08DB">
              <w:rPr>
                <w:rFonts w:ascii="Times New Roman" w:hAnsi="Times New Roman"/>
              </w:rPr>
              <w:t>[ </w:t>
            </w:r>
            <w:proofErr w:type="spellStart"/>
            <w:r w:rsidRPr="00FB08DB">
              <w:rPr>
                <w:rFonts w:ascii="Times New Roman" w:hAnsi="Times New Roman"/>
              </w:rPr>
              <w:t>xC</w:t>
            </w:r>
            <w:proofErr w:type="spellEnd"/>
            <w:r w:rsidRPr="00FB08DB">
              <w:rPr>
                <w:rFonts w:ascii="Times New Roman" w:hAnsi="Times New Roman"/>
              </w:rPr>
              <w:t> ][ </w:t>
            </w:r>
            <w:proofErr w:type="spellStart"/>
            <w:r w:rsidRPr="00FB08DB">
              <w:rPr>
                <w:rFonts w:ascii="Times New Roman" w:hAnsi="Times New Roman"/>
              </w:rPr>
              <w:t>yC</w:t>
            </w:r>
            <w:proofErr w:type="spellEnd"/>
            <w:r w:rsidRPr="00FB08DB">
              <w:rPr>
                <w:rFonts w:ascii="Times New Roman" w:hAnsi="Times New Roman"/>
              </w:rPr>
              <w:t xml:space="preserve"> ] 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&amp;&amp;</w:t>
            </w:r>
            <w:r w:rsidRPr="00FB08DB">
              <w:rPr>
                <w:rFonts w:ascii="Times New Roman" w:hAnsi="Times New Roman"/>
              </w:rPr>
              <w:br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(!</w:t>
            </w:r>
            <w:proofErr w:type="spellStart"/>
            <w:r w:rsidRPr="00FB08DB">
              <w:rPr>
                <w:rFonts w:ascii="Times New Roman" w:hAnsi="Times New Roman"/>
              </w:rPr>
              <w:t>sign_data_hiding</w:t>
            </w:r>
            <w:r w:rsidRPr="00FB08DB">
              <w:rPr>
                <w:rFonts w:ascii="Times New Roman" w:hAnsi="Times New Roman" w:hint="eastAsia"/>
                <w:lang w:eastAsia="ko-KR"/>
              </w:rPr>
              <w:t>_flag</w:t>
            </w:r>
            <w:proofErr w:type="spellEnd"/>
            <w:r w:rsidRPr="00FB08DB">
              <w:rPr>
                <w:rFonts w:ascii="Times New Roman" w:hAnsi="Times New Roman"/>
              </w:rPr>
              <w:t xml:space="preserve"> | | !</w:t>
            </w:r>
            <w:proofErr w:type="spellStart"/>
            <w:r w:rsidRPr="00FB08DB">
              <w:rPr>
                <w:rFonts w:ascii="Times New Roman" w:hAnsi="Times New Roman"/>
              </w:rPr>
              <w:t>signHidden</w:t>
            </w:r>
            <w:proofErr w:type="spellEnd"/>
            <w:r w:rsidRPr="00FB08DB">
              <w:rPr>
                <w:rFonts w:ascii="Times New Roman" w:hAnsi="Times New Roman"/>
              </w:rPr>
              <w:t xml:space="preserve"> | | n != </w:t>
            </w:r>
            <w:proofErr w:type="spellStart"/>
            <w:r w:rsidRPr="00FB08DB">
              <w:rPr>
                <w:rFonts w:ascii="Times New Roman" w:hAnsi="Times New Roman"/>
              </w:rPr>
              <w:t>firstNZPosInCG</w:t>
            </w:r>
            <w:proofErr w:type="spellEnd"/>
            <w:r w:rsidRPr="00FB08DB">
              <w:rPr>
                <w:rFonts w:ascii="Times New Roman" w:hAnsi="Times New Roman" w:hint="eastAsia"/>
                <w:lang w:eastAsia="ko-KR"/>
              </w:rPr>
              <w:t xml:space="preserve">) </w:t>
            </w:r>
            <w:r w:rsidRPr="00FB08DB"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  <w:b/>
                <w:bCs/>
              </w:rPr>
              <w:t>coeff_sign_flag</w:t>
            </w:r>
            <w:proofErr w:type="spellEnd"/>
            <w:r w:rsidRPr="00FB08DB">
              <w:rPr>
                <w:rFonts w:ascii="Times New Roman" w:hAnsi="Times New Roman"/>
                <w:b/>
                <w:bCs/>
              </w:rPr>
              <w:t>[</w:t>
            </w:r>
            <w:r w:rsidRPr="00FB08DB">
              <w:rPr>
                <w:rFonts w:ascii="Times New Roman" w:hAnsi="Times New Roman"/>
              </w:rPr>
              <w:t> n </w:t>
            </w:r>
            <w:r w:rsidRPr="00FB08DB">
              <w:rPr>
                <w:rFonts w:ascii="Times New Roman" w:hAnsi="Times New Roman"/>
                <w:b/>
                <w:bCs/>
              </w:rPr>
              <w:t>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  <w:proofErr w:type="spellStart"/>
            <w:r w:rsidRPr="00FB08DB">
              <w:t>ae</w:t>
            </w:r>
            <w:proofErr w:type="spellEnd"/>
            <w:r w:rsidRPr="00FB08DB">
              <w:t>(v)</w:t>
            </w: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numSigCoeff</w:t>
            </w:r>
            <w:proofErr w:type="spellEnd"/>
            <w:r w:rsidRPr="00FB08DB">
              <w:rPr>
                <w:rFonts w:ascii="Times New Roman" w:hAnsi="Times New Roman"/>
              </w:rPr>
              <w:t xml:space="preserve">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sumAbs</w:t>
            </w:r>
            <w:proofErr w:type="spellEnd"/>
            <w:r w:rsidRPr="00FB08DB">
              <w:rPr>
                <w:rFonts w:ascii="Times New Roman" w:hAnsi="Times New Roman"/>
              </w:rPr>
              <w:t xml:space="preserve">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  <w:ins w:id="7" w:author="Qualcomm User" w:date="2012-03-05T18:57:00Z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ins w:id="8" w:author="Qualcomm User" w:date="2012-03-05T18:57:00Z"/>
                <w:rFonts w:ascii="Times New Roman" w:hAnsi="Times New Roman"/>
              </w:rPr>
            </w:pPr>
            <w:ins w:id="9" w:author="Qualcomm User" w:date="2012-03-05T18:57:00Z">
              <w:r w:rsidRPr="00FB08DB">
                <w:rPr>
                  <w:rFonts w:ascii="Times New Roman" w:hAnsi="Times New Roman"/>
                </w:rPr>
                <w:tab/>
              </w:r>
              <w:r w:rsidRPr="00FB08DB">
                <w:rPr>
                  <w:rFonts w:ascii="Times New Roman" w:hAnsi="Times New Roman"/>
                </w:rPr>
                <w:tab/>
              </w:r>
              <w:r w:rsidRPr="000809F5">
                <w:rPr>
                  <w:rFonts w:ascii="Times New Roman" w:hAnsi="Times New Roman"/>
                  <w:highlight w:val="yellow"/>
                </w:rPr>
                <w:t>numGreater1 = numGreater1 &gt;&gt; 1</w:t>
              </w:r>
            </w:ins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  <w:rPr>
                <w:ins w:id="10" w:author="Qualcomm User" w:date="2012-03-05T18:57:00Z"/>
              </w:rPr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for( n = 15; n &gt;= 0; n− −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xC</w:t>
            </w:r>
            <w:proofErr w:type="spellEnd"/>
            <w:r w:rsidRPr="00FB08DB">
              <w:rPr>
                <w:rFonts w:ascii="Times New Roman" w:hAnsi="Times New Roman"/>
              </w:rPr>
              <w:t xml:space="preserve"> = ScanOrder[ log2TrafoWidth ][ log2TrafoHeight ][ scanIdx ][ n + offset ][ 0 ]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yC</w:t>
            </w:r>
            <w:proofErr w:type="spellEnd"/>
            <w:r w:rsidRPr="00FB08DB">
              <w:rPr>
                <w:rFonts w:ascii="Times New Roman" w:hAnsi="Times New Roman"/>
              </w:rPr>
              <w:t xml:space="preserve"> = ScanOrder[ log2TrafoWidth ][ log2TrafoHeight ][ scanIdx ][ n + offset ][ 1 ]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FB08DB">
              <w:rPr>
                <w:rFonts w:ascii="Times New Roman" w:hAnsi="Times New Roman"/>
              </w:rPr>
              <w:t>significant_coeff_flag</w:t>
            </w:r>
            <w:proofErr w:type="spellEnd"/>
            <w:r w:rsidRPr="00FB08DB">
              <w:rPr>
                <w:rFonts w:ascii="Times New Roman" w:hAnsi="Times New Roman"/>
              </w:rPr>
              <w:t>[ </w:t>
            </w:r>
            <w:proofErr w:type="spellStart"/>
            <w:r w:rsidRPr="00FB08DB">
              <w:rPr>
                <w:rFonts w:ascii="Times New Roman" w:hAnsi="Times New Roman"/>
              </w:rPr>
              <w:t>xC</w:t>
            </w:r>
            <w:proofErr w:type="spellEnd"/>
            <w:r w:rsidRPr="00FB08DB">
              <w:rPr>
                <w:rFonts w:ascii="Times New Roman" w:hAnsi="Times New Roman"/>
              </w:rPr>
              <w:t> ][ </w:t>
            </w:r>
            <w:proofErr w:type="spellStart"/>
            <w:r w:rsidRPr="00FB08DB">
              <w:rPr>
                <w:rFonts w:ascii="Times New Roman" w:hAnsi="Times New Roman"/>
              </w:rPr>
              <w:t>yC</w:t>
            </w:r>
            <w:proofErr w:type="spellEnd"/>
            <w:r w:rsidRPr="00FB08DB">
              <w:rPr>
                <w:rFonts w:ascii="Times New Roman" w:hAnsi="Times New Roman"/>
              </w:rPr>
              <w:t> ]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baseLevel</w:t>
            </w:r>
            <w:proofErr w:type="spellEnd"/>
            <w:r w:rsidRPr="00FB08DB">
              <w:rPr>
                <w:rFonts w:ascii="Times New Roman" w:hAnsi="Times New Roman"/>
              </w:rPr>
              <w:t xml:space="preserve"> = 1 + coeff_abs_level_greater1_flag[ n ] + coeff_abs_level_greater2_flag[ n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gramStart"/>
            <w:r w:rsidRPr="00FB08DB">
              <w:rPr>
                <w:rFonts w:ascii="Times New Roman" w:hAnsi="Times New Roman"/>
              </w:rPr>
              <w:t>if(</w:t>
            </w:r>
            <w:proofErr w:type="gramEnd"/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proofErr w:type="spellStart"/>
            <w:r w:rsidRPr="00FB08DB">
              <w:rPr>
                <w:rFonts w:ascii="Times New Roman" w:hAnsi="Times New Roman"/>
              </w:rPr>
              <w:t>baseLevel</w:t>
            </w:r>
            <w:proofErr w:type="spellEnd"/>
            <w:r w:rsidRPr="00FB08DB">
              <w:rPr>
                <w:rFonts w:ascii="Times New Roman" w:hAnsi="Times New Roman"/>
              </w:rPr>
              <w:t xml:space="preserve"> = = ( ( </w:t>
            </w:r>
            <w:proofErr w:type="spellStart"/>
            <w:r w:rsidRPr="00FB08DB">
              <w:rPr>
                <w:rFonts w:ascii="Times New Roman" w:hAnsi="Times New Roman"/>
              </w:rPr>
              <w:t>numSigCoeff</w:t>
            </w:r>
            <w:proofErr w:type="spellEnd"/>
            <w:r w:rsidRPr="00FB08DB">
              <w:rPr>
                <w:rFonts w:ascii="Times New Roman" w:hAnsi="Times New Roman"/>
              </w:rPr>
              <w:t xml:space="preserve"> &lt; 8 ) ? ( (n = = firstGreater1CoeffIdx) ? 3 : 2 ) : 1 )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  <w:b/>
              </w:rPr>
              <w:t>coeff_abs_level_remaining</w:t>
            </w:r>
            <w:proofErr w:type="spellEnd"/>
            <w:r w:rsidRPr="00FB08DB">
              <w:rPr>
                <w:rFonts w:ascii="Times New Roman" w:hAnsi="Times New Roman"/>
                <w:b/>
              </w:rPr>
              <w:t>[</w:t>
            </w:r>
            <w:r w:rsidRPr="00FB08DB">
              <w:rPr>
                <w:rFonts w:ascii="Times New Roman" w:hAnsi="Times New Roman"/>
              </w:rPr>
              <w:t> n </w:t>
            </w:r>
            <w:r w:rsidRPr="00FB08DB">
              <w:rPr>
                <w:rFonts w:ascii="Times New Roman" w:hAnsi="Times New Roman"/>
                <w:b/>
              </w:rPr>
              <w:t>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  <w:proofErr w:type="spellStart"/>
            <w:r w:rsidRPr="00FB08DB">
              <w:rPr>
                <w:rFonts w:hint="eastAsia"/>
                <w:lang w:eastAsia="ko-KR"/>
              </w:rPr>
              <w:t>ae</w:t>
            </w:r>
            <w:proofErr w:type="spellEnd"/>
            <w:r w:rsidRPr="00FB08DB">
              <w:rPr>
                <w:rFonts w:hint="eastAsia"/>
                <w:lang w:eastAsia="ko-KR"/>
              </w:rPr>
              <w:t>(v)</w:t>
            </w: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transCoeffLevel</w:t>
            </w:r>
            <w:proofErr w:type="spellEnd"/>
            <w:r w:rsidRPr="00FB08DB">
              <w:rPr>
                <w:rFonts w:ascii="Times New Roman" w:hAnsi="Times New Roman"/>
              </w:rPr>
              <w:t>[ x0 ][ y0 ][ </w:t>
            </w:r>
            <w:proofErr w:type="spellStart"/>
            <w:r w:rsidRPr="00FB08DB">
              <w:rPr>
                <w:rFonts w:ascii="Times New Roman" w:hAnsi="Times New Roman"/>
              </w:rPr>
              <w:t>cIdx</w:t>
            </w:r>
            <w:proofErr w:type="spellEnd"/>
            <w:r w:rsidRPr="00FB08DB">
              <w:rPr>
                <w:rFonts w:ascii="Times New Roman" w:hAnsi="Times New Roman"/>
              </w:rPr>
              <w:t> ][ </w:t>
            </w:r>
            <w:proofErr w:type="spellStart"/>
            <w:r w:rsidRPr="00FB08DB">
              <w:rPr>
                <w:rFonts w:ascii="Times New Roman" w:hAnsi="Times New Roman"/>
              </w:rPr>
              <w:t>xC</w:t>
            </w:r>
            <w:proofErr w:type="spellEnd"/>
            <w:r w:rsidRPr="00FB08DB">
              <w:rPr>
                <w:rFonts w:ascii="Times New Roman" w:hAnsi="Times New Roman"/>
              </w:rPr>
              <w:t> ][ </w:t>
            </w:r>
            <w:proofErr w:type="spellStart"/>
            <w:r w:rsidRPr="00FB08DB">
              <w:rPr>
                <w:rFonts w:ascii="Times New Roman" w:hAnsi="Times New Roman"/>
              </w:rPr>
              <w:t>yC</w:t>
            </w:r>
            <w:proofErr w:type="spellEnd"/>
            <w:r w:rsidRPr="00FB08DB">
              <w:rPr>
                <w:rFonts w:ascii="Times New Roman" w:hAnsi="Times New Roman"/>
              </w:rPr>
              <w:t xml:space="preserve"> ] = </w:t>
            </w:r>
            <w:r w:rsidRPr="00FB08DB">
              <w:rPr>
                <w:rFonts w:ascii="Times New Roman" w:hAnsi="Times New Roman"/>
              </w:rPr>
              <w:br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 xml:space="preserve">( </w:t>
            </w:r>
            <w:proofErr w:type="spellStart"/>
            <w:r w:rsidRPr="00FB08DB">
              <w:rPr>
                <w:rFonts w:ascii="Times New Roman" w:hAnsi="Times New Roman"/>
              </w:rPr>
              <w:t>coeff_abs_level_remaining</w:t>
            </w:r>
            <w:proofErr w:type="spellEnd"/>
            <w:r w:rsidRPr="00FB08DB">
              <w:rPr>
                <w:rFonts w:ascii="Times New Roman" w:hAnsi="Times New Roman"/>
              </w:rPr>
              <w:t xml:space="preserve">[ n ] + </w:t>
            </w:r>
            <w:proofErr w:type="spellStart"/>
            <w:r w:rsidRPr="00FB08DB">
              <w:rPr>
                <w:rFonts w:ascii="Times New Roman" w:hAnsi="Times New Roman"/>
              </w:rPr>
              <w:t>baseLevel</w:t>
            </w:r>
            <w:proofErr w:type="spellEnd"/>
            <w:r w:rsidRPr="00FB08DB">
              <w:rPr>
                <w:rFonts w:ascii="Times New Roman" w:hAnsi="Times New Roman"/>
              </w:rPr>
              <w:t xml:space="preserve"> ) * ( 1 − 2 * </w:t>
            </w:r>
            <w:proofErr w:type="spellStart"/>
            <w:r w:rsidRPr="00FB08DB">
              <w:rPr>
                <w:rFonts w:ascii="Times New Roman" w:hAnsi="Times New Roman"/>
              </w:rPr>
              <w:t>coeff_sign_flag</w:t>
            </w:r>
            <w:proofErr w:type="spellEnd"/>
            <w:r w:rsidRPr="00FB08DB">
              <w:rPr>
                <w:rFonts w:ascii="Times New Roman" w:hAnsi="Times New Roman"/>
              </w:rPr>
              <w:t>[ n ]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  <w:ins w:id="11" w:author="Qualcomm User" w:date="2012-03-05T18:58:00Z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0809F5" w:rsidRDefault="0096781C" w:rsidP="0096781C">
            <w:pPr>
              <w:pStyle w:val="tablesyntax"/>
              <w:tabs>
                <w:tab w:val="left" w:pos="2465"/>
              </w:tabs>
              <w:rPr>
                <w:ins w:id="12" w:author="Qualcomm User" w:date="2012-03-05T18:58:00Z"/>
                <w:rFonts w:ascii="Times New Roman" w:hAnsi="Times New Roman"/>
                <w:highlight w:val="yellow"/>
              </w:rPr>
            </w:pPr>
            <w:ins w:id="13" w:author="Qualcomm User" w:date="2012-03-05T18:58:00Z">
              <w:r w:rsidRPr="00FB08DB">
                <w:rPr>
                  <w:rFonts w:ascii="Times New Roman" w:hAnsi="Times New Roman"/>
                </w:rPr>
                <w:tab/>
              </w:r>
              <w:r w:rsidRPr="00FB08DB">
                <w:rPr>
                  <w:rFonts w:ascii="Times New Roman" w:hAnsi="Times New Roman"/>
                </w:rPr>
                <w:tab/>
              </w:r>
              <w:r w:rsidRPr="00FB08DB">
                <w:rPr>
                  <w:rFonts w:ascii="Times New Roman" w:hAnsi="Times New Roman"/>
                </w:rPr>
                <w:tab/>
              </w:r>
              <w:r w:rsidRPr="00FB08DB">
                <w:rPr>
                  <w:rFonts w:ascii="Times New Roman" w:hAnsi="Times New Roman"/>
                </w:rPr>
                <w:tab/>
              </w:r>
              <w:r w:rsidRPr="000809F5">
                <w:rPr>
                  <w:rFonts w:ascii="Times New Roman" w:hAnsi="Times New Roman"/>
                  <w:highlight w:val="yellow"/>
                </w:rPr>
                <w:t xml:space="preserve">if ( ( </w:t>
              </w:r>
              <w:proofErr w:type="spellStart"/>
              <w:r w:rsidRPr="000809F5">
                <w:rPr>
                  <w:rFonts w:ascii="Times New Roman" w:hAnsi="Times New Roman"/>
                  <w:highlight w:val="yellow"/>
                </w:rPr>
                <w:t>coeff_abs_level_remaining</w:t>
              </w:r>
              <w:proofErr w:type="spellEnd"/>
              <w:r w:rsidRPr="000809F5">
                <w:rPr>
                  <w:rFonts w:ascii="Times New Roman" w:hAnsi="Times New Roman"/>
                  <w:highlight w:val="yellow"/>
                </w:rPr>
                <w:t xml:space="preserve">[ n ] + </w:t>
              </w:r>
              <w:proofErr w:type="spellStart"/>
              <w:r w:rsidRPr="000809F5">
                <w:rPr>
                  <w:rFonts w:ascii="Times New Roman" w:hAnsi="Times New Roman"/>
                  <w:highlight w:val="yellow"/>
                </w:rPr>
                <w:t>baseLevel</w:t>
              </w:r>
              <w:proofErr w:type="spellEnd"/>
              <w:r w:rsidRPr="000809F5">
                <w:rPr>
                  <w:rFonts w:ascii="Times New Roman" w:hAnsi="Times New Roman"/>
                  <w:highlight w:val="yellow"/>
                </w:rPr>
                <w:t xml:space="preserve"> ) &gt; </w:t>
              </w:r>
              <w:r>
                <w:rPr>
                  <w:rFonts w:ascii="Times New Roman" w:hAnsi="Times New Roman"/>
                  <w:highlight w:val="yellow"/>
                </w:rPr>
                <w:t>1</w:t>
              </w:r>
              <w:r w:rsidRPr="000809F5">
                <w:rPr>
                  <w:rFonts w:ascii="Times New Roman" w:hAnsi="Times New Roman"/>
                  <w:highlight w:val="yellow"/>
                </w:rPr>
                <w:t xml:space="preserve"> )</w:t>
              </w:r>
            </w:ins>
          </w:p>
          <w:p w:rsidR="0096781C" w:rsidRPr="00FB08DB" w:rsidRDefault="0096781C" w:rsidP="0096781C">
            <w:pPr>
              <w:pStyle w:val="tablesyntax"/>
              <w:tabs>
                <w:tab w:val="left" w:pos="2465"/>
              </w:tabs>
              <w:rPr>
                <w:ins w:id="14" w:author="Qualcomm User" w:date="2012-03-05T18:58:00Z"/>
                <w:rFonts w:ascii="Times New Roman" w:hAnsi="Times New Roman"/>
              </w:rPr>
            </w:pPr>
            <w:ins w:id="15" w:author="Qualcomm User" w:date="2012-03-05T18:58:00Z">
              <w:r w:rsidRPr="00913087">
                <w:rPr>
                  <w:rFonts w:ascii="Times New Roman" w:hAnsi="Times New Roman"/>
                </w:rPr>
                <w:tab/>
              </w:r>
              <w:r w:rsidRPr="00913087">
                <w:rPr>
                  <w:rFonts w:ascii="Times New Roman" w:hAnsi="Times New Roman"/>
                </w:rPr>
                <w:tab/>
              </w:r>
              <w:r w:rsidRPr="00913087">
                <w:rPr>
                  <w:rFonts w:ascii="Times New Roman" w:hAnsi="Times New Roman"/>
                </w:rPr>
                <w:tab/>
              </w:r>
              <w:r w:rsidRPr="00913087">
                <w:rPr>
                  <w:rFonts w:ascii="Times New Roman" w:hAnsi="Times New Roman"/>
                </w:rPr>
                <w:tab/>
              </w:r>
              <w:r w:rsidRPr="00913087">
                <w:rPr>
                  <w:rFonts w:ascii="Times New Roman" w:hAnsi="Times New Roman"/>
                </w:rPr>
                <w:tab/>
              </w:r>
              <w:r w:rsidRPr="000809F5">
                <w:rPr>
                  <w:rFonts w:ascii="Times New Roman" w:hAnsi="Times New Roman"/>
                  <w:highlight w:val="yellow"/>
                </w:rPr>
                <w:t>numGreater1 +=1</w:t>
              </w:r>
            </w:ins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  <w:rPr>
                <w:ins w:id="16" w:author="Qualcomm User" w:date="2012-03-05T18:58:00Z"/>
              </w:rPr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if(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proofErr w:type="spellStart"/>
            <w:r w:rsidRPr="00FB08DB">
              <w:rPr>
                <w:rFonts w:ascii="Times New Roman" w:hAnsi="Times New Roman"/>
              </w:rPr>
              <w:t>sign_data_hiding</w:t>
            </w:r>
            <w:r w:rsidRPr="00FB08DB">
              <w:rPr>
                <w:rFonts w:ascii="Times New Roman" w:hAnsi="Times New Roman" w:hint="eastAsia"/>
                <w:lang w:eastAsia="ko-KR"/>
              </w:rPr>
              <w:t>_flag</w:t>
            </w:r>
            <w:proofErr w:type="spellEnd"/>
            <w:r w:rsidRPr="00FB08DB">
              <w:rPr>
                <w:rFonts w:ascii="Times New Roman" w:hAnsi="Times New Roman" w:hint="eastAsia"/>
                <w:lang w:eastAsia="ko-KR"/>
              </w:rPr>
              <w:t xml:space="preserve">  </w:t>
            </w:r>
            <w:r w:rsidRPr="00FB08DB">
              <w:rPr>
                <w:rFonts w:ascii="Times New Roman" w:hAnsi="Times New Roman"/>
              </w:rPr>
              <w:t>&amp;&amp;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 </w:t>
            </w:r>
            <w:proofErr w:type="spellStart"/>
            <w:r w:rsidRPr="00FB08DB">
              <w:rPr>
                <w:rFonts w:ascii="Times New Roman" w:hAnsi="Times New Roman"/>
              </w:rPr>
              <w:t>signHidden</w:t>
            </w:r>
            <w:proofErr w:type="spellEnd"/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FB08DB">
              <w:rPr>
                <w:rFonts w:ascii="Times New Roman" w:hAnsi="Times New Roman"/>
              </w:rPr>
              <w:t>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lastRenderedPageBreak/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sumAbs</w:t>
            </w:r>
            <w:proofErr w:type="spellEnd"/>
            <w:r w:rsidRPr="00FB08DB">
              <w:rPr>
                <w:rFonts w:ascii="Times New Roman" w:hAnsi="Times New Roman"/>
              </w:rPr>
              <w:t xml:space="preserve"> += ( </w:t>
            </w:r>
            <w:proofErr w:type="spellStart"/>
            <w:r w:rsidRPr="00FB08DB">
              <w:rPr>
                <w:rFonts w:ascii="Times New Roman" w:hAnsi="Times New Roman"/>
              </w:rPr>
              <w:t>coeff_abs_level_remaining</w:t>
            </w:r>
            <w:proofErr w:type="spellEnd"/>
            <w:r w:rsidRPr="00FB08DB">
              <w:rPr>
                <w:rFonts w:ascii="Times New Roman" w:hAnsi="Times New Roman"/>
              </w:rPr>
              <w:t xml:space="preserve">[ n ] + </w:t>
            </w:r>
            <w:proofErr w:type="spellStart"/>
            <w:r w:rsidRPr="00FB08DB">
              <w:rPr>
                <w:rFonts w:ascii="Times New Roman" w:hAnsi="Times New Roman"/>
              </w:rPr>
              <w:t>baseLevel</w:t>
            </w:r>
            <w:proofErr w:type="spellEnd"/>
            <w:r w:rsidRPr="00FB08DB"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if(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FB08DB">
              <w:rPr>
                <w:rFonts w:ascii="Times New Roman" w:hAnsi="Times New Roman"/>
              </w:rPr>
              <w:t>n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FB08DB">
              <w:rPr>
                <w:rFonts w:ascii="Times New Roman" w:hAnsi="Times New Roman"/>
              </w:rPr>
              <w:t>= =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proofErr w:type="spellStart"/>
            <w:r w:rsidRPr="00FB08DB">
              <w:rPr>
                <w:rFonts w:ascii="Times New Roman" w:hAnsi="Times New Roman"/>
              </w:rPr>
              <w:t>firstNZPosInCG</w:t>
            </w:r>
            <w:proofErr w:type="spellEnd"/>
            <w:r w:rsidRPr="00FB08DB">
              <w:rPr>
                <w:rFonts w:ascii="Times New Roman" w:hAnsi="Times New Roman" w:hint="eastAsia"/>
                <w:lang w:eastAsia="ko-KR"/>
              </w:rPr>
              <w:t xml:space="preserve">  </w:t>
            </w:r>
            <w:r w:rsidRPr="00FB08DB">
              <w:rPr>
                <w:rFonts w:ascii="Times New Roman" w:hAnsi="Times New Roman"/>
              </w:rPr>
              <w:t xml:space="preserve">&amp;&amp; 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FB08DB">
              <w:rPr>
                <w:rFonts w:ascii="Times New Roman" w:hAnsi="Times New Roman"/>
              </w:rPr>
              <w:t>(sumAbs%2 = = 1)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FB08DB"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  <w:lang w:val="fr-CA"/>
              </w:rPr>
              <w:tab/>
            </w:r>
            <w:r w:rsidRPr="00FB08DB">
              <w:rPr>
                <w:rFonts w:ascii="Times New Roman" w:hAnsi="Times New Roman"/>
                <w:lang w:val="fr-CA"/>
              </w:rPr>
              <w:tab/>
            </w:r>
            <w:r w:rsidRPr="00FB08DB">
              <w:rPr>
                <w:rFonts w:ascii="Times New Roman" w:hAnsi="Times New Roman"/>
                <w:lang w:val="fr-CA"/>
              </w:rPr>
              <w:tab/>
            </w:r>
            <w:r w:rsidRPr="00FB08DB">
              <w:rPr>
                <w:rFonts w:ascii="Times New Roman" w:hAnsi="Times New Roman"/>
                <w:lang w:val="fr-CA"/>
              </w:rPr>
              <w:tab/>
            </w:r>
            <w:r w:rsidRPr="00FB08DB">
              <w:rPr>
                <w:rFonts w:ascii="Times New Roman" w:hAnsi="Times New Roman"/>
                <w:lang w:val="fr-CA"/>
              </w:rPr>
              <w:tab/>
            </w:r>
            <w:r w:rsidRPr="00FB08DB">
              <w:rPr>
                <w:rFonts w:ascii="Times New Roman" w:hAnsi="Times New Roman"/>
                <w:lang w:val="fr-CA"/>
              </w:rPr>
              <w:tab/>
            </w:r>
            <w:proofErr w:type="spellStart"/>
            <w:r w:rsidRPr="00FB08DB">
              <w:rPr>
                <w:rFonts w:ascii="Times New Roman" w:hAnsi="Times New Roman"/>
                <w:lang w:val="fr-FR"/>
              </w:rPr>
              <w:t>transCoeffLevel</w:t>
            </w:r>
            <w:proofErr w:type="spellEnd"/>
            <w:r w:rsidRPr="00FB08DB">
              <w:rPr>
                <w:rFonts w:ascii="Times New Roman" w:hAnsi="Times New Roman"/>
                <w:lang w:val="fr-FR"/>
              </w:rPr>
              <w:t>[x0</w:t>
            </w:r>
            <w:proofErr w:type="gramStart"/>
            <w:r w:rsidRPr="00FB08DB">
              <w:rPr>
                <w:rFonts w:ascii="Times New Roman" w:hAnsi="Times New Roman"/>
                <w:lang w:val="fr-FR"/>
              </w:rPr>
              <w:t>][</w:t>
            </w:r>
            <w:proofErr w:type="gramEnd"/>
            <w:r w:rsidRPr="00FB08DB">
              <w:rPr>
                <w:rFonts w:ascii="Times New Roman" w:hAnsi="Times New Roman"/>
                <w:lang w:val="fr-FR"/>
              </w:rPr>
              <w:t>y0][</w:t>
            </w:r>
            <w:proofErr w:type="spellStart"/>
            <w:r w:rsidRPr="00FB08DB">
              <w:rPr>
                <w:rFonts w:ascii="Times New Roman" w:hAnsi="Times New Roman"/>
                <w:lang w:val="fr-FR"/>
              </w:rPr>
              <w:t>cIdx</w:t>
            </w:r>
            <w:proofErr w:type="spellEnd"/>
            <w:r w:rsidRPr="00FB08DB">
              <w:rPr>
                <w:rFonts w:ascii="Times New Roman" w:hAnsi="Times New Roman"/>
                <w:lang w:val="fr-FR"/>
              </w:rPr>
              <w:t>][</w:t>
            </w:r>
            <w:proofErr w:type="spellStart"/>
            <w:r w:rsidRPr="00FB08DB">
              <w:rPr>
                <w:rFonts w:ascii="Times New Roman" w:hAnsi="Times New Roman"/>
                <w:lang w:val="fr-FR"/>
              </w:rPr>
              <w:t>xC</w:t>
            </w:r>
            <w:proofErr w:type="spellEnd"/>
            <w:r w:rsidRPr="00FB08DB">
              <w:rPr>
                <w:rFonts w:ascii="Times New Roman" w:hAnsi="Times New Roman"/>
                <w:lang w:val="fr-FR"/>
              </w:rPr>
              <w:t>][</w:t>
            </w:r>
            <w:proofErr w:type="spellStart"/>
            <w:r w:rsidRPr="00FB08DB">
              <w:rPr>
                <w:rFonts w:ascii="Times New Roman" w:hAnsi="Times New Roman"/>
                <w:lang w:val="fr-FR"/>
              </w:rPr>
              <w:t>yC</w:t>
            </w:r>
            <w:proofErr w:type="spellEnd"/>
            <w:r w:rsidRPr="00FB08DB">
              <w:rPr>
                <w:rFonts w:ascii="Times New Roman" w:hAnsi="Times New Roman"/>
                <w:lang w:val="fr-FR"/>
              </w:rPr>
              <w:t xml:space="preserve">] = </w:t>
            </w:r>
            <w:r w:rsidRPr="00FB08DB">
              <w:rPr>
                <w:rFonts w:ascii="Times New Roman" w:hAnsi="Times New Roman"/>
              </w:rPr>
              <w:t>− </w:t>
            </w:r>
            <w:r w:rsidRPr="00FB08DB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FB08DB">
              <w:rPr>
                <w:rFonts w:ascii="Times New Roman" w:hAnsi="Times New Roman"/>
                <w:lang w:val="fr-FR"/>
              </w:rPr>
              <w:t>transCoeffLevel</w:t>
            </w:r>
            <w:proofErr w:type="spellEnd"/>
            <w:r w:rsidRPr="00FB08DB">
              <w:rPr>
                <w:rFonts w:ascii="Times New Roman" w:hAnsi="Times New Roman"/>
                <w:lang w:val="fr-FR"/>
              </w:rPr>
              <w:t>[x0][y0][</w:t>
            </w:r>
            <w:proofErr w:type="spellStart"/>
            <w:r w:rsidRPr="00FB08DB">
              <w:rPr>
                <w:rFonts w:ascii="Times New Roman" w:hAnsi="Times New Roman"/>
                <w:lang w:val="fr-FR"/>
              </w:rPr>
              <w:t>cIdx</w:t>
            </w:r>
            <w:proofErr w:type="spellEnd"/>
            <w:r w:rsidRPr="00FB08DB">
              <w:rPr>
                <w:rFonts w:ascii="Times New Roman" w:hAnsi="Times New Roman"/>
                <w:lang w:val="fr-FR"/>
              </w:rPr>
              <w:t>][</w:t>
            </w:r>
            <w:proofErr w:type="spellStart"/>
            <w:r w:rsidRPr="00FB08DB">
              <w:rPr>
                <w:rFonts w:ascii="Times New Roman" w:hAnsi="Times New Roman"/>
                <w:lang w:val="fr-FR"/>
              </w:rPr>
              <w:t>xC</w:t>
            </w:r>
            <w:proofErr w:type="spellEnd"/>
            <w:r w:rsidRPr="00FB08DB">
              <w:rPr>
                <w:rFonts w:ascii="Times New Roman" w:hAnsi="Times New Roman"/>
                <w:lang w:val="fr-FR"/>
              </w:rPr>
              <w:t>][</w:t>
            </w:r>
            <w:proofErr w:type="spellStart"/>
            <w:r w:rsidRPr="00FB08DB">
              <w:rPr>
                <w:rFonts w:ascii="Times New Roman" w:hAnsi="Times New Roman"/>
                <w:lang w:val="fr-FR"/>
              </w:rPr>
              <w:t>yC</w:t>
            </w:r>
            <w:proofErr w:type="spellEnd"/>
            <w:r w:rsidRPr="00FB08DB">
              <w:rPr>
                <w:rFonts w:ascii="Times New Roman" w:hAnsi="Times New Roman"/>
                <w:lang w:val="fr-FR"/>
              </w:rPr>
              <w:t>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  <w:lang w:val="fr-CA"/>
              </w:rPr>
              <w:tab/>
            </w:r>
            <w:r w:rsidRPr="00FB08DB">
              <w:rPr>
                <w:rFonts w:ascii="Times New Roman" w:hAnsi="Times New Roman"/>
                <w:lang w:val="fr-CA"/>
              </w:rPr>
              <w:tab/>
            </w:r>
            <w:r w:rsidRPr="00FB08DB">
              <w:rPr>
                <w:rFonts w:ascii="Times New Roman" w:hAnsi="Times New Roman"/>
                <w:lang w:val="fr-CA"/>
              </w:rPr>
              <w:tab/>
            </w:r>
            <w:r w:rsidRPr="00FB08DB">
              <w:rPr>
                <w:rFonts w:ascii="Times New Roman" w:hAnsi="Times New Roman"/>
                <w:lang w:val="fr-CA"/>
              </w:rPr>
              <w:tab/>
            </w:r>
            <w:r w:rsidRPr="00FB08DB">
              <w:rPr>
                <w:rFonts w:ascii="Times New Roman" w:hAnsi="Times New Roman"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numSigCoeff</w:t>
            </w:r>
            <w:proofErr w:type="spellEnd"/>
            <w:r w:rsidRPr="00FB08DB">
              <w:rPr>
                <w:rFonts w:ascii="Times New Roman" w:hAnsi="Times New Roman"/>
              </w:rPr>
              <w:t>++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} else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transCoeffLevel</w:t>
            </w:r>
            <w:proofErr w:type="spellEnd"/>
            <w:r w:rsidRPr="00FB08DB">
              <w:rPr>
                <w:rFonts w:ascii="Times New Roman" w:hAnsi="Times New Roman"/>
              </w:rPr>
              <w:t>[ x0 ][ y0 ][ </w:t>
            </w:r>
            <w:proofErr w:type="spellStart"/>
            <w:r w:rsidRPr="00FB08DB">
              <w:rPr>
                <w:rFonts w:ascii="Times New Roman" w:hAnsi="Times New Roman"/>
              </w:rPr>
              <w:t>cIdx</w:t>
            </w:r>
            <w:proofErr w:type="spellEnd"/>
            <w:r w:rsidRPr="00FB08DB">
              <w:rPr>
                <w:rFonts w:ascii="Times New Roman" w:hAnsi="Times New Roman"/>
              </w:rPr>
              <w:t> ][ </w:t>
            </w:r>
            <w:proofErr w:type="spellStart"/>
            <w:r w:rsidRPr="00FB08DB">
              <w:rPr>
                <w:rFonts w:ascii="Times New Roman" w:hAnsi="Times New Roman"/>
              </w:rPr>
              <w:t>xC</w:t>
            </w:r>
            <w:proofErr w:type="spellEnd"/>
            <w:r w:rsidRPr="00FB08DB">
              <w:rPr>
                <w:rFonts w:ascii="Times New Roman" w:hAnsi="Times New Roman"/>
              </w:rPr>
              <w:t> ][ </w:t>
            </w:r>
            <w:proofErr w:type="spellStart"/>
            <w:r w:rsidRPr="00FB08DB">
              <w:rPr>
                <w:rFonts w:ascii="Times New Roman" w:hAnsi="Times New Roman"/>
              </w:rPr>
              <w:t>yC</w:t>
            </w:r>
            <w:proofErr w:type="spellEnd"/>
            <w:r w:rsidRPr="00FB08DB">
              <w:rPr>
                <w:rFonts w:ascii="Times New Roman" w:hAnsi="Times New Roman"/>
              </w:rPr>
              <w:t> ]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</w:pPr>
          </w:p>
        </w:tc>
      </w:tr>
      <w:tr w:rsidR="0096781C" w:rsidRPr="00FB08DB" w:rsidTr="000809F5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syntax"/>
              <w:keepNext w:val="0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96781C" w:rsidRPr="00FB08DB" w:rsidRDefault="0096781C" w:rsidP="000809F5">
            <w:pPr>
              <w:pStyle w:val="tablecell"/>
              <w:keepNext w:val="0"/>
            </w:pPr>
          </w:p>
        </w:tc>
      </w:tr>
    </w:tbl>
    <w:p w:rsidR="0096781C" w:rsidRPr="0096781C" w:rsidRDefault="0096781C" w:rsidP="0096781C">
      <w:pPr>
        <w:pStyle w:val="Heading5"/>
        <w:ind w:left="2268"/>
      </w:pPr>
    </w:p>
    <w:p w:rsidR="0096781C" w:rsidRPr="0096781C" w:rsidRDefault="0096781C" w:rsidP="0096781C">
      <w:pPr>
        <w:pStyle w:val="Heading5"/>
        <w:tabs>
          <w:tab w:val="num" w:pos="4752"/>
        </w:tabs>
        <w:ind w:left="2268" w:hanging="2268"/>
      </w:pPr>
      <w:r>
        <w:rPr>
          <w:lang w:val="en-US"/>
        </w:rPr>
        <w:t>9.2.3.1.5 Derivation</w:t>
      </w:r>
      <w:r w:rsidRPr="00FB08DB">
        <w:t xml:space="preserve"> process of </w:t>
      </w:r>
      <w:proofErr w:type="spellStart"/>
      <w:r w:rsidRPr="00FB08DB">
        <w:t>ctxIdxInc</w:t>
      </w:r>
      <w:proofErr w:type="spellEnd"/>
      <w:r w:rsidRPr="00FB08DB">
        <w:t xml:space="preserve"> for the syntax element coeff_abs_level_greater1_flag</w:t>
      </w:r>
    </w:p>
    <w:p w:rsidR="0096781C" w:rsidRPr="00FB08DB" w:rsidRDefault="0096781C" w:rsidP="0096781C">
      <w:r w:rsidRPr="00FB08DB">
        <w:t xml:space="preserve">Inputs to this process are the colour component index </w:t>
      </w:r>
      <w:proofErr w:type="spellStart"/>
      <w:r w:rsidRPr="00FB08DB">
        <w:t>cIdx</w:t>
      </w:r>
      <w:proofErr w:type="spellEnd"/>
      <w:r w:rsidRPr="00FB08DB">
        <w:t xml:space="preserve">, the 16 coefficient subset index </w:t>
      </w:r>
      <w:proofErr w:type="spellStart"/>
      <w:r w:rsidRPr="00FB08DB">
        <w:t>i</w:t>
      </w:r>
      <w:proofErr w:type="spellEnd"/>
      <w:r w:rsidRPr="00FB08DB">
        <w:t xml:space="preserve"> and the current coefficient scan index n within the current subset.</w:t>
      </w:r>
    </w:p>
    <w:p w:rsidR="0096781C" w:rsidRPr="00FB08DB" w:rsidRDefault="0096781C" w:rsidP="0096781C">
      <w:r w:rsidRPr="00FB08DB">
        <w:t xml:space="preserve">Output of this process is </w:t>
      </w:r>
      <w:proofErr w:type="spellStart"/>
      <w:r w:rsidRPr="00FB08DB">
        <w:t>ctxIdxInc</w:t>
      </w:r>
      <w:proofErr w:type="spellEnd"/>
      <w:r w:rsidRPr="00FB08DB">
        <w:t>.</w:t>
      </w:r>
    </w:p>
    <w:p w:rsidR="0096781C" w:rsidRPr="00FB08DB" w:rsidRDefault="0096781C" w:rsidP="0096781C">
      <w:r w:rsidRPr="00FB08DB">
        <w:t xml:space="preserve">The variable </w:t>
      </w:r>
      <w:proofErr w:type="spellStart"/>
      <w:r w:rsidRPr="00FB08DB">
        <w:t>ctxSet</w:t>
      </w:r>
      <w:proofErr w:type="spellEnd"/>
      <w:r w:rsidRPr="00FB08DB">
        <w:t xml:space="preserve"> specifies the current context set and for its derivation the following applies.</w:t>
      </w:r>
    </w:p>
    <w:p w:rsidR="0096781C" w:rsidRPr="00FB08DB" w:rsidRDefault="0096781C" w:rsidP="0096781C">
      <w:pPr>
        <w:numPr>
          <w:ilvl w:val="0"/>
          <w:numId w:val="2"/>
        </w:numPr>
        <w:tabs>
          <w:tab w:val="clear" w:pos="794"/>
          <w:tab w:val="left" w:pos="400"/>
        </w:tabs>
      </w:pPr>
      <w:r w:rsidRPr="00FB08DB">
        <w:t>If n is equal to 15 or all previous syntax elements coeff_abs_level_greater1_</w:t>
      </w:r>
      <w:proofErr w:type="gramStart"/>
      <w:r w:rsidRPr="00FB08DB">
        <w:t>flag[</w:t>
      </w:r>
      <w:proofErr w:type="gramEnd"/>
      <w:r w:rsidRPr="00FB08DB">
        <w:t> </w:t>
      </w:r>
      <w:proofErr w:type="spellStart"/>
      <w:r w:rsidRPr="00FB08DB">
        <w:t>pos</w:t>
      </w:r>
      <w:proofErr w:type="spellEnd"/>
      <w:r w:rsidRPr="00FB08DB">
        <w:t xml:space="preserve"> ] with </w:t>
      </w:r>
      <w:proofErr w:type="spellStart"/>
      <w:r w:rsidRPr="00FB08DB">
        <w:t>pos</w:t>
      </w:r>
      <w:proofErr w:type="spellEnd"/>
      <w:r w:rsidRPr="00FB08DB">
        <w:t xml:space="preserve"> greater than n are derived to be equal to 0 instead of being explicitly parsed, the following applies.</w:t>
      </w:r>
    </w:p>
    <w:p w:rsidR="0096781C" w:rsidRPr="00FB08DB" w:rsidRDefault="0096781C" w:rsidP="0096781C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</w:pPr>
      <w:r w:rsidRPr="00FB08DB">
        <w:t xml:space="preserve">The variable </w:t>
      </w:r>
      <w:proofErr w:type="spellStart"/>
      <w:r w:rsidRPr="00FB08DB">
        <w:t>ctxSet</w:t>
      </w:r>
      <w:proofErr w:type="spellEnd"/>
      <w:r w:rsidRPr="00FB08DB">
        <w:t xml:space="preserve"> is initialized as follows.</w:t>
      </w:r>
    </w:p>
    <w:p w:rsidR="0096781C" w:rsidRPr="00FB08DB" w:rsidRDefault="0096781C" w:rsidP="0096781C">
      <w:pPr>
        <w:numPr>
          <w:ilvl w:val="0"/>
          <w:numId w:val="4"/>
        </w:numPr>
        <w:tabs>
          <w:tab w:val="clear" w:pos="794"/>
          <w:tab w:val="clear" w:pos="1191"/>
          <w:tab w:val="clear" w:pos="1588"/>
          <w:tab w:val="clear" w:pos="1985"/>
          <w:tab w:val="left" w:pos="400"/>
          <w:tab w:val="left" w:pos="720"/>
          <w:tab w:val="left" w:pos="1080"/>
          <w:tab w:val="left" w:pos="1710"/>
          <w:tab w:val="left" w:pos="1800"/>
        </w:tabs>
      </w:pPr>
      <w:r w:rsidRPr="00FB08DB">
        <w:t xml:space="preserve">If the current subset index </w:t>
      </w:r>
      <w:proofErr w:type="spellStart"/>
      <w:r w:rsidRPr="00FB08DB">
        <w:t>i</w:t>
      </w:r>
      <w:proofErr w:type="spellEnd"/>
      <w:r w:rsidRPr="00FB08DB">
        <w:t xml:space="preserve"> is equal to 0 or </w:t>
      </w:r>
      <w:proofErr w:type="spellStart"/>
      <w:r w:rsidRPr="00FB08DB">
        <w:t>cIdx</w:t>
      </w:r>
      <w:proofErr w:type="spellEnd"/>
      <w:r w:rsidRPr="00FB08DB">
        <w:t xml:space="preserve"> is greater than 0, the following applies.</w:t>
      </w:r>
    </w:p>
    <w:p w:rsidR="0096781C" w:rsidRPr="00FB08DB" w:rsidRDefault="0096781C" w:rsidP="0096781C">
      <w:pPr>
        <w:pStyle w:val="Equation"/>
        <w:tabs>
          <w:tab w:val="left" w:pos="2070"/>
        </w:tabs>
        <w:ind w:left="1191"/>
        <w:rPr>
          <w:sz w:val="20"/>
          <w:szCs w:val="20"/>
        </w:rPr>
      </w:pPr>
      <w:proofErr w:type="spellStart"/>
      <w:proofErr w:type="gramStart"/>
      <w:r w:rsidRPr="00FB08DB">
        <w:rPr>
          <w:sz w:val="20"/>
          <w:szCs w:val="20"/>
        </w:rPr>
        <w:t>ctxSet</w:t>
      </w:r>
      <w:proofErr w:type="spellEnd"/>
      <w:r w:rsidRPr="00FB08DB">
        <w:rPr>
          <w:sz w:val="20"/>
          <w:szCs w:val="20"/>
        </w:rPr>
        <w:t xml:space="preserve">  =</w:t>
      </w:r>
      <w:proofErr w:type="gramEnd"/>
      <w:r w:rsidRPr="00FB08DB">
        <w:rPr>
          <w:sz w:val="20"/>
          <w:szCs w:val="20"/>
        </w:rPr>
        <w:t xml:space="preserve">  0</w:t>
      </w:r>
      <w:r w:rsidRPr="00FB08DB">
        <w:rPr>
          <w:sz w:val="20"/>
          <w:szCs w:val="20"/>
        </w:rPr>
        <w:tab/>
      </w:r>
      <w:r w:rsidRPr="00FB08DB">
        <w:rPr>
          <w:sz w:val="20"/>
          <w:szCs w:val="20"/>
        </w:rPr>
        <w:tab/>
        <w:t>(</w:t>
      </w:r>
      <w:r w:rsidRPr="00FB08DB">
        <w:rPr>
          <w:sz w:val="20"/>
          <w:szCs w:val="20"/>
        </w:rPr>
        <w:fldChar w:fldCharType="begin" w:fldLock="1"/>
      </w:r>
      <w:r w:rsidRPr="00FB08DB">
        <w:rPr>
          <w:sz w:val="20"/>
          <w:szCs w:val="20"/>
        </w:rPr>
        <w:instrText xml:space="preserve"> STYLEREF 1 \s </w:instrText>
      </w:r>
      <w:r w:rsidRPr="00FB08DB">
        <w:rPr>
          <w:sz w:val="20"/>
          <w:szCs w:val="20"/>
        </w:rPr>
        <w:fldChar w:fldCharType="separate"/>
      </w:r>
      <w:r w:rsidRPr="00FB08DB">
        <w:rPr>
          <w:noProof/>
          <w:sz w:val="20"/>
          <w:szCs w:val="20"/>
        </w:rPr>
        <w:t>9</w:t>
      </w:r>
      <w:r w:rsidRPr="00FB08DB">
        <w:rPr>
          <w:sz w:val="20"/>
          <w:szCs w:val="20"/>
        </w:rPr>
        <w:fldChar w:fldCharType="end"/>
      </w:r>
      <w:r w:rsidRPr="00FB08DB">
        <w:rPr>
          <w:sz w:val="20"/>
          <w:szCs w:val="20"/>
        </w:rPr>
        <w:noBreakHyphen/>
      </w:r>
      <w:r w:rsidRPr="00FB08DB">
        <w:rPr>
          <w:sz w:val="20"/>
          <w:szCs w:val="20"/>
        </w:rPr>
        <w:fldChar w:fldCharType="begin" w:fldLock="1"/>
      </w:r>
      <w:r w:rsidRPr="00FB08DB">
        <w:rPr>
          <w:sz w:val="20"/>
          <w:szCs w:val="20"/>
        </w:rPr>
        <w:instrText xml:space="preserve"> SEQ Equation \* ARABIC \s 1 </w:instrText>
      </w:r>
      <w:r w:rsidRPr="00FB08DB">
        <w:rPr>
          <w:sz w:val="20"/>
          <w:szCs w:val="20"/>
        </w:rPr>
        <w:fldChar w:fldCharType="separate"/>
      </w:r>
      <w:r w:rsidRPr="00FB08DB">
        <w:rPr>
          <w:noProof/>
          <w:sz w:val="20"/>
          <w:szCs w:val="20"/>
        </w:rPr>
        <w:t>31</w:t>
      </w:r>
      <w:r w:rsidRPr="00FB08DB">
        <w:rPr>
          <w:sz w:val="20"/>
          <w:szCs w:val="20"/>
        </w:rPr>
        <w:fldChar w:fldCharType="end"/>
      </w:r>
      <w:r w:rsidRPr="00FB08DB">
        <w:rPr>
          <w:sz w:val="20"/>
          <w:szCs w:val="20"/>
        </w:rPr>
        <w:t>)</w:t>
      </w:r>
    </w:p>
    <w:p w:rsidR="0096781C" w:rsidRPr="00FB08DB" w:rsidRDefault="0096781C" w:rsidP="0096781C">
      <w:pPr>
        <w:numPr>
          <w:ilvl w:val="0"/>
          <w:numId w:val="4"/>
        </w:numPr>
        <w:tabs>
          <w:tab w:val="clear" w:pos="794"/>
          <w:tab w:val="clear" w:pos="1191"/>
          <w:tab w:val="clear" w:pos="1588"/>
          <w:tab w:val="clear" w:pos="1985"/>
          <w:tab w:val="left" w:pos="400"/>
          <w:tab w:val="left" w:pos="720"/>
          <w:tab w:val="left" w:pos="1080"/>
          <w:tab w:val="left" w:pos="1710"/>
          <w:tab w:val="left" w:pos="1800"/>
        </w:tabs>
      </w:pPr>
      <w:r w:rsidRPr="00FB08DB">
        <w:t>Otherwise (</w:t>
      </w:r>
      <w:proofErr w:type="spellStart"/>
      <w:r w:rsidRPr="00FB08DB">
        <w:t>i</w:t>
      </w:r>
      <w:proofErr w:type="spellEnd"/>
      <w:r w:rsidRPr="00FB08DB">
        <w:t xml:space="preserve"> is greater than 0 and </w:t>
      </w:r>
      <w:proofErr w:type="spellStart"/>
      <w:r w:rsidRPr="00FB08DB">
        <w:t>cIdx</w:t>
      </w:r>
      <w:proofErr w:type="spellEnd"/>
      <w:r w:rsidRPr="00FB08DB">
        <w:t xml:space="preserve"> is equal to 0), the following applies.</w:t>
      </w:r>
    </w:p>
    <w:p w:rsidR="0096781C" w:rsidRPr="00FB08DB" w:rsidRDefault="0096781C" w:rsidP="0096781C">
      <w:pPr>
        <w:pStyle w:val="Equation"/>
        <w:tabs>
          <w:tab w:val="left" w:pos="2070"/>
        </w:tabs>
        <w:ind w:left="1191"/>
        <w:rPr>
          <w:sz w:val="20"/>
          <w:szCs w:val="20"/>
        </w:rPr>
      </w:pPr>
      <w:proofErr w:type="spellStart"/>
      <w:proofErr w:type="gramStart"/>
      <w:r w:rsidRPr="00FB08DB">
        <w:rPr>
          <w:sz w:val="20"/>
          <w:szCs w:val="20"/>
        </w:rPr>
        <w:t>ctxSet</w:t>
      </w:r>
      <w:proofErr w:type="spellEnd"/>
      <w:r w:rsidRPr="00FB08DB">
        <w:rPr>
          <w:sz w:val="20"/>
          <w:szCs w:val="20"/>
        </w:rPr>
        <w:t xml:space="preserve">  =</w:t>
      </w:r>
      <w:proofErr w:type="gramEnd"/>
      <w:r w:rsidRPr="00FB08DB">
        <w:rPr>
          <w:sz w:val="20"/>
          <w:szCs w:val="20"/>
        </w:rPr>
        <w:t xml:space="preserve">  </w:t>
      </w:r>
      <w:r w:rsidRPr="00FB08DB">
        <w:rPr>
          <w:rFonts w:hint="eastAsia"/>
          <w:sz w:val="20"/>
          <w:szCs w:val="20"/>
          <w:lang w:eastAsia="ko-KR"/>
        </w:rPr>
        <w:t>2</w:t>
      </w:r>
      <w:r w:rsidRPr="00FB08DB">
        <w:rPr>
          <w:sz w:val="20"/>
          <w:szCs w:val="20"/>
        </w:rPr>
        <w:tab/>
      </w:r>
      <w:r w:rsidRPr="00FB08DB">
        <w:rPr>
          <w:sz w:val="20"/>
          <w:szCs w:val="20"/>
        </w:rPr>
        <w:tab/>
      </w:r>
      <w:r w:rsidRPr="00FB08DB">
        <w:rPr>
          <w:sz w:val="20"/>
        </w:rPr>
        <w:t>(</w:t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9</w:t>
      </w:r>
      <w:r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32</w:t>
      </w:r>
      <w:r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96781C" w:rsidRPr="00FB08DB" w:rsidRDefault="0096781C" w:rsidP="0096781C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</w:pPr>
      <w:r w:rsidRPr="00FB08DB">
        <w:t xml:space="preserve">When the subset </w:t>
      </w:r>
      <w:proofErr w:type="spellStart"/>
      <w:r w:rsidRPr="00FB08DB">
        <w:t>i</w:t>
      </w:r>
      <w:proofErr w:type="spellEnd"/>
      <w:r w:rsidRPr="00FB08DB">
        <w:t xml:space="preserve"> is not the first one to be processed in this </w:t>
      </w:r>
      <w:proofErr w:type="spellStart"/>
      <w:r w:rsidRPr="00FB08DB">
        <w:t>subclause</w:t>
      </w:r>
      <w:proofErr w:type="spellEnd"/>
      <w:r w:rsidRPr="00FB08DB">
        <w:t>, the following applies.</w:t>
      </w:r>
    </w:p>
    <w:p w:rsidR="0096781C" w:rsidRPr="00FB08DB" w:rsidRDefault="0096781C" w:rsidP="0096781C">
      <w:pPr>
        <w:numPr>
          <w:ilvl w:val="0"/>
          <w:numId w:val="4"/>
        </w:numPr>
        <w:tabs>
          <w:tab w:val="clear" w:pos="794"/>
          <w:tab w:val="clear" w:pos="1191"/>
          <w:tab w:val="clear" w:pos="1588"/>
          <w:tab w:val="clear" w:pos="1985"/>
          <w:tab w:val="left" w:pos="400"/>
          <w:tab w:val="left" w:pos="720"/>
          <w:tab w:val="left" w:pos="1080"/>
          <w:tab w:val="left" w:pos="1710"/>
          <w:tab w:val="left" w:pos="1800"/>
        </w:tabs>
      </w:pPr>
      <w:r w:rsidRPr="00FB08DB">
        <w:t xml:space="preserve">The variable numGreater1 is set equal to the variable numGreater1 that has been derived </w:t>
      </w:r>
      <w:ins w:id="17" w:author="Qualcomm User" w:date="2012-03-05T18:59:00Z">
        <w:r w:rsidRPr="000809F5">
          <w:rPr>
            <w:highlight w:val="yellow"/>
          </w:rPr>
          <w:t xml:space="preserve">in </w:t>
        </w:r>
        <w:proofErr w:type="spellStart"/>
        <w:r w:rsidRPr="000809F5">
          <w:rPr>
            <w:highlight w:val="yellow"/>
          </w:rPr>
          <w:t>subclause</w:t>
        </w:r>
        <w:proofErr w:type="spellEnd"/>
        <w:r w:rsidRPr="000809F5">
          <w:rPr>
            <w:highlight w:val="yellow"/>
          </w:rPr>
          <w:t xml:space="preserve"> </w:t>
        </w:r>
        <w:r w:rsidRPr="000809F5">
          <w:rPr>
            <w:highlight w:val="yellow"/>
          </w:rPr>
          <w:fldChar w:fldCharType="begin"/>
        </w:r>
        <w:r w:rsidRPr="000809F5">
          <w:rPr>
            <w:highlight w:val="yellow"/>
          </w:rPr>
          <w:instrText xml:space="preserve"> REF _Ref291775503 \r \h </w:instrText>
        </w:r>
        <w:r w:rsidRPr="000809F5">
          <w:rPr>
            <w:highlight w:val="yellow"/>
          </w:rPr>
        </w:r>
        <w:r w:rsidRPr="000809F5">
          <w:rPr>
            <w:highlight w:val="yellow"/>
          </w:rPr>
          <w:instrText xml:space="preserve"> \* MERGEFORMAT </w:instrText>
        </w:r>
        <w:r w:rsidRPr="000809F5">
          <w:rPr>
            <w:highlight w:val="yellow"/>
          </w:rPr>
          <w:fldChar w:fldCharType="separate"/>
        </w:r>
        <w:r w:rsidRPr="000809F5">
          <w:rPr>
            <w:highlight w:val="yellow"/>
          </w:rPr>
          <w:t>7.3.10</w:t>
        </w:r>
        <w:r w:rsidRPr="000809F5">
          <w:rPr>
            <w:highlight w:val="yellow"/>
          </w:rPr>
          <w:fldChar w:fldCharType="end"/>
        </w:r>
      </w:ins>
      <w:del w:id="18" w:author="Qualcomm User" w:date="2012-03-05T19:02:00Z">
        <w:r w:rsidRPr="00FB08DB" w:rsidDel="0096781C">
          <w:delText xml:space="preserve">during the last invocation of subclause </w:delText>
        </w:r>
        <w:r w:rsidRPr="00066987" w:rsidDel="0096781C">
          <w:fldChar w:fldCharType="begin" w:fldLock="1"/>
        </w:r>
        <w:r w:rsidRPr="00FB08DB" w:rsidDel="0096781C">
          <w:delInstrText xml:space="preserve"> REF _Ref291757756 \r \h </w:delInstrText>
        </w:r>
        <w:r w:rsidRPr="00FB08DB" w:rsidDel="0096781C">
          <w:delInstrText xml:space="preserve"> \* MERGEFORMAT </w:delInstrText>
        </w:r>
        <w:r w:rsidRPr="00FB08DB" w:rsidDel="0096781C">
          <w:fldChar w:fldCharType="separate"/>
        </w:r>
        <w:r w:rsidRPr="00FB08DB" w:rsidDel="0096781C">
          <w:delText>9.2.3.1.6</w:delText>
        </w:r>
        <w:r w:rsidRPr="00FB08DB" w:rsidDel="0096781C">
          <w:fldChar w:fldCharType="end"/>
        </w:r>
        <w:r w:rsidRPr="00066987" w:rsidDel="0096781C">
          <w:delText xml:space="preserve"> for the syntax element coeff_abs_level_greater2_flag for the subset i </w:delText>
        </w:r>
        <w:r w:rsidRPr="00FB08DB" w:rsidDel="0096781C">
          <w:delText>+ 1</w:delText>
        </w:r>
      </w:del>
      <w:r w:rsidRPr="00FB08DB">
        <w:t>.</w:t>
      </w:r>
    </w:p>
    <w:p w:rsidR="0096781C" w:rsidRPr="00FB08DB" w:rsidRDefault="0096781C" w:rsidP="0096781C">
      <w:pPr>
        <w:numPr>
          <w:ilvl w:val="0"/>
          <w:numId w:val="4"/>
        </w:numPr>
        <w:tabs>
          <w:tab w:val="clear" w:pos="794"/>
          <w:tab w:val="clear" w:pos="1191"/>
          <w:tab w:val="clear" w:pos="1588"/>
          <w:tab w:val="clear" w:pos="1985"/>
          <w:tab w:val="left" w:pos="400"/>
          <w:tab w:val="left" w:pos="720"/>
          <w:tab w:val="left" w:pos="1080"/>
          <w:tab w:val="left" w:pos="1710"/>
          <w:tab w:val="left" w:pos="1800"/>
        </w:tabs>
      </w:pPr>
      <w:r w:rsidRPr="00FB08DB">
        <w:t xml:space="preserve">When </w:t>
      </w:r>
      <w:del w:id="19" w:author="Qualcomm User" w:date="2012-03-05T19:02:00Z">
        <w:r w:rsidRPr="00FB08DB" w:rsidDel="0096781C">
          <w:delText>(</w:delText>
        </w:r>
      </w:del>
      <w:r w:rsidRPr="00FB08DB">
        <w:t xml:space="preserve"> numGreater1</w:t>
      </w:r>
      <w:del w:id="20" w:author="Qualcomm User" w:date="2012-03-05T19:02:00Z">
        <w:r w:rsidRPr="00FB08DB" w:rsidDel="0096781C">
          <w:delText xml:space="preserve">  &gt;&gt;  1 )</w:delText>
        </w:r>
      </w:del>
      <w:r w:rsidRPr="00FB08DB">
        <w:t xml:space="preserve"> is greater than 0, </w:t>
      </w:r>
      <w:proofErr w:type="spellStart"/>
      <w:r w:rsidRPr="00FB08DB">
        <w:t>ctxSet</w:t>
      </w:r>
      <w:proofErr w:type="spellEnd"/>
      <w:r w:rsidRPr="00FB08DB">
        <w:t xml:space="preserve"> is incremented by one as follows.</w:t>
      </w:r>
    </w:p>
    <w:p w:rsidR="0096781C" w:rsidRPr="00FB08DB" w:rsidRDefault="0096781C" w:rsidP="0096781C">
      <w:pPr>
        <w:pStyle w:val="Equation"/>
        <w:tabs>
          <w:tab w:val="left" w:pos="2070"/>
        </w:tabs>
        <w:ind w:left="1191"/>
        <w:rPr>
          <w:sz w:val="20"/>
          <w:szCs w:val="20"/>
        </w:rPr>
      </w:pPr>
      <w:proofErr w:type="spellStart"/>
      <w:proofErr w:type="gramStart"/>
      <w:r w:rsidRPr="00FB08DB">
        <w:rPr>
          <w:sz w:val="20"/>
          <w:szCs w:val="20"/>
        </w:rPr>
        <w:t>ctxSet</w:t>
      </w:r>
      <w:proofErr w:type="spellEnd"/>
      <w:r w:rsidRPr="00FB08DB">
        <w:rPr>
          <w:sz w:val="20"/>
          <w:szCs w:val="20"/>
        </w:rPr>
        <w:t xml:space="preserve">  =</w:t>
      </w:r>
      <w:proofErr w:type="gramEnd"/>
      <w:r w:rsidRPr="00FB08DB">
        <w:rPr>
          <w:sz w:val="20"/>
          <w:szCs w:val="20"/>
        </w:rPr>
        <w:t xml:space="preserve">  </w:t>
      </w:r>
      <w:proofErr w:type="spellStart"/>
      <w:r w:rsidRPr="00FB08DB">
        <w:rPr>
          <w:sz w:val="20"/>
          <w:szCs w:val="20"/>
        </w:rPr>
        <w:t>ctxSet</w:t>
      </w:r>
      <w:proofErr w:type="spellEnd"/>
      <w:r w:rsidRPr="00FB08DB">
        <w:rPr>
          <w:sz w:val="20"/>
          <w:szCs w:val="20"/>
        </w:rPr>
        <w:t xml:space="preserve">  +  1</w:t>
      </w:r>
      <w:r w:rsidRPr="00FB08DB">
        <w:rPr>
          <w:sz w:val="20"/>
          <w:szCs w:val="20"/>
        </w:rPr>
        <w:tab/>
      </w:r>
      <w:r w:rsidRPr="00FB08DB">
        <w:rPr>
          <w:sz w:val="20"/>
          <w:szCs w:val="20"/>
        </w:rPr>
        <w:tab/>
      </w:r>
      <w:r w:rsidRPr="00FB08DB">
        <w:rPr>
          <w:sz w:val="20"/>
        </w:rPr>
        <w:t>(</w:t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9</w:t>
      </w:r>
      <w:r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33</w:t>
      </w:r>
      <w:r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96781C" w:rsidRPr="00FB08DB" w:rsidRDefault="0096781C" w:rsidP="0096781C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</w:pPr>
      <w:r w:rsidRPr="00FB08DB">
        <w:t>The variable greater1Ctx is set equal to 1.</w:t>
      </w:r>
    </w:p>
    <w:p w:rsidR="0096781C" w:rsidRPr="00FB08DB" w:rsidRDefault="0096781C" w:rsidP="0096781C">
      <w:pPr>
        <w:numPr>
          <w:ilvl w:val="0"/>
          <w:numId w:val="2"/>
        </w:numPr>
        <w:tabs>
          <w:tab w:val="clear" w:pos="794"/>
          <w:tab w:val="left" w:pos="400"/>
        </w:tabs>
      </w:pPr>
      <w:r w:rsidRPr="00FB08DB">
        <w:t>Otherwise (coeff_abs_level_greater1_flag</w:t>
      </w:r>
      <w:proofErr w:type="gramStart"/>
      <w:r w:rsidRPr="00FB08DB">
        <w:t>[ n</w:t>
      </w:r>
      <w:proofErr w:type="gramEnd"/>
      <w:r w:rsidRPr="00FB08DB">
        <w:t xml:space="preserve"> ] is not the first to be parsed within the current subset </w:t>
      </w:r>
      <w:proofErr w:type="spellStart"/>
      <w:r w:rsidRPr="00FB08DB">
        <w:t>i</w:t>
      </w:r>
      <w:proofErr w:type="spellEnd"/>
      <w:r w:rsidRPr="00FB08DB">
        <w:t xml:space="preserve">),.for the derivation of </w:t>
      </w:r>
      <w:proofErr w:type="spellStart"/>
      <w:r w:rsidRPr="00FB08DB">
        <w:t>ctxSet</w:t>
      </w:r>
      <w:proofErr w:type="spellEnd"/>
      <w:r w:rsidRPr="00FB08DB">
        <w:t xml:space="preserve"> and greater1Ctx the following applies.</w:t>
      </w:r>
    </w:p>
    <w:p w:rsidR="0096781C" w:rsidRPr="00FB08DB" w:rsidRDefault="0096781C" w:rsidP="0096781C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</w:pPr>
      <w:r w:rsidRPr="00FB08DB">
        <w:t xml:space="preserve">The variable </w:t>
      </w:r>
      <w:proofErr w:type="spellStart"/>
      <w:r w:rsidRPr="00FB08DB">
        <w:t>ctxSet</w:t>
      </w:r>
      <w:proofErr w:type="spellEnd"/>
      <w:r w:rsidRPr="00FB08DB">
        <w:t xml:space="preserve"> is set equal to the variable </w:t>
      </w:r>
      <w:proofErr w:type="spellStart"/>
      <w:r w:rsidRPr="00FB08DB">
        <w:t>ctxSet</w:t>
      </w:r>
      <w:proofErr w:type="spellEnd"/>
      <w:r w:rsidRPr="00FB08DB">
        <w:t xml:space="preserve"> that has been derived during the last invocation of this </w:t>
      </w:r>
      <w:proofErr w:type="spellStart"/>
      <w:r w:rsidRPr="00FB08DB">
        <w:t>subclause</w:t>
      </w:r>
      <w:proofErr w:type="spellEnd"/>
      <w:r w:rsidRPr="00FB08DB">
        <w:t>.</w:t>
      </w:r>
    </w:p>
    <w:p w:rsidR="0096781C" w:rsidRPr="00FB08DB" w:rsidRDefault="0096781C" w:rsidP="0096781C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</w:pPr>
      <w:r w:rsidRPr="00FB08DB">
        <w:t xml:space="preserve">The variable greater1Ctx is set equal to the variable greater1Ctx that has been derived during the last invocation of this </w:t>
      </w:r>
      <w:proofErr w:type="spellStart"/>
      <w:r w:rsidRPr="00FB08DB">
        <w:t>subclause</w:t>
      </w:r>
      <w:proofErr w:type="spellEnd"/>
      <w:r w:rsidRPr="00FB08DB">
        <w:t xml:space="preserve">. </w:t>
      </w:r>
    </w:p>
    <w:p w:rsidR="0096781C" w:rsidRPr="00FB08DB" w:rsidRDefault="0096781C" w:rsidP="0096781C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</w:pPr>
      <w:r w:rsidRPr="00FB08DB">
        <w:t xml:space="preserve">When greater1Ctx is greater than 0, the variable lastGreater1Flag is set equal to the syntax element coeff_abs_level_greater1_flag that has been used during the last invocation of this </w:t>
      </w:r>
      <w:proofErr w:type="spellStart"/>
      <w:r w:rsidRPr="00FB08DB">
        <w:t>subclause</w:t>
      </w:r>
      <w:proofErr w:type="spellEnd"/>
      <w:r w:rsidRPr="00FB08DB">
        <w:t xml:space="preserve"> and greater1Ctx is </w:t>
      </w:r>
      <w:proofErr w:type="spellStart"/>
      <w:r w:rsidRPr="00FB08DB">
        <w:t>modifed</w:t>
      </w:r>
      <w:proofErr w:type="spellEnd"/>
      <w:r w:rsidRPr="00FB08DB">
        <w:t xml:space="preserve"> as follows.</w:t>
      </w:r>
    </w:p>
    <w:p w:rsidR="0096781C" w:rsidRPr="00FB08DB" w:rsidRDefault="0096781C" w:rsidP="0096781C">
      <w:pPr>
        <w:numPr>
          <w:ilvl w:val="0"/>
          <w:numId w:val="4"/>
        </w:numPr>
        <w:tabs>
          <w:tab w:val="clear" w:pos="794"/>
          <w:tab w:val="clear" w:pos="1191"/>
          <w:tab w:val="clear" w:pos="1588"/>
          <w:tab w:val="clear" w:pos="1985"/>
          <w:tab w:val="left" w:pos="400"/>
          <w:tab w:val="left" w:pos="720"/>
          <w:tab w:val="left" w:pos="1080"/>
          <w:tab w:val="left" w:pos="1710"/>
          <w:tab w:val="left" w:pos="1800"/>
        </w:tabs>
      </w:pPr>
      <w:r w:rsidRPr="00FB08DB">
        <w:lastRenderedPageBreak/>
        <w:t>If lastGreater1Flag is equal to 1, greater1Ctx is set equal to 0.</w:t>
      </w:r>
    </w:p>
    <w:p w:rsidR="0096781C" w:rsidRPr="00FB08DB" w:rsidRDefault="0096781C" w:rsidP="0096781C">
      <w:pPr>
        <w:numPr>
          <w:ilvl w:val="0"/>
          <w:numId w:val="4"/>
        </w:numPr>
        <w:tabs>
          <w:tab w:val="clear" w:pos="794"/>
          <w:tab w:val="clear" w:pos="1191"/>
          <w:tab w:val="clear" w:pos="1588"/>
          <w:tab w:val="clear" w:pos="1985"/>
          <w:tab w:val="left" w:pos="400"/>
          <w:tab w:val="left" w:pos="720"/>
          <w:tab w:val="left" w:pos="1080"/>
          <w:tab w:val="left" w:pos="1710"/>
          <w:tab w:val="left" w:pos="1800"/>
        </w:tabs>
      </w:pPr>
      <w:r w:rsidRPr="00FB08DB">
        <w:t>Otherwise (lastGreater1Flag is equal to 0), greater1Ctx is incremented by 1.</w:t>
      </w:r>
    </w:p>
    <w:p w:rsidR="0096781C" w:rsidRPr="00FB08DB" w:rsidRDefault="0096781C" w:rsidP="0096781C">
      <w:r w:rsidRPr="00FB08DB">
        <w:t xml:space="preserve">The context index increment </w:t>
      </w:r>
      <w:proofErr w:type="spellStart"/>
      <w:r w:rsidRPr="00FB08DB">
        <w:t>ctxIdxInc</w:t>
      </w:r>
      <w:proofErr w:type="spellEnd"/>
      <w:r w:rsidRPr="00FB08DB">
        <w:t xml:space="preserve"> is derived using the current context set </w:t>
      </w:r>
      <w:proofErr w:type="spellStart"/>
      <w:r w:rsidRPr="00FB08DB">
        <w:t>ctxSet</w:t>
      </w:r>
      <w:proofErr w:type="spellEnd"/>
      <w:r w:rsidRPr="00FB08DB">
        <w:t xml:space="preserve"> and the current context greater1Ctx as follows.</w:t>
      </w:r>
    </w:p>
    <w:p w:rsidR="0096781C" w:rsidRPr="00FB08DB" w:rsidRDefault="0096781C" w:rsidP="0096781C">
      <w:pPr>
        <w:pStyle w:val="Equation"/>
        <w:tabs>
          <w:tab w:val="left" w:pos="2070"/>
        </w:tabs>
        <w:ind w:left="1191" w:firstLine="18"/>
        <w:rPr>
          <w:sz w:val="20"/>
        </w:rPr>
      </w:pPr>
      <w:proofErr w:type="spellStart"/>
      <w:r w:rsidRPr="00FB08DB">
        <w:rPr>
          <w:sz w:val="20"/>
          <w:szCs w:val="20"/>
        </w:rPr>
        <w:t>ctxIdxInc</w:t>
      </w:r>
      <w:proofErr w:type="spellEnd"/>
      <w:r w:rsidRPr="00FB08DB">
        <w:rPr>
          <w:sz w:val="20"/>
          <w:szCs w:val="20"/>
        </w:rPr>
        <w:t xml:space="preserve">  =  ( </w:t>
      </w:r>
      <w:proofErr w:type="spellStart"/>
      <w:r w:rsidRPr="00FB08DB">
        <w:rPr>
          <w:sz w:val="20"/>
          <w:szCs w:val="20"/>
        </w:rPr>
        <w:t>ctxSet</w:t>
      </w:r>
      <w:proofErr w:type="spellEnd"/>
      <w:r w:rsidRPr="00FB08DB">
        <w:rPr>
          <w:sz w:val="20"/>
          <w:szCs w:val="20"/>
        </w:rPr>
        <w:t xml:space="preserve">  *  4 )  +  Min( 3, greater1Ctx )</w:t>
      </w:r>
      <w:r w:rsidRPr="00FB08DB">
        <w:rPr>
          <w:sz w:val="20"/>
          <w:szCs w:val="20"/>
        </w:rPr>
        <w:tab/>
      </w:r>
      <w:r w:rsidRPr="00FB08DB">
        <w:rPr>
          <w:sz w:val="20"/>
        </w:rPr>
        <w:t>(</w:t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9</w:t>
      </w:r>
      <w:r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34</w:t>
      </w:r>
      <w:r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96781C" w:rsidRPr="00FB08DB" w:rsidRDefault="0096781C" w:rsidP="0096781C">
      <w:pPr>
        <w:rPr>
          <w:noProof/>
        </w:rPr>
      </w:pPr>
      <w:r w:rsidRPr="00FB08DB">
        <w:rPr>
          <w:noProof/>
        </w:rPr>
        <w:t>When cIdx is greater than 0, ctxIdxInc is modified as follows.</w:t>
      </w:r>
    </w:p>
    <w:p w:rsidR="0096781C" w:rsidRPr="00FB08DB" w:rsidRDefault="0096781C" w:rsidP="0096781C">
      <w:pPr>
        <w:pStyle w:val="Equation"/>
        <w:tabs>
          <w:tab w:val="left" w:pos="2070"/>
        </w:tabs>
        <w:ind w:left="1191" w:firstLine="18"/>
        <w:rPr>
          <w:sz w:val="20"/>
          <w:szCs w:val="20"/>
        </w:rPr>
      </w:pPr>
      <w:proofErr w:type="spellStart"/>
      <w:proofErr w:type="gramStart"/>
      <w:r w:rsidRPr="00FB08DB">
        <w:rPr>
          <w:sz w:val="20"/>
          <w:szCs w:val="20"/>
        </w:rPr>
        <w:t>ctxIdxInc</w:t>
      </w:r>
      <w:proofErr w:type="spellEnd"/>
      <w:proofErr w:type="gramEnd"/>
      <w:r w:rsidRPr="00FB08DB">
        <w:rPr>
          <w:sz w:val="20"/>
          <w:szCs w:val="20"/>
        </w:rPr>
        <w:t xml:space="preserve"> =  </w:t>
      </w:r>
      <w:proofErr w:type="spellStart"/>
      <w:r w:rsidRPr="00FB08DB">
        <w:rPr>
          <w:sz w:val="20"/>
          <w:szCs w:val="20"/>
        </w:rPr>
        <w:t>ctxIdxInc</w:t>
      </w:r>
      <w:proofErr w:type="spellEnd"/>
      <w:r w:rsidRPr="00FB08DB">
        <w:rPr>
          <w:sz w:val="20"/>
          <w:szCs w:val="20"/>
        </w:rPr>
        <w:t xml:space="preserve">  +  </w:t>
      </w:r>
      <w:r w:rsidRPr="00FB08DB">
        <w:rPr>
          <w:rFonts w:hint="eastAsia"/>
          <w:sz w:val="20"/>
          <w:szCs w:val="20"/>
          <w:lang w:eastAsia="ko-KR"/>
        </w:rPr>
        <w:t>16</w:t>
      </w:r>
      <w:r w:rsidRPr="00FB08DB">
        <w:rPr>
          <w:sz w:val="20"/>
          <w:szCs w:val="20"/>
        </w:rPr>
        <w:tab/>
      </w:r>
      <w:r w:rsidRPr="00FB08DB">
        <w:rPr>
          <w:sz w:val="20"/>
          <w:szCs w:val="20"/>
        </w:rPr>
        <w:tab/>
      </w:r>
      <w:r w:rsidRPr="00FB08DB">
        <w:rPr>
          <w:sz w:val="20"/>
        </w:rPr>
        <w:t>(</w:t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9</w:t>
      </w:r>
      <w:r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35</w:t>
      </w:r>
      <w:r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96781C" w:rsidRPr="00FB08DB" w:rsidRDefault="0096781C" w:rsidP="0096781C">
      <w:pPr>
        <w:pStyle w:val="Heading5"/>
      </w:pPr>
      <w:bookmarkStart w:id="21" w:name="_Ref291757756"/>
      <w:r>
        <w:rPr>
          <w:lang w:val="en-US"/>
        </w:rPr>
        <w:t>9.2.3.1.</w:t>
      </w:r>
      <w:r>
        <w:rPr>
          <w:lang w:val="en-US"/>
        </w:rPr>
        <w:t>6</w:t>
      </w:r>
      <w:r>
        <w:rPr>
          <w:lang w:val="en-US"/>
        </w:rPr>
        <w:t xml:space="preserve"> </w:t>
      </w:r>
      <w:r w:rsidRPr="00FB08DB">
        <w:t xml:space="preserve">Derivation process of </w:t>
      </w:r>
      <w:proofErr w:type="spellStart"/>
      <w:r w:rsidRPr="00FB08DB">
        <w:t>ctxIdxInc</w:t>
      </w:r>
      <w:proofErr w:type="spellEnd"/>
      <w:r w:rsidRPr="00FB08DB">
        <w:t xml:space="preserve"> for the syntax element coeff_abs_level_greater2_flag</w:t>
      </w:r>
      <w:bookmarkEnd w:id="21"/>
    </w:p>
    <w:p w:rsidR="0096781C" w:rsidRPr="00FB08DB" w:rsidRDefault="0096781C" w:rsidP="0096781C">
      <w:r w:rsidRPr="00FB08DB">
        <w:t xml:space="preserve">Inputs to this process are the colour component index </w:t>
      </w:r>
      <w:proofErr w:type="spellStart"/>
      <w:r w:rsidRPr="00FB08DB">
        <w:t>cIdx</w:t>
      </w:r>
      <w:proofErr w:type="spellEnd"/>
      <w:r w:rsidRPr="00FB08DB">
        <w:t xml:space="preserve">, the 16 </w:t>
      </w:r>
      <w:proofErr w:type="spellStart"/>
      <w:r w:rsidRPr="00FB08DB">
        <w:t>coeffcient</w:t>
      </w:r>
      <w:proofErr w:type="spellEnd"/>
      <w:r w:rsidRPr="00FB08DB">
        <w:t xml:space="preserve"> subset index </w:t>
      </w:r>
      <w:proofErr w:type="spellStart"/>
      <w:r w:rsidRPr="00FB08DB">
        <w:t>i</w:t>
      </w:r>
      <w:proofErr w:type="spellEnd"/>
      <w:r w:rsidRPr="00FB08DB">
        <w:t xml:space="preserve"> and the current coefficient scan index n within the current subset.</w:t>
      </w:r>
    </w:p>
    <w:p w:rsidR="0096781C" w:rsidRPr="00FB08DB" w:rsidRDefault="0096781C" w:rsidP="0096781C">
      <w:r w:rsidRPr="00FB08DB">
        <w:t xml:space="preserve">Output of this process is </w:t>
      </w:r>
      <w:proofErr w:type="spellStart"/>
      <w:r w:rsidRPr="00FB08DB">
        <w:t>ctxIdxInc</w:t>
      </w:r>
      <w:proofErr w:type="spellEnd"/>
      <w:r w:rsidRPr="00FB08DB">
        <w:t>.</w:t>
      </w:r>
    </w:p>
    <w:p w:rsidR="0096781C" w:rsidRPr="00FB08DB" w:rsidRDefault="0096781C" w:rsidP="0096781C">
      <w:r w:rsidRPr="00FB08DB">
        <w:t xml:space="preserve">The variable </w:t>
      </w:r>
      <w:proofErr w:type="spellStart"/>
      <w:r w:rsidRPr="00FB08DB">
        <w:t>ctxSet</w:t>
      </w:r>
      <w:proofErr w:type="spellEnd"/>
      <w:r w:rsidRPr="00FB08DB">
        <w:t xml:space="preserve"> specifies the current context set and </w:t>
      </w:r>
      <w:ins w:id="22" w:author="Qualcomm User" w:date="2012-03-05T19:03:00Z">
        <w:r w:rsidRPr="000809F5">
          <w:rPr>
            <w:highlight w:val="yellow"/>
          </w:rPr>
          <w:t xml:space="preserve">is set to </w:t>
        </w:r>
        <w:r w:rsidRPr="00BC1225">
          <w:rPr>
            <w:highlight w:val="yellow"/>
          </w:rPr>
          <w:t xml:space="preserve">the </w:t>
        </w:r>
        <w:r>
          <w:rPr>
            <w:highlight w:val="yellow"/>
          </w:rPr>
          <w:t xml:space="preserve">variable </w:t>
        </w:r>
        <w:proofErr w:type="spellStart"/>
        <w:r w:rsidRPr="00C67006">
          <w:rPr>
            <w:highlight w:val="yellow"/>
          </w:rPr>
          <w:t>ctxSet</w:t>
        </w:r>
        <w:proofErr w:type="spellEnd"/>
        <w:r w:rsidRPr="00C67006">
          <w:rPr>
            <w:highlight w:val="yellow"/>
          </w:rPr>
          <w:t xml:space="preserve"> </w:t>
        </w:r>
        <w:r>
          <w:rPr>
            <w:highlight w:val="yellow"/>
          </w:rPr>
          <w:t>that</w:t>
        </w:r>
        <w:r w:rsidRPr="00C67006">
          <w:rPr>
            <w:highlight w:val="yellow"/>
          </w:rPr>
          <w:t xml:space="preserve"> has been derived in </w:t>
        </w:r>
        <w:proofErr w:type="spellStart"/>
        <w:r w:rsidRPr="00C67006">
          <w:rPr>
            <w:highlight w:val="yellow"/>
          </w:rPr>
          <w:t>subclause</w:t>
        </w:r>
        <w:proofErr w:type="spellEnd"/>
        <w:r w:rsidRPr="00C67006">
          <w:rPr>
            <w:highlight w:val="yellow"/>
          </w:rPr>
          <w:t xml:space="preserve"> </w:t>
        </w:r>
        <w:r w:rsidRPr="00C67006">
          <w:rPr>
            <w:highlight w:val="yellow"/>
          </w:rPr>
          <w:fldChar w:fldCharType="begin"/>
        </w:r>
        <w:r w:rsidRPr="00C67006">
          <w:rPr>
            <w:highlight w:val="yellow"/>
          </w:rPr>
          <w:instrText xml:space="preserve"> REF _Ref291773464 \r \h </w:instrText>
        </w:r>
        <w:r w:rsidRPr="00C67006">
          <w:rPr>
            <w:highlight w:val="yellow"/>
          </w:rPr>
        </w:r>
        <w:r>
          <w:rPr>
            <w:highlight w:val="yellow"/>
          </w:rPr>
          <w:instrText xml:space="preserve"> \* MERGEFORMAT </w:instrText>
        </w:r>
        <w:r w:rsidRPr="00C67006">
          <w:rPr>
            <w:highlight w:val="yellow"/>
          </w:rPr>
          <w:fldChar w:fldCharType="separate"/>
        </w:r>
        <w:r w:rsidRPr="00C67006">
          <w:rPr>
            <w:highlight w:val="yellow"/>
          </w:rPr>
          <w:t>9.2.3.1.5</w:t>
        </w:r>
        <w:r w:rsidRPr="00C67006">
          <w:rPr>
            <w:highlight w:val="yellow"/>
          </w:rPr>
          <w:fldChar w:fldCharType="end"/>
        </w:r>
        <w:r w:rsidRPr="00C67006">
          <w:rPr>
            <w:highlight w:val="yellow"/>
          </w:rPr>
          <w:t xml:space="preserve"> for the </w:t>
        </w:r>
        <w:r>
          <w:rPr>
            <w:highlight w:val="yellow"/>
          </w:rPr>
          <w:t xml:space="preserve">same </w:t>
        </w:r>
        <w:r w:rsidRPr="00C67006">
          <w:rPr>
            <w:highlight w:val="yellow"/>
          </w:rPr>
          <w:t>subset</w:t>
        </w:r>
      </w:ins>
      <w:del w:id="23" w:author="Qualcomm User" w:date="2012-03-05T19:03:00Z">
        <w:r w:rsidRPr="00FB08DB" w:rsidDel="0096781C">
          <w:delText>for its derivation the following applies</w:delText>
        </w:r>
      </w:del>
      <w:r w:rsidRPr="00FB08DB">
        <w:t>.</w:t>
      </w:r>
    </w:p>
    <w:p w:rsidR="0096781C" w:rsidRPr="00FB08DB" w:rsidDel="00340763" w:rsidRDefault="0096781C" w:rsidP="0096781C">
      <w:pPr>
        <w:numPr>
          <w:ilvl w:val="0"/>
          <w:numId w:val="2"/>
        </w:numPr>
        <w:tabs>
          <w:tab w:val="clear" w:pos="794"/>
          <w:tab w:val="left" w:pos="400"/>
        </w:tabs>
        <w:rPr>
          <w:del w:id="24" w:author="Qualcomm User" w:date="2012-03-05T19:04:00Z"/>
        </w:rPr>
      </w:pPr>
      <w:del w:id="25" w:author="Qualcomm User" w:date="2012-03-05T19:04:00Z">
        <w:r w:rsidRPr="00FB08DB" w:rsidDel="00340763">
          <w:delText>If n is equal to 15 or all previous syntex elements coeff_abs_level_greater2_flag[ pos ] with pos greater than n are derived to be equal to 0 instead of being explicitly parsed, the following applies.</w:delText>
        </w:r>
      </w:del>
    </w:p>
    <w:p w:rsidR="0096781C" w:rsidRPr="00FB08DB" w:rsidDel="00340763" w:rsidRDefault="0096781C" w:rsidP="0096781C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  <w:rPr>
          <w:del w:id="26" w:author="Qualcomm User" w:date="2012-03-05T19:04:00Z"/>
        </w:rPr>
      </w:pPr>
      <w:del w:id="27" w:author="Qualcomm User" w:date="2012-03-05T19:04:00Z">
        <w:r w:rsidRPr="00FB08DB" w:rsidDel="00340763">
          <w:delText>The variable ctxSet is initialized as follows.</w:delText>
        </w:r>
      </w:del>
    </w:p>
    <w:p w:rsidR="0096781C" w:rsidRPr="00FB08DB" w:rsidDel="00340763" w:rsidRDefault="0096781C" w:rsidP="0096781C">
      <w:pPr>
        <w:numPr>
          <w:ilvl w:val="0"/>
          <w:numId w:val="4"/>
        </w:numPr>
        <w:tabs>
          <w:tab w:val="clear" w:pos="794"/>
          <w:tab w:val="clear" w:pos="1191"/>
          <w:tab w:val="clear" w:pos="1588"/>
          <w:tab w:val="clear" w:pos="1985"/>
          <w:tab w:val="left" w:pos="400"/>
          <w:tab w:val="left" w:pos="720"/>
          <w:tab w:val="left" w:pos="1080"/>
          <w:tab w:val="left" w:pos="1710"/>
          <w:tab w:val="left" w:pos="1800"/>
        </w:tabs>
        <w:rPr>
          <w:del w:id="28" w:author="Qualcomm User" w:date="2012-03-05T19:04:00Z"/>
        </w:rPr>
      </w:pPr>
      <w:del w:id="29" w:author="Qualcomm User" w:date="2012-03-05T19:04:00Z">
        <w:r w:rsidRPr="00FB08DB" w:rsidDel="00340763">
          <w:delText>If the current subset index i is equal to 0 or cIdx is greater than 0, the following applies.</w:delText>
        </w:r>
      </w:del>
    </w:p>
    <w:p w:rsidR="0096781C" w:rsidRPr="00FB08DB" w:rsidDel="00340763" w:rsidRDefault="0096781C" w:rsidP="0096781C">
      <w:pPr>
        <w:pStyle w:val="Equation"/>
        <w:tabs>
          <w:tab w:val="left" w:pos="2070"/>
        </w:tabs>
        <w:ind w:left="1191"/>
        <w:rPr>
          <w:del w:id="30" w:author="Qualcomm User" w:date="2012-03-05T19:04:00Z"/>
          <w:sz w:val="20"/>
          <w:szCs w:val="20"/>
        </w:rPr>
      </w:pPr>
      <w:del w:id="31" w:author="Qualcomm User" w:date="2012-03-05T19:04:00Z">
        <w:r w:rsidRPr="00FB08DB" w:rsidDel="00340763">
          <w:rPr>
            <w:sz w:val="20"/>
            <w:szCs w:val="20"/>
          </w:rPr>
          <w:delText>ctxSet  =  0</w:delText>
        </w:r>
        <w:r w:rsidRPr="00FB08DB" w:rsidDel="00340763">
          <w:rPr>
            <w:sz w:val="20"/>
            <w:szCs w:val="20"/>
          </w:rPr>
          <w:tab/>
        </w:r>
        <w:r w:rsidRPr="00FB08DB" w:rsidDel="00340763">
          <w:rPr>
            <w:sz w:val="20"/>
            <w:szCs w:val="20"/>
          </w:rPr>
          <w:tab/>
          <w:delText>(</w:delText>
        </w:r>
        <w:r w:rsidRPr="00FB08DB" w:rsidDel="00340763">
          <w:rPr>
            <w:sz w:val="20"/>
            <w:szCs w:val="20"/>
          </w:rPr>
          <w:fldChar w:fldCharType="begin" w:fldLock="1"/>
        </w:r>
        <w:r w:rsidRPr="00FB08DB" w:rsidDel="00340763">
          <w:rPr>
            <w:sz w:val="20"/>
            <w:szCs w:val="20"/>
          </w:rPr>
          <w:delInstrText xml:space="preserve"> STYLEREF 1 \s </w:delInstrText>
        </w:r>
        <w:r w:rsidRPr="00FB08DB" w:rsidDel="00340763">
          <w:rPr>
            <w:sz w:val="20"/>
            <w:szCs w:val="20"/>
          </w:rPr>
          <w:fldChar w:fldCharType="separate"/>
        </w:r>
        <w:r w:rsidRPr="00FB08DB" w:rsidDel="00340763">
          <w:rPr>
            <w:noProof/>
            <w:sz w:val="20"/>
            <w:szCs w:val="20"/>
          </w:rPr>
          <w:delText>9</w:delText>
        </w:r>
        <w:r w:rsidRPr="00FB08DB" w:rsidDel="00340763">
          <w:rPr>
            <w:sz w:val="20"/>
            <w:szCs w:val="20"/>
          </w:rPr>
          <w:fldChar w:fldCharType="end"/>
        </w:r>
        <w:r w:rsidRPr="00FB08DB" w:rsidDel="00340763">
          <w:rPr>
            <w:sz w:val="20"/>
            <w:szCs w:val="20"/>
          </w:rPr>
          <w:noBreakHyphen/>
        </w:r>
        <w:r w:rsidRPr="00FB08DB" w:rsidDel="00340763">
          <w:rPr>
            <w:sz w:val="20"/>
            <w:szCs w:val="20"/>
          </w:rPr>
          <w:fldChar w:fldCharType="begin" w:fldLock="1"/>
        </w:r>
        <w:r w:rsidRPr="00FB08DB" w:rsidDel="00340763">
          <w:rPr>
            <w:sz w:val="20"/>
            <w:szCs w:val="20"/>
          </w:rPr>
          <w:delInstrText xml:space="preserve"> SEQ Equation \* ARABIC \s 1 </w:delInstrText>
        </w:r>
        <w:r w:rsidRPr="00FB08DB" w:rsidDel="00340763">
          <w:rPr>
            <w:sz w:val="20"/>
            <w:szCs w:val="20"/>
          </w:rPr>
          <w:fldChar w:fldCharType="separate"/>
        </w:r>
        <w:r w:rsidRPr="00FB08DB" w:rsidDel="00340763">
          <w:rPr>
            <w:noProof/>
            <w:sz w:val="20"/>
            <w:szCs w:val="20"/>
          </w:rPr>
          <w:delText>36</w:delText>
        </w:r>
        <w:r w:rsidRPr="00FB08DB" w:rsidDel="00340763">
          <w:rPr>
            <w:sz w:val="20"/>
            <w:szCs w:val="20"/>
          </w:rPr>
          <w:fldChar w:fldCharType="end"/>
        </w:r>
        <w:r w:rsidRPr="00FB08DB" w:rsidDel="00340763">
          <w:rPr>
            <w:sz w:val="20"/>
            <w:szCs w:val="20"/>
          </w:rPr>
          <w:delText>)</w:delText>
        </w:r>
      </w:del>
    </w:p>
    <w:p w:rsidR="0096781C" w:rsidRPr="00FB08DB" w:rsidDel="00340763" w:rsidRDefault="0096781C" w:rsidP="0096781C">
      <w:pPr>
        <w:numPr>
          <w:ilvl w:val="0"/>
          <w:numId w:val="4"/>
        </w:numPr>
        <w:tabs>
          <w:tab w:val="clear" w:pos="794"/>
          <w:tab w:val="clear" w:pos="1191"/>
          <w:tab w:val="clear" w:pos="1588"/>
          <w:tab w:val="clear" w:pos="1985"/>
          <w:tab w:val="left" w:pos="400"/>
          <w:tab w:val="left" w:pos="720"/>
          <w:tab w:val="left" w:pos="1080"/>
          <w:tab w:val="left" w:pos="1710"/>
          <w:tab w:val="left" w:pos="1800"/>
        </w:tabs>
        <w:rPr>
          <w:del w:id="32" w:author="Qualcomm User" w:date="2012-03-05T19:04:00Z"/>
        </w:rPr>
      </w:pPr>
      <w:del w:id="33" w:author="Qualcomm User" w:date="2012-03-05T19:04:00Z">
        <w:r w:rsidRPr="00FB08DB" w:rsidDel="00340763">
          <w:delText>Otherwise (i is greater than 0 and cIdx is equal to 0), the following applies.</w:delText>
        </w:r>
      </w:del>
    </w:p>
    <w:p w:rsidR="0096781C" w:rsidRPr="00FB08DB" w:rsidDel="00340763" w:rsidRDefault="0096781C" w:rsidP="0096781C">
      <w:pPr>
        <w:pStyle w:val="Equation"/>
        <w:tabs>
          <w:tab w:val="left" w:pos="2070"/>
        </w:tabs>
        <w:ind w:left="1191"/>
        <w:rPr>
          <w:del w:id="34" w:author="Qualcomm User" w:date="2012-03-05T19:04:00Z"/>
          <w:sz w:val="20"/>
          <w:szCs w:val="20"/>
        </w:rPr>
      </w:pPr>
      <w:del w:id="35" w:author="Qualcomm User" w:date="2012-03-05T19:04:00Z">
        <w:r w:rsidRPr="00FB08DB" w:rsidDel="00340763">
          <w:rPr>
            <w:sz w:val="20"/>
            <w:szCs w:val="20"/>
          </w:rPr>
          <w:delText xml:space="preserve">ctxSet  =  </w:delText>
        </w:r>
        <w:r w:rsidRPr="00FB08DB" w:rsidDel="00340763">
          <w:rPr>
            <w:rFonts w:hint="eastAsia"/>
            <w:sz w:val="20"/>
            <w:szCs w:val="20"/>
            <w:lang w:eastAsia="ko-KR"/>
          </w:rPr>
          <w:delText>2</w:delText>
        </w:r>
        <w:r w:rsidRPr="00FB08DB" w:rsidDel="00340763">
          <w:rPr>
            <w:sz w:val="20"/>
            <w:szCs w:val="20"/>
          </w:rPr>
          <w:tab/>
        </w:r>
        <w:r w:rsidRPr="00FB08DB" w:rsidDel="00340763">
          <w:rPr>
            <w:sz w:val="20"/>
            <w:szCs w:val="20"/>
          </w:rPr>
          <w:tab/>
        </w:r>
        <w:r w:rsidRPr="00FB08DB" w:rsidDel="00340763">
          <w:rPr>
            <w:sz w:val="20"/>
          </w:rPr>
          <w:delText>(</w:delText>
        </w:r>
        <w:r w:rsidRPr="00FB08DB" w:rsidDel="00340763">
          <w:rPr>
            <w:sz w:val="20"/>
          </w:rPr>
          <w:fldChar w:fldCharType="begin" w:fldLock="1"/>
        </w:r>
        <w:r w:rsidRPr="00FB08DB" w:rsidDel="00340763">
          <w:rPr>
            <w:sz w:val="20"/>
          </w:rPr>
          <w:delInstrText xml:space="preserve"> STYLEREF 1 \s </w:delInstrText>
        </w:r>
        <w:r w:rsidRPr="00FB08DB" w:rsidDel="00340763">
          <w:rPr>
            <w:sz w:val="20"/>
          </w:rPr>
          <w:fldChar w:fldCharType="separate"/>
        </w:r>
        <w:r w:rsidRPr="00FB08DB" w:rsidDel="00340763">
          <w:rPr>
            <w:noProof/>
            <w:sz w:val="20"/>
          </w:rPr>
          <w:delText>9</w:delText>
        </w:r>
        <w:r w:rsidRPr="00FB08DB" w:rsidDel="00340763">
          <w:rPr>
            <w:sz w:val="20"/>
          </w:rPr>
          <w:fldChar w:fldCharType="end"/>
        </w:r>
        <w:r w:rsidRPr="00FB08DB" w:rsidDel="00340763">
          <w:rPr>
            <w:sz w:val="20"/>
          </w:rPr>
          <w:noBreakHyphen/>
        </w:r>
        <w:r w:rsidRPr="00FB08DB" w:rsidDel="00340763">
          <w:rPr>
            <w:sz w:val="20"/>
          </w:rPr>
          <w:fldChar w:fldCharType="begin" w:fldLock="1"/>
        </w:r>
        <w:r w:rsidRPr="00FB08DB" w:rsidDel="00340763">
          <w:rPr>
            <w:sz w:val="20"/>
          </w:rPr>
          <w:delInstrText xml:space="preserve"> SEQ Equation \* ARABIC \s 1 </w:delInstrText>
        </w:r>
        <w:r w:rsidRPr="00FB08DB" w:rsidDel="00340763">
          <w:rPr>
            <w:sz w:val="20"/>
          </w:rPr>
          <w:fldChar w:fldCharType="separate"/>
        </w:r>
        <w:r w:rsidRPr="00FB08DB" w:rsidDel="00340763">
          <w:rPr>
            <w:noProof/>
            <w:sz w:val="20"/>
          </w:rPr>
          <w:delText>37</w:delText>
        </w:r>
        <w:r w:rsidRPr="00FB08DB" w:rsidDel="00340763">
          <w:rPr>
            <w:sz w:val="20"/>
          </w:rPr>
          <w:fldChar w:fldCharType="end"/>
        </w:r>
        <w:r w:rsidRPr="00FB08DB" w:rsidDel="00340763">
          <w:rPr>
            <w:sz w:val="20"/>
          </w:rPr>
          <w:delText>)</w:delText>
        </w:r>
      </w:del>
    </w:p>
    <w:p w:rsidR="00340763" w:rsidRPr="00340763" w:rsidRDefault="0096781C" w:rsidP="00340763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  <w:rPr>
          <w:ins w:id="36" w:author="Qualcomm User" w:date="2012-03-05T19:04:00Z"/>
        </w:rPr>
      </w:pPr>
      <w:del w:id="37" w:author="Qualcomm User" w:date="2012-03-05T19:04:00Z">
        <w:r w:rsidRPr="00FB08DB" w:rsidDel="00340763">
          <w:delText>The variable numGreater1 is set equal to 0.</w:delText>
        </w:r>
      </w:del>
    </w:p>
    <w:p w:rsidR="00340763" w:rsidRDefault="00340763" w:rsidP="00340763">
      <w:pPr>
        <w:rPr>
          <w:ins w:id="38" w:author="Qualcomm User" w:date="2012-03-05T19:04:00Z"/>
          <w:noProof/>
        </w:rPr>
      </w:pPr>
      <w:ins w:id="39" w:author="Qualcomm User" w:date="2012-03-05T19:06:00Z">
        <w:r w:rsidRPr="00340763">
          <w:rPr>
            <w:noProof/>
            <w:highlight w:val="yellow"/>
            <w:rPrChange w:id="40" w:author="Qualcomm User" w:date="2012-03-05T19:06:00Z">
              <w:rPr>
                <w:noProof/>
              </w:rPr>
            </w:rPrChange>
          </w:rPr>
          <w:t xml:space="preserve">The context index increment ctxIdxInc is set </w:t>
        </w:r>
      </w:ins>
      <w:ins w:id="41" w:author="Qualcomm User" w:date="2012-03-05T19:07:00Z">
        <w:r>
          <w:rPr>
            <w:noProof/>
            <w:highlight w:val="yellow"/>
          </w:rPr>
          <w:t>to</w:t>
        </w:r>
      </w:ins>
      <w:ins w:id="42" w:author="Qualcomm User" w:date="2012-03-05T19:06:00Z">
        <w:r w:rsidRPr="00340763">
          <w:rPr>
            <w:noProof/>
            <w:highlight w:val="yellow"/>
            <w:rPrChange w:id="43" w:author="Qualcomm User" w:date="2012-03-05T19:06:00Z">
              <w:rPr>
                <w:noProof/>
              </w:rPr>
            </w:rPrChange>
          </w:rPr>
          <w:t xml:space="preserve"> the variable ctxSet as follows.</w:t>
        </w:r>
      </w:ins>
    </w:p>
    <w:p w:rsidR="0096781C" w:rsidRPr="00FB08DB" w:rsidRDefault="0096781C" w:rsidP="0096781C">
      <w:pPr>
        <w:pStyle w:val="Equation"/>
        <w:tabs>
          <w:tab w:val="left" w:pos="2070"/>
        </w:tabs>
        <w:ind w:left="1191" w:firstLine="18"/>
        <w:rPr>
          <w:sz w:val="20"/>
        </w:rPr>
      </w:pPr>
      <w:proofErr w:type="spellStart"/>
      <w:proofErr w:type="gramStart"/>
      <w:r w:rsidRPr="00FB08DB">
        <w:rPr>
          <w:sz w:val="20"/>
          <w:szCs w:val="20"/>
        </w:rPr>
        <w:t>ctxIdxInc</w:t>
      </w:r>
      <w:proofErr w:type="spellEnd"/>
      <w:r w:rsidRPr="00FB08DB">
        <w:rPr>
          <w:sz w:val="20"/>
          <w:szCs w:val="20"/>
        </w:rPr>
        <w:t xml:space="preserve">  =</w:t>
      </w:r>
      <w:proofErr w:type="gramEnd"/>
      <w:r w:rsidRPr="00FB08DB">
        <w:rPr>
          <w:sz w:val="20"/>
          <w:szCs w:val="20"/>
        </w:rPr>
        <w:t xml:space="preserve"> </w:t>
      </w:r>
      <w:r w:rsidRPr="00FB08DB">
        <w:rPr>
          <w:rFonts w:hint="eastAsia"/>
          <w:sz w:val="20"/>
          <w:szCs w:val="20"/>
          <w:lang w:eastAsia="ko-KR"/>
        </w:rPr>
        <w:t xml:space="preserve"> </w:t>
      </w:r>
      <w:proofErr w:type="spellStart"/>
      <w:r w:rsidRPr="00FB08DB">
        <w:rPr>
          <w:rFonts w:eastAsia="MS Mincho" w:hint="eastAsia"/>
          <w:sz w:val="20"/>
          <w:szCs w:val="20"/>
          <w:lang w:eastAsia="ja-JP"/>
        </w:rPr>
        <w:t>ctxSet</w:t>
      </w:r>
      <w:proofErr w:type="spellEnd"/>
      <w:r w:rsidRPr="00FB08DB">
        <w:rPr>
          <w:sz w:val="20"/>
          <w:szCs w:val="20"/>
        </w:rPr>
        <w:tab/>
      </w:r>
      <w:r w:rsidR="00340763" w:rsidRPr="00FB08DB">
        <w:rPr>
          <w:sz w:val="20"/>
          <w:szCs w:val="20"/>
        </w:rPr>
        <w:tab/>
      </w:r>
      <w:r w:rsidR="00340763" w:rsidRPr="00FB08DB">
        <w:rPr>
          <w:sz w:val="20"/>
        </w:rPr>
        <w:t xml:space="preserve"> </w:t>
      </w:r>
      <w:r w:rsidRPr="00FB08DB">
        <w:rPr>
          <w:sz w:val="20"/>
        </w:rPr>
        <w:t>(</w:t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9</w:t>
      </w:r>
      <w:r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38</w:t>
      </w:r>
      <w:r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96781C" w:rsidRPr="00FB08DB" w:rsidRDefault="0096781C" w:rsidP="0096781C">
      <w:pPr>
        <w:rPr>
          <w:noProof/>
        </w:rPr>
      </w:pPr>
      <w:r w:rsidRPr="00FB08DB">
        <w:rPr>
          <w:noProof/>
        </w:rPr>
        <w:t>When cIdx is greater than 0, ctxIdxInc is modified as follows.</w:t>
      </w:r>
    </w:p>
    <w:p w:rsidR="0096781C" w:rsidRPr="00FB08DB" w:rsidRDefault="0096781C" w:rsidP="0096781C">
      <w:pPr>
        <w:pStyle w:val="Equation"/>
        <w:tabs>
          <w:tab w:val="left" w:pos="2070"/>
        </w:tabs>
        <w:ind w:left="1191" w:firstLine="18"/>
        <w:rPr>
          <w:sz w:val="20"/>
          <w:szCs w:val="20"/>
        </w:rPr>
      </w:pPr>
      <w:proofErr w:type="spellStart"/>
      <w:proofErr w:type="gramStart"/>
      <w:r w:rsidRPr="00FB08DB">
        <w:rPr>
          <w:sz w:val="20"/>
          <w:szCs w:val="20"/>
        </w:rPr>
        <w:t>ctxIdxInc</w:t>
      </w:r>
      <w:proofErr w:type="spellEnd"/>
      <w:proofErr w:type="gramEnd"/>
      <w:r w:rsidRPr="00FB08DB">
        <w:rPr>
          <w:sz w:val="20"/>
          <w:szCs w:val="20"/>
        </w:rPr>
        <w:t xml:space="preserve"> =  </w:t>
      </w:r>
      <w:proofErr w:type="spellStart"/>
      <w:r w:rsidRPr="00FB08DB">
        <w:rPr>
          <w:sz w:val="20"/>
          <w:szCs w:val="20"/>
        </w:rPr>
        <w:t>ctxIdxInc</w:t>
      </w:r>
      <w:proofErr w:type="spellEnd"/>
      <w:r w:rsidRPr="00FB08DB">
        <w:rPr>
          <w:sz w:val="20"/>
          <w:szCs w:val="20"/>
        </w:rPr>
        <w:t xml:space="preserve">  +  </w:t>
      </w:r>
      <w:r w:rsidRPr="00FB08DB">
        <w:rPr>
          <w:rFonts w:hint="eastAsia"/>
          <w:sz w:val="20"/>
          <w:szCs w:val="20"/>
          <w:lang w:eastAsia="ko-KR"/>
        </w:rPr>
        <w:t>4</w:t>
      </w:r>
      <w:r w:rsidRPr="00FB08DB">
        <w:rPr>
          <w:sz w:val="20"/>
          <w:szCs w:val="20"/>
        </w:rPr>
        <w:tab/>
      </w:r>
      <w:r w:rsidRPr="00FB08DB">
        <w:rPr>
          <w:sz w:val="20"/>
          <w:szCs w:val="20"/>
        </w:rPr>
        <w:tab/>
      </w:r>
      <w:r w:rsidRPr="00FB08DB">
        <w:rPr>
          <w:sz w:val="20"/>
        </w:rPr>
        <w:t>(</w:t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9</w:t>
      </w:r>
      <w:r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39</w:t>
      </w:r>
      <w:r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5E7AA6" w:rsidRDefault="005E7AA6">
      <w:bookmarkStart w:id="44" w:name="_GoBack"/>
      <w:bookmarkEnd w:id="44"/>
    </w:p>
    <w:sectPr w:rsidR="005E7A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536DE"/>
    <w:multiLevelType w:val="multilevel"/>
    <w:tmpl w:val="97C292A2"/>
    <w:lvl w:ilvl="0"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">
    <w:nsid w:val="32A641B4"/>
    <w:multiLevelType w:val="hybridMultilevel"/>
    <w:tmpl w:val="B436107C"/>
    <w:lvl w:ilvl="0" w:tplc="FFFFFFFF">
      <w:start w:val="5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108001C"/>
    <w:multiLevelType w:val="hybridMultilevel"/>
    <w:tmpl w:val="76147BB6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7B44F7"/>
    <w:multiLevelType w:val="hybridMultilevel"/>
    <w:tmpl w:val="01601326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81C"/>
    <w:rsid w:val="00340763"/>
    <w:rsid w:val="005E7AA6"/>
    <w:rsid w:val="0096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81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6781C"/>
    <w:pPr>
      <w:keepNext/>
      <w:keepLines/>
      <w:spacing w:before="480"/>
      <w:jc w:val="left"/>
      <w:outlineLvl w:val="0"/>
    </w:pPr>
    <w:rPr>
      <w:rFonts w:ascii="Times" w:hAnsi="Times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6781C"/>
    <w:pPr>
      <w:keepNext/>
      <w:keepLines/>
      <w:spacing w:before="313"/>
      <w:outlineLvl w:val="1"/>
    </w:pPr>
    <w:rPr>
      <w:rFonts w:ascii="Times" w:hAnsi="Times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6781C"/>
    <w:pPr>
      <w:keepNext/>
      <w:keepLines/>
      <w:spacing w:before="181"/>
      <w:outlineLvl w:val="2"/>
    </w:pPr>
    <w:rPr>
      <w:b/>
      <w:bCs/>
      <w:lang w:val="x-none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96781C"/>
    <w:pPr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96781C"/>
    <w:pPr>
      <w:tabs>
        <w:tab w:val="left" w:pos="907"/>
      </w:tabs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96781C"/>
    <w:pPr>
      <w:outlineLvl w:val="5"/>
    </w:pPr>
    <w:rPr>
      <w:rFonts w:ascii="Times" w:hAnsi="Times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96781C"/>
    <w:rPr>
      <w:rFonts w:ascii="Times" w:eastAsia="Malgun Gothic" w:hAnsi="Times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96781C"/>
    <w:rPr>
      <w:rFonts w:ascii="Times" w:eastAsia="Malgun Gothic" w:hAnsi="Times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96781C"/>
    <w:rPr>
      <w:rFonts w:ascii="Times New Roman" w:eastAsia="Malgun Gothic" w:hAnsi="Times New Roman" w:cs="Times New Roman"/>
      <w:b/>
      <w:bCs/>
      <w:sz w:val="20"/>
      <w:szCs w:val="20"/>
      <w:lang w:val="x-none" w:eastAsia="en-US"/>
    </w:rPr>
  </w:style>
  <w:style w:type="character" w:customStyle="1" w:styleId="Heading4Char">
    <w:name w:val="Heading 4 Char"/>
    <w:basedOn w:val="DefaultParagraphFont"/>
    <w:link w:val="Heading4"/>
    <w:uiPriority w:val="99"/>
    <w:rsid w:val="0096781C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96781C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96781C"/>
    <w:rPr>
      <w:rFonts w:ascii="Times" w:eastAsia="Malgun Gothic" w:hAnsi="Times" w:cs="Times New Roman"/>
      <w:b/>
      <w:bCs/>
      <w:sz w:val="20"/>
      <w:szCs w:val="20"/>
      <w:lang w:val="x-none" w:eastAsia="x-none"/>
    </w:rPr>
  </w:style>
  <w:style w:type="paragraph" w:customStyle="1" w:styleId="Equation">
    <w:name w:val="Equation"/>
    <w:basedOn w:val="Normal"/>
    <w:uiPriority w:val="99"/>
    <w:rsid w:val="0096781C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  <w:style w:type="paragraph" w:customStyle="1" w:styleId="tableheading">
    <w:name w:val="table heading"/>
    <w:basedOn w:val="Normal"/>
    <w:rsid w:val="0096781C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Normal"/>
    <w:rsid w:val="0096781C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Normal"/>
    <w:link w:val="tablesyntaxChar"/>
    <w:rsid w:val="0096781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96781C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0763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763"/>
    <w:rPr>
      <w:rFonts w:ascii="Tahoma" w:eastAsia="Malgun Gothic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81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6781C"/>
    <w:pPr>
      <w:keepNext/>
      <w:keepLines/>
      <w:spacing w:before="480"/>
      <w:jc w:val="left"/>
      <w:outlineLvl w:val="0"/>
    </w:pPr>
    <w:rPr>
      <w:rFonts w:ascii="Times" w:hAnsi="Times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6781C"/>
    <w:pPr>
      <w:keepNext/>
      <w:keepLines/>
      <w:spacing w:before="313"/>
      <w:outlineLvl w:val="1"/>
    </w:pPr>
    <w:rPr>
      <w:rFonts w:ascii="Times" w:hAnsi="Times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6781C"/>
    <w:pPr>
      <w:keepNext/>
      <w:keepLines/>
      <w:spacing w:before="181"/>
      <w:outlineLvl w:val="2"/>
    </w:pPr>
    <w:rPr>
      <w:b/>
      <w:bCs/>
      <w:lang w:val="x-none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96781C"/>
    <w:pPr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96781C"/>
    <w:pPr>
      <w:tabs>
        <w:tab w:val="left" w:pos="907"/>
      </w:tabs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96781C"/>
    <w:pPr>
      <w:outlineLvl w:val="5"/>
    </w:pPr>
    <w:rPr>
      <w:rFonts w:ascii="Times" w:hAnsi="Times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96781C"/>
    <w:rPr>
      <w:rFonts w:ascii="Times" w:eastAsia="Malgun Gothic" w:hAnsi="Times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96781C"/>
    <w:rPr>
      <w:rFonts w:ascii="Times" w:eastAsia="Malgun Gothic" w:hAnsi="Times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96781C"/>
    <w:rPr>
      <w:rFonts w:ascii="Times New Roman" w:eastAsia="Malgun Gothic" w:hAnsi="Times New Roman" w:cs="Times New Roman"/>
      <w:b/>
      <w:bCs/>
      <w:sz w:val="20"/>
      <w:szCs w:val="20"/>
      <w:lang w:val="x-none" w:eastAsia="en-US"/>
    </w:rPr>
  </w:style>
  <w:style w:type="character" w:customStyle="1" w:styleId="Heading4Char">
    <w:name w:val="Heading 4 Char"/>
    <w:basedOn w:val="DefaultParagraphFont"/>
    <w:link w:val="Heading4"/>
    <w:uiPriority w:val="99"/>
    <w:rsid w:val="0096781C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96781C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96781C"/>
    <w:rPr>
      <w:rFonts w:ascii="Times" w:eastAsia="Malgun Gothic" w:hAnsi="Times" w:cs="Times New Roman"/>
      <w:b/>
      <w:bCs/>
      <w:sz w:val="20"/>
      <w:szCs w:val="20"/>
      <w:lang w:val="x-none" w:eastAsia="x-none"/>
    </w:rPr>
  </w:style>
  <w:style w:type="paragraph" w:customStyle="1" w:styleId="Equation">
    <w:name w:val="Equation"/>
    <w:basedOn w:val="Normal"/>
    <w:uiPriority w:val="99"/>
    <w:rsid w:val="0096781C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  <w:style w:type="paragraph" w:customStyle="1" w:styleId="tableheading">
    <w:name w:val="table heading"/>
    <w:basedOn w:val="Normal"/>
    <w:rsid w:val="0096781C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Normal"/>
    <w:rsid w:val="0096781C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Normal"/>
    <w:link w:val="tablesyntaxChar"/>
    <w:rsid w:val="0096781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96781C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0763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763"/>
    <w:rPr>
      <w:rFonts w:ascii="Tahoma" w:eastAsia="Malgun Gothic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1266</Words>
  <Characters>7218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Incorporated</Company>
  <LinksUpToDate>false</LinksUpToDate>
  <CharactersWithSpaces>8468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Qualcomm User</dc:creator>
  <cp:lastModifiedBy>Qualcomm User</cp:lastModifiedBy>
  <cp:revision>1</cp:revision>
  <dcterms:created xsi:type="dcterms:W3CDTF">2012-03-06T02:54:00Z</dcterms:created>
  <dcterms:modified xsi:type="dcterms:W3CDTF">2012-03-06T03:07:00Z</dcterms:modified>
</cp:coreProperties>
</file>