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0" w:name="OLE_LINK60"/>
      <w:bookmarkStart w:id="1" w:name="OLE_LINK61"/>
      <w:bookmarkStart w:id="2" w:name="_Toc317198711"/>
    </w:p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1"/>
          <w:numId w:val="1"/>
        </w:numPr>
        <w:spacing w:before="313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1"/>
          <w:numId w:val="1"/>
        </w:numPr>
        <w:spacing w:before="313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1"/>
          <w:numId w:val="1"/>
        </w:numPr>
        <w:spacing w:before="313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3"/>
          <w:numId w:val="1"/>
        </w:numPr>
        <w:spacing w:before="181"/>
        <w:contextualSpacing w:val="0"/>
        <w:jc w:val="left"/>
        <w:outlineLvl w:val="3"/>
        <w:rPr>
          <w:vanish/>
          <w:lang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3"/>
          <w:numId w:val="1"/>
        </w:numPr>
        <w:spacing w:before="181"/>
        <w:contextualSpacing w:val="0"/>
        <w:jc w:val="left"/>
        <w:outlineLvl w:val="3"/>
        <w:rPr>
          <w:vanish/>
          <w:lang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3"/>
          <w:numId w:val="1"/>
        </w:numPr>
        <w:spacing w:before="181"/>
        <w:contextualSpacing w:val="0"/>
        <w:jc w:val="left"/>
        <w:outlineLvl w:val="3"/>
        <w:rPr>
          <w:vanish/>
          <w:lang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3"/>
          <w:numId w:val="1"/>
        </w:numPr>
        <w:spacing w:before="181"/>
        <w:contextualSpacing w:val="0"/>
        <w:jc w:val="left"/>
        <w:outlineLvl w:val="3"/>
        <w:rPr>
          <w:vanish/>
          <w:lang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3"/>
          <w:numId w:val="1"/>
        </w:numPr>
        <w:spacing w:before="181"/>
        <w:contextualSpacing w:val="0"/>
        <w:jc w:val="left"/>
        <w:outlineLvl w:val="3"/>
        <w:rPr>
          <w:vanish/>
          <w:lang/>
        </w:rPr>
      </w:pPr>
    </w:p>
    <w:p w:rsidR="000E23C2" w:rsidRPr="000E23C2" w:rsidRDefault="000E23C2" w:rsidP="000E23C2">
      <w:pPr>
        <w:pStyle w:val="ListParagraph"/>
        <w:keepNext/>
        <w:keepLines/>
        <w:numPr>
          <w:ilvl w:val="3"/>
          <w:numId w:val="1"/>
        </w:numPr>
        <w:spacing w:before="181"/>
        <w:contextualSpacing w:val="0"/>
        <w:jc w:val="left"/>
        <w:outlineLvl w:val="3"/>
        <w:rPr>
          <w:vanish/>
          <w:lang/>
        </w:rPr>
      </w:pPr>
    </w:p>
    <w:p w:rsidR="000E23C2" w:rsidRPr="00D71CC2" w:rsidRDefault="000E23C2" w:rsidP="000E23C2">
      <w:pPr>
        <w:pStyle w:val="Heading4"/>
        <w:tabs>
          <w:tab w:val="clear" w:pos="862"/>
          <w:tab w:val="num" w:pos="720"/>
        </w:tabs>
        <w:ind w:left="1728" w:hanging="1728"/>
        <w:rPr>
          <w:rFonts w:eastAsia="Malgun Gothic"/>
        </w:rPr>
      </w:pPr>
      <w:r w:rsidRPr="00D71CC2">
        <w:rPr>
          <w:rFonts w:eastAsia="Malgun Gothic"/>
        </w:rPr>
        <w:t xml:space="preserve">Sample adaptive offset unit </w:t>
      </w:r>
      <w:r w:rsidRPr="00D71CC2">
        <w:rPr>
          <w:rFonts w:eastAsia="Malgun Gothic"/>
          <w:lang w:val="en-US"/>
        </w:rPr>
        <w:t xml:space="preserve">VLC </w:t>
      </w:r>
      <w:r w:rsidRPr="00D71CC2">
        <w:rPr>
          <w:rFonts w:eastAsia="Malgun Gothic"/>
        </w:rPr>
        <w:t>syntax</w:t>
      </w:r>
      <w:bookmarkEnd w:id="2"/>
    </w:p>
    <w:p w:rsidR="000E23C2" w:rsidRPr="00D71CC2" w:rsidRDefault="000E23C2" w:rsidP="000E23C2">
      <w:pPr>
        <w:keepNext/>
        <w:rPr>
          <w:lang w:eastAsia="ko-KR"/>
        </w:rPr>
      </w:pPr>
    </w:p>
    <w:tbl>
      <w:tblPr>
        <w:tblW w:w="0" w:type="auto"/>
        <w:jc w:val="center"/>
        <w:tblInd w:w="-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13"/>
        <w:gridCol w:w="1157"/>
        <w:tblGridChange w:id="3">
          <w:tblGrid>
            <w:gridCol w:w="7613"/>
            <w:gridCol w:w="1157"/>
          </w:tblGrid>
        </w:tblGridChange>
      </w:tblGrid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</w:rPr>
            </w:pPr>
            <w:bookmarkStart w:id="4" w:name="OLE_LINK68"/>
            <w:bookmarkStart w:id="5" w:name="OLE_LINK69"/>
            <w:bookmarkEnd w:id="0"/>
            <w:bookmarkEnd w:id="1"/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sao_unit_vlc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(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rx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,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ry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,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cIdx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heading"/>
              <w:rPr>
                <w:kern w:val="2"/>
              </w:rPr>
            </w:pPr>
            <w:r w:rsidRPr="00D71CC2">
              <w:rPr>
                <w:kern w:val="2"/>
              </w:rPr>
              <w:t>Descriptor</w:t>
            </w: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eastAsia="新細明體" w:hAnsi="Times New Roman" w:cs="Times New Roman"/>
                <w:kern w:val="2"/>
                <w:lang w:eastAsia="zh-TW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if( !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_repeat_row_flag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cIdx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]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 w:rsidP="00D77223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bookmarkStart w:id="6" w:name="OLE_LINK1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bookmarkEnd w:id="6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if(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rx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  = =  0  | |  </w:t>
            </w:r>
            <w:proofErr w:type="spellStart"/>
            <w:ins w:id="7" w:author="JCTVC-H0273" w:date="2012-03-02T11:10:00Z">
              <w:r w:rsidR="00D77223">
                <w:rPr>
                  <w:rFonts w:ascii="Times New Roman" w:eastAsia="新細明體" w:hAnsi="Times New Roman" w:cs="Times New Roman" w:hint="eastAsia"/>
                  <w:kern w:val="2"/>
                  <w:lang w:eastAsia="zh-TW"/>
                </w:rPr>
                <w:t>saoR</w:t>
              </w:r>
            </w:ins>
            <w:del w:id="8" w:author="JCTVC-H0273" w:date="2012-03-02T11:10:00Z">
              <w:r w:rsidRPr="00D71CC2" w:rsidDel="00D77223">
                <w:rPr>
                  <w:rFonts w:ascii="Times New Roman" w:hAnsi="Times New Roman" w:cs="Times New Roman"/>
                  <w:bCs/>
                  <w:kern w:val="2"/>
                  <w:lang w:eastAsia="ko-KR"/>
                </w:rPr>
                <w:delText>r</w:delText>
              </w:r>
            </w:del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un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c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Idx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] 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&lt; 0 </w:t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)</w:t>
            </w:r>
            <w:ins w:id="9" w:author="JCTVC-H0273" w:date="2012-03-02T11:07:00Z"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ry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  = = 0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rPrChange w:id="10" w:author="JCTVC-H0273" w:date="2012-03-02T11:09:00Z">
                  <w:rPr>
                    <w:kern w:val="2"/>
                  </w:rPr>
                </w:rPrChange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  <w:rPrChange w:id="11" w:author="JCTVC-H0273" w:date="2012-03-02T11:09:00Z">
                  <w:rPr>
                    <w:rFonts w:ascii="Times New Roman" w:hAnsi="Times New Roman" w:cs="Times New Roman"/>
                    <w:kern w:val="2"/>
                    <w:lang w:eastAsia="ko-KR"/>
                  </w:rPr>
                </w:rPrChange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12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13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14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15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bookmarkStart w:id="16" w:name="OLE_LINK5"/>
            <w:proofErr w:type="spellStart"/>
            <w:r w:rsidRPr="00D71CC2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  <w:rPrChange w:id="17" w:author="JCTVC-H0273" w:date="2012-03-02T11:09:00Z">
                  <w:rPr>
                    <w:rFonts w:ascii="Times New Roman" w:eastAsia="新細明體" w:hAnsi="Times New Roman" w:cs="Times New Roman"/>
                    <w:b/>
                    <w:bCs/>
                    <w:kern w:val="2"/>
                    <w:lang w:eastAsia="zh-TW"/>
                  </w:rPr>
                </w:rPrChange>
              </w:rPr>
              <w:t>sao_</w:t>
            </w:r>
            <w:r w:rsidRPr="00D71CC2">
              <w:rPr>
                <w:rFonts w:ascii="Times New Roman" w:hAnsi="Times New Roman" w:cs="Times New Roman"/>
                <w:b/>
                <w:bCs/>
                <w:kern w:val="2"/>
                <w:lang w:eastAsia="ko-KR"/>
                <w:rPrChange w:id="18" w:author="JCTVC-H0273" w:date="2012-03-02T11:09:00Z">
                  <w:rPr>
                    <w:rFonts w:ascii="Times New Roman" w:hAnsi="Times New Roman" w:cs="Times New Roman"/>
                    <w:b/>
                    <w:bCs/>
                    <w:kern w:val="2"/>
                    <w:lang w:eastAsia="ko-KR"/>
                  </w:rPr>
                </w:rPrChange>
              </w:rPr>
              <w:t>run</w:t>
            </w:r>
            <w:r w:rsidRPr="00D71CC2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  <w:rPrChange w:id="19" w:author="JCTVC-H0273" w:date="2012-03-02T11:09:00Z">
                  <w:rPr>
                    <w:rFonts w:ascii="Times New Roman" w:eastAsia="新細明體" w:hAnsi="Times New Roman" w:cs="Times New Roman"/>
                    <w:b/>
                    <w:bCs/>
                    <w:kern w:val="2"/>
                    <w:lang w:eastAsia="zh-TW"/>
                  </w:rPr>
                </w:rPrChange>
              </w:rPr>
              <w:t>_diff</w:t>
            </w:r>
            <w:bookmarkEnd w:id="16"/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cell"/>
              <w:rPr>
                <w:kern w:val="2"/>
                <w:lang w:eastAsia="ko-KR"/>
                <w:rPrChange w:id="20" w:author="JCTVC-H0273" w:date="2012-03-02T11:09:00Z">
                  <w:rPr>
                    <w:kern w:val="2"/>
                    <w:lang w:eastAsia="ko-KR"/>
                  </w:rPr>
                </w:rPrChange>
              </w:rPr>
            </w:pPr>
            <w:r w:rsidRPr="00D71CC2">
              <w:rPr>
                <w:kern w:val="2"/>
                <w:rPrChange w:id="21" w:author="JCTVC-H0273" w:date="2012-03-02T11:09:00Z">
                  <w:rPr>
                    <w:kern w:val="2"/>
                  </w:rPr>
                </w:rPrChange>
              </w:rPr>
              <w:t>u(v)</w:t>
            </w: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eastAsia="新細明體" w:hAnsi="Times New Roman" w:cs="Times New Roman"/>
                <w:kern w:val="2"/>
                <w:lang w:eastAsia="zh-TW"/>
                <w:rPrChange w:id="22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23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24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25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26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27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saoRun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28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29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30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c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31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Idx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32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33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34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35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r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36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37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38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39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40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r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41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42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43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 xml:space="preserve">] = 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44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sao_run_diff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rPrChange w:id="45" w:author="JCTVC-H0273" w:date="2012-03-02T11:09:00Z">
                  <w:rPr>
                    <w:kern w:val="2"/>
                  </w:rPr>
                </w:rPrChange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  <w:rPrChange w:id="46" w:author="JCTVC-H0273" w:date="2012-03-02T11:09:00Z">
                  <w:rPr>
                    <w:rFonts w:ascii="Times New Roman" w:hAnsi="Times New Roman" w:cs="Times New Roman"/>
                    <w:kern w:val="2"/>
                    <w:lang w:eastAsia="ko-KR"/>
                  </w:rPr>
                </w:rPrChange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47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48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49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  <w:t xml:space="preserve">} 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50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else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rPrChange w:id="51" w:author="JCTVC-H0273" w:date="2012-03-02T11:09:00Z">
                  <w:rPr>
                    <w:kern w:val="2"/>
                  </w:rPr>
                </w:rPrChange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eastAsia="新細明體" w:hAnsi="Times New Roman" w:cs="Times New Roman"/>
                <w:kern w:val="2"/>
                <w:lang w:eastAsia="zh-TW"/>
                <w:rPrChange w:id="52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53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54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55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56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bookmarkStart w:id="57" w:name="OLE_LINK47"/>
            <w:proofErr w:type="spellStart"/>
            <w:r w:rsidRPr="00D71CC2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  <w:rPrChange w:id="58" w:author="JCTVC-H0273" w:date="2012-03-02T11:09:00Z">
                  <w:rPr>
                    <w:rFonts w:ascii="Times New Roman" w:eastAsia="新細明體" w:hAnsi="Times New Roman" w:cs="Times New Roman"/>
                    <w:b/>
                    <w:bCs/>
                    <w:kern w:val="2"/>
                    <w:lang w:eastAsia="zh-TW"/>
                  </w:rPr>
                </w:rPrChange>
              </w:rPr>
              <w:t>sao_</w:t>
            </w:r>
            <w:r w:rsidRPr="00D71CC2">
              <w:rPr>
                <w:rFonts w:ascii="Times New Roman" w:hAnsi="Times New Roman" w:cs="Times New Roman"/>
                <w:b/>
                <w:bCs/>
                <w:kern w:val="2"/>
                <w:lang w:eastAsia="ko-KR"/>
                <w:rPrChange w:id="59" w:author="JCTVC-H0273" w:date="2012-03-02T11:09:00Z">
                  <w:rPr>
                    <w:rFonts w:ascii="Times New Roman" w:hAnsi="Times New Roman" w:cs="Times New Roman"/>
                    <w:b/>
                    <w:bCs/>
                    <w:kern w:val="2"/>
                    <w:lang w:eastAsia="ko-KR"/>
                  </w:rPr>
                </w:rPrChange>
              </w:rPr>
              <w:t>run</w:t>
            </w:r>
            <w:r w:rsidRPr="00D71CC2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  <w:rPrChange w:id="60" w:author="JCTVC-H0273" w:date="2012-03-02T11:09:00Z">
                  <w:rPr>
                    <w:rFonts w:ascii="Times New Roman" w:eastAsia="新細明體" w:hAnsi="Times New Roman" w:cs="Times New Roman"/>
                    <w:b/>
                    <w:bCs/>
                    <w:kern w:val="2"/>
                    <w:lang w:eastAsia="zh-TW"/>
                  </w:rPr>
                </w:rPrChange>
              </w:rPr>
              <w:t>_diff</w:t>
            </w:r>
            <w:bookmarkEnd w:id="57"/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cell"/>
              <w:rPr>
                <w:kern w:val="2"/>
                <w:rPrChange w:id="61" w:author="JCTVC-H0273" w:date="2012-03-02T11:09:00Z">
                  <w:rPr>
                    <w:kern w:val="2"/>
                  </w:rPr>
                </w:rPrChange>
              </w:rPr>
            </w:pPr>
            <w:r w:rsidRPr="00D71CC2">
              <w:rPr>
                <w:kern w:val="2"/>
                <w:rPrChange w:id="62" w:author="JCTVC-H0273" w:date="2012-03-02T11:09:00Z">
                  <w:rPr>
                    <w:kern w:val="2"/>
                  </w:rPr>
                </w:rPrChange>
              </w:rPr>
              <w:t>s</w:t>
            </w:r>
            <w:r w:rsidRPr="00D71CC2">
              <w:rPr>
                <w:rFonts w:eastAsia="新細明體"/>
                <w:kern w:val="2"/>
                <w:lang w:eastAsia="zh-TW"/>
                <w:rPrChange w:id="63" w:author="JCTVC-H0273" w:date="2012-03-02T11:09:00Z">
                  <w:rPr>
                    <w:rFonts w:eastAsia="新細明體"/>
                    <w:kern w:val="2"/>
                    <w:lang w:eastAsia="zh-TW"/>
                  </w:rPr>
                </w:rPrChange>
              </w:rPr>
              <w:t>e</w:t>
            </w:r>
            <w:r w:rsidRPr="00D71CC2">
              <w:rPr>
                <w:kern w:val="2"/>
                <w:rPrChange w:id="64" w:author="JCTVC-H0273" w:date="2012-03-02T11:09:00Z">
                  <w:rPr>
                    <w:kern w:val="2"/>
                  </w:rPr>
                </w:rPrChange>
              </w:rPr>
              <w:t>(v)</w:t>
            </w: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  <w:rPrChange w:id="65" w:author="JCTVC-H0273" w:date="2012-03-02T11:09:00Z">
                  <w:rPr>
                    <w:rFonts w:ascii="Times New Roman" w:hAnsi="Times New Roman" w:cs="Times New Roman"/>
                    <w:kern w:val="2"/>
                    <w:lang w:eastAsia="ko-KR"/>
                  </w:rPr>
                </w:rPrChange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66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67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68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  <w:rPrChange w:id="69" w:author="JCTVC-H0273" w:date="2012-03-02T11:09:00Z">
                  <w:rPr>
                    <w:rFonts w:ascii="Times New Roman" w:eastAsia="新細明體" w:hAnsi="Times New Roman" w:cs="Times New Roman"/>
                    <w:kern w:val="2"/>
                    <w:lang w:eastAsia="zh-TW"/>
                  </w:rPr>
                </w:rPrChange>
              </w:rPr>
              <w:tab/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70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saoRun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71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72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73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c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74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Idx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75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76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77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78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r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79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80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81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82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83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r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84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85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86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 =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87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 xml:space="preserve">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88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sao_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89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run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90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_diff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  <w:rPrChange w:id="91" w:author="JCTVC-H0273" w:date="2012-03-02T11:09:00Z">
                  <w:rPr>
                    <w:rFonts w:ascii="Times New Roman" w:eastAsia="新細明體" w:hAnsi="Times New Roman" w:cs="Times New Roman"/>
                    <w:b/>
                    <w:bCs/>
                    <w:kern w:val="2"/>
                    <w:lang w:eastAsia="zh-TW"/>
                  </w:rPr>
                </w:rPrChange>
              </w:rPr>
              <w:t xml:space="preserve"> 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92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 xml:space="preserve">+ 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93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saoRun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94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95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96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c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97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Idx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98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99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100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101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rx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102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103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][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104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105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ry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106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 − 1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  <w:rPrChange w:id="107" w:author="JCTVC-H0273" w:date="2012-03-02T11:09:00Z">
                  <w:rPr>
                    <w:rFonts w:ascii="Times New Roman" w:eastAsia="新細明體" w:hAnsi="Times New Roman" w:cs="Times New Roman"/>
                    <w:bCs/>
                    <w:kern w:val="2"/>
                    <w:lang w:eastAsia="zh-TW"/>
                  </w:rPr>
                </w:rPrChange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  <w:rPrChange w:id="108" w:author="JCTVC-H0273" w:date="2012-03-02T11:09:00Z">
                  <w:rPr>
                    <w:rFonts w:ascii="Times New Roman" w:hAnsi="Times New Roman" w:cs="Times New Roman"/>
                    <w:bCs/>
                    <w:kern w:val="2"/>
                    <w:lang w:eastAsia="ko-KR"/>
                  </w:rPr>
                </w:rPrChange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Theme="minorEastAsia"/>
                <w:sz w:val="22"/>
                <w:szCs w:val="22"/>
                <w:lang w:val="en-US" w:eastAsia="zh-CN"/>
                <w:rPrChange w:id="109" w:author="JCTVC-H0273" w:date="2012-03-02T11:09:00Z">
                  <w:rPr>
                    <w:rFonts w:eastAsiaTheme="minorEastAsia"/>
                    <w:sz w:val="22"/>
                    <w:szCs w:val="22"/>
                    <w:lang w:val="en-US" w:eastAsia="zh-CN"/>
                  </w:rPr>
                </w:rPrChange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rPrChange w:id="110" w:author="JCTVC-H0273" w:date="2012-03-02T11:09:00Z">
                  <w:rPr>
                    <w:kern w:val="2"/>
                  </w:rPr>
                </w:rPrChange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 w:rsidP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del w:id="111" w:author="JCTVC-H0273" w:date="2012-03-02T11:07:00Z">
              <w:r w:rsidRPr="00D71CC2" w:rsidDel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delText>saoRun[ cIdx ][ rx + 1 ][ ry ] = saoRun[ cIdx ][ rx ][ ry ] − 1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 w:rsidP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del w:id="112" w:author="JCTVC-H0273" w:date="2012-03-02T11:07:00Z">
              <w:r w:rsidRPr="00D71CC2" w:rsidDel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delText>if( rx  = = 0  | |  saoRun[ cIdx ][ rx ][ ry ] &lt; 0)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ry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 &gt; 0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bookmarkStart w:id="113" w:name="OLE_LINK34"/>
            <w:proofErr w:type="spellStart"/>
            <w:r w:rsidRPr="00D71CC2">
              <w:rPr>
                <w:rFonts w:ascii="Times New Roman" w:eastAsia="新細明體" w:hAnsi="Times New Roman" w:cs="Times New Roman"/>
                <w:b/>
                <w:kern w:val="2"/>
                <w:lang w:eastAsia="zh-TW"/>
              </w:rPr>
              <w:t>sao_merge_up_flag</w:t>
            </w:r>
            <w:bookmarkEnd w:id="113"/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cell"/>
              <w:rPr>
                <w:rFonts w:eastAsia="新細明體"/>
                <w:kern w:val="2"/>
                <w:lang w:eastAsia="zh-TW"/>
              </w:rPr>
            </w:pPr>
            <w:r w:rsidRPr="00D71CC2">
              <w:rPr>
                <w:rFonts w:eastAsia="新細明體"/>
                <w:kern w:val="2"/>
                <w:lang w:eastAsia="zh-TW"/>
              </w:rPr>
              <w:t xml:space="preserve">u(1) </w:t>
            </w: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kern w:val="2"/>
                <w:lang w:eastAsia="ko-KR"/>
              </w:rPr>
            </w:pPr>
            <w:bookmarkStart w:id="114" w:name="OLE_LINK71"/>
            <w:bookmarkStart w:id="115" w:name="OLE_LINK72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bookmarkEnd w:id="114"/>
            <w:bookmarkEnd w:id="115"/>
            <w:r w:rsidRPr="00D71CC2">
              <w:rPr>
                <w:rFonts w:ascii="Times New Roman" w:hAnsi="Times New Roman" w:cs="Times New Roman"/>
                <w:bCs/>
                <w:kern w:val="2"/>
                <w:lang w:val="en-US" w:eastAsia="ko-KR"/>
              </w:rPr>
              <w:t>if(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val="en-US" w:eastAsia="zh-TW"/>
              </w:rPr>
              <w:t xml:space="preserve"> !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sao_merge_up_flag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 </w:t>
            </w:r>
            <w:r w:rsidRPr="00D71CC2">
              <w:rPr>
                <w:rFonts w:ascii="Times New Roman" w:hAnsi="Times New Roman" w:cs="Times New Roman"/>
                <w:bCs/>
                <w:kern w:val="2"/>
                <w:lang w:val="en-US"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eastAsia="新細明體" w:hAnsi="Times New Roman" w:cs="Times New Roman"/>
                <w:kern w:val="2"/>
                <w:lang w:eastAsia="zh-TW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sao</w:t>
            </w:r>
            <w:r w:rsidRPr="00D71CC2">
              <w:rPr>
                <w:rFonts w:ascii="Times New Roman" w:hAnsi="Times New Roman" w:cs="Times New Roman"/>
                <w:kern w:val="2"/>
                <w:lang w:eastAsia="ko-KR"/>
              </w:rPr>
              <w:t>_offset_vlc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(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rx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,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ry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 xml:space="preserve">, </w:t>
            </w:r>
            <w:proofErr w:type="spellStart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cIdx</w:t>
            </w:r>
            <w:proofErr w:type="spellEnd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D71CC2" w:rsidRPr="00D71CC2" w:rsidTr="00D71CC2">
        <w:trPr>
          <w:cantSplit/>
          <w:jc w:val="center"/>
          <w:ins w:id="116" w:author="JCTVC-H0273" w:date="2012-03-02T11:08:00Z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ins w:id="117" w:author="JCTVC-H0273" w:date="2012-03-02T11:08:00Z"/>
                <w:rFonts w:ascii="Times New Roman" w:eastAsia="新細明體" w:hAnsi="Times New Roman" w:cs="Times New Roman"/>
                <w:kern w:val="2"/>
                <w:lang w:eastAsia="zh-TW"/>
              </w:rPr>
            </w:pPr>
            <w:bookmarkStart w:id="118" w:name="OLE_LINK75"/>
            <w:bookmarkStart w:id="119" w:name="OLE_LINK76"/>
            <w:ins w:id="120" w:author="JCTVC-H0273" w:date="2012-03-02T11:09:00Z"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ab/>
              </w:r>
              <w:bookmarkEnd w:id="118"/>
              <w:bookmarkEnd w:id="119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ab/>
              </w:r>
              <w:r w:rsidRPr="00D71CC2">
                <w:rPr>
                  <w:rFonts w:ascii="Times New Roman" w:hAnsi="Times New Roman" w:cs="Times New Roman"/>
                  <w:bCs/>
                  <w:kern w:val="2"/>
                </w:rPr>
                <w:t>}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ins w:id="121" w:author="JCTVC-H0273" w:date="2012-03-02T11:08:00Z"/>
                <w:kern w:val="2"/>
              </w:rPr>
            </w:pPr>
          </w:p>
        </w:tc>
      </w:tr>
      <w:tr w:rsidR="00D71CC2" w:rsidRPr="00D71CC2" w:rsidTr="00D71CC2">
        <w:trPr>
          <w:cantSplit/>
          <w:jc w:val="center"/>
          <w:ins w:id="122" w:author="JCTVC-H0273" w:date="2012-03-02T11:08:00Z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 w:rsidP="00D71CC2">
            <w:pPr>
              <w:pStyle w:val="tablesyntax"/>
              <w:rPr>
                <w:ins w:id="123" w:author="JCTVC-H0273" w:date="2012-03-02T11:08:00Z"/>
                <w:rFonts w:ascii="Times New Roman" w:eastAsia="新細明體" w:hAnsi="Times New Roman" w:cs="Times New Roman"/>
                <w:kern w:val="2"/>
                <w:lang w:eastAsia="zh-TW"/>
              </w:rPr>
            </w:pPr>
            <w:ins w:id="124" w:author="JCTVC-H0273" w:date="2012-03-02T11:09:00Z"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ab/>
              </w:r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ab/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saoRun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[ </w:t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cIdx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 ][ </w:t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rx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 + 1 ][ </w:t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ry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 xml:space="preserve"> ] = </w:t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saoRun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[ </w:t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cIdx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 ][ </w:t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rx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 ][ </w:t>
              </w:r>
              <w:proofErr w:type="spellStart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ry</w:t>
              </w:r>
              <w:proofErr w:type="spellEnd"/>
              <w:r w:rsidRPr="00D71CC2">
                <w:rPr>
                  <w:rFonts w:ascii="Times New Roman" w:eastAsia="新細明體" w:hAnsi="Times New Roman" w:cs="Times New Roman"/>
                  <w:kern w:val="2"/>
                  <w:lang w:eastAsia="zh-TW"/>
                </w:rPr>
                <w:t> ] − 1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ins w:id="125" w:author="JCTVC-H0273" w:date="2012-03-02T11:08:00Z"/>
                <w:kern w:val="2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bookmarkStart w:id="126" w:name="OLE_LINK73"/>
            <w:bookmarkStart w:id="127" w:name="OLE_LINK74"/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hAnsi="Times New Roman" w:cs="Times New Roman"/>
                <w:bCs/>
                <w:kern w:val="2"/>
              </w:rPr>
              <w:t>}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bookmarkEnd w:id="126"/>
            <w:bookmarkEnd w:id="127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else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D71CC2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saoRun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[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c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Idx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 ][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rx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 ][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ry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]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= 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saoRun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[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c</w:t>
            </w:r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Idx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 ][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rx</w:t>
            </w:r>
            <w:proofErr w:type="spellEnd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 ][ </w:t>
            </w:r>
            <w:proofErr w:type="spellStart"/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ry</w:t>
            </w:r>
            <w:proofErr w:type="spellEnd"/>
            <w:r w:rsidRPr="00D71CC2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 − 1</w:t>
            </w: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</w:rPr>
            </w:pPr>
          </w:p>
        </w:tc>
      </w:tr>
      <w:tr w:rsidR="00D71CC2" w:rsidRPr="00D71CC2" w:rsidTr="00D71CC2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CC2" w:rsidRPr="00D71CC2" w:rsidRDefault="00D71CC2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D71CC2">
              <w:rPr>
                <w:rFonts w:ascii="Times New Roman" w:hAnsi="Times New Roman" w:cs="Times New Roman"/>
                <w:bCs/>
                <w:kern w:val="2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CC2" w:rsidRPr="00D71CC2" w:rsidRDefault="00D71CC2">
            <w:pPr>
              <w:pStyle w:val="tablecell"/>
              <w:rPr>
                <w:kern w:val="2"/>
              </w:rPr>
            </w:pPr>
          </w:p>
        </w:tc>
      </w:tr>
      <w:bookmarkEnd w:id="4"/>
      <w:bookmarkEnd w:id="5"/>
    </w:tbl>
    <w:p w:rsidR="000E23C2" w:rsidRDefault="000E23C2" w:rsidP="000E23C2">
      <w:pPr>
        <w:rPr>
          <w:rFonts w:eastAsia="新細明體" w:hint="eastAsia"/>
          <w:lang w:eastAsia="zh-TW"/>
        </w:rPr>
      </w:pPr>
    </w:p>
    <w:p w:rsidR="00D77223" w:rsidRPr="00D77223" w:rsidRDefault="00D77223" w:rsidP="000E23C2">
      <w:pPr>
        <w:rPr>
          <w:rFonts w:eastAsia="新細明體" w:hint="eastAsia"/>
          <w:lang w:eastAsia="zh-TW"/>
        </w:rPr>
      </w:pPr>
    </w:p>
    <w:p w:rsidR="006272B9" w:rsidRPr="00D71CC2" w:rsidRDefault="006272B9"/>
    <w:sectPr w:rsidR="006272B9" w:rsidRPr="00D71CC2" w:rsidSect="00627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0E23C2"/>
    <w:rsid w:val="000E23C2"/>
    <w:rsid w:val="006272B9"/>
    <w:rsid w:val="00A32483"/>
    <w:rsid w:val="00D71CC2"/>
    <w:rsid w:val="00D7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3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23C2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0E23C2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0E23C2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unhideWhenUsed/>
    <w:qFormat/>
    <w:rsid w:val="000E23C2"/>
    <w:pPr>
      <w:numPr>
        <w:ilvl w:val="3"/>
      </w:numPr>
      <w:ind w:hanging="1870"/>
      <w:jc w:val="left"/>
      <w:outlineLvl w:val="3"/>
    </w:pPr>
    <w:rPr>
      <w:b w:val="0"/>
      <w:bCs w:val="0"/>
      <w:lang/>
    </w:rPr>
  </w:style>
  <w:style w:type="paragraph" w:styleId="Heading5">
    <w:name w:val="heading 5"/>
    <w:basedOn w:val="Heading3"/>
    <w:next w:val="Normal"/>
    <w:link w:val="Heading5Char"/>
    <w:uiPriority w:val="99"/>
    <w:semiHidden/>
    <w:unhideWhenUsed/>
    <w:qFormat/>
    <w:rsid w:val="000E23C2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semiHidden/>
    <w:unhideWhenUsed/>
    <w:qFormat/>
    <w:rsid w:val="000E23C2"/>
    <w:pPr>
      <w:numPr>
        <w:ilvl w:val="5"/>
      </w:numPr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E23C2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0E23C2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0E23C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E23C2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0E23C2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0E23C2"/>
    <w:rPr>
      <w:rFonts w:ascii="Times" w:eastAsia="Times New Roman" w:hAnsi="Times" w:cs="Times New Roman"/>
      <w:b/>
      <w:bCs/>
      <w:sz w:val="20"/>
      <w:szCs w:val="20"/>
      <w:lang/>
    </w:rPr>
  </w:style>
  <w:style w:type="paragraph" w:customStyle="1" w:styleId="tableheading">
    <w:name w:val="table heading"/>
    <w:basedOn w:val="Normal"/>
    <w:rsid w:val="000E23C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0E23C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character" w:customStyle="1" w:styleId="tablesyntaxChar">
    <w:name w:val="table syntax Char"/>
    <w:link w:val="tablesyntax"/>
    <w:locked/>
    <w:rsid w:val="000E23C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E23C2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3C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C2"/>
    <w:rPr>
      <w:rFonts w:ascii="Tahoma" w:eastAsia="Malgun Gothic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E23C2"/>
    <w:pPr>
      <w:ind w:left="720"/>
      <w:contextualSpacing/>
    </w:pPr>
  </w:style>
  <w:style w:type="paragraph" w:customStyle="1" w:styleId="TableText">
    <w:name w:val="Table_Text"/>
    <w:basedOn w:val="Normal"/>
    <w:rsid w:val="00D77223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JCTVC-H0273</dc:creator>
  <cp:keywords/>
  <dc:description/>
  <cp:lastModifiedBy>JCTVC-H0273</cp:lastModifiedBy>
  <cp:revision>1</cp:revision>
  <dcterms:created xsi:type="dcterms:W3CDTF">2012-03-02T02:49:00Z</dcterms:created>
  <dcterms:modified xsi:type="dcterms:W3CDTF">2012-03-02T03:54:00Z</dcterms:modified>
</cp:coreProperties>
</file>