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859" w:rsidRPr="00BE0B67" w:rsidRDefault="00EB5859" w:rsidP="00EB5859">
      <w:pPr>
        <w:pStyle w:val="Heading4"/>
        <w:numPr>
          <w:ilvl w:val="3"/>
          <w:numId w:val="12"/>
        </w:numPr>
      </w:pPr>
      <w:bookmarkStart w:id="0" w:name="_Toc317198725"/>
      <w:r w:rsidRPr="00BE0B67">
        <w:t>Adaptive loop filter unit syntax</w:t>
      </w:r>
      <w:bookmarkEnd w:id="0"/>
    </w:p>
    <w:p w:rsidR="00EB5859" w:rsidRPr="00BE0B67" w:rsidRDefault="00EB5859" w:rsidP="00EB5859">
      <w:pPr>
        <w:keepNext/>
        <w:rPr>
          <w:rFonts w:ascii="Times New Roman" w:eastAsia="新細明體" w:hAnsi="Times New Roman" w:cs="Times New Roman"/>
          <w:lang w:eastAsia="zh-TW"/>
        </w:rPr>
      </w:pPr>
    </w:p>
    <w:tbl>
      <w:tblPr>
        <w:tblW w:w="0" w:type="auto"/>
        <w:jc w:val="center"/>
        <w:tblInd w:w="-2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3"/>
        <w:gridCol w:w="1157"/>
      </w:tblGrid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rPr>
                <w:rFonts w:ascii="Times New Roman" w:hAnsi="Times New Roman"/>
                <w:kern w:val="2"/>
              </w:rPr>
            </w:pPr>
            <w:proofErr w:type="spellStart"/>
            <w:r w:rsidRPr="00BE0B67">
              <w:rPr>
                <w:rFonts w:ascii="Times New Roman" w:hAnsi="Times New Roman"/>
                <w:kern w:val="2"/>
                <w:lang w:eastAsia="ko-KR"/>
              </w:rPr>
              <w:t>alf_</w:t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>unit</w:t>
            </w:r>
            <w:proofErr w:type="spellEnd"/>
            <w:r w:rsidRPr="00BE0B67">
              <w:rPr>
                <w:rFonts w:ascii="Times New Roman" w:hAnsi="Times New Roman"/>
                <w:kern w:val="2"/>
                <w:lang w:eastAsia="ko-KR"/>
              </w:rPr>
              <w:t>(</w:t>
            </w:r>
            <w:proofErr w:type="spellStart"/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>rx</w:t>
            </w:r>
            <w:proofErr w:type="spellEnd"/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 xml:space="preserve">, </w:t>
            </w:r>
            <w:proofErr w:type="spellStart"/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>ry</w:t>
            </w:r>
            <w:proofErr w:type="spellEnd"/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 xml:space="preserve">, </w:t>
            </w:r>
            <w:proofErr w:type="spellStart"/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>cIdx</w:t>
            </w:r>
            <w:proofErr w:type="spellEnd"/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 xml:space="preserve">, </w:t>
            </w:r>
            <w:proofErr w:type="spellStart"/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>lcuIdx</w:t>
            </w:r>
            <w:proofErr w:type="spellEnd"/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 xml:space="preserve">, </w:t>
            </w:r>
            <w:proofErr w:type="spellStart"/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>endrX</w:t>
            </w:r>
            <w:proofErr w:type="spellEnd"/>
            <w:r w:rsidRPr="00BE0B67">
              <w:rPr>
                <w:rFonts w:ascii="Times New Roman" w:hAnsi="Times New Roman"/>
                <w:kern w:val="2"/>
                <w:lang w:eastAsia="ko-KR"/>
              </w:rPr>
              <w:t xml:space="preserve">, </w:t>
            </w:r>
            <w:proofErr w:type="spellStart"/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>oneUnitFlag</w:t>
            </w:r>
            <w:proofErr w:type="spellEnd"/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 xml:space="preserve"> </w:t>
            </w:r>
            <w:r w:rsidRPr="00BE0B67">
              <w:rPr>
                <w:rFonts w:ascii="Times New Roman" w:hAnsi="Times New Roman"/>
                <w:kern w:val="2"/>
                <w:lang w:eastAsia="ko-KR"/>
              </w:rPr>
              <w:t>)</w:t>
            </w:r>
            <w:r w:rsidRPr="00BE0B67">
              <w:rPr>
                <w:rFonts w:ascii="Times New Roman" w:hAnsi="Times New Roman"/>
                <w:kern w:val="2"/>
              </w:rPr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heading"/>
              <w:rPr>
                <w:kern w:val="2"/>
              </w:rPr>
            </w:pPr>
            <w:r w:rsidRPr="00BE0B67">
              <w:rPr>
                <w:kern w:val="2"/>
              </w:rPr>
              <w:t>Descriptor</w:t>
            </w: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rPr>
                <w:rFonts w:ascii="Times New Roman" w:eastAsia="新細明體" w:hAnsi="Times New Roman"/>
                <w:kern w:val="2"/>
                <w:lang w:eastAsia="zh-TW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  <w:t xml:space="preserve">if(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</w:rPr>
              <w:t>oneUnit</w:t>
            </w:r>
            <w:r w:rsidRPr="00BE0B67">
              <w:rPr>
                <w:rFonts w:ascii="Times New Roman" w:eastAsia="新細明體" w:hAnsi="Times New Roman"/>
                <w:bCs/>
                <w:kern w:val="2"/>
                <w:lang w:eastAsia="zh-TW"/>
              </w:rPr>
              <w:t>F</w:t>
            </w:r>
            <w:r w:rsidRPr="00BE0B67">
              <w:rPr>
                <w:rFonts w:ascii="Times New Roman" w:hAnsi="Times New Roman"/>
                <w:bCs/>
                <w:kern w:val="2"/>
              </w:rPr>
              <w:t>lag</w:t>
            </w:r>
            <w:proofErr w:type="spellEnd"/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 xml:space="preserve">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heading"/>
              <w:rPr>
                <w:kern w:val="2"/>
              </w:rPr>
            </w:pP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rPr>
                <w:rFonts w:ascii="Times New Roman" w:eastAsia="新細明體" w:hAnsi="Times New Roman"/>
                <w:kern w:val="2"/>
                <w:lang w:eastAsia="zh-TW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  <w:t xml:space="preserve">if(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lcuIdx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=</w:t>
            </w:r>
            <w:r w:rsidRPr="00BE0B67">
              <w:rPr>
                <w:rFonts w:ascii="Times New Roman" w:eastAsia="新細明體" w:hAnsi="Times New Roman"/>
                <w:bCs/>
                <w:kern w:val="2"/>
                <w:lang w:eastAsia="zh-TW"/>
              </w:rPr>
              <w:t xml:space="preserve"> </w:t>
            </w:r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=</w:t>
            </w:r>
            <w:r w:rsidRPr="00BE0B67">
              <w:rPr>
                <w:rFonts w:ascii="Times New Roman" w:eastAsia="新細明體" w:hAnsi="Times New Roman"/>
                <w:bCs/>
                <w:kern w:val="2"/>
                <w:lang w:eastAsia="zh-TW"/>
              </w:rPr>
              <w:t xml:space="preserve"> </w:t>
            </w:r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0</w:t>
            </w:r>
            <w:r w:rsidRPr="00BE0B67">
              <w:rPr>
                <w:rFonts w:ascii="Times New Roman" w:eastAsia="新細明體" w:hAnsi="Times New Roman"/>
                <w:bCs/>
                <w:kern w:val="2"/>
                <w:lang w:eastAsia="zh-TW"/>
              </w:rPr>
              <w:t xml:space="preserve"> </w:t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heading"/>
              <w:rPr>
                <w:kern w:val="2"/>
              </w:rPr>
            </w:pP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rPr>
                <w:rFonts w:ascii="Times New Roman" w:eastAsia="新細明體" w:hAnsi="Times New Roman"/>
                <w:bCs/>
                <w:kern w:val="2"/>
                <w:lang w:eastAsia="zh-TW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proofErr w:type="spellStart"/>
            <w:r w:rsidRPr="00BE0B67">
              <w:rPr>
                <w:rFonts w:ascii="Times New Roman" w:eastAsia="新細明體" w:hAnsi="Times New Roman"/>
                <w:b/>
                <w:bCs/>
                <w:kern w:val="2"/>
                <w:lang w:eastAsia="zh-TW"/>
              </w:rPr>
              <w:t>alf_lcu_enable_flag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[ </w:t>
            </w:r>
            <w:proofErr w:type="spellStart"/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>cIdx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ry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rx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cell"/>
              <w:rPr>
                <w:rFonts w:eastAsia="新細明體"/>
                <w:kern w:val="2"/>
                <w:lang w:eastAsia="zh-TW"/>
              </w:rPr>
            </w:pPr>
            <w:r w:rsidRPr="00BE0B67">
              <w:rPr>
                <w:rFonts w:eastAsia="新細明體"/>
                <w:kern w:val="2"/>
                <w:lang w:eastAsia="zh-TW"/>
              </w:rPr>
              <w:t>u(1)</w:t>
            </w: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rPr>
                <w:rFonts w:ascii="Times New Roman" w:eastAsia="新細明體" w:hAnsi="Times New Roman"/>
                <w:bCs/>
                <w:kern w:val="2"/>
                <w:lang w:eastAsia="zh-TW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bCs/>
                <w:kern w:val="2"/>
                <w:lang w:eastAsia="zh-TW"/>
              </w:rPr>
              <w:t xml:space="preserve">if( </w:t>
            </w:r>
            <w:proofErr w:type="spellStart"/>
            <w:r w:rsidRPr="00BE0B67">
              <w:rPr>
                <w:rFonts w:ascii="Times New Roman" w:eastAsia="新細明體" w:hAnsi="Times New Roman"/>
                <w:bCs/>
                <w:kern w:val="2"/>
                <w:lang w:eastAsia="zh-TW"/>
              </w:rPr>
              <w:t>alf_lcu_enable_flag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[ </w:t>
            </w:r>
            <w:proofErr w:type="spellStart"/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>cIdx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ry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rx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</w:t>
            </w:r>
            <w:r w:rsidRPr="00BE0B67">
              <w:rPr>
                <w:rFonts w:ascii="Times New Roman" w:eastAsia="新細明體" w:hAnsi="Times New Roman"/>
                <w:bCs/>
                <w:kern w:val="2"/>
                <w:lang w:eastAsia="zh-TW"/>
              </w:rPr>
              <w:t xml:space="preserve"> )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cell"/>
              <w:rPr>
                <w:kern w:val="2"/>
              </w:rPr>
            </w:pP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alf_info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(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rx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,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ry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,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cIdx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cell"/>
              <w:rPr>
                <w:kern w:val="2"/>
              </w:rPr>
            </w:pP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rPr>
                <w:rFonts w:ascii="Times New Roman" w:eastAsia="新細明體" w:hAnsi="Times New Roman"/>
                <w:kern w:val="2"/>
                <w:lang w:eastAsia="zh-TW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heading"/>
              <w:rPr>
                <w:kern w:val="2"/>
              </w:rPr>
            </w:pP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rPr>
                <w:rFonts w:ascii="Times New Roman" w:eastAsia="新細明體" w:hAnsi="Times New Roman"/>
                <w:kern w:val="2"/>
                <w:lang w:eastAsia="zh-TW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  <w:t>} else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heading"/>
              <w:rPr>
                <w:kern w:val="2"/>
              </w:rPr>
            </w:pP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if( !</w:t>
            </w:r>
            <w:proofErr w:type="spellStart"/>
            <w:r w:rsidRPr="00BE0B67">
              <w:rPr>
                <w:rFonts w:ascii="Times New Roman" w:eastAsia="新細明體" w:hAnsi="Times New Roman"/>
                <w:kern w:val="2"/>
                <w:lang w:val="en-US" w:eastAsia="zh-TW"/>
              </w:rPr>
              <w:t>alf_repeat_row</w:t>
            </w:r>
            <w:proofErr w:type="spellEnd"/>
            <w:r w:rsidRPr="00BE0B67">
              <w:rPr>
                <w:rFonts w:ascii="Times New Roman" w:eastAsia="新細明體" w:hAnsi="Times New Roman"/>
                <w:kern w:val="2"/>
                <w:lang w:val="en-US" w:eastAsia="zh-TW"/>
              </w:rPr>
              <w:t xml:space="preserve"> _flag[ </w:t>
            </w:r>
            <w:proofErr w:type="spellStart"/>
            <w:r w:rsidRPr="00BE0B67">
              <w:rPr>
                <w:rFonts w:ascii="Times New Roman" w:eastAsia="新細明體" w:hAnsi="Times New Roman"/>
                <w:kern w:val="2"/>
                <w:lang w:val="en-US" w:eastAsia="zh-TW"/>
              </w:rPr>
              <w:t>cIdx</w:t>
            </w:r>
            <w:proofErr w:type="spellEnd"/>
            <w:r w:rsidRPr="00BE0B67">
              <w:rPr>
                <w:rFonts w:ascii="Times New Roman" w:eastAsia="新細明體" w:hAnsi="Times New Roman"/>
                <w:kern w:val="2"/>
                <w:lang w:val="en-US" w:eastAsia="zh-TW"/>
              </w:rPr>
              <w:t> ]</w:t>
            </w:r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377682">
            <w:pPr>
              <w:pStyle w:val="tablesyntax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if(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rx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=</w:t>
            </w:r>
            <w:r w:rsidRPr="00BE0B67">
              <w:rPr>
                <w:rFonts w:ascii="Times New Roman" w:eastAsia="新細明體" w:hAnsi="Times New Roman"/>
                <w:bCs/>
                <w:kern w:val="2"/>
                <w:lang w:eastAsia="zh-TW"/>
              </w:rPr>
              <w:t xml:space="preserve"> </w:t>
            </w:r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=</w:t>
            </w:r>
            <w:r w:rsidRPr="00BE0B67">
              <w:rPr>
                <w:rFonts w:ascii="Times New Roman" w:eastAsia="新細明體" w:hAnsi="Times New Roman"/>
                <w:bCs/>
                <w:kern w:val="2"/>
                <w:lang w:eastAsia="zh-TW"/>
              </w:rPr>
              <w:t xml:space="preserve"> </w:t>
            </w:r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0 ||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alfRun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cIdx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ry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rx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 &lt; 0 ) </w:t>
            </w:r>
            <w:ins w:id="1" w:author="ALF_fix" w:date="2012-03-02T10:25:00Z">
              <w:r w:rsidR="00377682" w:rsidRPr="00BE0B67">
                <w:rPr>
                  <w:rFonts w:ascii="Times New Roman" w:hAnsi="Times New Roman"/>
                  <w:bCs/>
                  <w:kern w:val="2"/>
                  <w:lang w:eastAsia="ko-KR"/>
                </w:rPr>
                <w:t>{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cell"/>
              <w:rPr>
                <w:kern w:val="2"/>
              </w:rPr>
            </w:pP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rPr>
                <w:rFonts w:ascii="Times New Roman" w:eastAsia="新細明體" w:hAnsi="Times New Roman"/>
                <w:bCs/>
                <w:kern w:val="2"/>
                <w:lang w:eastAsia="zh-TW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if(</w:t>
            </w:r>
            <w:r w:rsidRPr="00BE0B67">
              <w:rPr>
                <w:rFonts w:ascii="Times New Roman" w:eastAsia="新細明體" w:hAnsi="Times New Roman"/>
                <w:bCs/>
                <w:kern w:val="2"/>
                <w:lang w:eastAsia="zh-TW"/>
              </w:rPr>
              <w:t xml:space="preserve"> </w:t>
            </w:r>
            <w:proofErr w:type="spellStart"/>
            <w:r w:rsidRPr="00BE0B67">
              <w:rPr>
                <w:rFonts w:ascii="Times New Roman" w:eastAsia="新細明體" w:hAnsi="Times New Roman"/>
                <w:kern w:val="2"/>
                <w:lang w:val="en-US" w:eastAsia="zh-TW"/>
              </w:rPr>
              <w:t>lcuIdx</w:t>
            </w:r>
            <w:proofErr w:type="spellEnd"/>
            <w:r w:rsidRPr="00BE0B67">
              <w:rPr>
                <w:rFonts w:ascii="Times New Roman" w:eastAsia="新細明體" w:hAnsi="Times New Roman"/>
                <w:kern w:val="2"/>
                <w:lang w:val="en-US" w:eastAsia="zh-TW"/>
              </w:rPr>
              <w:t xml:space="preserve"> </w:t>
            </w:r>
            <w:r w:rsidRPr="00BE0B67">
              <w:rPr>
                <w:rFonts w:ascii="Times New Roman" w:hAnsi="Times New Roman"/>
                <w:bCs/>
                <w:kern w:val="2"/>
                <w:lang w:val="en-US" w:eastAsia="ko-KR"/>
              </w:rPr>
              <w:t>–</w:t>
            </w:r>
            <w:proofErr w:type="spellStart"/>
            <w:r w:rsidRPr="00BE0B67">
              <w:rPr>
                <w:rFonts w:ascii="Times New Roman" w:hAnsi="Times New Roman"/>
                <w:kern w:val="2"/>
                <w:lang w:eastAsia="ko-KR"/>
              </w:rPr>
              <w:t>numCtbInWidth</w:t>
            </w:r>
            <w:proofErr w:type="spellEnd"/>
            <w:r w:rsidRPr="00BE0B67">
              <w:rPr>
                <w:rFonts w:ascii="Times New Roman" w:hAnsi="Times New Roman"/>
                <w:kern w:val="2"/>
                <w:lang w:eastAsia="ko-KR"/>
              </w:rPr>
              <w:t xml:space="preserve"> &lt; 0</w:t>
            </w:r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cell"/>
              <w:rPr>
                <w:kern w:val="2"/>
              </w:rPr>
            </w:pP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alfRun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cIdx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ry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rx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 = 0 + </w:t>
            </w:r>
            <w:proofErr w:type="spellStart"/>
            <w:r w:rsidRPr="00BE0B67">
              <w:rPr>
                <w:rFonts w:ascii="Times New Roman" w:hAnsi="Times New Roman"/>
                <w:b/>
                <w:bCs/>
                <w:kern w:val="2"/>
                <w:lang w:eastAsia="ko-KR"/>
              </w:rPr>
              <w:t>alf_run_diff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cell"/>
              <w:rPr>
                <w:kern w:val="2"/>
              </w:rPr>
            </w:pPr>
            <w:r w:rsidRPr="00BE0B67">
              <w:rPr>
                <w:kern w:val="2"/>
              </w:rPr>
              <w:t>u(v)</w:t>
            </w: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rPr>
                <w:rFonts w:ascii="Times New Roman" w:eastAsia="新細明體" w:hAnsi="Times New Roman"/>
                <w:bCs/>
                <w:kern w:val="2"/>
                <w:lang w:eastAsia="zh-TW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else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cell"/>
              <w:rPr>
                <w:kern w:val="2"/>
              </w:rPr>
            </w:pP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tabs>
                <w:tab w:val="clear" w:pos="1296"/>
              </w:tabs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alfRun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cIdx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ry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rx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 =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alfRun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cIdx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ry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</w:t>
            </w:r>
            <w:r w:rsidRPr="00BE0B67">
              <w:rPr>
                <w:rFonts w:ascii="Times New Roman" w:hAnsi="Times New Roman"/>
                <w:bCs/>
                <w:kern w:val="2"/>
                <w:lang w:val="en-US" w:eastAsia="ko-KR"/>
              </w:rPr>
              <w:t>− 1</w:t>
            </w:r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rx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]+ </w:t>
            </w:r>
            <w:proofErr w:type="spellStart"/>
            <w:r w:rsidRPr="00BE0B67">
              <w:rPr>
                <w:rFonts w:ascii="Times New Roman" w:hAnsi="Times New Roman"/>
                <w:b/>
                <w:bCs/>
                <w:kern w:val="2"/>
                <w:lang w:eastAsia="ko-KR"/>
              </w:rPr>
              <w:t>alf_run_diff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cell"/>
              <w:rPr>
                <w:kern w:val="2"/>
              </w:rPr>
            </w:pPr>
            <w:r w:rsidRPr="00BE0B67">
              <w:rPr>
                <w:kern w:val="2"/>
              </w:rPr>
              <w:t>s(v)</w:t>
            </w: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rPr>
                <w:rFonts w:ascii="Times New Roman" w:hAnsi="Times New Roman"/>
                <w:bCs/>
                <w:kern w:val="2"/>
                <w:lang w:val="en-US" w:eastAsia="ko-KR"/>
              </w:rPr>
            </w:pPr>
            <w:del w:id="2" w:author="ALF_fix" w:date="2012-03-02T10:26:00Z">
              <w:r w:rsidRPr="00BE0B67" w:rsidDel="00377682">
                <w:rPr>
                  <w:rFonts w:ascii="Times New Roman" w:eastAsia="新細明體" w:hAnsi="Times New Roman"/>
                  <w:kern w:val="2"/>
                  <w:lang w:eastAsia="zh-TW"/>
                </w:rPr>
                <w:tab/>
              </w:r>
              <w:r w:rsidRPr="00BE0B67" w:rsidDel="00377682">
                <w:rPr>
                  <w:rFonts w:ascii="Times New Roman" w:eastAsia="新細明體" w:hAnsi="Times New Roman"/>
                  <w:kern w:val="2"/>
                  <w:lang w:eastAsia="zh-TW"/>
                </w:rPr>
                <w:tab/>
              </w:r>
              <w:r w:rsidRPr="00BE0B67" w:rsidDel="00377682">
                <w:rPr>
                  <w:rFonts w:ascii="Times New Roman" w:eastAsia="新細明體" w:hAnsi="Times New Roman"/>
                  <w:kern w:val="2"/>
                  <w:lang w:eastAsia="zh-TW"/>
                </w:rPr>
                <w:tab/>
              </w:r>
              <w:r w:rsidRPr="00BE0B67" w:rsidDel="00377682">
                <w:rPr>
                  <w:rFonts w:ascii="Times New Roman" w:hAnsi="Times New Roman"/>
                  <w:bCs/>
                  <w:kern w:val="2"/>
                  <w:lang w:val="en-US" w:eastAsia="ko-KR"/>
                </w:rPr>
                <w:delText xml:space="preserve">alfRun[ </w:delText>
              </w:r>
              <w:r w:rsidRPr="00BE0B67" w:rsidDel="00377682">
                <w:rPr>
                  <w:rFonts w:ascii="Times New Roman" w:hAnsi="Times New Roman"/>
                  <w:bCs/>
                  <w:kern w:val="2"/>
                  <w:lang w:eastAsia="ko-KR"/>
                </w:rPr>
                <w:delText>cIdx</w:delText>
              </w:r>
              <w:r w:rsidRPr="00BE0B67" w:rsidDel="00377682">
                <w:rPr>
                  <w:rFonts w:ascii="Times New Roman" w:hAnsi="Times New Roman"/>
                  <w:bCs/>
                  <w:kern w:val="2"/>
                  <w:lang w:val="en-US" w:eastAsia="ko-KR"/>
                </w:rPr>
                <w:delText xml:space="preserve"> ][ ry ][ rx+ 1 ] = alfRun[ </w:delText>
              </w:r>
              <w:r w:rsidRPr="00BE0B67" w:rsidDel="00377682">
                <w:rPr>
                  <w:rFonts w:ascii="Times New Roman" w:hAnsi="Times New Roman"/>
                  <w:bCs/>
                  <w:kern w:val="2"/>
                  <w:lang w:eastAsia="ko-KR"/>
                </w:rPr>
                <w:delText>cIdx</w:delText>
              </w:r>
              <w:r w:rsidRPr="00BE0B67" w:rsidDel="00377682">
                <w:rPr>
                  <w:rFonts w:ascii="Times New Roman" w:hAnsi="Times New Roman"/>
                  <w:bCs/>
                  <w:kern w:val="2"/>
                  <w:lang w:val="en-US" w:eastAsia="ko-KR"/>
                </w:rPr>
                <w:delText xml:space="preserve"> ][ ry ][ rx ] − 1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cell"/>
              <w:rPr>
                <w:kern w:val="2"/>
              </w:rPr>
            </w:pP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rPr>
                <w:rFonts w:ascii="Times New Roman" w:hAnsi="Times New Roman"/>
                <w:bCs/>
                <w:kern w:val="2"/>
                <w:lang w:val="en-US" w:eastAsia="ko-KR"/>
              </w:rPr>
            </w:pPr>
            <w:del w:id="3" w:author="ALF_fix" w:date="2012-03-02T10:26:00Z">
              <w:r w:rsidRPr="00BE0B67" w:rsidDel="00377682">
                <w:rPr>
                  <w:rFonts w:ascii="Times New Roman" w:eastAsia="新細明體" w:hAnsi="Times New Roman"/>
                  <w:kern w:val="2"/>
                  <w:lang w:eastAsia="zh-TW"/>
                </w:rPr>
                <w:tab/>
              </w:r>
              <w:r w:rsidRPr="00BE0B67" w:rsidDel="00377682">
                <w:rPr>
                  <w:rFonts w:ascii="Times New Roman" w:eastAsia="新細明體" w:hAnsi="Times New Roman"/>
                  <w:kern w:val="2"/>
                  <w:lang w:eastAsia="zh-TW"/>
                </w:rPr>
                <w:tab/>
              </w:r>
              <w:r w:rsidRPr="00BE0B67" w:rsidDel="00377682">
                <w:rPr>
                  <w:rFonts w:ascii="Times New Roman" w:eastAsia="新細明體" w:hAnsi="Times New Roman"/>
                  <w:kern w:val="2"/>
                  <w:lang w:eastAsia="zh-TW"/>
                </w:rPr>
                <w:tab/>
                <w:delText>if( rx == 0 || alfRun [ cIdx ] [ rx ][ ry ] &lt; 0) {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cell"/>
              <w:rPr>
                <w:kern w:val="2"/>
              </w:rPr>
            </w:pP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ind w:left="1000" w:hangingChars="500" w:hanging="1000"/>
              <w:rPr>
                <w:rFonts w:ascii="Times New Roman" w:eastAsia="新細明體" w:hAnsi="Times New Roman"/>
                <w:kern w:val="2"/>
                <w:lang w:eastAsia="zh-TW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  <w:t xml:space="preserve">if( </w:t>
            </w:r>
            <w:proofErr w:type="spellStart"/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>ry</w:t>
            </w:r>
            <w:proofErr w:type="spellEnd"/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 xml:space="preserve"> &gt; 0 &amp;&amp; </w:t>
            </w:r>
            <w:r w:rsidRPr="00BE0B67">
              <w:rPr>
                <w:rFonts w:ascii="Times New Roman" w:eastAsia="新細明體" w:hAnsi="Times New Roman"/>
                <w:kern w:val="2"/>
                <w:lang w:val="en-US" w:eastAsia="zh-TW"/>
              </w:rPr>
              <w:t xml:space="preserve">( </w:t>
            </w:r>
            <w:proofErr w:type="spellStart"/>
            <w:r w:rsidRPr="00BE0B67">
              <w:rPr>
                <w:rFonts w:ascii="Times New Roman" w:eastAsia="新細明體" w:hAnsi="Times New Roman"/>
                <w:kern w:val="2"/>
                <w:lang w:val="en-US" w:eastAsia="zh-TW"/>
              </w:rPr>
              <w:t>lcuIdx</w:t>
            </w:r>
            <w:proofErr w:type="spellEnd"/>
            <w:r w:rsidRPr="00BE0B67">
              <w:rPr>
                <w:rFonts w:ascii="Times New Roman" w:eastAsia="新細明體" w:hAnsi="Times New Roman"/>
                <w:kern w:val="2"/>
                <w:lang w:val="en-US" w:eastAsia="zh-TW"/>
              </w:rPr>
              <w:t xml:space="preserve"> − </w:t>
            </w:r>
            <w:proofErr w:type="spellStart"/>
            <w:r w:rsidRPr="00BE0B67">
              <w:rPr>
                <w:rFonts w:ascii="Times New Roman" w:hAnsi="Times New Roman"/>
                <w:kern w:val="2"/>
                <w:lang w:eastAsia="ko-KR"/>
              </w:rPr>
              <w:t>numCtbInWidth</w:t>
            </w:r>
            <w:proofErr w:type="spellEnd"/>
            <w:r w:rsidRPr="00BE0B67">
              <w:rPr>
                <w:rFonts w:ascii="Times New Roman" w:hAnsi="Times New Roman"/>
                <w:kern w:val="2"/>
                <w:lang w:eastAsia="ko-KR"/>
              </w:rPr>
              <w:t xml:space="preserve"> &gt;</w:t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 xml:space="preserve"> </w:t>
            </w:r>
            <w:r w:rsidRPr="00BE0B67">
              <w:rPr>
                <w:rFonts w:ascii="Times New Roman" w:hAnsi="Times New Roman"/>
                <w:kern w:val="2"/>
                <w:lang w:eastAsia="ko-KR"/>
              </w:rPr>
              <w:t>= 0</w:t>
            </w:r>
            <w:r w:rsidRPr="00BE0B67">
              <w:rPr>
                <w:rFonts w:ascii="Times New Roman" w:eastAsia="新細明體" w:hAnsi="Times New Roman"/>
                <w:kern w:val="2"/>
                <w:lang w:val="en-US" w:eastAsia="zh-TW"/>
              </w:rPr>
              <w:t xml:space="preserve"> | | </w:t>
            </w:r>
            <w:proofErr w:type="spellStart"/>
            <w:r w:rsidRPr="00BE0B67">
              <w:rPr>
                <w:rFonts w:ascii="Times New Roman" w:eastAsia="新細明體" w:hAnsi="Times New Roman"/>
                <w:kern w:val="2"/>
                <w:lang w:val="en-US" w:eastAsia="zh-TW"/>
              </w:rPr>
              <w:t>alfA</w:t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>crossSlice</w:t>
            </w:r>
            <w:proofErr w:type="spellEnd"/>
            <w:r w:rsidRPr="00BE0B67">
              <w:rPr>
                <w:rFonts w:ascii="Times New Roman" w:eastAsia="新細明體" w:hAnsi="Times New Roman"/>
                <w:bCs/>
                <w:kern w:val="2"/>
                <w:lang w:eastAsia="zh-TW"/>
              </w:rPr>
              <w:t xml:space="preserve">) </w:t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cell"/>
              <w:rPr>
                <w:kern w:val="2"/>
              </w:rPr>
            </w:pP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tabs>
                <w:tab w:val="clear" w:pos="864"/>
              </w:tabs>
              <w:rPr>
                <w:rFonts w:ascii="Times New Roman" w:hAnsi="Times New Roman"/>
                <w:bCs/>
                <w:kern w:val="2"/>
                <w:lang w:val="en-US" w:eastAsia="ko-KR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proofErr w:type="spellStart"/>
            <w:r w:rsidRPr="00BE0B67">
              <w:rPr>
                <w:rFonts w:ascii="Times New Roman" w:hAnsi="Times New Roman"/>
                <w:b/>
                <w:bCs/>
                <w:kern w:val="2"/>
                <w:lang w:val="en-US" w:eastAsia="ko-KR"/>
              </w:rPr>
              <w:t>alf_merge_up_flag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cell"/>
              <w:rPr>
                <w:kern w:val="2"/>
              </w:rPr>
            </w:pPr>
            <w:r w:rsidRPr="00BE0B67">
              <w:rPr>
                <w:kern w:val="2"/>
              </w:rPr>
              <w:t>u(1)</w:t>
            </w: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hAnsi="Times New Roman"/>
                <w:bCs/>
                <w:kern w:val="2"/>
                <w:lang w:val="en-US" w:eastAsia="ko-KR"/>
              </w:rPr>
              <w:t>if( !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val="en-US" w:eastAsia="ko-KR"/>
              </w:rPr>
              <w:t>alf_merge_up_flag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val="en-US" w:eastAsia="ko-KR"/>
              </w:rPr>
              <w:t xml:space="preserve">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rPr>
                <w:rFonts w:ascii="Times New Roman" w:eastAsia="新細明體" w:hAnsi="Times New Roman"/>
                <w:bCs/>
                <w:kern w:val="2"/>
                <w:lang w:eastAsia="zh-TW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proofErr w:type="spellStart"/>
            <w:r w:rsidRPr="00BE0B67">
              <w:rPr>
                <w:rFonts w:ascii="Times New Roman" w:eastAsia="新細明體" w:hAnsi="Times New Roman"/>
                <w:b/>
                <w:bCs/>
                <w:kern w:val="2"/>
                <w:lang w:eastAsia="zh-TW"/>
              </w:rPr>
              <w:t>alf_lcu_enable_flag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cIdx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ry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rx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cell"/>
              <w:rPr>
                <w:rFonts w:eastAsia="新細明體"/>
                <w:kern w:val="2"/>
                <w:lang w:eastAsia="zh-TW"/>
              </w:rPr>
            </w:pPr>
            <w:r w:rsidRPr="00BE0B67">
              <w:rPr>
                <w:rFonts w:eastAsia="新細明體"/>
                <w:kern w:val="2"/>
                <w:lang w:eastAsia="zh-TW"/>
              </w:rPr>
              <w:t>u(1)</w:t>
            </w: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rPr>
                <w:rFonts w:ascii="Times New Roman" w:eastAsia="新細明體" w:hAnsi="Times New Roman"/>
                <w:bCs/>
                <w:kern w:val="2"/>
                <w:lang w:eastAsia="zh-TW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bCs/>
                <w:kern w:val="2"/>
                <w:lang w:eastAsia="zh-TW"/>
              </w:rPr>
              <w:t xml:space="preserve">if( </w:t>
            </w:r>
            <w:proofErr w:type="spellStart"/>
            <w:r w:rsidRPr="00BE0B67">
              <w:rPr>
                <w:rFonts w:ascii="Times New Roman" w:eastAsia="新細明體" w:hAnsi="Times New Roman"/>
                <w:bCs/>
                <w:kern w:val="2"/>
                <w:lang w:eastAsia="zh-TW"/>
              </w:rPr>
              <w:t>alf_lcu_enable_flag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cIdx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ry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rx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]</w:t>
            </w:r>
            <w:r w:rsidRPr="00BE0B67">
              <w:rPr>
                <w:rFonts w:ascii="Times New Roman" w:eastAsia="新細明體" w:hAnsi="Times New Roman"/>
                <w:bCs/>
                <w:kern w:val="2"/>
                <w:lang w:eastAsia="zh-TW"/>
              </w:rPr>
              <w:t xml:space="preserve"> )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cell"/>
              <w:rPr>
                <w:kern w:val="2"/>
              </w:rPr>
            </w:pP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alf_info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(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rx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,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ry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,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cIdx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cell"/>
              <w:rPr>
                <w:kern w:val="2"/>
              </w:rPr>
            </w:pP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rPr>
                <w:rFonts w:ascii="Times New Roman" w:eastAsia="新細明體" w:hAnsi="Times New Roman"/>
                <w:kern w:val="2"/>
                <w:lang w:eastAsia="zh-TW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cell"/>
              <w:rPr>
                <w:kern w:val="2"/>
              </w:rPr>
            </w:pP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rPr>
                <w:rFonts w:ascii="Times New Roman" w:eastAsia="新細明體" w:hAnsi="Times New Roman"/>
                <w:kern w:val="2"/>
                <w:lang w:eastAsia="zh-TW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  <w:t>}</w:t>
            </w:r>
            <w:r w:rsidR="00EB1EEB" w:rsidRPr="00BE0B67">
              <w:rPr>
                <w:rFonts w:ascii="Times New Roman" w:eastAsia="新細明體" w:hAnsi="Times New Roman"/>
                <w:kern w:val="2"/>
                <w:lang w:eastAsia="zh-TW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cell"/>
              <w:rPr>
                <w:kern w:val="2"/>
              </w:rPr>
            </w:pPr>
          </w:p>
        </w:tc>
      </w:tr>
      <w:tr w:rsidR="00EB1EEB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EB" w:rsidRPr="00BE0B67" w:rsidRDefault="00EB1EEB" w:rsidP="00377682">
            <w:pPr>
              <w:pStyle w:val="tablesyntax"/>
              <w:rPr>
                <w:rFonts w:ascii="Times New Roman" w:eastAsia="新細明體" w:hAnsi="Times New Roman"/>
                <w:kern w:val="2"/>
                <w:lang w:eastAsia="zh-TW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proofErr w:type="spellStart"/>
            <w:ins w:id="4" w:author="ALF_fix" w:date="2012-03-02T10:31:00Z">
              <w:r w:rsidR="00A77154" w:rsidRPr="00BE0B67">
                <w:rPr>
                  <w:rFonts w:ascii="Times New Roman" w:hAnsi="Times New Roman"/>
                  <w:bCs/>
                  <w:kern w:val="2"/>
                  <w:lang w:val="en-US" w:eastAsia="ko-KR"/>
                </w:rPr>
                <w:t>alfRun</w:t>
              </w:r>
              <w:proofErr w:type="spellEnd"/>
              <w:r w:rsidR="00A77154" w:rsidRPr="00BE0B67">
                <w:rPr>
                  <w:rFonts w:ascii="Times New Roman" w:hAnsi="Times New Roman"/>
                  <w:bCs/>
                  <w:kern w:val="2"/>
                  <w:lang w:val="en-US" w:eastAsia="ko-KR"/>
                </w:rPr>
                <w:t xml:space="preserve">[ </w:t>
              </w:r>
              <w:proofErr w:type="spellStart"/>
              <w:r w:rsidR="00A77154" w:rsidRPr="00BE0B67">
                <w:rPr>
                  <w:rFonts w:ascii="Times New Roman" w:hAnsi="Times New Roman"/>
                  <w:bCs/>
                  <w:kern w:val="2"/>
                  <w:lang w:eastAsia="ko-KR"/>
                </w:rPr>
                <w:t>cIdx</w:t>
              </w:r>
              <w:proofErr w:type="spellEnd"/>
              <w:r w:rsidR="00A77154" w:rsidRPr="00BE0B67">
                <w:rPr>
                  <w:rFonts w:ascii="Times New Roman" w:hAnsi="Times New Roman"/>
                  <w:bCs/>
                  <w:kern w:val="2"/>
                  <w:lang w:val="en-US" w:eastAsia="ko-KR"/>
                </w:rPr>
                <w:t xml:space="preserve"> ][ </w:t>
              </w:r>
              <w:proofErr w:type="spellStart"/>
              <w:r w:rsidR="00A77154" w:rsidRPr="00BE0B67">
                <w:rPr>
                  <w:rFonts w:ascii="Times New Roman" w:hAnsi="Times New Roman"/>
                  <w:bCs/>
                  <w:kern w:val="2"/>
                  <w:lang w:val="en-US" w:eastAsia="ko-KR"/>
                </w:rPr>
                <w:t>ry</w:t>
              </w:r>
              <w:proofErr w:type="spellEnd"/>
              <w:r w:rsidR="00A77154" w:rsidRPr="00BE0B67">
                <w:rPr>
                  <w:rFonts w:ascii="Times New Roman" w:hAnsi="Times New Roman"/>
                  <w:bCs/>
                  <w:kern w:val="2"/>
                  <w:lang w:val="en-US" w:eastAsia="ko-KR"/>
                </w:rPr>
                <w:t xml:space="preserve"> ][ </w:t>
              </w:r>
              <w:proofErr w:type="spellStart"/>
              <w:r w:rsidR="00A77154" w:rsidRPr="00BE0B67">
                <w:rPr>
                  <w:rFonts w:ascii="Times New Roman" w:hAnsi="Times New Roman"/>
                  <w:bCs/>
                  <w:kern w:val="2"/>
                  <w:lang w:val="en-US" w:eastAsia="ko-KR"/>
                </w:rPr>
                <w:t>rx</w:t>
              </w:r>
              <w:proofErr w:type="spellEnd"/>
              <w:r w:rsidR="00A77154" w:rsidRPr="00BE0B67">
                <w:rPr>
                  <w:rFonts w:ascii="Times New Roman" w:hAnsi="Times New Roman"/>
                  <w:bCs/>
                  <w:kern w:val="2"/>
                  <w:lang w:val="en-US" w:eastAsia="ko-KR"/>
                </w:rPr>
                <w:t>+</w:t>
              </w:r>
              <w:r w:rsidR="00A77154" w:rsidRPr="00BE0B67" w:rsidDel="00406CB2">
                <w:rPr>
                  <w:rFonts w:ascii="Times New Roman" w:hAnsi="Times New Roman"/>
                  <w:bCs/>
                  <w:kern w:val="2"/>
                  <w:lang w:val="en-US" w:eastAsia="ko-KR"/>
                </w:rPr>
                <w:t xml:space="preserve"> </w:t>
              </w:r>
              <w:r w:rsidR="00A77154" w:rsidRPr="00BE0B67">
                <w:rPr>
                  <w:rFonts w:ascii="Times New Roman" w:hAnsi="Times New Roman"/>
                  <w:bCs/>
                  <w:kern w:val="2"/>
                  <w:lang w:val="en-US" w:eastAsia="ko-KR"/>
                </w:rPr>
                <w:t xml:space="preserve">1 ] = </w:t>
              </w:r>
              <w:proofErr w:type="spellStart"/>
              <w:r w:rsidR="00A77154" w:rsidRPr="00BE0B67">
                <w:rPr>
                  <w:rFonts w:ascii="Times New Roman" w:hAnsi="Times New Roman"/>
                  <w:bCs/>
                  <w:kern w:val="2"/>
                  <w:lang w:val="en-US" w:eastAsia="ko-KR"/>
                </w:rPr>
                <w:t>alfRun</w:t>
              </w:r>
              <w:proofErr w:type="spellEnd"/>
              <w:r w:rsidR="00A77154" w:rsidRPr="00BE0B67">
                <w:rPr>
                  <w:rFonts w:ascii="Times New Roman" w:hAnsi="Times New Roman"/>
                  <w:bCs/>
                  <w:kern w:val="2"/>
                  <w:lang w:val="en-US" w:eastAsia="ko-KR"/>
                </w:rPr>
                <w:t xml:space="preserve">[ </w:t>
              </w:r>
              <w:proofErr w:type="spellStart"/>
              <w:r w:rsidR="00A77154" w:rsidRPr="00BE0B67">
                <w:rPr>
                  <w:rFonts w:ascii="Times New Roman" w:hAnsi="Times New Roman"/>
                  <w:bCs/>
                  <w:kern w:val="2"/>
                  <w:lang w:eastAsia="ko-KR"/>
                </w:rPr>
                <w:t>cIdx</w:t>
              </w:r>
              <w:proofErr w:type="spellEnd"/>
              <w:r w:rsidR="00A77154" w:rsidRPr="00BE0B67">
                <w:rPr>
                  <w:rFonts w:ascii="Times New Roman" w:hAnsi="Times New Roman"/>
                  <w:bCs/>
                  <w:kern w:val="2"/>
                  <w:lang w:val="en-US" w:eastAsia="ko-KR"/>
                </w:rPr>
                <w:t xml:space="preserve"> ][ </w:t>
              </w:r>
              <w:proofErr w:type="spellStart"/>
              <w:r w:rsidR="00A77154" w:rsidRPr="00BE0B67">
                <w:rPr>
                  <w:rFonts w:ascii="Times New Roman" w:hAnsi="Times New Roman"/>
                  <w:bCs/>
                  <w:kern w:val="2"/>
                  <w:lang w:val="en-US" w:eastAsia="ko-KR"/>
                </w:rPr>
                <w:t>ry</w:t>
              </w:r>
              <w:proofErr w:type="spellEnd"/>
              <w:r w:rsidR="00A77154" w:rsidRPr="00BE0B67">
                <w:rPr>
                  <w:rFonts w:ascii="Times New Roman" w:hAnsi="Times New Roman"/>
                  <w:bCs/>
                  <w:kern w:val="2"/>
                  <w:lang w:val="en-US" w:eastAsia="ko-KR"/>
                </w:rPr>
                <w:t xml:space="preserve"> ][ </w:t>
              </w:r>
              <w:proofErr w:type="spellStart"/>
              <w:r w:rsidR="00A77154" w:rsidRPr="00BE0B67">
                <w:rPr>
                  <w:rFonts w:ascii="Times New Roman" w:hAnsi="Times New Roman"/>
                  <w:bCs/>
                  <w:kern w:val="2"/>
                  <w:lang w:val="en-US" w:eastAsia="ko-KR"/>
                </w:rPr>
                <w:t>rx</w:t>
              </w:r>
              <w:proofErr w:type="spellEnd"/>
              <w:r w:rsidR="00A77154" w:rsidRPr="00BE0B67">
                <w:rPr>
                  <w:rFonts w:ascii="Times New Roman" w:hAnsi="Times New Roman"/>
                  <w:bCs/>
                  <w:kern w:val="2"/>
                  <w:lang w:val="en-US" w:eastAsia="ko-KR"/>
                </w:rPr>
                <w:t xml:space="preserve"> ] − 1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EB" w:rsidRPr="00BE0B67" w:rsidRDefault="00EB1EEB" w:rsidP="001F3DD3">
            <w:pPr>
              <w:pStyle w:val="tablecell"/>
              <w:rPr>
                <w:kern w:val="2"/>
              </w:rPr>
            </w:pP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keepNext w:val="0"/>
              <w:rPr>
                <w:rFonts w:ascii="Times New Roman" w:hAnsi="Times New Roman"/>
                <w:kern w:val="2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hAnsi="Times New Roman"/>
                <w:bCs/>
                <w:kern w:val="2"/>
              </w:rPr>
              <w:t>} else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cell"/>
              <w:rPr>
                <w:kern w:val="2"/>
              </w:rPr>
            </w:pP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keepNext w:val="0"/>
              <w:rPr>
                <w:rFonts w:ascii="Times New Roman" w:eastAsia="新細明體" w:hAnsi="Times New Roman"/>
                <w:kern w:val="2"/>
                <w:lang w:eastAsia="zh-TW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val="en-US" w:eastAsia="ko-KR"/>
              </w:rPr>
              <w:t>alfRun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val="en-US" w:eastAsia="ko-KR"/>
              </w:rPr>
              <w:t xml:space="preserve">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cIdx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val="en-US" w:eastAsia="ko-KR"/>
              </w:rPr>
              <w:t xml:space="preserve"> ][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val="en-US" w:eastAsia="ko-KR"/>
              </w:rPr>
              <w:t>ry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val="en-US" w:eastAsia="ko-KR"/>
              </w:rPr>
              <w:t xml:space="preserve"> ][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val="en-US" w:eastAsia="ko-KR"/>
              </w:rPr>
              <w:t>rx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val="en-US" w:eastAsia="ko-KR"/>
              </w:rPr>
              <w:t xml:space="preserve"> ] =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val="en-US" w:eastAsia="ko-KR"/>
              </w:rPr>
              <w:t>alfRun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val="en-US" w:eastAsia="ko-KR"/>
              </w:rPr>
              <w:t xml:space="preserve">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eastAsia="ko-KR"/>
              </w:rPr>
              <w:t>cIdx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val="en-US" w:eastAsia="ko-KR"/>
              </w:rPr>
              <w:t xml:space="preserve"> ][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val="en-US" w:eastAsia="ko-KR"/>
              </w:rPr>
              <w:t>ry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val="en-US" w:eastAsia="ko-KR"/>
              </w:rPr>
              <w:t xml:space="preserve"> − 1 ][ </w:t>
            </w:r>
            <w:proofErr w:type="spellStart"/>
            <w:r w:rsidRPr="00BE0B67">
              <w:rPr>
                <w:rFonts w:ascii="Times New Roman" w:hAnsi="Times New Roman"/>
                <w:bCs/>
                <w:kern w:val="2"/>
                <w:lang w:val="en-US" w:eastAsia="ko-KR"/>
              </w:rPr>
              <w:t>rx</w:t>
            </w:r>
            <w:proofErr w:type="spellEnd"/>
            <w:r w:rsidRPr="00BE0B67">
              <w:rPr>
                <w:rFonts w:ascii="Times New Roman" w:hAnsi="Times New Roman"/>
                <w:bCs/>
                <w:kern w:val="2"/>
                <w:lang w:val="en-US" w:eastAsia="ko-KR"/>
              </w:rPr>
              <w:t xml:space="preserve"> ]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cell"/>
              <w:rPr>
                <w:kern w:val="2"/>
              </w:rPr>
            </w:pP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keepNext w:val="0"/>
              <w:rPr>
                <w:rFonts w:ascii="Times New Roman" w:eastAsia="新細明體" w:hAnsi="Times New Roman"/>
                <w:kern w:val="2"/>
                <w:lang w:eastAsia="zh-TW"/>
              </w:rPr>
            </w:pPr>
            <w:r w:rsidRPr="00BE0B67">
              <w:rPr>
                <w:rFonts w:ascii="Times New Roman" w:eastAsia="新細明體" w:hAnsi="Times New Roman"/>
                <w:kern w:val="2"/>
                <w:lang w:eastAsia="zh-TW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cell"/>
              <w:rPr>
                <w:kern w:val="2"/>
              </w:rPr>
            </w:pPr>
          </w:p>
        </w:tc>
      </w:tr>
      <w:tr w:rsidR="00EB5859" w:rsidRPr="00BE0B67" w:rsidTr="001F3DD3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59" w:rsidRPr="00BE0B67" w:rsidRDefault="00EB5859" w:rsidP="001F3DD3">
            <w:pPr>
              <w:pStyle w:val="tablesyntax"/>
              <w:keepNext w:val="0"/>
              <w:rPr>
                <w:rFonts w:ascii="Times New Roman" w:eastAsia="新細明體" w:hAnsi="Times New Roman"/>
                <w:bCs/>
                <w:kern w:val="2"/>
                <w:lang w:eastAsia="zh-TW"/>
              </w:rPr>
            </w:pPr>
            <w:r w:rsidRPr="00BE0B67">
              <w:rPr>
                <w:rFonts w:ascii="Times New Roman" w:eastAsia="新細明體" w:hAnsi="Times New Roman"/>
                <w:bCs/>
                <w:kern w:val="2"/>
                <w:lang w:eastAsia="zh-TW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59" w:rsidRPr="00BE0B67" w:rsidRDefault="00EB5859" w:rsidP="001F3DD3">
            <w:pPr>
              <w:pStyle w:val="tablecell"/>
              <w:rPr>
                <w:kern w:val="2"/>
              </w:rPr>
            </w:pPr>
          </w:p>
        </w:tc>
      </w:tr>
    </w:tbl>
    <w:p w:rsidR="00EB5859" w:rsidRPr="00BE0B67" w:rsidRDefault="00EB5859" w:rsidP="00EB5859">
      <w:pPr>
        <w:rPr>
          <w:rFonts w:ascii="Times New Roman" w:hAnsi="Times New Roman" w:cs="Times New Roman"/>
          <w:lang w:eastAsia="ko-KR"/>
        </w:rPr>
      </w:pPr>
    </w:p>
    <w:p w:rsidR="00EB5859" w:rsidRPr="00BE0B67" w:rsidRDefault="00EB5859" w:rsidP="00A35FA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b/>
          <w:sz w:val="24"/>
          <w:lang w:eastAsia="ko-KR"/>
        </w:rPr>
      </w:pPr>
    </w:p>
    <w:p w:rsidR="00EB5859" w:rsidRPr="00BE0B67" w:rsidRDefault="00EB5859" w:rsidP="00A35FA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b/>
          <w:sz w:val="24"/>
          <w:lang w:eastAsia="ko-KR"/>
        </w:rPr>
      </w:pPr>
    </w:p>
    <w:p w:rsidR="00EB5859" w:rsidRPr="00BE0B67" w:rsidRDefault="00EB5859" w:rsidP="00A35FA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b/>
          <w:sz w:val="24"/>
          <w:lang w:eastAsia="ko-KR"/>
        </w:rPr>
      </w:pPr>
    </w:p>
    <w:p w:rsidR="00EB5859" w:rsidRPr="00BE0B67" w:rsidRDefault="00EB5859" w:rsidP="00A35FA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b/>
          <w:sz w:val="24"/>
          <w:lang w:eastAsia="ko-KR"/>
        </w:rPr>
      </w:pPr>
    </w:p>
    <w:p w:rsidR="00EB5859" w:rsidRPr="00BE0B67" w:rsidRDefault="00EB5859" w:rsidP="00A35FA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b/>
          <w:sz w:val="24"/>
          <w:lang w:val="en-US" w:eastAsia="ko-KR"/>
        </w:rPr>
      </w:pPr>
    </w:p>
    <w:p w:rsidR="0076093F" w:rsidRPr="00BE0B67" w:rsidRDefault="0076093F" w:rsidP="0076093F">
      <w:pPr>
        <w:pStyle w:val="Heading4"/>
        <w:numPr>
          <w:ilvl w:val="3"/>
          <w:numId w:val="14"/>
        </w:numPr>
      </w:pPr>
      <w:bookmarkStart w:id="5" w:name="_Ref287542912"/>
      <w:bookmarkStart w:id="6" w:name="_Toc311217278"/>
      <w:bookmarkStart w:id="7" w:name="_Toc317198826"/>
      <w:r w:rsidRPr="00BE0B67">
        <w:lastRenderedPageBreak/>
        <w:t xml:space="preserve">Derivation process for filter index array for </w:t>
      </w:r>
      <w:proofErr w:type="spellStart"/>
      <w:r w:rsidRPr="00BE0B67">
        <w:t>luma</w:t>
      </w:r>
      <w:proofErr w:type="spellEnd"/>
      <w:r w:rsidRPr="00BE0B67">
        <w:t xml:space="preserve"> samples</w:t>
      </w:r>
      <w:bookmarkEnd w:id="5"/>
      <w:bookmarkEnd w:id="6"/>
      <w:bookmarkEnd w:id="7"/>
    </w:p>
    <w:p w:rsidR="0076093F" w:rsidRPr="00BE0B67" w:rsidRDefault="0076093F" w:rsidP="0076093F">
      <w:pPr>
        <w:tabs>
          <w:tab w:val="left" w:pos="284"/>
        </w:tabs>
        <w:ind w:left="284" w:hanging="284"/>
        <w:rPr>
          <w:rFonts w:ascii="Times New Roman" w:hAnsi="Times New Roman" w:cs="Times New Roman"/>
          <w:lang w:eastAsia="ko-KR"/>
        </w:rPr>
      </w:pPr>
      <w:r w:rsidRPr="00BE0B67">
        <w:rPr>
          <w:rFonts w:ascii="Times New Roman" w:hAnsi="Times New Roman" w:cs="Times New Roman"/>
          <w:lang w:eastAsia="ko-KR"/>
        </w:rPr>
        <w:t>Inputs of this process are:</w:t>
      </w:r>
    </w:p>
    <w:p w:rsidR="0076093F" w:rsidRPr="00BE0B67" w:rsidRDefault="0076093F" w:rsidP="0076093F">
      <w:pPr>
        <w:tabs>
          <w:tab w:val="left" w:pos="284"/>
        </w:tabs>
        <w:ind w:left="284" w:hanging="284"/>
        <w:rPr>
          <w:rFonts w:ascii="Times New Roman" w:hAnsi="Times New Roman" w:cs="Times New Roman"/>
          <w:lang w:eastAsia="ko-KR"/>
        </w:rPr>
      </w:pPr>
      <w:r w:rsidRPr="00BE0B67">
        <w:rPr>
          <w:rFonts w:ascii="Times New Roman" w:hAnsi="Times New Roman" w:cs="Times New Roman"/>
        </w:rPr>
        <w:t>–</w:t>
      </w:r>
      <w:r w:rsidRPr="00BE0B67">
        <w:rPr>
          <w:rFonts w:ascii="Times New Roman" w:hAnsi="Times New Roman" w:cs="Times New Roman"/>
        </w:rPr>
        <w:tab/>
      </w:r>
      <w:r w:rsidRPr="00BE0B67">
        <w:rPr>
          <w:rFonts w:ascii="Times New Roman" w:hAnsi="Times New Roman" w:cs="Times New Roman"/>
          <w:lang w:eastAsia="ko-KR"/>
        </w:rPr>
        <w:t xml:space="preserve">a </w:t>
      </w:r>
      <w:proofErr w:type="spellStart"/>
      <w:r w:rsidRPr="00BE0B67">
        <w:rPr>
          <w:rFonts w:ascii="Times New Roman" w:hAnsi="Times New Roman" w:cs="Times New Roman"/>
          <w:lang w:eastAsia="ko-KR"/>
        </w:rPr>
        <w:t>luma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location ( </w:t>
      </w:r>
      <w:proofErr w:type="spellStart"/>
      <w:r w:rsidRPr="00BE0B67">
        <w:rPr>
          <w:rFonts w:ascii="Times New Roman" w:hAnsi="Times New Roman" w:cs="Times New Roman"/>
          <w:lang w:eastAsia="ko-KR"/>
        </w:rPr>
        <w:t>xC</w:t>
      </w:r>
      <w:proofErr w:type="spellEnd"/>
      <w:r w:rsidRPr="00BE0B67">
        <w:rPr>
          <w:rFonts w:ascii="Times New Roman" w:hAnsi="Times New Roman" w:cs="Times New Roman"/>
          <w:lang w:eastAsia="ko-KR"/>
        </w:rPr>
        <w:t>, </w:t>
      </w:r>
      <w:proofErr w:type="spellStart"/>
      <w:r w:rsidRPr="00BE0B67">
        <w:rPr>
          <w:rFonts w:ascii="Times New Roman" w:hAnsi="Times New Roman" w:cs="Times New Roman"/>
          <w:lang w:eastAsia="ko-KR"/>
        </w:rPr>
        <w:t>yC</w:t>
      </w:r>
      <w:proofErr w:type="spellEnd"/>
      <w:r w:rsidRPr="00BE0B67">
        <w:rPr>
          <w:rFonts w:ascii="Times New Roman" w:hAnsi="Times New Roman" w:cs="Times New Roman"/>
          <w:lang w:eastAsia="ko-KR"/>
        </w:rPr>
        <w:t> )</w:t>
      </w:r>
      <w:r w:rsidRPr="00BE0B67">
        <w:rPr>
          <w:rFonts w:ascii="Times New Roman" w:hAnsi="Times New Roman" w:cs="Times New Roman"/>
        </w:rPr>
        <w:t xml:space="preserve"> specifying the </w:t>
      </w:r>
      <w:r w:rsidRPr="00BE0B67">
        <w:rPr>
          <w:rFonts w:ascii="Times New Roman" w:hAnsi="Times New Roman" w:cs="Times New Roman"/>
          <w:lang w:eastAsia="ko-KR"/>
        </w:rPr>
        <w:t xml:space="preserve">top-left </w:t>
      </w:r>
      <w:proofErr w:type="spellStart"/>
      <w:r w:rsidRPr="00BE0B67">
        <w:rPr>
          <w:rFonts w:ascii="Times New Roman" w:hAnsi="Times New Roman" w:cs="Times New Roman"/>
          <w:lang w:eastAsia="ko-KR"/>
        </w:rPr>
        <w:t>luma</w:t>
      </w:r>
      <w:proofErr w:type="spellEnd"/>
      <w:r w:rsidRPr="00BE0B67">
        <w:rPr>
          <w:rFonts w:ascii="Times New Roman" w:hAnsi="Times New Roman" w:cs="Times New Roman"/>
        </w:rPr>
        <w:t xml:space="preserve"> sample </w:t>
      </w:r>
      <w:r w:rsidRPr="00BE0B67">
        <w:rPr>
          <w:rFonts w:ascii="Times New Roman" w:hAnsi="Times New Roman" w:cs="Times New Roman"/>
          <w:lang w:eastAsia="ko-KR"/>
        </w:rPr>
        <w:t xml:space="preserve">of the current coding unit relative to the top left </w:t>
      </w:r>
      <w:proofErr w:type="spellStart"/>
      <w:r w:rsidRPr="00BE0B67">
        <w:rPr>
          <w:rFonts w:ascii="Times New Roman" w:hAnsi="Times New Roman" w:cs="Times New Roman"/>
          <w:lang w:eastAsia="ko-KR"/>
        </w:rPr>
        <w:t>luma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sample of the current picture,</w:t>
      </w:r>
    </w:p>
    <w:p w:rsidR="0076093F" w:rsidRPr="00BE0B67" w:rsidRDefault="0076093F" w:rsidP="0076093F">
      <w:pPr>
        <w:tabs>
          <w:tab w:val="left" w:pos="284"/>
        </w:tabs>
        <w:ind w:left="284" w:hanging="284"/>
        <w:rPr>
          <w:rFonts w:ascii="Times New Roman" w:hAnsi="Times New Roman" w:cs="Times New Roman"/>
          <w:lang w:eastAsia="ko-KR"/>
        </w:rPr>
      </w:pPr>
      <w:r w:rsidRPr="00BE0B67">
        <w:rPr>
          <w:rFonts w:ascii="Times New Roman" w:hAnsi="Times New Roman" w:cs="Times New Roman"/>
        </w:rPr>
        <w:t>–</w:t>
      </w:r>
      <w:r w:rsidRPr="00BE0B67">
        <w:rPr>
          <w:rFonts w:ascii="Times New Roman" w:hAnsi="Times New Roman" w:cs="Times New Roman"/>
        </w:rPr>
        <w:tab/>
      </w:r>
      <w:proofErr w:type="gramStart"/>
      <w:r w:rsidRPr="00BE0B67">
        <w:rPr>
          <w:rFonts w:ascii="Times New Roman" w:hAnsi="Times New Roman" w:cs="Times New Roman"/>
        </w:rPr>
        <w:t>a</w:t>
      </w:r>
      <w:proofErr w:type="gramEnd"/>
      <w:r w:rsidRPr="00BE0B67">
        <w:rPr>
          <w:rFonts w:ascii="Times New Roman" w:hAnsi="Times New Roman" w:cs="Times New Roman"/>
        </w:rPr>
        <w:t xml:space="preserve"> variable log2CbSize specifying the size of the current coding unit.</w:t>
      </w:r>
    </w:p>
    <w:p w:rsidR="0076093F" w:rsidRPr="00BE0B67" w:rsidRDefault="0076093F" w:rsidP="0076093F">
      <w:pPr>
        <w:tabs>
          <w:tab w:val="left" w:pos="284"/>
        </w:tabs>
        <w:ind w:left="284" w:hanging="284"/>
        <w:rPr>
          <w:rFonts w:ascii="Times New Roman" w:hAnsi="Times New Roman" w:cs="Times New Roman"/>
          <w:lang w:eastAsia="ko-KR"/>
        </w:rPr>
      </w:pPr>
      <w:r w:rsidRPr="00BE0B67">
        <w:rPr>
          <w:rFonts w:ascii="Times New Roman" w:hAnsi="Times New Roman" w:cs="Times New Roman"/>
          <w:lang w:eastAsia="ko-KR"/>
        </w:rPr>
        <w:t>Output of this process is the two-dimensional filter index array of (</w:t>
      </w:r>
      <w:proofErr w:type="spellStart"/>
      <w:r w:rsidRPr="00BE0B67">
        <w:rPr>
          <w:rFonts w:ascii="Times New Roman" w:hAnsi="Times New Roman" w:cs="Times New Roman"/>
          <w:lang w:eastAsia="ko-KR"/>
        </w:rPr>
        <w:t>nS</w:t>
      </w:r>
      <w:proofErr w:type="spellEnd"/>
      <w:proofErr w:type="gramStart"/>
      <w:r w:rsidRPr="00BE0B67">
        <w:rPr>
          <w:rFonts w:ascii="Times New Roman" w:hAnsi="Times New Roman" w:cs="Times New Roman"/>
          <w:lang w:eastAsia="ko-KR"/>
        </w:rPr>
        <w:t>)x</w:t>
      </w:r>
      <w:proofErr w:type="gramEnd"/>
      <w:r w:rsidRPr="00BE0B67">
        <w:rPr>
          <w:rFonts w:ascii="Times New Roman" w:hAnsi="Times New Roman" w:cs="Times New Roman"/>
          <w:lang w:eastAsia="ko-KR"/>
        </w:rPr>
        <w:t>(</w:t>
      </w:r>
      <w:proofErr w:type="spellStart"/>
      <w:r w:rsidRPr="00BE0B67">
        <w:rPr>
          <w:rFonts w:ascii="Times New Roman" w:hAnsi="Times New Roman" w:cs="Times New Roman"/>
          <w:lang w:eastAsia="ko-KR"/>
        </w:rPr>
        <w:t>nS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), </w:t>
      </w:r>
      <w:proofErr w:type="spellStart"/>
      <w:r w:rsidRPr="00BE0B67">
        <w:rPr>
          <w:rFonts w:ascii="Times New Roman" w:hAnsi="Times New Roman" w:cs="Times New Roman"/>
          <w:lang w:eastAsia="ko-KR"/>
        </w:rPr>
        <w:t>fIdx</w:t>
      </w:r>
      <w:proofErr w:type="spellEnd"/>
      <w:r w:rsidRPr="00BE0B67">
        <w:rPr>
          <w:rFonts w:ascii="Times New Roman" w:hAnsi="Times New Roman" w:cs="Times New Roman"/>
          <w:lang w:eastAsia="ko-KR"/>
        </w:rPr>
        <w:t>.</w:t>
      </w:r>
    </w:p>
    <w:p w:rsidR="0076093F" w:rsidRPr="00BE0B67" w:rsidRDefault="0076093F" w:rsidP="0076093F">
      <w:pPr>
        <w:rPr>
          <w:rFonts w:ascii="Times New Roman" w:hAnsi="Times New Roman" w:cs="Times New Roman"/>
          <w:lang w:eastAsia="ko-KR"/>
        </w:rPr>
      </w:pPr>
      <w:r w:rsidRPr="00BE0B67">
        <w:rPr>
          <w:rFonts w:ascii="Times New Roman" w:hAnsi="Times New Roman" w:cs="Times New Roman"/>
          <w:lang w:eastAsia="ko-KR"/>
        </w:rPr>
        <w:t>A v</w:t>
      </w:r>
      <w:r w:rsidRPr="00BE0B67">
        <w:rPr>
          <w:rFonts w:ascii="Times New Roman" w:hAnsi="Times New Roman" w:cs="Times New Roman"/>
        </w:rPr>
        <w:t xml:space="preserve">ariable </w:t>
      </w:r>
      <w:proofErr w:type="spellStart"/>
      <w:r w:rsidRPr="00BE0B67">
        <w:rPr>
          <w:rFonts w:ascii="Times New Roman" w:hAnsi="Times New Roman" w:cs="Times New Roman"/>
        </w:rPr>
        <w:t>nS</w:t>
      </w:r>
      <w:proofErr w:type="spellEnd"/>
      <w:r w:rsidRPr="00BE0B67">
        <w:rPr>
          <w:rFonts w:ascii="Times New Roman" w:hAnsi="Times New Roman" w:cs="Times New Roman"/>
        </w:rPr>
        <w:t xml:space="preserve"> is set equal to </w:t>
      </w:r>
      <w:proofErr w:type="gramStart"/>
      <w:r w:rsidRPr="00BE0B67">
        <w:rPr>
          <w:rFonts w:ascii="Times New Roman" w:hAnsi="Times New Roman" w:cs="Times New Roman"/>
        </w:rPr>
        <w:t>( 1</w:t>
      </w:r>
      <w:proofErr w:type="gramEnd"/>
      <w:r w:rsidRPr="00BE0B67">
        <w:rPr>
          <w:rFonts w:ascii="Times New Roman" w:hAnsi="Times New Roman" w:cs="Times New Roman"/>
        </w:rPr>
        <w:t> &lt;&lt; log2CbSize )</w:t>
      </w:r>
      <w:r w:rsidRPr="00BE0B67">
        <w:rPr>
          <w:rFonts w:ascii="Times New Roman" w:hAnsi="Times New Roman" w:cs="Times New Roman"/>
          <w:lang w:eastAsia="ko-KR"/>
        </w:rPr>
        <w:t>.</w:t>
      </w:r>
    </w:p>
    <w:p w:rsidR="0076093F" w:rsidRPr="00BE0B67" w:rsidRDefault="0076093F" w:rsidP="0076093F">
      <w:pPr>
        <w:rPr>
          <w:rFonts w:ascii="Times New Roman" w:hAnsi="Times New Roman" w:cs="Times New Roman"/>
          <w:lang w:eastAsia="ko-KR"/>
        </w:rPr>
      </w:pPr>
      <w:r w:rsidRPr="00BE0B67">
        <w:rPr>
          <w:rFonts w:ascii="Times New Roman" w:hAnsi="Times New Roman" w:cs="Times New Roman"/>
          <w:lang w:eastAsia="ko-KR"/>
        </w:rPr>
        <w:t xml:space="preserve">The boundary padding process specified in </w:t>
      </w:r>
      <w:proofErr w:type="spellStart"/>
      <w:r w:rsidRPr="00BE0B67">
        <w:rPr>
          <w:rFonts w:ascii="Times New Roman" w:hAnsi="Times New Roman" w:cs="Times New Roman"/>
          <w:lang w:eastAsia="ko-KR"/>
        </w:rPr>
        <w:t>subclause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</w:t>
      </w:r>
      <w:fldSimple w:instr=" REF _Ref296442509 \r \h  \* MERGEFORMAT " w:fldLock="1">
        <w:r w:rsidRPr="00BE0B67">
          <w:rPr>
            <w:rFonts w:ascii="Times New Roman" w:hAnsi="Times New Roman" w:cs="Times New Roman"/>
            <w:lang w:eastAsia="ko-KR"/>
          </w:rPr>
          <w:t>8.7.3.1</w:t>
        </w:r>
      </w:fldSimple>
      <w:r w:rsidRPr="00BE0B67">
        <w:rPr>
          <w:rFonts w:ascii="Times New Roman" w:hAnsi="Times New Roman" w:cs="Times New Roman"/>
          <w:lang w:eastAsia="ko-KR"/>
        </w:rPr>
        <w:t xml:space="preserve"> is invoked with the </w:t>
      </w:r>
      <w:proofErr w:type="spellStart"/>
      <w:r w:rsidRPr="00BE0B67">
        <w:rPr>
          <w:rFonts w:ascii="Times New Roman" w:hAnsi="Times New Roman" w:cs="Times New Roman"/>
          <w:lang w:eastAsia="ko-KR"/>
        </w:rPr>
        <w:t>luma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location ( </w:t>
      </w:r>
      <w:proofErr w:type="spellStart"/>
      <w:r w:rsidRPr="00BE0B67">
        <w:rPr>
          <w:rFonts w:ascii="Times New Roman" w:hAnsi="Times New Roman" w:cs="Times New Roman"/>
          <w:lang w:eastAsia="ko-KR"/>
        </w:rPr>
        <w:t>xC</w:t>
      </w:r>
      <w:proofErr w:type="spellEnd"/>
      <w:r w:rsidRPr="00BE0B67">
        <w:rPr>
          <w:rFonts w:ascii="Times New Roman" w:hAnsi="Times New Roman" w:cs="Times New Roman"/>
          <w:lang w:eastAsia="ko-KR"/>
        </w:rPr>
        <w:t>, </w:t>
      </w:r>
      <w:proofErr w:type="spellStart"/>
      <w:r w:rsidRPr="00BE0B67">
        <w:rPr>
          <w:rFonts w:ascii="Times New Roman" w:hAnsi="Times New Roman" w:cs="Times New Roman"/>
          <w:lang w:eastAsia="ko-KR"/>
        </w:rPr>
        <w:t>yC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 ), the size of coding unit log2CbSize and the </w:t>
      </w:r>
      <w:proofErr w:type="spellStart"/>
      <w:r w:rsidRPr="00BE0B67">
        <w:rPr>
          <w:rFonts w:ascii="Times New Roman" w:hAnsi="Times New Roman" w:cs="Times New Roman"/>
          <w:lang w:eastAsia="ko-KR"/>
        </w:rPr>
        <w:t>chroma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component index </w:t>
      </w:r>
      <w:proofErr w:type="spellStart"/>
      <w:r w:rsidRPr="00BE0B67">
        <w:rPr>
          <w:rFonts w:ascii="Times New Roman" w:hAnsi="Times New Roman" w:cs="Times New Roman"/>
          <w:lang w:eastAsia="ko-KR"/>
        </w:rPr>
        <w:t>cIdx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set equal to 0, and the output is assigned to the </w:t>
      </w:r>
      <w:proofErr w:type="spellStart"/>
      <w:r w:rsidRPr="00BE0B67">
        <w:rPr>
          <w:rFonts w:ascii="Times New Roman" w:hAnsi="Times New Roman" w:cs="Times New Roman"/>
          <w:lang w:eastAsia="ko-KR"/>
        </w:rPr>
        <w:t>luma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sample array s’’.</w:t>
      </w:r>
    </w:p>
    <w:p w:rsidR="0076093F" w:rsidRPr="00BE0B67" w:rsidRDefault="0076093F" w:rsidP="0076093F">
      <w:pPr>
        <w:rPr>
          <w:rFonts w:ascii="Times New Roman" w:hAnsi="Times New Roman" w:cs="Times New Roman"/>
          <w:lang w:eastAsia="ko-KR"/>
        </w:rPr>
      </w:pPr>
      <w:r w:rsidRPr="00BE0B67">
        <w:rPr>
          <w:rFonts w:ascii="Times New Roman" w:hAnsi="Times New Roman" w:cs="Times New Roman"/>
          <w:lang w:eastAsia="ko-KR"/>
        </w:rPr>
        <w:t xml:space="preserve">The filter index array </w:t>
      </w:r>
      <w:proofErr w:type="spellStart"/>
      <w:r w:rsidRPr="00BE0B67">
        <w:rPr>
          <w:rFonts w:ascii="Times New Roman" w:hAnsi="Times New Roman" w:cs="Times New Roman"/>
          <w:lang w:eastAsia="ko-KR"/>
        </w:rPr>
        <w:t>fIdx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is specified in the follows:</w:t>
      </w:r>
    </w:p>
    <w:p w:rsidR="0076093F" w:rsidRPr="00BE0B67" w:rsidRDefault="0076093F" w:rsidP="0076093F">
      <w:pPr>
        <w:numPr>
          <w:ilvl w:val="0"/>
          <w:numId w:val="4"/>
        </w:numPr>
        <w:tabs>
          <w:tab w:val="left" w:pos="720"/>
          <w:tab w:val="left" w:pos="1080"/>
          <w:tab w:val="left" w:pos="1440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ins w:id="8" w:author="ALF_fix" w:date="2012-03-02T10:32:00Z"/>
          <w:rFonts w:ascii="Times New Roman" w:hAnsi="Times New Roman" w:cs="Times New Roman"/>
          <w:lang w:eastAsia="ko-KR"/>
        </w:rPr>
      </w:pPr>
      <w:ins w:id="9" w:author="ALF_fix" w:date="2012-03-02T10:32:00Z">
        <w:r w:rsidRPr="00BE0B67">
          <w:rPr>
            <w:rFonts w:ascii="Times New Roman" w:hAnsi="Times New Roman" w:cs="Times New Roman"/>
            <w:lang w:eastAsia="ko-KR"/>
          </w:rPr>
          <w:t>For x, y = 0…(nS-1), when one of the following condition is true</w:t>
        </w:r>
      </w:ins>
    </w:p>
    <w:p w:rsidR="0076093F" w:rsidRPr="00BE0B67" w:rsidRDefault="0076093F" w:rsidP="0076093F">
      <w:pPr>
        <w:pStyle w:val="ListParagraph"/>
        <w:numPr>
          <w:ilvl w:val="0"/>
          <w:numId w:val="10"/>
        </w:numPr>
        <w:tabs>
          <w:tab w:val="left" w:pos="720"/>
          <w:tab w:val="left" w:pos="1080"/>
          <w:tab w:val="left" w:pos="1440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Chars="0"/>
        <w:jc w:val="both"/>
        <w:rPr>
          <w:ins w:id="10" w:author="ALF_fix" w:date="2012-03-02T10:32:00Z"/>
          <w:rFonts w:ascii="Times New Roman" w:hAnsi="Times New Roman" w:cs="Times New Roman"/>
          <w:lang w:eastAsia="ko-KR"/>
        </w:rPr>
      </w:pPr>
      <w:ins w:id="11" w:author="ALF_fix" w:date="2012-03-02T10:32:00Z">
        <w:r w:rsidRPr="00BE0B67">
          <w:rPr>
            <w:rFonts w:ascii="Times New Roman" w:hAnsi="Times New Roman" w:cs="Times New Roman"/>
            <w:lang w:eastAsia="ko-KR"/>
          </w:rPr>
          <w:t>x is equal to ( ((x&gt;&gt;2) &lt;&lt;2)+1) or ( ((x&gt;&gt;2) &lt;&lt;2)+2)</w:t>
        </w:r>
      </w:ins>
    </w:p>
    <w:p w:rsidR="0076093F" w:rsidRPr="00BE0B67" w:rsidRDefault="0076093F" w:rsidP="0076093F">
      <w:pPr>
        <w:pStyle w:val="ListParagraph"/>
        <w:numPr>
          <w:ilvl w:val="0"/>
          <w:numId w:val="10"/>
        </w:numPr>
        <w:tabs>
          <w:tab w:val="left" w:pos="720"/>
          <w:tab w:val="left" w:pos="1080"/>
          <w:tab w:val="left" w:pos="1440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Chars="0"/>
        <w:jc w:val="both"/>
        <w:rPr>
          <w:ins w:id="12" w:author="ALF_fix" w:date="2012-03-02T10:32:00Z"/>
          <w:rFonts w:ascii="Times New Roman" w:hAnsi="Times New Roman" w:cs="Times New Roman"/>
          <w:lang w:eastAsia="ko-KR"/>
        </w:rPr>
      </w:pPr>
      <w:ins w:id="13" w:author="ALF_fix" w:date="2012-03-02T10:32:00Z">
        <w:r w:rsidRPr="00BE0B67">
          <w:rPr>
            <w:rFonts w:ascii="Times New Roman" w:hAnsi="Times New Roman" w:cs="Times New Roman"/>
            <w:lang w:eastAsia="ko-KR"/>
          </w:rPr>
          <w:t>y is equal to ( ((y&gt;&gt;2) &lt;&lt;2)+1) or ( ((y&gt;&gt;2) &lt;&lt;2)+2)</w:t>
        </w:r>
      </w:ins>
    </w:p>
    <w:p w:rsidR="0076093F" w:rsidRPr="00BE0B67" w:rsidRDefault="0076093F" w:rsidP="0076093F">
      <w:pPr>
        <w:tabs>
          <w:tab w:val="left" w:pos="720"/>
          <w:tab w:val="left" w:pos="1080"/>
          <w:tab w:val="left" w:pos="1440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400"/>
        <w:jc w:val="both"/>
        <w:rPr>
          <w:ins w:id="14" w:author="ALF_fix" w:date="2012-03-02T10:32:00Z"/>
          <w:rFonts w:ascii="Times New Roman" w:hAnsi="Times New Roman" w:cs="Times New Roman"/>
          <w:lang w:eastAsia="ko-KR"/>
        </w:rPr>
      </w:pPr>
      <w:ins w:id="15" w:author="ALF_fix" w:date="2012-03-02T10:32:00Z">
        <w:r w:rsidRPr="00BE0B67">
          <w:rPr>
            <w:rFonts w:ascii="Times New Roman" w:hAnsi="Times New Roman" w:cs="Times New Roman"/>
            <w:lang w:eastAsia="ko-KR"/>
          </w:rPr>
          <w:t xml:space="preserve">The variables </w:t>
        </w:r>
        <w:proofErr w:type="spellStart"/>
        <w:r w:rsidRPr="00BE0B67">
          <w:rPr>
            <w:rFonts w:ascii="Times New Roman" w:hAnsi="Times New Roman" w:cs="Times New Roman"/>
            <w:lang w:eastAsia="ko-KR"/>
          </w:rPr>
          <w:t>varTempH</w:t>
        </w:r>
        <w:proofErr w:type="spellEnd"/>
        <w:r w:rsidRPr="00BE0B67">
          <w:rPr>
            <w:rFonts w:ascii="Times New Roman" w:hAnsi="Times New Roman" w:cs="Times New Roman"/>
            <w:lang w:eastAsia="ko-KR"/>
          </w:rPr>
          <w:t xml:space="preserve">[ x ][ y ], </w:t>
        </w:r>
        <w:proofErr w:type="spellStart"/>
        <w:r w:rsidRPr="00BE0B67">
          <w:rPr>
            <w:rFonts w:ascii="Times New Roman" w:hAnsi="Times New Roman" w:cs="Times New Roman"/>
            <w:lang w:eastAsia="ko-KR"/>
          </w:rPr>
          <w:t>varTempV</w:t>
        </w:r>
        <w:proofErr w:type="spellEnd"/>
        <w:r w:rsidRPr="00BE0B67">
          <w:rPr>
            <w:rFonts w:ascii="Times New Roman" w:hAnsi="Times New Roman" w:cs="Times New Roman"/>
            <w:lang w:eastAsia="ko-KR"/>
          </w:rPr>
          <w:t>[ x ][ y ] and varTemp1[ x ][ y ] are derived as</w:t>
        </w:r>
      </w:ins>
    </w:p>
    <w:p w:rsidR="0076093F" w:rsidRPr="00BE0B67" w:rsidDel="0076093F" w:rsidRDefault="0076093F" w:rsidP="0076093F">
      <w:pPr>
        <w:numPr>
          <w:ilvl w:val="0"/>
          <w:numId w:val="3"/>
        </w:numPr>
        <w:tabs>
          <w:tab w:val="left" w:pos="720"/>
          <w:tab w:val="left" w:pos="1080"/>
          <w:tab w:val="left" w:pos="1440"/>
          <w:tab w:val="left" w:pos="1701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del w:id="16" w:author="ALF_fix" w:date="2012-03-02T10:32:00Z"/>
          <w:rFonts w:ascii="Times New Roman" w:hAnsi="Times New Roman" w:cs="Times New Roman"/>
          <w:lang w:eastAsia="ko-KR"/>
        </w:rPr>
      </w:pPr>
      <w:del w:id="17" w:author="ALF_fix" w:date="2012-03-02T10:32:00Z">
        <w:r w:rsidRPr="00BE0B67" w:rsidDel="0076093F">
          <w:rPr>
            <w:rFonts w:ascii="Times New Roman" w:hAnsi="Times New Roman" w:cs="Times New Roman"/>
            <w:lang w:eastAsia="ko-KR"/>
          </w:rPr>
          <w:delText>The variables varTempH[ x ][ y ], varTempV[ x ][ y ] and varTemp1[ x ][ y ] with x, y = 0, 2, 4,...(nS) is derived as</w:delText>
        </w:r>
      </w:del>
    </w:p>
    <w:p w:rsidR="0076093F" w:rsidRPr="00BE0B67" w:rsidRDefault="0076093F" w:rsidP="0076093F">
      <w:pPr>
        <w:pStyle w:val="Equation"/>
        <w:tabs>
          <w:tab w:val="clear" w:pos="794"/>
          <w:tab w:val="clear" w:pos="1588"/>
          <w:tab w:val="left" w:pos="1134"/>
          <w:tab w:val="left" w:pos="1418"/>
        </w:tabs>
        <w:ind w:leftChars="200" w:left="440"/>
        <w:rPr>
          <w:sz w:val="20"/>
          <w:lang w:eastAsia="ko-KR"/>
        </w:rPr>
      </w:pPr>
      <w:proofErr w:type="spellStart"/>
      <w:r w:rsidRPr="00BE0B67">
        <w:rPr>
          <w:sz w:val="20"/>
          <w:lang w:eastAsia="ko-KR"/>
        </w:rPr>
        <w:t>varTempH</w:t>
      </w:r>
      <w:proofErr w:type="spellEnd"/>
      <w:r w:rsidRPr="00BE0B67">
        <w:rPr>
          <w:sz w:val="20"/>
          <w:lang w:eastAsia="ko-KR"/>
        </w:rPr>
        <w:t>[ x ][ y ] = | ( s’’[ xC+x, yC+y ] &lt;&lt; 1 ) – s’’[ xC+x−1, yC+y ] – s’’[ xC+x+1, yC+y ] |</w:t>
      </w:r>
      <w:r w:rsidRPr="00BE0B67">
        <w:rPr>
          <w:sz w:val="20"/>
          <w:lang w:eastAsia="ko-KR"/>
        </w:rPr>
        <w:tab/>
        <w:t>(</w:t>
      </w:r>
      <w:r w:rsidR="00483211" w:rsidRPr="00BE0B67">
        <w:rPr>
          <w:sz w:val="20"/>
          <w:lang w:eastAsia="ko-KR"/>
        </w:rPr>
        <w:fldChar w:fldCharType="begin" w:fldLock="1"/>
      </w:r>
      <w:r w:rsidRPr="00BE0B67">
        <w:rPr>
          <w:sz w:val="20"/>
          <w:lang w:eastAsia="ko-KR"/>
        </w:rPr>
        <w:instrText xml:space="preserve"> STYLEREF 1 \s </w:instrText>
      </w:r>
      <w:r w:rsidR="00483211" w:rsidRPr="00BE0B67">
        <w:rPr>
          <w:sz w:val="20"/>
          <w:lang w:eastAsia="ko-KR"/>
        </w:rPr>
        <w:fldChar w:fldCharType="separate"/>
      </w:r>
      <w:r w:rsidRPr="00BE0B67">
        <w:rPr>
          <w:noProof/>
          <w:sz w:val="20"/>
          <w:lang w:eastAsia="ko-KR"/>
        </w:rPr>
        <w:t>8</w:t>
      </w:r>
      <w:r w:rsidR="00483211" w:rsidRPr="00BE0B67">
        <w:rPr>
          <w:sz w:val="20"/>
          <w:lang w:eastAsia="ko-KR"/>
        </w:rPr>
        <w:fldChar w:fldCharType="end"/>
      </w:r>
      <w:r w:rsidRPr="00BE0B67">
        <w:rPr>
          <w:sz w:val="20"/>
          <w:lang w:eastAsia="ko-KR"/>
        </w:rPr>
        <w:noBreakHyphen/>
      </w:r>
      <w:r w:rsidR="00483211" w:rsidRPr="00BE0B67">
        <w:rPr>
          <w:sz w:val="20"/>
          <w:lang w:eastAsia="ko-KR"/>
        </w:rPr>
        <w:fldChar w:fldCharType="begin" w:fldLock="1"/>
      </w:r>
      <w:r w:rsidRPr="00BE0B67">
        <w:rPr>
          <w:sz w:val="20"/>
          <w:lang w:eastAsia="ko-KR"/>
        </w:rPr>
        <w:instrText xml:space="preserve"> SEQ Equation \* ARABIC \s 1 </w:instrText>
      </w:r>
      <w:r w:rsidR="00483211" w:rsidRPr="00BE0B67">
        <w:rPr>
          <w:sz w:val="20"/>
          <w:lang w:eastAsia="ko-KR"/>
        </w:rPr>
        <w:fldChar w:fldCharType="separate"/>
      </w:r>
      <w:r w:rsidRPr="00BE0B67">
        <w:rPr>
          <w:noProof/>
          <w:sz w:val="20"/>
          <w:lang w:eastAsia="ko-KR"/>
        </w:rPr>
        <w:t>375</w:t>
      </w:r>
      <w:r w:rsidR="00483211" w:rsidRPr="00BE0B67">
        <w:rPr>
          <w:sz w:val="20"/>
          <w:lang w:eastAsia="ko-KR"/>
        </w:rPr>
        <w:fldChar w:fldCharType="end"/>
      </w:r>
      <w:r w:rsidRPr="00BE0B67">
        <w:rPr>
          <w:sz w:val="20"/>
          <w:lang w:eastAsia="ko-KR"/>
        </w:rPr>
        <w:t>)</w:t>
      </w:r>
      <w:r w:rsidRPr="00BE0B67">
        <w:rPr>
          <w:sz w:val="20"/>
          <w:lang w:eastAsia="ko-KR"/>
        </w:rPr>
        <w:br/>
      </w:r>
      <w:proofErr w:type="spellStart"/>
      <w:r w:rsidRPr="00BE0B67">
        <w:rPr>
          <w:sz w:val="20"/>
          <w:lang w:eastAsia="ko-KR"/>
        </w:rPr>
        <w:t>varTempV</w:t>
      </w:r>
      <w:proofErr w:type="spellEnd"/>
      <w:r w:rsidRPr="00BE0B67">
        <w:rPr>
          <w:sz w:val="20"/>
          <w:lang w:eastAsia="ko-KR"/>
        </w:rPr>
        <w:t>[ x ][ y ] = | ( s’’[ </w:t>
      </w:r>
      <w:proofErr w:type="spellStart"/>
      <w:r w:rsidRPr="00BE0B67">
        <w:rPr>
          <w:sz w:val="20"/>
          <w:lang w:eastAsia="ko-KR"/>
        </w:rPr>
        <w:t>xC+x</w:t>
      </w:r>
      <w:proofErr w:type="spellEnd"/>
      <w:r w:rsidRPr="00BE0B67">
        <w:rPr>
          <w:sz w:val="20"/>
          <w:lang w:eastAsia="ko-KR"/>
        </w:rPr>
        <w:t>, </w:t>
      </w:r>
      <w:proofErr w:type="spellStart"/>
      <w:r w:rsidRPr="00BE0B67">
        <w:rPr>
          <w:sz w:val="20"/>
          <w:lang w:eastAsia="ko-KR"/>
        </w:rPr>
        <w:t>yC+y</w:t>
      </w:r>
      <w:proofErr w:type="spellEnd"/>
      <w:r w:rsidRPr="00BE0B67">
        <w:rPr>
          <w:sz w:val="20"/>
          <w:lang w:eastAsia="ko-KR"/>
        </w:rPr>
        <w:t> ] &lt;&lt; 1 ) – s’’[ </w:t>
      </w:r>
      <w:proofErr w:type="spellStart"/>
      <w:r w:rsidRPr="00BE0B67">
        <w:rPr>
          <w:sz w:val="20"/>
          <w:lang w:eastAsia="ko-KR"/>
        </w:rPr>
        <w:t>xC+x</w:t>
      </w:r>
      <w:proofErr w:type="spellEnd"/>
      <w:r w:rsidRPr="00BE0B67">
        <w:rPr>
          <w:sz w:val="20"/>
          <w:lang w:eastAsia="ko-KR"/>
        </w:rPr>
        <w:t xml:space="preserve">, yC+y−1 ] – s’’[ </w:t>
      </w:r>
      <w:proofErr w:type="spellStart"/>
      <w:r w:rsidRPr="00BE0B67">
        <w:rPr>
          <w:sz w:val="20"/>
          <w:lang w:eastAsia="ko-KR"/>
        </w:rPr>
        <w:t>xC+x</w:t>
      </w:r>
      <w:proofErr w:type="spellEnd"/>
      <w:r w:rsidRPr="00BE0B67">
        <w:rPr>
          <w:sz w:val="20"/>
          <w:lang w:eastAsia="ko-KR"/>
        </w:rPr>
        <w:t>, yC+y+1 ] |</w:t>
      </w:r>
      <w:r w:rsidRPr="00BE0B67">
        <w:rPr>
          <w:sz w:val="20"/>
          <w:lang w:eastAsia="ko-KR"/>
        </w:rPr>
        <w:tab/>
        <w:t>(</w:t>
      </w:r>
      <w:r w:rsidR="00483211" w:rsidRPr="00BE0B67">
        <w:rPr>
          <w:sz w:val="20"/>
          <w:lang w:eastAsia="ko-KR"/>
        </w:rPr>
        <w:fldChar w:fldCharType="begin" w:fldLock="1"/>
      </w:r>
      <w:r w:rsidRPr="00BE0B67">
        <w:rPr>
          <w:sz w:val="20"/>
          <w:lang w:eastAsia="ko-KR"/>
        </w:rPr>
        <w:instrText xml:space="preserve"> STYLEREF 1 \s </w:instrText>
      </w:r>
      <w:r w:rsidR="00483211" w:rsidRPr="00BE0B67">
        <w:rPr>
          <w:sz w:val="20"/>
          <w:lang w:eastAsia="ko-KR"/>
        </w:rPr>
        <w:fldChar w:fldCharType="separate"/>
      </w:r>
      <w:r w:rsidRPr="00BE0B67">
        <w:rPr>
          <w:noProof/>
          <w:sz w:val="20"/>
          <w:lang w:eastAsia="ko-KR"/>
        </w:rPr>
        <w:t>8</w:t>
      </w:r>
      <w:r w:rsidR="00483211" w:rsidRPr="00BE0B67">
        <w:rPr>
          <w:sz w:val="20"/>
          <w:lang w:eastAsia="ko-KR"/>
        </w:rPr>
        <w:fldChar w:fldCharType="end"/>
      </w:r>
      <w:r w:rsidRPr="00BE0B67">
        <w:rPr>
          <w:sz w:val="20"/>
          <w:lang w:eastAsia="ko-KR"/>
        </w:rPr>
        <w:noBreakHyphen/>
      </w:r>
      <w:r w:rsidR="00483211" w:rsidRPr="00BE0B67">
        <w:rPr>
          <w:sz w:val="20"/>
          <w:lang w:eastAsia="ko-KR"/>
        </w:rPr>
        <w:fldChar w:fldCharType="begin" w:fldLock="1"/>
      </w:r>
      <w:r w:rsidRPr="00BE0B67">
        <w:rPr>
          <w:sz w:val="20"/>
          <w:lang w:eastAsia="ko-KR"/>
        </w:rPr>
        <w:instrText xml:space="preserve"> SEQ Equation \* ARABIC \s 1 </w:instrText>
      </w:r>
      <w:r w:rsidR="00483211" w:rsidRPr="00BE0B67">
        <w:rPr>
          <w:sz w:val="20"/>
          <w:lang w:eastAsia="ko-KR"/>
        </w:rPr>
        <w:fldChar w:fldCharType="separate"/>
      </w:r>
      <w:r w:rsidRPr="00BE0B67">
        <w:rPr>
          <w:noProof/>
          <w:sz w:val="20"/>
          <w:lang w:eastAsia="ko-KR"/>
        </w:rPr>
        <w:t>376</w:t>
      </w:r>
      <w:r w:rsidR="00483211" w:rsidRPr="00BE0B67">
        <w:rPr>
          <w:sz w:val="20"/>
          <w:lang w:eastAsia="ko-KR"/>
        </w:rPr>
        <w:fldChar w:fldCharType="end"/>
      </w:r>
      <w:r w:rsidRPr="00BE0B67">
        <w:rPr>
          <w:sz w:val="20"/>
          <w:lang w:eastAsia="ko-KR"/>
        </w:rPr>
        <w:t>)</w:t>
      </w:r>
    </w:p>
    <w:p w:rsidR="00EB5859" w:rsidRPr="00BE0B67" w:rsidRDefault="00EB5859" w:rsidP="00A35FA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b/>
          <w:sz w:val="24"/>
          <w:lang w:eastAsia="ko-KR"/>
        </w:rPr>
      </w:pPr>
    </w:p>
    <w:p w:rsidR="0076093F" w:rsidRPr="00BE0B67" w:rsidRDefault="0076093F" w:rsidP="00A35FA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b/>
          <w:sz w:val="24"/>
          <w:lang w:val="en-US" w:eastAsia="ko-KR"/>
        </w:rPr>
      </w:pPr>
    </w:p>
    <w:p w:rsidR="0076093F" w:rsidRPr="00BE0B67" w:rsidRDefault="0076093F" w:rsidP="00A35FA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b/>
          <w:sz w:val="24"/>
          <w:lang w:val="en-US" w:eastAsia="ko-KR"/>
        </w:rPr>
      </w:pPr>
    </w:p>
    <w:p w:rsidR="0076093F" w:rsidRPr="00BE0B67" w:rsidRDefault="0076093F" w:rsidP="00A35FA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b/>
          <w:sz w:val="24"/>
          <w:lang w:val="en-US" w:eastAsia="ko-KR"/>
        </w:rPr>
      </w:pPr>
    </w:p>
    <w:p w:rsidR="0076093F" w:rsidRPr="00BE0B67" w:rsidRDefault="0076093F" w:rsidP="00A35FA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b/>
          <w:sz w:val="24"/>
          <w:lang w:val="en-US" w:eastAsia="ko-KR"/>
        </w:rPr>
      </w:pPr>
    </w:p>
    <w:p w:rsidR="0076093F" w:rsidRPr="00BE0B67" w:rsidRDefault="0076093F" w:rsidP="00A35FA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b/>
          <w:sz w:val="24"/>
          <w:lang w:val="en-US" w:eastAsia="ko-KR"/>
        </w:rPr>
      </w:pPr>
    </w:p>
    <w:p w:rsidR="0076093F" w:rsidRPr="00BE0B67" w:rsidRDefault="0076093F" w:rsidP="00A35FA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b/>
          <w:sz w:val="24"/>
          <w:lang w:val="en-US" w:eastAsia="ko-KR"/>
        </w:rPr>
      </w:pPr>
    </w:p>
    <w:p w:rsidR="00EB5859" w:rsidRDefault="00EB5859" w:rsidP="00A35FA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sz w:val="20"/>
          <w:lang w:val="en-US" w:eastAsia="ko-KR"/>
        </w:rPr>
      </w:pPr>
    </w:p>
    <w:p w:rsidR="00807C96" w:rsidRDefault="00807C96" w:rsidP="00A35FA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sz w:val="20"/>
          <w:lang w:val="en-US" w:eastAsia="ko-KR"/>
        </w:rPr>
      </w:pPr>
    </w:p>
    <w:p w:rsidR="00807C96" w:rsidRPr="00807C96" w:rsidRDefault="00807C96" w:rsidP="00A35FA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sz w:val="20"/>
          <w:lang w:val="en-US" w:eastAsia="ko-KR"/>
        </w:rPr>
      </w:pPr>
    </w:p>
    <w:p w:rsidR="00EB5859" w:rsidRPr="00BE0B67" w:rsidRDefault="00EB5859" w:rsidP="00A35FA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sz w:val="20"/>
          <w:lang w:val="en-US" w:eastAsia="ko-KR"/>
        </w:rPr>
      </w:pPr>
    </w:p>
    <w:p w:rsidR="00EB5859" w:rsidRPr="00BE0B67" w:rsidRDefault="00EB5859" w:rsidP="00A35FA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sz w:val="20"/>
          <w:lang w:val="en-US" w:eastAsia="ko-KR"/>
        </w:rPr>
      </w:pPr>
    </w:p>
    <w:p w:rsidR="0076093F" w:rsidRPr="00BE0B67" w:rsidRDefault="0076093F" w:rsidP="0076093F">
      <w:pPr>
        <w:pStyle w:val="Heading4"/>
        <w:numPr>
          <w:ilvl w:val="0"/>
          <w:numId w:val="0"/>
        </w:numPr>
        <w:ind w:left="1870" w:hanging="1870"/>
      </w:pPr>
      <w:bookmarkStart w:id="18" w:name="_Ref287543009"/>
      <w:bookmarkStart w:id="19" w:name="_Toc287363845"/>
      <w:bookmarkStart w:id="20" w:name="_Toc311217280"/>
      <w:bookmarkStart w:id="21" w:name="_Toc317198828"/>
      <w:r w:rsidRPr="00BE0B67">
        <w:t xml:space="preserve">8.7.3.5 Filtering process for </w:t>
      </w:r>
      <w:proofErr w:type="spellStart"/>
      <w:r w:rsidRPr="00BE0B67">
        <w:t>chroma</w:t>
      </w:r>
      <w:proofErr w:type="spellEnd"/>
      <w:r w:rsidRPr="00BE0B67">
        <w:t xml:space="preserve"> samples</w:t>
      </w:r>
      <w:bookmarkEnd w:id="18"/>
      <w:bookmarkEnd w:id="19"/>
      <w:bookmarkEnd w:id="20"/>
      <w:bookmarkEnd w:id="21"/>
    </w:p>
    <w:p w:rsidR="0076093F" w:rsidRPr="00BE0B67" w:rsidRDefault="0076093F" w:rsidP="0076093F">
      <w:pPr>
        <w:tabs>
          <w:tab w:val="left" w:pos="284"/>
        </w:tabs>
        <w:ind w:left="284" w:hanging="284"/>
        <w:rPr>
          <w:rFonts w:ascii="Times New Roman" w:hAnsi="Times New Roman" w:cs="Times New Roman"/>
          <w:lang w:eastAsia="ko-KR"/>
        </w:rPr>
      </w:pPr>
      <w:r w:rsidRPr="00BE0B67">
        <w:rPr>
          <w:rFonts w:ascii="Times New Roman" w:hAnsi="Times New Roman" w:cs="Times New Roman"/>
          <w:lang w:eastAsia="ko-KR"/>
        </w:rPr>
        <w:t>Inputs of this process are:</w:t>
      </w:r>
    </w:p>
    <w:p w:rsidR="0076093F" w:rsidRPr="00BE0B67" w:rsidRDefault="0076093F" w:rsidP="0076093F">
      <w:pPr>
        <w:tabs>
          <w:tab w:val="left" w:pos="284"/>
        </w:tabs>
        <w:ind w:left="284" w:hanging="284"/>
        <w:rPr>
          <w:rFonts w:ascii="Times New Roman" w:hAnsi="Times New Roman" w:cs="Times New Roman"/>
          <w:lang w:eastAsia="ko-KR"/>
        </w:rPr>
      </w:pPr>
      <w:r w:rsidRPr="00BE0B67">
        <w:rPr>
          <w:rFonts w:ascii="Times New Roman" w:hAnsi="Times New Roman" w:cs="Times New Roman"/>
        </w:rPr>
        <w:t>–</w:t>
      </w:r>
      <w:r w:rsidRPr="00BE0B67">
        <w:rPr>
          <w:rFonts w:ascii="Times New Roman" w:hAnsi="Times New Roman" w:cs="Times New Roman"/>
        </w:rPr>
        <w:tab/>
      </w:r>
      <w:r w:rsidRPr="00BE0B67">
        <w:rPr>
          <w:rFonts w:ascii="Times New Roman" w:hAnsi="Times New Roman" w:cs="Times New Roman"/>
          <w:lang w:eastAsia="ko-KR"/>
        </w:rPr>
        <w:t xml:space="preserve">a </w:t>
      </w:r>
      <w:proofErr w:type="spellStart"/>
      <w:r w:rsidRPr="00BE0B67">
        <w:rPr>
          <w:rFonts w:ascii="Times New Roman" w:hAnsi="Times New Roman" w:cs="Times New Roman"/>
          <w:lang w:eastAsia="ko-KR"/>
        </w:rPr>
        <w:t>chroma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location ( </w:t>
      </w:r>
      <w:proofErr w:type="spellStart"/>
      <w:r w:rsidRPr="00BE0B67">
        <w:rPr>
          <w:rFonts w:ascii="Times New Roman" w:hAnsi="Times New Roman" w:cs="Times New Roman"/>
          <w:lang w:eastAsia="ko-KR"/>
        </w:rPr>
        <w:t>xC</w:t>
      </w:r>
      <w:proofErr w:type="spellEnd"/>
      <w:r w:rsidRPr="00BE0B67">
        <w:rPr>
          <w:rFonts w:ascii="Times New Roman" w:hAnsi="Times New Roman" w:cs="Times New Roman"/>
          <w:lang w:eastAsia="ko-KR"/>
        </w:rPr>
        <w:t>, </w:t>
      </w:r>
      <w:proofErr w:type="spellStart"/>
      <w:r w:rsidRPr="00BE0B67">
        <w:rPr>
          <w:rFonts w:ascii="Times New Roman" w:hAnsi="Times New Roman" w:cs="Times New Roman"/>
          <w:lang w:eastAsia="ko-KR"/>
        </w:rPr>
        <w:t>yC</w:t>
      </w:r>
      <w:proofErr w:type="spellEnd"/>
      <w:r w:rsidRPr="00BE0B67">
        <w:rPr>
          <w:rFonts w:ascii="Times New Roman" w:hAnsi="Times New Roman" w:cs="Times New Roman"/>
          <w:lang w:eastAsia="ko-KR"/>
        </w:rPr>
        <w:t> )</w:t>
      </w:r>
      <w:r w:rsidRPr="00BE0B67">
        <w:rPr>
          <w:rFonts w:ascii="Times New Roman" w:hAnsi="Times New Roman" w:cs="Times New Roman"/>
        </w:rPr>
        <w:t xml:space="preserve"> specifying the </w:t>
      </w:r>
      <w:r w:rsidRPr="00BE0B67">
        <w:rPr>
          <w:rFonts w:ascii="Times New Roman" w:hAnsi="Times New Roman" w:cs="Times New Roman"/>
          <w:lang w:eastAsia="ko-KR"/>
        </w:rPr>
        <w:t xml:space="preserve">top-left </w:t>
      </w:r>
      <w:proofErr w:type="spellStart"/>
      <w:r w:rsidRPr="00BE0B67">
        <w:rPr>
          <w:rFonts w:ascii="Times New Roman" w:hAnsi="Times New Roman" w:cs="Times New Roman"/>
          <w:lang w:eastAsia="ko-KR"/>
        </w:rPr>
        <w:t>luma</w:t>
      </w:r>
      <w:proofErr w:type="spellEnd"/>
      <w:r w:rsidRPr="00BE0B67">
        <w:rPr>
          <w:rFonts w:ascii="Times New Roman" w:hAnsi="Times New Roman" w:cs="Times New Roman"/>
        </w:rPr>
        <w:t xml:space="preserve"> </w:t>
      </w:r>
      <w:r w:rsidRPr="00BE0B67">
        <w:rPr>
          <w:rFonts w:ascii="Times New Roman" w:hAnsi="Times New Roman" w:cs="Times New Roman"/>
          <w:lang w:eastAsia="ko-KR"/>
        </w:rPr>
        <w:t xml:space="preserve">sample of the current coding unit relative to the top left </w:t>
      </w:r>
      <w:proofErr w:type="spellStart"/>
      <w:r w:rsidRPr="00BE0B67">
        <w:rPr>
          <w:rFonts w:ascii="Times New Roman" w:hAnsi="Times New Roman" w:cs="Times New Roman"/>
          <w:lang w:eastAsia="ko-KR"/>
        </w:rPr>
        <w:t>chroma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sample of the current picture,</w:t>
      </w:r>
    </w:p>
    <w:p w:rsidR="0076093F" w:rsidRPr="00BE0B67" w:rsidRDefault="0076093F" w:rsidP="0076093F">
      <w:pPr>
        <w:tabs>
          <w:tab w:val="left" w:pos="284"/>
        </w:tabs>
        <w:ind w:left="284" w:hanging="284"/>
        <w:rPr>
          <w:rFonts w:ascii="Times New Roman" w:hAnsi="Times New Roman" w:cs="Times New Roman"/>
          <w:lang w:eastAsia="ko-KR"/>
        </w:rPr>
      </w:pPr>
      <w:r w:rsidRPr="00BE0B67">
        <w:rPr>
          <w:rFonts w:ascii="Times New Roman" w:hAnsi="Times New Roman" w:cs="Times New Roman"/>
        </w:rPr>
        <w:t>–</w:t>
      </w:r>
      <w:r w:rsidRPr="00BE0B67">
        <w:rPr>
          <w:rFonts w:ascii="Times New Roman" w:hAnsi="Times New Roman" w:cs="Times New Roman"/>
        </w:rPr>
        <w:tab/>
      </w:r>
      <w:proofErr w:type="gramStart"/>
      <w:r w:rsidRPr="00BE0B67">
        <w:rPr>
          <w:rFonts w:ascii="Times New Roman" w:hAnsi="Times New Roman" w:cs="Times New Roman"/>
        </w:rPr>
        <w:t>a</w:t>
      </w:r>
      <w:proofErr w:type="gramEnd"/>
      <w:r w:rsidRPr="00BE0B67">
        <w:rPr>
          <w:rFonts w:ascii="Times New Roman" w:hAnsi="Times New Roman" w:cs="Times New Roman"/>
        </w:rPr>
        <w:t xml:space="preserve"> variable log2CbSize specifying the size of the current coding unit</w:t>
      </w:r>
      <w:r w:rsidRPr="00BE0B67">
        <w:rPr>
          <w:rFonts w:ascii="Times New Roman" w:hAnsi="Times New Roman" w:cs="Times New Roman"/>
          <w:lang w:eastAsia="ko-KR"/>
        </w:rPr>
        <w:t>.</w:t>
      </w:r>
    </w:p>
    <w:p w:rsidR="0076093F" w:rsidRPr="00BE0B67" w:rsidRDefault="0076093F" w:rsidP="0076093F">
      <w:pPr>
        <w:tabs>
          <w:tab w:val="left" w:pos="284"/>
        </w:tabs>
        <w:ind w:left="284" w:hanging="284"/>
        <w:rPr>
          <w:rFonts w:ascii="Times New Roman" w:hAnsi="Times New Roman" w:cs="Times New Roman"/>
          <w:lang w:eastAsia="ko-KR"/>
        </w:rPr>
      </w:pPr>
      <w:r w:rsidRPr="00BE0B67">
        <w:rPr>
          <w:rFonts w:ascii="Times New Roman" w:hAnsi="Times New Roman" w:cs="Times New Roman"/>
        </w:rPr>
        <w:t>–</w:t>
      </w:r>
      <w:r w:rsidRPr="00BE0B67">
        <w:rPr>
          <w:rFonts w:ascii="Times New Roman" w:hAnsi="Times New Roman" w:cs="Times New Roman"/>
        </w:rPr>
        <w:tab/>
      </w:r>
      <w:proofErr w:type="gramStart"/>
      <w:r w:rsidRPr="00BE0B67">
        <w:rPr>
          <w:rFonts w:ascii="Times New Roman" w:hAnsi="Times New Roman" w:cs="Times New Roman"/>
        </w:rPr>
        <w:t>a</w:t>
      </w:r>
      <w:proofErr w:type="gramEnd"/>
      <w:r w:rsidRPr="00BE0B67">
        <w:rPr>
          <w:rFonts w:ascii="Times New Roman" w:hAnsi="Times New Roman" w:cs="Times New Roman"/>
        </w:rPr>
        <w:t xml:space="preserve"> variable </w:t>
      </w:r>
      <w:proofErr w:type="spellStart"/>
      <w:r w:rsidRPr="00BE0B67">
        <w:rPr>
          <w:rFonts w:ascii="Times New Roman" w:hAnsi="Times New Roman" w:cs="Times New Roman"/>
          <w:lang w:eastAsia="ko-KR"/>
        </w:rPr>
        <w:t>cIdx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specifying the </w:t>
      </w:r>
      <w:proofErr w:type="spellStart"/>
      <w:r w:rsidRPr="00BE0B67">
        <w:rPr>
          <w:rFonts w:ascii="Times New Roman" w:hAnsi="Times New Roman" w:cs="Times New Roman"/>
          <w:lang w:eastAsia="ko-KR"/>
        </w:rPr>
        <w:t>chroma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component index.</w:t>
      </w:r>
    </w:p>
    <w:p w:rsidR="0076093F" w:rsidRPr="00BE0B67" w:rsidRDefault="0076093F" w:rsidP="0076093F">
      <w:pPr>
        <w:tabs>
          <w:tab w:val="left" w:pos="284"/>
        </w:tabs>
        <w:ind w:left="284" w:hanging="284"/>
        <w:rPr>
          <w:rFonts w:ascii="Times New Roman" w:hAnsi="Times New Roman" w:cs="Times New Roman"/>
          <w:lang w:eastAsia="ko-KR"/>
        </w:rPr>
      </w:pPr>
      <w:r w:rsidRPr="00BE0B67">
        <w:rPr>
          <w:rFonts w:ascii="Times New Roman" w:hAnsi="Times New Roman" w:cs="Times New Roman"/>
          <w:lang w:eastAsia="ko-KR"/>
        </w:rPr>
        <w:t xml:space="preserve">Output of this process is the filtered reconstruction of </w:t>
      </w:r>
      <w:proofErr w:type="spellStart"/>
      <w:r w:rsidRPr="00BE0B67">
        <w:rPr>
          <w:rFonts w:ascii="Times New Roman" w:hAnsi="Times New Roman" w:cs="Times New Roman"/>
          <w:lang w:eastAsia="ko-KR"/>
        </w:rPr>
        <w:t>chroma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picture.</w:t>
      </w:r>
    </w:p>
    <w:p w:rsidR="0076093F" w:rsidRPr="00BE0B67" w:rsidRDefault="0076093F" w:rsidP="0076093F">
      <w:pPr>
        <w:rPr>
          <w:rFonts w:ascii="Times New Roman" w:hAnsi="Times New Roman" w:cs="Times New Roman"/>
          <w:lang w:eastAsia="ko-KR"/>
        </w:rPr>
      </w:pPr>
      <w:r w:rsidRPr="00BE0B67">
        <w:rPr>
          <w:rFonts w:ascii="Times New Roman" w:hAnsi="Times New Roman" w:cs="Times New Roman"/>
          <w:lang w:eastAsia="ko-KR"/>
        </w:rPr>
        <w:t xml:space="preserve">The boundary padding process specified in </w:t>
      </w:r>
      <w:proofErr w:type="spellStart"/>
      <w:r w:rsidRPr="00BE0B67">
        <w:rPr>
          <w:rFonts w:ascii="Times New Roman" w:hAnsi="Times New Roman" w:cs="Times New Roman"/>
          <w:lang w:eastAsia="ko-KR"/>
        </w:rPr>
        <w:t>subclause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</w:t>
      </w:r>
      <w:fldSimple w:instr=" REF _Ref296442509 \r \h  \* MERGEFORMAT " w:fldLock="1">
        <w:r w:rsidRPr="00BE0B67">
          <w:rPr>
            <w:rFonts w:ascii="Times New Roman" w:hAnsi="Times New Roman" w:cs="Times New Roman"/>
            <w:lang w:eastAsia="ko-KR"/>
          </w:rPr>
          <w:t>8.7.3.1</w:t>
        </w:r>
      </w:fldSimple>
      <w:r w:rsidRPr="00BE0B67">
        <w:rPr>
          <w:rFonts w:ascii="Times New Roman" w:hAnsi="Times New Roman" w:cs="Times New Roman"/>
          <w:lang w:eastAsia="ko-KR"/>
        </w:rPr>
        <w:t xml:space="preserve"> is invoked with the </w:t>
      </w:r>
      <w:proofErr w:type="spellStart"/>
      <w:r w:rsidRPr="00BE0B67">
        <w:rPr>
          <w:rFonts w:ascii="Times New Roman" w:hAnsi="Times New Roman" w:cs="Times New Roman"/>
          <w:lang w:eastAsia="ko-KR"/>
        </w:rPr>
        <w:t>chroma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location </w:t>
      </w:r>
      <w:proofErr w:type="gramStart"/>
      <w:r w:rsidRPr="00BE0B67">
        <w:rPr>
          <w:rFonts w:ascii="Times New Roman" w:hAnsi="Times New Roman" w:cs="Times New Roman"/>
          <w:lang w:eastAsia="ko-KR"/>
        </w:rPr>
        <w:t>( </w:t>
      </w:r>
      <w:proofErr w:type="spellStart"/>
      <w:r w:rsidRPr="00BE0B67">
        <w:rPr>
          <w:rFonts w:ascii="Times New Roman" w:hAnsi="Times New Roman" w:cs="Times New Roman"/>
          <w:lang w:eastAsia="ko-KR"/>
        </w:rPr>
        <w:t>xC</w:t>
      </w:r>
      <w:proofErr w:type="spellEnd"/>
      <w:proofErr w:type="gramEnd"/>
      <w:r w:rsidRPr="00BE0B67">
        <w:rPr>
          <w:rFonts w:ascii="Times New Roman" w:hAnsi="Times New Roman" w:cs="Times New Roman"/>
          <w:lang w:eastAsia="ko-KR"/>
        </w:rPr>
        <w:t>, </w:t>
      </w:r>
      <w:proofErr w:type="spellStart"/>
      <w:r w:rsidRPr="00BE0B67">
        <w:rPr>
          <w:rFonts w:ascii="Times New Roman" w:hAnsi="Times New Roman" w:cs="Times New Roman"/>
          <w:lang w:eastAsia="ko-KR"/>
        </w:rPr>
        <w:t>yC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 ), the size of coding unit log2CbSize and the </w:t>
      </w:r>
      <w:proofErr w:type="spellStart"/>
      <w:r w:rsidRPr="00BE0B67">
        <w:rPr>
          <w:rFonts w:ascii="Times New Roman" w:hAnsi="Times New Roman" w:cs="Times New Roman"/>
          <w:lang w:eastAsia="ko-KR"/>
        </w:rPr>
        <w:t>chroma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component index </w:t>
      </w:r>
      <w:proofErr w:type="spellStart"/>
      <w:r w:rsidRPr="00BE0B67">
        <w:rPr>
          <w:rFonts w:ascii="Times New Roman" w:hAnsi="Times New Roman" w:cs="Times New Roman"/>
          <w:lang w:eastAsia="ko-KR"/>
        </w:rPr>
        <w:t>cIdx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, and the output is assigned to the </w:t>
      </w:r>
      <w:proofErr w:type="spellStart"/>
      <w:r w:rsidRPr="00BE0B67">
        <w:rPr>
          <w:rFonts w:ascii="Times New Roman" w:hAnsi="Times New Roman" w:cs="Times New Roman"/>
          <w:lang w:eastAsia="ko-KR"/>
        </w:rPr>
        <w:t>luma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sample array s’’. </w:t>
      </w:r>
    </w:p>
    <w:p w:rsidR="0076093F" w:rsidRPr="00BE0B67" w:rsidRDefault="0076093F" w:rsidP="0076093F">
      <w:pPr>
        <w:rPr>
          <w:rFonts w:ascii="Times New Roman" w:hAnsi="Times New Roman" w:cs="Times New Roman"/>
          <w:lang w:eastAsia="ko-KR"/>
        </w:rPr>
      </w:pPr>
      <w:r w:rsidRPr="00BE0B67">
        <w:rPr>
          <w:rFonts w:ascii="Times New Roman" w:hAnsi="Times New Roman" w:cs="Times New Roman"/>
          <w:lang w:eastAsia="ko-KR"/>
        </w:rPr>
        <w:t>A v</w:t>
      </w:r>
      <w:r w:rsidRPr="00BE0B67">
        <w:rPr>
          <w:rFonts w:ascii="Times New Roman" w:hAnsi="Times New Roman" w:cs="Times New Roman"/>
        </w:rPr>
        <w:t xml:space="preserve">ariable </w:t>
      </w:r>
      <w:proofErr w:type="spellStart"/>
      <w:r w:rsidRPr="00BE0B67">
        <w:rPr>
          <w:rFonts w:ascii="Times New Roman" w:hAnsi="Times New Roman" w:cs="Times New Roman"/>
        </w:rPr>
        <w:t>nS</w:t>
      </w:r>
      <w:proofErr w:type="spellEnd"/>
      <w:r w:rsidRPr="00BE0B67">
        <w:rPr>
          <w:rFonts w:ascii="Times New Roman" w:hAnsi="Times New Roman" w:cs="Times New Roman"/>
        </w:rPr>
        <w:t xml:space="preserve"> is set equal to </w:t>
      </w:r>
      <w:proofErr w:type="gramStart"/>
      <w:r w:rsidRPr="00BE0B67">
        <w:rPr>
          <w:rFonts w:ascii="Times New Roman" w:hAnsi="Times New Roman" w:cs="Times New Roman"/>
        </w:rPr>
        <w:t>( 1</w:t>
      </w:r>
      <w:proofErr w:type="gramEnd"/>
      <w:r w:rsidRPr="00BE0B67">
        <w:rPr>
          <w:rFonts w:ascii="Times New Roman" w:hAnsi="Times New Roman" w:cs="Times New Roman"/>
        </w:rPr>
        <w:t> &lt;&lt; log2CbSize ).</w:t>
      </w:r>
    </w:p>
    <w:p w:rsidR="0076093F" w:rsidRPr="00BE0B67" w:rsidRDefault="0076093F" w:rsidP="0076093F">
      <w:pPr>
        <w:rPr>
          <w:rFonts w:ascii="Times New Roman" w:hAnsi="Times New Roman" w:cs="Times New Roman"/>
        </w:rPr>
      </w:pPr>
      <w:r w:rsidRPr="00BE0B67">
        <w:rPr>
          <w:rFonts w:ascii="Times New Roman" w:hAnsi="Times New Roman" w:cs="Times New Roman"/>
          <w:lang w:eastAsia="ko-KR"/>
        </w:rPr>
        <w:t xml:space="preserve">A variable </w:t>
      </w:r>
      <w:proofErr w:type="spellStart"/>
      <w:r w:rsidRPr="00BE0B67">
        <w:rPr>
          <w:rFonts w:ascii="Times New Roman" w:hAnsi="Times New Roman" w:cs="Times New Roman"/>
          <w:lang w:eastAsia="ko-KR"/>
        </w:rPr>
        <w:t>lcuHeight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is set equal to </w:t>
      </w:r>
      <w:proofErr w:type="gramStart"/>
      <w:r w:rsidRPr="00BE0B67">
        <w:rPr>
          <w:rFonts w:ascii="Times New Roman" w:hAnsi="Times New Roman" w:cs="Times New Roman"/>
          <w:lang w:eastAsia="ko-KR"/>
        </w:rPr>
        <w:t>( 1</w:t>
      </w:r>
      <w:proofErr w:type="gramEnd"/>
      <w:r w:rsidRPr="00BE0B67">
        <w:rPr>
          <w:rFonts w:ascii="Times New Roman" w:hAnsi="Times New Roman" w:cs="Times New Roman"/>
          <w:lang w:eastAsia="ko-KR"/>
        </w:rPr>
        <w:t xml:space="preserve"> &lt;&lt; ( Log2CtbSize − 1 ) ) and a variable </w:t>
      </w:r>
      <w:proofErr w:type="spellStart"/>
      <w:r w:rsidRPr="00BE0B67">
        <w:rPr>
          <w:rFonts w:ascii="Times New Roman" w:hAnsi="Times New Roman" w:cs="Times New Roman"/>
          <w:lang w:eastAsia="ko-KR"/>
        </w:rPr>
        <w:t>vbLine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is set equal to </w:t>
      </w:r>
      <w:proofErr w:type="spellStart"/>
      <w:r w:rsidRPr="00BE0B67">
        <w:rPr>
          <w:rFonts w:ascii="Times New Roman" w:hAnsi="Times New Roman" w:cs="Times New Roman"/>
          <w:lang w:eastAsia="ko-KR"/>
        </w:rPr>
        <w:t>lcuHeight</w:t>
      </w:r>
      <w:proofErr w:type="spellEnd"/>
      <w:r w:rsidRPr="00BE0B67">
        <w:rPr>
          <w:rFonts w:ascii="Times New Roman" w:hAnsi="Times New Roman" w:cs="Times New Roman"/>
          <w:lang w:eastAsia="ko-KR"/>
        </w:rPr>
        <w:t> − 2.</w:t>
      </w:r>
    </w:p>
    <w:p w:rsidR="0076093F" w:rsidRPr="00BE0B67" w:rsidRDefault="0076093F" w:rsidP="0076093F">
      <w:pPr>
        <w:rPr>
          <w:rFonts w:ascii="Times New Roman" w:hAnsi="Times New Roman" w:cs="Times New Roman"/>
          <w:lang w:eastAsia="ko-KR"/>
        </w:rPr>
      </w:pPr>
      <w:r w:rsidRPr="00BE0B67">
        <w:rPr>
          <w:rFonts w:ascii="Times New Roman" w:hAnsi="Times New Roman" w:cs="Times New Roman"/>
          <w:lang w:eastAsia="ko-KR"/>
        </w:rPr>
        <w:t xml:space="preserve">Filtered samples of </w:t>
      </w:r>
      <w:proofErr w:type="spellStart"/>
      <w:r w:rsidRPr="00BE0B67">
        <w:rPr>
          <w:rFonts w:ascii="Times New Roman" w:hAnsi="Times New Roman" w:cs="Times New Roman"/>
          <w:lang w:eastAsia="ko-KR"/>
        </w:rPr>
        <w:t>chroma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picture </w:t>
      </w:r>
      <w:proofErr w:type="spellStart"/>
      <w:r w:rsidRPr="00BE0B67">
        <w:rPr>
          <w:rFonts w:ascii="Times New Roman" w:hAnsi="Times New Roman" w:cs="Times New Roman"/>
          <w:lang w:eastAsia="ko-KR"/>
        </w:rPr>
        <w:t>recFiltPicture</w:t>
      </w:r>
      <w:proofErr w:type="spellEnd"/>
      <w:r w:rsidRPr="00BE0B67">
        <w:rPr>
          <w:rFonts w:ascii="Times New Roman" w:hAnsi="Times New Roman" w:cs="Times New Roman"/>
          <w:lang w:eastAsia="ko-KR"/>
        </w:rPr>
        <w:t>[ </w:t>
      </w:r>
      <w:proofErr w:type="spellStart"/>
      <w:r w:rsidRPr="00BE0B67">
        <w:rPr>
          <w:rFonts w:ascii="Times New Roman" w:hAnsi="Times New Roman" w:cs="Times New Roman"/>
          <w:lang w:eastAsia="ko-KR"/>
        </w:rPr>
        <w:t>xC</w:t>
      </w:r>
      <w:proofErr w:type="spellEnd"/>
      <w:r w:rsidRPr="00BE0B67">
        <w:rPr>
          <w:rFonts w:ascii="Times New Roman" w:hAnsi="Times New Roman" w:cs="Times New Roman"/>
          <w:lang w:eastAsia="ko-KR"/>
        </w:rPr>
        <w:t> + x ][ </w:t>
      </w:r>
      <w:proofErr w:type="spellStart"/>
      <w:r w:rsidRPr="00BE0B67">
        <w:rPr>
          <w:rFonts w:ascii="Times New Roman" w:hAnsi="Times New Roman" w:cs="Times New Roman"/>
          <w:lang w:eastAsia="ko-KR"/>
        </w:rPr>
        <w:t>yC</w:t>
      </w:r>
      <w:proofErr w:type="spellEnd"/>
      <w:r w:rsidRPr="00BE0B67">
        <w:rPr>
          <w:rFonts w:ascii="Times New Roman" w:hAnsi="Times New Roman" w:cs="Times New Roman"/>
          <w:lang w:eastAsia="ko-KR"/>
        </w:rPr>
        <w:t> + y ] with x, y = 0..(</w:t>
      </w:r>
      <w:proofErr w:type="spellStart"/>
      <w:r w:rsidRPr="00BE0B67">
        <w:rPr>
          <w:rFonts w:ascii="Times New Roman" w:hAnsi="Times New Roman" w:cs="Times New Roman"/>
          <w:lang w:eastAsia="ko-KR"/>
        </w:rPr>
        <w:t>nS</w:t>
      </w:r>
      <w:proofErr w:type="spellEnd"/>
      <w:r w:rsidRPr="00BE0B67">
        <w:rPr>
          <w:rFonts w:ascii="Times New Roman" w:hAnsi="Times New Roman" w:cs="Times New Roman"/>
          <w:lang w:eastAsia="ko-KR"/>
        </w:rPr>
        <w:t>)−1, are derived as the following ordered steps:</w:t>
      </w:r>
    </w:p>
    <w:p w:rsidR="0076093F" w:rsidRPr="00BE0B67" w:rsidRDefault="0076093F" w:rsidP="0076093F">
      <w:pPr>
        <w:numPr>
          <w:ilvl w:val="0"/>
          <w:numId w:val="6"/>
        </w:numPr>
        <w:tabs>
          <w:tab w:val="clear" w:pos="400"/>
          <w:tab w:val="num" w:pos="709"/>
          <w:tab w:val="left" w:pos="1080"/>
          <w:tab w:val="left" w:pos="1440"/>
          <w:tab w:val="left" w:pos="1701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hAnsi="Times New Roman" w:cs="Times New Roman"/>
          <w:lang w:eastAsia="ko-KR"/>
        </w:rPr>
      </w:pPr>
      <w:r w:rsidRPr="00BE0B67">
        <w:rPr>
          <w:rFonts w:ascii="Times New Roman" w:hAnsi="Times New Roman" w:cs="Times New Roman"/>
          <w:lang w:eastAsia="ko-KR"/>
        </w:rPr>
        <w:t>A variable dist2VB is derived as follows.</w:t>
      </w:r>
    </w:p>
    <w:p w:rsidR="0076093F" w:rsidRPr="00BE0B67" w:rsidRDefault="0076093F" w:rsidP="0076093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BE0B67">
        <w:rPr>
          <w:sz w:val="20"/>
          <w:lang w:eastAsia="ko-KR"/>
        </w:rPr>
        <w:tab/>
        <w:t xml:space="preserve">dist2VB = </w:t>
      </w:r>
      <w:proofErr w:type="gramStart"/>
      <w:r w:rsidRPr="00BE0B67">
        <w:rPr>
          <w:sz w:val="20"/>
          <w:lang w:eastAsia="ko-KR"/>
        </w:rPr>
        <w:t>(</w:t>
      </w:r>
      <w:r w:rsidRPr="00BE0B67">
        <w:rPr>
          <w:sz w:val="20"/>
          <w:lang w:val="en-US" w:eastAsia="ko-KR"/>
        </w:rPr>
        <w:t> </w:t>
      </w:r>
      <w:r w:rsidRPr="00BE0B67">
        <w:rPr>
          <w:sz w:val="20"/>
          <w:lang w:eastAsia="ko-KR"/>
        </w:rPr>
        <w:t>(</w:t>
      </w:r>
      <w:proofErr w:type="gramEnd"/>
      <w:r w:rsidRPr="00BE0B67">
        <w:rPr>
          <w:sz w:val="20"/>
          <w:lang w:val="en-US" w:eastAsia="ko-KR"/>
        </w:rPr>
        <w:t> </w:t>
      </w:r>
      <w:proofErr w:type="spellStart"/>
      <w:r w:rsidRPr="00BE0B67">
        <w:rPr>
          <w:sz w:val="20"/>
          <w:lang w:eastAsia="ko-KR"/>
        </w:rPr>
        <w:t>yC</w:t>
      </w:r>
      <w:proofErr w:type="spellEnd"/>
      <w:r w:rsidRPr="00BE0B67">
        <w:rPr>
          <w:sz w:val="20"/>
          <w:lang w:val="en-US" w:eastAsia="ko-KR"/>
        </w:rPr>
        <w:t> </w:t>
      </w:r>
      <w:r w:rsidRPr="00BE0B67">
        <w:rPr>
          <w:sz w:val="20"/>
          <w:lang w:eastAsia="ko-KR"/>
        </w:rPr>
        <w:t>+</w:t>
      </w:r>
      <w:r w:rsidRPr="00BE0B67">
        <w:rPr>
          <w:sz w:val="20"/>
          <w:lang w:val="en-US" w:eastAsia="ko-KR"/>
        </w:rPr>
        <w:t> </w:t>
      </w:r>
      <w:r w:rsidRPr="00BE0B67">
        <w:rPr>
          <w:sz w:val="20"/>
          <w:lang w:eastAsia="ko-KR"/>
        </w:rPr>
        <w:t>y</w:t>
      </w:r>
      <w:r w:rsidRPr="00BE0B67">
        <w:rPr>
          <w:sz w:val="20"/>
          <w:lang w:val="en-US" w:eastAsia="ko-KR"/>
        </w:rPr>
        <w:t> </w:t>
      </w:r>
      <w:r w:rsidRPr="00BE0B67">
        <w:rPr>
          <w:sz w:val="20"/>
          <w:lang w:eastAsia="ko-KR"/>
        </w:rPr>
        <w:t>)</w:t>
      </w:r>
      <w:r w:rsidRPr="00BE0B67">
        <w:rPr>
          <w:sz w:val="20"/>
          <w:lang w:val="en-US" w:eastAsia="ko-KR"/>
        </w:rPr>
        <w:t> </w:t>
      </w:r>
      <w:r w:rsidRPr="00BE0B67">
        <w:rPr>
          <w:sz w:val="20"/>
          <w:lang w:eastAsia="ko-KR"/>
        </w:rPr>
        <w:t>%</w:t>
      </w:r>
      <w:r w:rsidRPr="00BE0B67">
        <w:rPr>
          <w:sz w:val="20"/>
          <w:lang w:val="en-US" w:eastAsia="ko-KR"/>
        </w:rPr>
        <w:t> </w:t>
      </w:r>
      <w:proofErr w:type="spellStart"/>
      <w:r w:rsidRPr="00BE0B67">
        <w:rPr>
          <w:sz w:val="20"/>
          <w:lang w:eastAsia="ko-KR"/>
        </w:rPr>
        <w:t>lcuHeight</w:t>
      </w:r>
      <w:proofErr w:type="spellEnd"/>
      <w:r w:rsidRPr="00BE0B67">
        <w:rPr>
          <w:sz w:val="20"/>
          <w:lang w:val="en-US" w:eastAsia="ko-KR"/>
        </w:rPr>
        <w:t> </w:t>
      </w:r>
      <w:r w:rsidRPr="00BE0B67">
        <w:rPr>
          <w:sz w:val="20"/>
          <w:lang w:eastAsia="ko-KR"/>
        </w:rPr>
        <w:t>–</w:t>
      </w:r>
      <w:r w:rsidRPr="00BE0B67">
        <w:rPr>
          <w:sz w:val="20"/>
          <w:lang w:val="en-US" w:eastAsia="ko-KR"/>
        </w:rPr>
        <w:t> </w:t>
      </w:r>
      <w:proofErr w:type="spellStart"/>
      <w:r w:rsidRPr="00BE0B67">
        <w:rPr>
          <w:sz w:val="20"/>
          <w:lang w:eastAsia="ko-KR"/>
        </w:rPr>
        <w:t>vbLine</w:t>
      </w:r>
      <w:proofErr w:type="spellEnd"/>
      <w:r w:rsidRPr="00BE0B67">
        <w:rPr>
          <w:sz w:val="20"/>
          <w:lang w:val="en-US" w:eastAsia="ko-KR"/>
        </w:rPr>
        <w:t> </w:t>
      </w:r>
      <w:r w:rsidRPr="00BE0B67">
        <w:rPr>
          <w:sz w:val="20"/>
          <w:lang w:eastAsia="ko-KR"/>
        </w:rPr>
        <w:t>)</w:t>
      </w:r>
      <w:r w:rsidRPr="00BE0B67">
        <w:rPr>
          <w:sz w:val="20"/>
          <w:lang w:eastAsia="ko-KR"/>
        </w:rPr>
        <w:tab/>
      </w:r>
      <w:r w:rsidRPr="00BE0B67">
        <w:rPr>
          <w:sz w:val="20"/>
          <w:lang w:eastAsia="ko-KR"/>
        </w:rPr>
        <w:tab/>
        <w:t>(</w:t>
      </w:r>
      <w:r w:rsidR="00483211" w:rsidRPr="00BE0B67">
        <w:rPr>
          <w:sz w:val="20"/>
          <w:lang w:eastAsia="ko-KR"/>
        </w:rPr>
        <w:fldChar w:fldCharType="begin" w:fldLock="1"/>
      </w:r>
      <w:r w:rsidRPr="00BE0B67">
        <w:rPr>
          <w:sz w:val="20"/>
          <w:lang w:eastAsia="ko-KR"/>
        </w:rPr>
        <w:instrText xml:space="preserve"> STYLEREF 1 \s </w:instrText>
      </w:r>
      <w:r w:rsidR="00483211" w:rsidRPr="00BE0B67">
        <w:rPr>
          <w:sz w:val="20"/>
          <w:lang w:eastAsia="ko-KR"/>
        </w:rPr>
        <w:fldChar w:fldCharType="separate"/>
      </w:r>
      <w:r w:rsidRPr="00BE0B67">
        <w:rPr>
          <w:noProof/>
          <w:sz w:val="20"/>
          <w:lang w:eastAsia="ko-KR"/>
        </w:rPr>
        <w:t>8</w:t>
      </w:r>
      <w:r w:rsidR="00483211" w:rsidRPr="00BE0B67">
        <w:rPr>
          <w:sz w:val="20"/>
          <w:lang w:eastAsia="ko-KR"/>
        </w:rPr>
        <w:fldChar w:fldCharType="end"/>
      </w:r>
      <w:r w:rsidRPr="00BE0B67">
        <w:rPr>
          <w:sz w:val="20"/>
          <w:lang w:eastAsia="ko-KR"/>
        </w:rPr>
        <w:noBreakHyphen/>
      </w:r>
      <w:r w:rsidR="00483211" w:rsidRPr="00BE0B67">
        <w:rPr>
          <w:sz w:val="20"/>
          <w:lang w:eastAsia="ko-KR"/>
        </w:rPr>
        <w:fldChar w:fldCharType="begin" w:fldLock="1"/>
      </w:r>
      <w:r w:rsidRPr="00BE0B67">
        <w:rPr>
          <w:sz w:val="20"/>
          <w:lang w:eastAsia="ko-KR"/>
        </w:rPr>
        <w:instrText xml:space="preserve"> SEQ Equation \* ARABIC \s 1 </w:instrText>
      </w:r>
      <w:r w:rsidR="00483211" w:rsidRPr="00BE0B67">
        <w:rPr>
          <w:sz w:val="20"/>
          <w:lang w:eastAsia="ko-KR"/>
        </w:rPr>
        <w:fldChar w:fldCharType="separate"/>
      </w:r>
      <w:r w:rsidRPr="00BE0B67">
        <w:rPr>
          <w:noProof/>
          <w:sz w:val="20"/>
          <w:lang w:eastAsia="ko-KR"/>
        </w:rPr>
        <w:t>384</w:t>
      </w:r>
      <w:r w:rsidR="00483211" w:rsidRPr="00BE0B67">
        <w:rPr>
          <w:sz w:val="20"/>
          <w:lang w:eastAsia="ko-KR"/>
        </w:rPr>
        <w:fldChar w:fldCharType="end"/>
      </w:r>
      <w:r w:rsidRPr="00BE0B67">
        <w:rPr>
          <w:sz w:val="20"/>
          <w:lang w:eastAsia="ko-KR"/>
        </w:rPr>
        <w:t>)</w:t>
      </w:r>
    </w:p>
    <w:p w:rsidR="0076093F" w:rsidRPr="00BE0B67" w:rsidRDefault="0076093F" w:rsidP="0076093F">
      <w:pPr>
        <w:numPr>
          <w:ilvl w:val="0"/>
          <w:numId w:val="6"/>
        </w:numPr>
        <w:tabs>
          <w:tab w:val="clear" w:pos="400"/>
          <w:tab w:val="num" w:pos="709"/>
          <w:tab w:val="left" w:pos="1080"/>
          <w:tab w:val="left" w:pos="1440"/>
          <w:tab w:val="left" w:pos="1701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hAnsi="Times New Roman" w:cs="Times New Roman"/>
          <w:lang w:eastAsia="ko-KR"/>
        </w:rPr>
      </w:pPr>
      <w:r w:rsidRPr="00BE0B67">
        <w:rPr>
          <w:rFonts w:ascii="Times New Roman" w:hAnsi="Times New Roman" w:cs="Times New Roman"/>
          <w:lang w:eastAsia="ko-KR"/>
        </w:rPr>
        <w:t>A variable dist2VB is modified as follows.</w:t>
      </w:r>
    </w:p>
    <w:p w:rsidR="0076093F" w:rsidRPr="00BE0B67" w:rsidRDefault="0076093F" w:rsidP="0076093F">
      <w:pPr>
        <w:numPr>
          <w:ilvl w:val="0"/>
          <w:numId w:val="7"/>
        </w:numPr>
        <w:tabs>
          <w:tab w:val="clear" w:pos="400"/>
          <w:tab w:val="left" w:pos="1134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1134" w:hanging="425"/>
        <w:jc w:val="both"/>
        <w:textAlignment w:val="baseline"/>
        <w:rPr>
          <w:rFonts w:ascii="Times New Roman" w:hAnsi="Times New Roman" w:cs="Times New Roman"/>
          <w:lang w:eastAsia="ko-KR"/>
        </w:rPr>
      </w:pPr>
      <w:r w:rsidRPr="00BE0B67">
        <w:rPr>
          <w:rFonts w:ascii="Times New Roman" w:hAnsi="Times New Roman" w:cs="Times New Roman"/>
          <w:lang w:eastAsia="ko-KR"/>
        </w:rPr>
        <w:t xml:space="preserve">If dist2VB is less than –vbLine+2 and </w:t>
      </w:r>
      <w:proofErr w:type="spellStart"/>
      <w:r w:rsidRPr="00BE0B67">
        <w:rPr>
          <w:rFonts w:ascii="Times New Roman" w:hAnsi="Times New Roman" w:cs="Times New Roman"/>
          <w:lang w:eastAsia="ko-KR"/>
        </w:rPr>
        <w:t>yC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is larger than 2, dist2VB is set equal to dist2VB+lcuHeight,</w:t>
      </w:r>
    </w:p>
    <w:p w:rsidR="0076093F" w:rsidRPr="00BE0B67" w:rsidRDefault="0076093F" w:rsidP="0076093F">
      <w:pPr>
        <w:numPr>
          <w:ilvl w:val="0"/>
          <w:numId w:val="7"/>
        </w:numPr>
        <w:tabs>
          <w:tab w:val="clear" w:pos="400"/>
          <w:tab w:val="left" w:pos="1134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1134" w:hanging="425"/>
        <w:jc w:val="both"/>
        <w:textAlignment w:val="baseline"/>
        <w:rPr>
          <w:rFonts w:ascii="Times New Roman" w:hAnsi="Times New Roman" w:cs="Times New Roman"/>
          <w:lang w:eastAsia="ko-KR"/>
        </w:rPr>
      </w:pPr>
      <w:r w:rsidRPr="00BE0B67">
        <w:rPr>
          <w:rFonts w:ascii="Times New Roman" w:hAnsi="Times New Roman" w:cs="Times New Roman"/>
          <w:lang w:eastAsia="ko-KR"/>
        </w:rPr>
        <w:t xml:space="preserve">Otherwise, if </w:t>
      </w:r>
      <w:proofErr w:type="spellStart"/>
      <w:r w:rsidRPr="00BE0B67">
        <w:rPr>
          <w:rFonts w:ascii="Times New Roman" w:hAnsi="Times New Roman" w:cs="Times New Roman"/>
          <w:lang w:eastAsia="ko-KR"/>
        </w:rPr>
        <w:t>yC+lcuHeight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</w:t>
      </w:r>
      <w:proofErr w:type="gramStart"/>
      <w:r w:rsidRPr="00BE0B67">
        <w:rPr>
          <w:rFonts w:ascii="Times New Roman" w:hAnsi="Times New Roman" w:cs="Times New Roman"/>
          <w:lang w:eastAsia="ko-KR"/>
        </w:rPr>
        <w:t>is</w:t>
      </w:r>
      <w:proofErr w:type="gramEnd"/>
      <w:r w:rsidRPr="00BE0B67">
        <w:rPr>
          <w:rFonts w:ascii="Times New Roman" w:hAnsi="Times New Roman" w:cs="Times New Roman"/>
          <w:lang w:eastAsia="ko-KR"/>
        </w:rPr>
        <w:t xml:space="preserve"> greater than or equal to </w:t>
      </w:r>
      <w:proofErr w:type="spellStart"/>
      <w:r w:rsidRPr="00BE0B67">
        <w:rPr>
          <w:rFonts w:ascii="Times New Roman" w:hAnsi="Times New Roman" w:cs="Times New Roman"/>
          <w:lang w:eastAsia="ko-KR"/>
        </w:rPr>
        <w:t>pic_height_in_luma_samples</w:t>
      </w:r>
      <w:proofErr w:type="spellEnd"/>
      <w:r w:rsidRPr="00BE0B67">
        <w:rPr>
          <w:rFonts w:ascii="Times New Roman" w:hAnsi="Times New Roman" w:cs="Times New Roman"/>
          <w:lang w:eastAsia="ko-KR"/>
        </w:rPr>
        <w:t> &gt;&gt; 1, dist2VB is set equal to 5.</w:t>
      </w:r>
    </w:p>
    <w:p w:rsidR="0076093F" w:rsidRPr="00BE0B67" w:rsidRDefault="0076093F" w:rsidP="0076093F">
      <w:pPr>
        <w:numPr>
          <w:ilvl w:val="0"/>
          <w:numId w:val="6"/>
        </w:numPr>
        <w:tabs>
          <w:tab w:val="clear" w:pos="400"/>
          <w:tab w:val="num" w:pos="709"/>
          <w:tab w:val="left" w:pos="1080"/>
          <w:tab w:val="left" w:pos="1440"/>
          <w:tab w:val="left" w:pos="1701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hAnsi="Times New Roman" w:cs="Times New Roman"/>
          <w:lang w:eastAsia="ko-KR"/>
        </w:rPr>
      </w:pPr>
      <w:r w:rsidRPr="00BE0B67">
        <w:rPr>
          <w:rFonts w:ascii="Times New Roman" w:hAnsi="Times New Roman" w:cs="Times New Roman"/>
          <w:lang w:eastAsia="ko-KR"/>
        </w:rPr>
        <w:t xml:space="preserve">The variable </w:t>
      </w:r>
      <w:proofErr w:type="spellStart"/>
      <w:r w:rsidRPr="00BE0B67">
        <w:rPr>
          <w:rFonts w:ascii="Times New Roman" w:hAnsi="Times New Roman" w:cs="Times New Roman"/>
          <w:lang w:eastAsia="ko-KR"/>
        </w:rPr>
        <w:t>alfPrecisionBit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 is derived as specified in </w:t>
      </w:r>
      <w:fldSimple w:instr=" REF _Ref316922902 \h  \* MERGEFORMAT " w:fldLock="1">
        <w:r w:rsidRPr="00BE0B67">
          <w:rPr>
            <w:rFonts w:ascii="Times New Roman" w:hAnsi="Times New Roman" w:cs="Times New Roman"/>
          </w:rPr>
          <w:t xml:space="preserve">Table </w:t>
        </w:r>
        <w:r w:rsidRPr="00BE0B67">
          <w:rPr>
            <w:rFonts w:ascii="Times New Roman" w:hAnsi="Times New Roman" w:cs="Times New Roman"/>
            <w:noProof/>
          </w:rPr>
          <w:t>8</w:t>
        </w:r>
        <w:r w:rsidRPr="00BE0B67">
          <w:rPr>
            <w:rFonts w:ascii="Times New Roman" w:hAnsi="Times New Roman" w:cs="Times New Roman"/>
          </w:rPr>
          <w:noBreakHyphen/>
        </w:r>
        <w:r w:rsidRPr="00BE0B67">
          <w:rPr>
            <w:rFonts w:ascii="Times New Roman" w:hAnsi="Times New Roman" w:cs="Times New Roman"/>
            <w:noProof/>
          </w:rPr>
          <w:t>14</w:t>
        </w:r>
      </w:fldSimple>
      <w:r w:rsidRPr="00BE0B67">
        <w:rPr>
          <w:rFonts w:ascii="Times New Roman" w:hAnsi="Times New Roman" w:cs="Times New Roman"/>
          <w:lang w:eastAsia="ko-KR"/>
        </w:rPr>
        <w:t xml:space="preserve">, </w:t>
      </w:r>
      <w:proofErr w:type="spellStart"/>
      <w:r w:rsidRPr="00BE0B67">
        <w:rPr>
          <w:rFonts w:ascii="Times New Roman" w:hAnsi="Times New Roman" w:cs="Times New Roman"/>
          <w:lang w:eastAsia="ko-KR"/>
        </w:rPr>
        <w:t>horPos</w:t>
      </w:r>
      <w:proofErr w:type="spellEnd"/>
      <w:proofErr w:type="gramStart"/>
      <w:r w:rsidRPr="00BE0B67">
        <w:rPr>
          <w:rFonts w:ascii="Times New Roman" w:hAnsi="Times New Roman" w:cs="Times New Roman"/>
          <w:lang w:eastAsia="ko-KR"/>
        </w:rPr>
        <w:t>[ </w:t>
      </w:r>
      <w:proofErr w:type="spellStart"/>
      <w:r w:rsidRPr="00BE0B67">
        <w:rPr>
          <w:rFonts w:ascii="Times New Roman" w:hAnsi="Times New Roman" w:cs="Times New Roman"/>
          <w:lang w:eastAsia="ko-KR"/>
        </w:rPr>
        <w:t>i</w:t>
      </w:r>
      <w:proofErr w:type="spellEnd"/>
      <w:proofErr w:type="gramEnd"/>
      <w:r w:rsidRPr="00BE0B67">
        <w:rPr>
          <w:rFonts w:ascii="Times New Roman" w:hAnsi="Times New Roman" w:cs="Times New Roman"/>
          <w:lang w:eastAsia="ko-KR"/>
        </w:rPr>
        <w:t xml:space="preserve"> ] and </w:t>
      </w:r>
      <w:proofErr w:type="spellStart"/>
      <w:r w:rsidRPr="00BE0B67">
        <w:rPr>
          <w:rFonts w:ascii="Times New Roman" w:hAnsi="Times New Roman" w:cs="Times New Roman"/>
          <w:lang w:eastAsia="ko-KR"/>
        </w:rPr>
        <w:t>verPos</w:t>
      </w:r>
      <w:proofErr w:type="spellEnd"/>
      <w:r w:rsidRPr="00BE0B67">
        <w:rPr>
          <w:rFonts w:ascii="Times New Roman" w:hAnsi="Times New Roman" w:cs="Times New Roman"/>
          <w:lang w:eastAsia="ko-KR"/>
        </w:rPr>
        <w:t>[ </w:t>
      </w:r>
      <w:proofErr w:type="spellStart"/>
      <w:r w:rsidRPr="00BE0B67">
        <w:rPr>
          <w:rFonts w:ascii="Times New Roman" w:hAnsi="Times New Roman" w:cs="Times New Roman"/>
          <w:lang w:eastAsia="ko-KR"/>
        </w:rPr>
        <w:t>i</w:t>
      </w:r>
      <w:proofErr w:type="spellEnd"/>
      <w:r w:rsidRPr="00BE0B67">
        <w:rPr>
          <w:rFonts w:ascii="Times New Roman" w:hAnsi="Times New Roman" w:cs="Times New Roman"/>
          <w:lang w:eastAsia="ko-KR"/>
        </w:rPr>
        <w:t xml:space="preserve"> ] are specified in </w:t>
      </w:r>
      <w:fldSimple w:instr=" REF _Ref287263454 \h  \* MERGEFORMAT " w:fldLock="1">
        <w:r w:rsidRPr="00BE0B67">
          <w:rPr>
            <w:rFonts w:ascii="Times New Roman" w:hAnsi="Times New Roman" w:cs="Times New Roman"/>
            <w:lang w:eastAsia="ko-KR"/>
          </w:rPr>
          <w:t>Table 8</w:t>
        </w:r>
        <w:r w:rsidRPr="00BE0B67">
          <w:rPr>
            <w:rFonts w:ascii="Times New Roman" w:hAnsi="Times New Roman" w:cs="Times New Roman"/>
            <w:lang w:eastAsia="ko-KR"/>
          </w:rPr>
          <w:noBreakHyphen/>
          <w:t>16</w:t>
        </w:r>
      </w:fldSimple>
      <w:r w:rsidRPr="00BE0B67">
        <w:rPr>
          <w:rFonts w:ascii="Times New Roman" w:hAnsi="Times New Roman" w:cs="Times New Roman"/>
          <w:lang w:eastAsia="ko-KR"/>
        </w:rPr>
        <w:t xml:space="preserve"> and </w:t>
      </w:r>
      <w:fldSimple w:instr=" REF _Ref287263456 \h  \* MERGEFORMAT " w:fldLock="1">
        <w:r w:rsidRPr="00BE0B67">
          <w:rPr>
            <w:rFonts w:ascii="Times New Roman" w:hAnsi="Times New Roman" w:cs="Times New Roman"/>
            <w:lang w:eastAsia="ko-KR"/>
          </w:rPr>
          <w:t>Table 8</w:t>
        </w:r>
        <w:r w:rsidRPr="00BE0B67">
          <w:rPr>
            <w:rFonts w:ascii="Times New Roman" w:hAnsi="Times New Roman" w:cs="Times New Roman"/>
            <w:lang w:eastAsia="ko-KR"/>
          </w:rPr>
          <w:noBreakHyphen/>
          <w:t>17</w:t>
        </w:r>
      </w:fldSimple>
      <w:r w:rsidRPr="00BE0B67">
        <w:rPr>
          <w:rFonts w:ascii="Times New Roman" w:hAnsi="Times New Roman" w:cs="Times New Roman"/>
          <w:lang w:eastAsia="ko-KR"/>
        </w:rPr>
        <w:t>, respectively.</w:t>
      </w:r>
    </w:p>
    <w:p w:rsidR="0076093F" w:rsidRPr="00BE0B67" w:rsidRDefault="0076093F" w:rsidP="0076093F">
      <w:pPr>
        <w:numPr>
          <w:ilvl w:val="0"/>
          <w:numId w:val="6"/>
        </w:numPr>
        <w:tabs>
          <w:tab w:val="clear" w:pos="400"/>
          <w:tab w:val="num" w:pos="709"/>
          <w:tab w:val="left" w:pos="1080"/>
          <w:tab w:val="left" w:pos="1440"/>
          <w:tab w:val="left" w:pos="1701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hAnsi="Times New Roman" w:cs="Times New Roman"/>
          <w:lang w:eastAsia="ko-KR"/>
        </w:rPr>
      </w:pPr>
      <w:r w:rsidRPr="00BE0B67">
        <w:rPr>
          <w:rFonts w:ascii="Times New Roman" w:hAnsi="Times New Roman" w:cs="Times New Roman"/>
          <w:lang w:eastAsia="ko-KR"/>
        </w:rPr>
        <w:t>The following applies.</w:t>
      </w:r>
    </w:p>
    <w:p w:rsidR="0076093F" w:rsidRPr="00BE0B67" w:rsidDel="0076093F" w:rsidRDefault="0076093F" w:rsidP="0076093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del w:id="22" w:author="ALF_fix" w:date="2012-03-02T10:34:00Z"/>
          <w:sz w:val="20"/>
          <w:lang w:eastAsia="ko-KR"/>
        </w:rPr>
      </w:pPr>
      <w:del w:id="23" w:author="ALF_fix" w:date="2012-03-02T10:34:00Z">
        <w:r w:rsidRPr="00BE0B67" w:rsidDel="0076093F">
          <w:rPr>
            <w:sz w:val="20"/>
            <w:lang w:eastAsia="ko-KR"/>
          </w:rPr>
          <w:delText>filtIdx = MapFiltFidx[ yC &gt;&gt; Log2MaxCUSize ][ xC &gt;&gt; Log2MaxCUSize ][ fIdx [ x ][ y ] ]</w:delText>
        </w:r>
      </w:del>
    </w:p>
    <w:p w:rsidR="0076093F" w:rsidRPr="00BE0B67" w:rsidRDefault="0076093F" w:rsidP="0076093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3420"/>
        </w:tabs>
        <w:ind w:left="567"/>
        <w:rPr>
          <w:sz w:val="20"/>
          <w:lang w:eastAsia="ko-KR"/>
        </w:rPr>
      </w:pPr>
      <w:proofErr w:type="spellStart"/>
      <w:r w:rsidRPr="00BE0B67">
        <w:rPr>
          <w:sz w:val="20"/>
          <w:lang w:eastAsia="ko-KR"/>
        </w:rPr>
        <w:t>recFiltPicture</w:t>
      </w:r>
      <w:r w:rsidRPr="00BE0B67">
        <w:rPr>
          <w:sz w:val="20"/>
          <w:vertAlign w:val="subscript"/>
          <w:lang w:eastAsia="ko-KR"/>
        </w:rPr>
        <w:t>C</w:t>
      </w:r>
      <w:proofErr w:type="spellEnd"/>
      <w:r w:rsidRPr="00BE0B67">
        <w:rPr>
          <w:sz w:val="20"/>
          <w:lang w:eastAsia="ko-KR"/>
        </w:rPr>
        <w:t>[ </w:t>
      </w:r>
      <w:proofErr w:type="spellStart"/>
      <w:r w:rsidRPr="00BE0B67">
        <w:rPr>
          <w:sz w:val="20"/>
          <w:lang w:eastAsia="ko-KR"/>
        </w:rPr>
        <w:t>xC</w:t>
      </w:r>
      <w:proofErr w:type="spellEnd"/>
      <w:r w:rsidRPr="00BE0B67">
        <w:rPr>
          <w:sz w:val="20"/>
          <w:lang w:eastAsia="ko-KR"/>
        </w:rPr>
        <w:t> + x ][ </w:t>
      </w:r>
      <w:proofErr w:type="spellStart"/>
      <w:r w:rsidRPr="00BE0B67">
        <w:rPr>
          <w:sz w:val="20"/>
          <w:lang w:eastAsia="ko-KR"/>
        </w:rPr>
        <w:t>yC</w:t>
      </w:r>
      <w:proofErr w:type="spellEnd"/>
      <w:r w:rsidRPr="00BE0B67">
        <w:rPr>
          <w:sz w:val="20"/>
          <w:lang w:eastAsia="ko-KR"/>
        </w:rPr>
        <w:t xml:space="preserve"> + y ] = </w:t>
      </w:r>
      <w:proofErr w:type="spellStart"/>
      <w:r w:rsidRPr="00BE0B67">
        <w:rPr>
          <w:sz w:val="20"/>
          <w:lang w:eastAsia="ko-KR"/>
        </w:rPr>
        <w:t>Σi</w:t>
      </w:r>
      <w:proofErr w:type="spellEnd"/>
      <w:r w:rsidRPr="00BE0B67">
        <w:rPr>
          <w:sz w:val="20"/>
          <w:lang w:eastAsia="ko-KR"/>
        </w:rPr>
        <w:t>(s’’[ </w:t>
      </w:r>
      <w:proofErr w:type="spellStart"/>
      <w:r w:rsidRPr="00BE0B67">
        <w:rPr>
          <w:sz w:val="20"/>
          <w:lang w:eastAsia="ko-KR"/>
        </w:rPr>
        <w:t>xC</w:t>
      </w:r>
      <w:proofErr w:type="spellEnd"/>
      <w:r w:rsidRPr="00BE0B67">
        <w:rPr>
          <w:sz w:val="20"/>
          <w:lang w:eastAsia="ko-KR"/>
        </w:rPr>
        <w:t> + x + </w:t>
      </w:r>
      <w:proofErr w:type="spellStart"/>
      <w:r w:rsidRPr="00BE0B67">
        <w:rPr>
          <w:sz w:val="20"/>
          <w:lang w:eastAsia="ko-KR"/>
        </w:rPr>
        <w:t>horPos</w:t>
      </w:r>
      <w:proofErr w:type="spellEnd"/>
      <w:r w:rsidRPr="00BE0B67">
        <w:rPr>
          <w:sz w:val="20"/>
          <w:lang w:eastAsia="ko-KR"/>
        </w:rPr>
        <w:t>[ </w:t>
      </w:r>
      <w:proofErr w:type="spellStart"/>
      <w:r w:rsidRPr="00BE0B67">
        <w:rPr>
          <w:sz w:val="20"/>
          <w:lang w:eastAsia="ko-KR"/>
        </w:rPr>
        <w:t>i</w:t>
      </w:r>
      <w:proofErr w:type="spellEnd"/>
      <w:r w:rsidRPr="00BE0B67">
        <w:rPr>
          <w:sz w:val="20"/>
          <w:lang w:eastAsia="ko-KR"/>
        </w:rPr>
        <w:t> ], </w:t>
      </w:r>
      <w:proofErr w:type="spellStart"/>
      <w:r w:rsidRPr="00BE0B67">
        <w:rPr>
          <w:sz w:val="20"/>
          <w:lang w:eastAsia="ko-KR"/>
        </w:rPr>
        <w:t>yC</w:t>
      </w:r>
      <w:proofErr w:type="spellEnd"/>
      <w:r w:rsidRPr="00BE0B67">
        <w:rPr>
          <w:sz w:val="20"/>
          <w:lang w:eastAsia="ko-KR"/>
        </w:rPr>
        <w:t> + y + </w:t>
      </w:r>
      <w:proofErr w:type="spellStart"/>
      <w:r w:rsidRPr="00BE0B67">
        <w:rPr>
          <w:sz w:val="20"/>
          <w:lang w:eastAsia="ko-KR"/>
        </w:rPr>
        <w:t>verPos</w:t>
      </w:r>
      <w:proofErr w:type="spellEnd"/>
      <w:r w:rsidRPr="00BE0B67">
        <w:rPr>
          <w:sz w:val="20"/>
          <w:lang w:eastAsia="ko-KR"/>
        </w:rPr>
        <w:t>[ </w:t>
      </w:r>
      <w:proofErr w:type="spellStart"/>
      <w:r w:rsidRPr="00BE0B67">
        <w:rPr>
          <w:sz w:val="20"/>
          <w:lang w:eastAsia="ko-KR"/>
        </w:rPr>
        <w:t>i</w:t>
      </w:r>
      <w:proofErr w:type="spellEnd"/>
      <w:r w:rsidRPr="00BE0B67">
        <w:rPr>
          <w:sz w:val="20"/>
          <w:lang w:eastAsia="ko-KR"/>
        </w:rPr>
        <w:t xml:space="preserve"> ] ] * </w:t>
      </w:r>
      <w:proofErr w:type="spellStart"/>
      <w:r w:rsidRPr="00BE0B67">
        <w:rPr>
          <w:sz w:val="20"/>
          <w:lang w:eastAsia="ko-KR"/>
        </w:rPr>
        <w:t>c</w:t>
      </w:r>
      <w:r w:rsidRPr="00BE0B67">
        <w:rPr>
          <w:sz w:val="20"/>
          <w:vertAlign w:val="subscript"/>
          <w:lang w:eastAsia="ko-KR"/>
        </w:rPr>
        <w:t>C</w:t>
      </w:r>
      <w:proofErr w:type="spellEnd"/>
      <w:ins w:id="24" w:author="ALF_fix" w:date="2012-03-02T10:34:00Z">
        <w:r w:rsidR="00BE0B67" w:rsidRPr="00BE0B67" w:rsidDel="00BE0B67">
          <w:rPr>
            <w:sz w:val="20"/>
            <w:lang w:eastAsia="ko-KR"/>
          </w:rPr>
          <w:t xml:space="preserve"> </w:t>
        </w:r>
      </w:ins>
      <w:del w:id="25" w:author="ALF_fix" w:date="2012-03-02T10:34:00Z">
        <w:r w:rsidRPr="00BE0B67" w:rsidDel="00BE0B67">
          <w:rPr>
            <w:sz w:val="20"/>
            <w:lang w:eastAsia="ko-KR"/>
          </w:rPr>
          <w:delText>[ filtIdx ]</w:delText>
        </w:r>
      </w:del>
      <w:r w:rsidRPr="00BE0B67">
        <w:rPr>
          <w:sz w:val="20"/>
          <w:lang w:eastAsia="ko-KR"/>
        </w:rPr>
        <w:t>[ </w:t>
      </w:r>
      <w:proofErr w:type="spellStart"/>
      <w:r w:rsidRPr="00BE0B67">
        <w:rPr>
          <w:sz w:val="20"/>
          <w:lang w:eastAsia="ko-KR"/>
        </w:rPr>
        <w:t>i</w:t>
      </w:r>
      <w:proofErr w:type="spellEnd"/>
      <w:r w:rsidRPr="00BE0B67">
        <w:rPr>
          <w:sz w:val="20"/>
          <w:lang w:eastAsia="ko-KR"/>
        </w:rPr>
        <w:t xml:space="preserve"> ]) </w:t>
      </w:r>
      <w:r w:rsidRPr="00BE0B67">
        <w:rPr>
          <w:sz w:val="20"/>
          <w:lang w:eastAsia="ko-KR"/>
        </w:rPr>
        <w:br/>
      </w:r>
      <w:r w:rsidRPr="00BE0B67">
        <w:rPr>
          <w:sz w:val="20"/>
          <w:lang w:eastAsia="ko-KR"/>
        </w:rPr>
        <w:tab/>
        <w:t xml:space="preserve">with </w:t>
      </w:r>
      <w:proofErr w:type="spellStart"/>
      <w:r w:rsidRPr="00BE0B67">
        <w:rPr>
          <w:sz w:val="20"/>
          <w:lang w:eastAsia="ko-KR"/>
        </w:rPr>
        <w:t>i</w:t>
      </w:r>
      <w:proofErr w:type="spellEnd"/>
      <w:r w:rsidRPr="00BE0B67">
        <w:rPr>
          <w:sz w:val="20"/>
          <w:lang w:eastAsia="ko-KR"/>
        </w:rPr>
        <w:t>=0..18</w:t>
      </w:r>
    </w:p>
    <w:p w:rsidR="0076093F" w:rsidRPr="00BE0B67" w:rsidRDefault="0076093F" w:rsidP="0076093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3420"/>
        </w:tabs>
        <w:ind w:left="567"/>
        <w:rPr>
          <w:sz w:val="20"/>
          <w:lang w:eastAsia="ko-KR"/>
        </w:rPr>
      </w:pPr>
      <w:proofErr w:type="spellStart"/>
      <w:r w:rsidRPr="00BE0B67">
        <w:rPr>
          <w:sz w:val="20"/>
          <w:lang w:eastAsia="ko-KR"/>
        </w:rPr>
        <w:t>recFiltPicture</w:t>
      </w:r>
      <w:r w:rsidRPr="00BE0B67">
        <w:rPr>
          <w:sz w:val="20"/>
          <w:vertAlign w:val="subscript"/>
          <w:lang w:eastAsia="ko-KR"/>
        </w:rPr>
        <w:t>C</w:t>
      </w:r>
      <w:proofErr w:type="spellEnd"/>
      <w:r w:rsidRPr="00BE0B67">
        <w:rPr>
          <w:sz w:val="20"/>
          <w:lang w:eastAsia="ko-KR"/>
        </w:rPr>
        <w:t>[ </w:t>
      </w:r>
      <w:proofErr w:type="spellStart"/>
      <w:r w:rsidRPr="00BE0B67">
        <w:rPr>
          <w:sz w:val="20"/>
          <w:lang w:eastAsia="ko-KR"/>
        </w:rPr>
        <w:t>xC</w:t>
      </w:r>
      <w:proofErr w:type="spellEnd"/>
      <w:r w:rsidRPr="00BE0B67">
        <w:rPr>
          <w:sz w:val="20"/>
          <w:lang w:eastAsia="ko-KR"/>
        </w:rPr>
        <w:t> + x][ </w:t>
      </w:r>
      <w:proofErr w:type="spellStart"/>
      <w:r w:rsidRPr="00BE0B67">
        <w:rPr>
          <w:sz w:val="20"/>
          <w:lang w:eastAsia="ko-KR"/>
        </w:rPr>
        <w:t>yC</w:t>
      </w:r>
      <w:proofErr w:type="spellEnd"/>
      <w:r w:rsidRPr="00BE0B67">
        <w:rPr>
          <w:sz w:val="20"/>
          <w:lang w:eastAsia="ko-KR"/>
        </w:rPr>
        <w:t> + y ] = ( </w:t>
      </w:r>
      <w:proofErr w:type="spellStart"/>
      <w:r w:rsidRPr="00BE0B67">
        <w:rPr>
          <w:sz w:val="20"/>
          <w:lang w:eastAsia="ko-KR"/>
        </w:rPr>
        <w:t>recFiltPicture</w:t>
      </w:r>
      <w:r w:rsidRPr="00BE0B67">
        <w:rPr>
          <w:sz w:val="20"/>
          <w:vertAlign w:val="subscript"/>
          <w:lang w:eastAsia="ko-KR"/>
        </w:rPr>
        <w:t>C</w:t>
      </w:r>
      <w:proofErr w:type="spellEnd"/>
      <w:r w:rsidRPr="00BE0B67">
        <w:rPr>
          <w:sz w:val="20"/>
          <w:lang w:eastAsia="ko-KR"/>
        </w:rPr>
        <w:t>[</w:t>
      </w:r>
      <w:proofErr w:type="spellStart"/>
      <w:r w:rsidRPr="00BE0B67">
        <w:rPr>
          <w:sz w:val="20"/>
          <w:lang w:eastAsia="ko-KR"/>
        </w:rPr>
        <w:t>xC</w:t>
      </w:r>
      <w:proofErr w:type="spellEnd"/>
      <w:r w:rsidRPr="00BE0B67">
        <w:rPr>
          <w:sz w:val="20"/>
          <w:lang w:eastAsia="ko-KR"/>
        </w:rPr>
        <w:t xml:space="preserve"> + x][</w:t>
      </w:r>
      <w:proofErr w:type="spellStart"/>
      <w:r w:rsidRPr="00BE0B67">
        <w:rPr>
          <w:sz w:val="20"/>
          <w:lang w:eastAsia="ko-KR"/>
        </w:rPr>
        <w:t>yC</w:t>
      </w:r>
      <w:proofErr w:type="spellEnd"/>
      <w:r w:rsidRPr="00BE0B67">
        <w:rPr>
          <w:sz w:val="20"/>
          <w:lang w:eastAsia="ko-KR"/>
        </w:rPr>
        <w:t xml:space="preserve"> + y] + </w:t>
      </w:r>
      <w:r w:rsidRPr="00BE0B67">
        <w:rPr>
          <w:sz w:val="20"/>
          <w:lang w:eastAsia="ko-KR"/>
        </w:rPr>
        <w:br/>
      </w:r>
      <w:r w:rsidRPr="00BE0B67">
        <w:rPr>
          <w:sz w:val="20"/>
          <w:lang w:eastAsia="ko-KR"/>
        </w:rPr>
        <w:tab/>
      </w:r>
      <w:r w:rsidRPr="00BE0B67">
        <w:rPr>
          <w:sz w:val="20"/>
          <w:lang w:eastAsia="ko-KR"/>
        </w:rPr>
        <w:tab/>
      </w:r>
      <w:r w:rsidRPr="00BE0B67">
        <w:rPr>
          <w:sz w:val="20"/>
          <w:lang w:eastAsia="ko-KR"/>
        </w:rPr>
        <w:tab/>
      </w:r>
      <w:r w:rsidRPr="00BE0B67">
        <w:rPr>
          <w:sz w:val="20"/>
          <w:lang w:eastAsia="ko-KR"/>
        </w:rPr>
        <w:tab/>
        <w:t>( 1 &lt;&lt; ( </w:t>
      </w:r>
      <w:proofErr w:type="spellStart"/>
      <w:r w:rsidRPr="00BE0B67">
        <w:rPr>
          <w:sz w:val="20"/>
          <w:lang w:eastAsia="ko-KR"/>
        </w:rPr>
        <w:t>alfPrecisionBit</w:t>
      </w:r>
      <w:proofErr w:type="spellEnd"/>
      <w:r w:rsidRPr="00BE0B67">
        <w:rPr>
          <w:sz w:val="20"/>
          <w:lang w:eastAsia="ko-KR"/>
        </w:rPr>
        <w:t xml:space="preserve"> − 1) ) ) &gt;&gt; </w:t>
      </w:r>
      <w:proofErr w:type="spellStart"/>
      <w:r w:rsidRPr="00BE0B67">
        <w:rPr>
          <w:sz w:val="20"/>
          <w:lang w:eastAsia="ko-KR"/>
        </w:rPr>
        <w:t>alfPrecisionBit</w:t>
      </w:r>
      <w:proofErr w:type="spellEnd"/>
    </w:p>
    <w:p w:rsidR="00EB5859" w:rsidRPr="00BE0B67" w:rsidRDefault="00EB5859" w:rsidP="00A35FA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sz w:val="20"/>
          <w:lang w:eastAsia="ko-KR"/>
        </w:rPr>
      </w:pPr>
    </w:p>
    <w:p w:rsidR="0076093F" w:rsidRPr="00BE0B67" w:rsidRDefault="0076093F" w:rsidP="00A35FA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sz w:val="20"/>
          <w:lang w:val="en-US" w:eastAsia="ko-KR"/>
        </w:rPr>
      </w:pPr>
    </w:p>
    <w:sectPr w:rsidR="0076093F" w:rsidRPr="00BE0B67" w:rsidSect="008F3C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1D0" w:rsidRDefault="002C01D0" w:rsidP="00234480">
      <w:pPr>
        <w:spacing w:after="0" w:line="240" w:lineRule="auto"/>
      </w:pPr>
      <w:r>
        <w:separator/>
      </w:r>
    </w:p>
  </w:endnote>
  <w:endnote w:type="continuationSeparator" w:id="0">
    <w:p w:rsidR="002C01D0" w:rsidRDefault="002C01D0" w:rsidP="00234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1D0" w:rsidRDefault="002C01D0" w:rsidP="00234480">
      <w:pPr>
        <w:spacing w:after="0" w:line="240" w:lineRule="auto"/>
      </w:pPr>
      <w:r>
        <w:separator/>
      </w:r>
    </w:p>
  </w:footnote>
  <w:footnote w:type="continuationSeparator" w:id="0">
    <w:p w:rsidR="002C01D0" w:rsidRDefault="002C01D0" w:rsidP="002344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15E647F0"/>
    <w:multiLevelType w:val="hybridMultilevel"/>
    <w:tmpl w:val="09FEB924"/>
    <w:lvl w:ilvl="0" w:tplc="C9DCADDA">
      <w:numFmt w:val="bullet"/>
      <w:lvlText w:val="-"/>
      <w:lvlJc w:val="left"/>
      <w:pPr>
        <w:ind w:left="7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80"/>
      </w:pPr>
      <w:rPr>
        <w:rFonts w:ascii="Wingdings" w:hAnsi="Wingdings" w:hint="default"/>
      </w:rPr>
    </w:lvl>
  </w:abstractNum>
  <w:abstractNum w:abstractNumId="2">
    <w:nsid w:val="1A625E2D"/>
    <w:multiLevelType w:val="hybridMultilevel"/>
    <w:tmpl w:val="74A8BE58"/>
    <w:lvl w:ilvl="0" w:tplc="6E82D162">
      <w:start w:val="4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A689A"/>
    <w:multiLevelType w:val="hybridMultilevel"/>
    <w:tmpl w:val="5CDCFED6"/>
    <w:lvl w:ilvl="0" w:tplc="716E0202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6520BB"/>
    <w:multiLevelType w:val="multilevel"/>
    <w:tmpl w:val="BD98FB5A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3D732FB0"/>
    <w:multiLevelType w:val="hybridMultilevel"/>
    <w:tmpl w:val="5CDCFED6"/>
    <w:lvl w:ilvl="0" w:tplc="716E0202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6A43C1"/>
    <w:multiLevelType w:val="hybridMultilevel"/>
    <w:tmpl w:val="2252216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cs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516D07"/>
    <w:multiLevelType w:val="multilevel"/>
    <w:tmpl w:val="C6121F74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5F8C3CD2"/>
    <w:multiLevelType w:val="hybridMultilevel"/>
    <w:tmpl w:val="09B25F68"/>
    <w:lvl w:ilvl="0" w:tplc="305E07CE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08057E"/>
    <w:multiLevelType w:val="hybridMultilevel"/>
    <w:tmpl w:val="E9BEB15A"/>
    <w:lvl w:ilvl="0" w:tplc="FDC2C6E4">
      <w:start w:val="4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9"/>
  </w:num>
  <w:num w:numId="9">
    <w:abstractNumId w:val="2"/>
  </w:num>
  <w:num w:numId="10">
    <w:abstractNumId w:val="1"/>
  </w:num>
  <w:num w:numId="11">
    <w:abstractNumId w:val="0"/>
  </w:num>
  <w:num w:numId="12">
    <w:abstractNumId w:val="7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35FA2"/>
    <w:rsid w:val="000A3076"/>
    <w:rsid w:val="00234480"/>
    <w:rsid w:val="002C01D0"/>
    <w:rsid w:val="00377682"/>
    <w:rsid w:val="00483211"/>
    <w:rsid w:val="00564DE7"/>
    <w:rsid w:val="0076093F"/>
    <w:rsid w:val="00807C96"/>
    <w:rsid w:val="0086527C"/>
    <w:rsid w:val="00882DEF"/>
    <w:rsid w:val="00884022"/>
    <w:rsid w:val="008C0D88"/>
    <w:rsid w:val="008F3C5C"/>
    <w:rsid w:val="00A35FA2"/>
    <w:rsid w:val="00A77154"/>
    <w:rsid w:val="00B10D14"/>
    <w:rsid w:val="00B1414B"/>
    <w:rsid w:val="00BD2765"/>
    <w:rsid w:val="00BE0B67"/>
    <w:rsid w:val="00EB1EEB"/>
    <w:rsid w:val="00EB5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C5C"/>
  </w:style>
  <w:style w:type="paragraph" w:styleId="Heading1">
    <w:name w:val="heading 1"/>
    <w:basedOn w:val="Normal"/>
    <w:next w:val="Normal"/>
    <w:link w:val="Heading1Char"/>
    <w:uiPriority w:val="99"/>
    <w:qFormat/>
    <w:rsid w:val="00EB5859"/>
    <w:pPr>
      <w:keepNext/>
      <w:keepLines/>
      <w:numPr>
        <w:numId w:val="1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B5859"/>
    <w:pPr>
      <w:keepNext/>
      <w:keepLines/>
      <w:numPr>
        <w:ilvl w:val="1"/>
        <w:numId w:val="1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" w:eastAsia="Malgun Gothic" w:hAnsi="Times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5859"/>
    <w:pPr>
      <w:keepNext/>
      <w:keepLines/>
      <w:numPr>
        <w:ilvl w:val="2"/>
        <w:numId w:val="1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EB5859"/>
    <w:pPr>
      <w:numPr>
        <w:ilvl w:val="3"/>
      </w:numPr>
      <w:ind w:hanging="1870"/>
      <w:jc w:val="left"/>
      <w:outlineLvl w:val="3"/>
    </w:pPr>
  </w:style>
  <w:style w:type="paragraph" w:styleId="Heading5">
    <w:name w:val="heading 5"/>
    <w:basedOn w:val="Heading3"/>
    <w:next w:val="Normal"/>
    <w:link w:val="Heading5Char"/>
    <w:uiPriority w:val="99"/>
    <w:qFormat/>
    <w:rsid w:val="00EB5859"/>
    <w:pPr>
      <w:numPr>
        <w:ilvl w:val="4"/>
      </w:numPr>
      <w:tabs>
        <w:tab w:val="left" w:pos="907"/>
      </w:tabs>
      <w:ind w:left="2268" w:hanging="2268"/>
      <w:outlineLvl w:val="4"/>
    </w:pPr>
  </w:style>
  <w:style w:type="paragraph" w:styleId="Heading6">
    <w:name w:val="heading 6"/>
    <w:basedOn w:val="Heading3"/>
    <w:next w:val="Normal"/>
    <w:link w:val="Heading6Char"/>
    <w:uiPriority w:val="99"/>
    <w:qFormat/>
    <w:rsid w:val="00EB5859"/>
    <w:pPr>
      <w:numPr>
        <w:ilvl w:val="5"/>
      </w:numPr>
      <w:ind w:left="0" w:firstLine="0"/>
      <w:outlineLvl w:val="5"/>
    </w:pPr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uation">
    <w:name w:val="Equation"/>
    <w:basedOn w:val="Normal"/>
    <w:uiPriority w:val="99"/>
    <w:rsid w:val="00A35FA2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 w:line="240" w:lineRule="auto"/>
    </w:pPr>
    <w:rPr>
      <w:rFonts w:ascii="Times New Roman" w:eastAsia="Malgun Gothic" w:hAnsi="Times New Roman" w:cs="Times New Roman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A35FA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5FA2"/>
    <w:rPr>
      <w:rFonts w:ascii="Times New Roman" w:eastAsia="Malgun Gothic" w:hAnsi="Times New Roman" w:cs="Times New Roman"/>
      <w:sz w:val="20"/>
      <w:szCs w:val="20"/>
      <w:lang w:val="en-GB"/>
    </w:rPr>
  </w:style>
  <w:style w:type="character" w:customStyle="1" w:styleId="CaptionChar">
    <w:name w:val="Caption Char"/>
    <w:link w:val="Caption"/>
    <w:semiHidden/>
    <w:locked/>
    <w:rsid w:val="00A35FA2"/>
    <w:rPr>
      <w:rFonts w:ascii="Times New Roman" w:hAnsi="Times New Roman" w:cs="Times New Roman"/>
      <w:b/>
      <w:bCs/>
      <w:lang w:eastAsia="en-US"/>
    </w:rPr>
  </w:style>
  <w:style w:type="paragraph" w:styleId="Caption">
    <w:name w:val="caption"/>
    <w:basedOn w:val="Normal"/>
    <w:next w:val="Normal"/>
    <w:link w:val="CaptionChar"/>
    <w:semiHidden/>
    <w:unhideWhenUsed/>
    <w:qFormat/>
    <w:rsid w:val="00A35FA2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</w:pPr>
    <w:rPr>
      <w:rFonts w:ascii="Times New Roman" w:hAnsi="Times New Roman" w:cs="Times New Roman"/>
      <w:b/>
      <w:bCs/>
      <w:lang w:eastAsia="en-US"/>
    </w:rPr>
  </w:style>
  <w:style w:type="paragraph" w:styleId="Revision">
    <w:name w:val="Revision"/>
    <w:uiPriority w:val="99"/>
    <w:semiHidden/>
    <w:rsid w:val="00A35FA2"/>
    <w:pPr>
      <w:spacing w:after="0" w:line="240" w:lineRule="auto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3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0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344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34480"/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2344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34480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EB5859"/>
    <w:pPr>
      <w:ind w:leftChars="200" w:left="480"/>
    </w:pPr>
  </w:style>
  <w:style w:type="character" w:customStyle="1" w:styleId="Heading1Char">
    <w:name w:val="Heading 1 Char"/>
    <w:basedOn w:val="DefaultParagraphFont"/>
    <w:link w:val="Heading1"/>
    <w:uiPriority w:val="99"/>
    <w:rsid w:val="00EB5859"/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EB5859"/>
    <w:rPr>
      <w:rFonts w:ascii="Times" w:eastAsia="Malgun Gothic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EB5859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EB5859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EB5859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EB5859"/>
    <w:rPr>
      <w:rFonts w:ascii="Times" w:eastAsia="Malgun Gothic" w:hAnsi="Times" w:cs="Times New Roman"/>
      <w:b/>
      <w:bCs/>
      <w:sz w:val="20"/>
      <w:szCs w:val="20"/>
    </w:rPr>
  </w:style>
  <w:style w:type="paragraph" w:customStyle="1" w:styleId="tableheading">
    <w:name w:val="table heading"/>
    <w:basedOn w:val="Normal"/>
    <w:rsid w:val="00EB5859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paragraph" w:customStyle="1" w:styleId="tablecell">
    <w:name w:val="table cell"/>
    <w:basedOn w:val="Normal"/>
    <w:rsid w:val="00EB5859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syntax">
    <w:name w:val="table syntax"/>
    <w:basedOn w:val="Normal"/>
    <w:link w:val="tablesyntaxChar"/>
    <w:rsid w:val="00EB5859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EB5859"/>
    <w:rPr>
      <w:rFonts w:ascii="Times" w:eastAsia="Malgun Gothic" w:hAnsi="Times"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MTK01646 - ChingYeh Chen (陳慶曄)</dc:creator>
  <cp:lastModifiedBy>ALF_fix</cp:lastModifiedBy>
  <cp:revision>7</cp:revision>
  <dcterms:created xsi:type="dcterms:W3CDTF">2012-02-25T18:02:00Z</dcterms:created>
  <dcterms:modified xsi:type="dcterms:W3CDTF">2012-03-02T02:47:00Z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-1685931535</vt:i4>
  </property>
  <property fmtid="{D5CDD505-2E9C-101B-9397-08002B2CF9AE}" pid="3" name="_NewReviewCycle">
    <vt:lpwstr/>
  </property>
  <property fmtid="{D5CDD505-2E9C-101B-9397-08002B2CF9AE}" pid="4" name="_EmailSubject">
    <vt:lpwstr>Some ALF bugs in WD</vt:lpwstr>
  </property>
  <property fmtid="{D5CDD505-2E9C-101B-9397-08002B2CF9AE}" pid="5" name="_AuthorEmail">
    <vt:lpwstr>ichong@qualcomm.com</vt:lpwstr>
  </property>
  <property fmtid="{D5CDD505-2E9C-101B-9397-08002B2CF9AE}" pid="6" name="_AuthorEmailDisplayName">
    <vt:lpwstr>Chong, In Suk</vt:lpwstr>
  </property>
  <property fmtid="{D5CDD505-2E9C-101B-9397-08002B2CF9AE}" pid="7" name="_PreviousAdHocReviewCycleID">
    <vt:i4>119138072</vt:i4>
  </property>
  <property fmtid="{D5CDD505-2E9C-101B-9397-08002B2CF9AE}" pid="8" name="_ReviewingToolsShownOnce">
    <vt:lpwstr/>
  </property>
</Properties>
</file>