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6"/>
        <w:gridCol w:w="1100"/>
        <w:gridCol w:w="2501"/>
        <w:gridCol w:w="995"/>
        <w:gridCol w:w="1540"/>
        <w:gridCol w:w="1443"/>
      </w:tblGrid>
      <w:tr w:rsidR="00800FA0" w:rsidTr="00800FA0">
        <w:trPr>
          <w:cantSplit/>
          <w:tblHeader/>
          <w:jc w:val="center"/>
        </w:trPr>
        <w:tc>
          <w:tcPr>
            <w:tcW w:w="99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0FA0" w:rsidRDefault="00800FA0">
            <w:pPr>
              <w:pStyle w:val="Caption"/>
              <w:rPr>
                <w:sz w:val="16"/>
                <w:lang w:val="en-GB"/>
              </w:rPr>
            </w:pPr>
            <w:bookmarkStart w:id="0" w:name="_Ref304907841"/>
            <w:bookmarkStart w:id="1" w:name="_Toc317184029"/>
            <w:r>
              <w:rPr>
                <w:lang w:val="en-GB"/>
              </w:rPr>
              <w:t>Table </w:t>
            </w:r>
            <w:r>
              <w:fldChar w:fldCharType="begin" w:fldLock="1"/>
            </w:r>
            <w:r>
              <w:rPr>
                <w:lang w:val="en-GB"/>
              </w:rPr>
              <w:instrText xml:space="preserve"> STYLEREF 1 \s </w:instrText>
            </w:r>
            <w:r>
              <w:fldChar w:fldCharType="separate"/>
            </w:r>
            <w:r>
              <w:rPr>
                <w:noProof/>
                <w:lang w:val="en-GB"/>
              </w:rPr>
              <w:t>9</w:t>
            </w:r>
            <w:r>
              <w:fldChar w:fldCharType="end"/>
            </w:r>
            <w:r>
              <w:rPr>
                <w:lang w:val="en-GB"/>
              </w:rPr>
              <w:noBreakHyphen/>
            </w:r>
            <w:r>
              <w:fldChar w:fldCharType="begin" w:fldLock="1"/>
            </w:r>
            <w:r>
              <w:rPr>
                <w:lang w:val="en-GB"/>
              </w:rPr>
              <w:instrText xml:space="preserve"> SEQ Table \* ARABIC \s 1 </w:instrText>
            </w:r>
            <w:r>
              <w:fldChar w:fldCharType="separate"/>
            </w:r>
            <w:r>
              <w:rPr>
                <w:noProof/>
                <w:lang w:val="en-GB"/>
              </w:rPr>
              <w:t>32</w:t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 – Syntax elements and associated types of </w:t>
            </w:r>
            <w:proofErr w:type="spellStart"/>
            <w:r>
              <w:rPr>
                <w:lang w:val="en-GB"/>
              </w:rPr>
              <w:t>binarization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maxBinIdxCtx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ctxIdxTable</w:t>
            </w:r>
            <w:proofErr w:type="spellEnd"/>
            <w:r>
              <w:rPr>
                <w:lang w:val="en-GB"/>
              </w:rPr>
              <w:t xml:space="preserve">, and </w:t>
            </w:r>
            <w:proofErr w:type="spellStart"/>
            <w:r>
              <w:rPr>
                <w:lang w:val="en-GB"/>
              </w:rPr>
              <w:t>ctxIdxOffset</w:t>
            </w:r>
            <w:bookmarkEnd w:id="1"/>
            <w:proofErr w:type="spellEnd"/>
          </w:p>
        </w:tc>
      </w:tr>
      <w:tr w:rsidR="00800FA0" w:rsidTr="00800FA0">
        <w:trPr>
          <w:cantSplit/>
          <w:tblHeader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bookmarkStart w:id="2" w:name="OLE_LINK51"/>
            <w:proofErr w:type="spellStart"/>
            <w:r>
              <w:rPr>
                <w:b/>
                <w:bCs/>
                <w:sz w:val="16"/>
              </w:rPr>
              <w:t>initialisationType</w:t>
            </w:r>
            <w:bookmarkEnd w:id="2"/>
            <w:proofErr w:type="spell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Type of </w:t>
            </w:r>
            <w:proofErr w:type="spellStart"/>
            <w:r>
              <w:rPr>
                <w:b/>
                <w:bCs/>
                <w:sz w:val="16"/>
              </w:rPr>
              <w:t>binarization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maxBinIdxCtx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ctxIdxTable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ctxIdxOffset</w:t>
            </w:r>
            <w:proofErr w:type="spellEnd"/>
          </w:p>
        </w:tc>
      </w:tr>
      <w:tr w:rsidR="00800FA0" w:rsidTr="00800FA0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sao_merge_left_flag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kern w:val="2"/>
                <w:sz w:val="16"/>
                <w:szCs w:val="16"/>
              </w:rPr>
              <w:t xml:space="preserve">FL, </w:t>
            </w:r>
            <w:proofErr w:type="spellStart"/>
            <w:r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>
              <w:rPr>
                <w:bCs/>
                <w:kern w:val="2"/>
                <w:sz w:val="16"/>
                <w:szCs w:val="16"/>
              </w:rPr>
              <w:t xml:space="preserve">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800FA0" w:rsidTr="00800FA0">
        <w:trPr>
          <w:cantSplit/>
          <w:jc w:val="center"/>
        </w:trPr>
        <w:tc>
          <w:tcPr>
            <w:tcW w:w="9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3</w:t>
            </w:r>
          </w:p>
        </w:tc>
      </w:tr>
      <w:tr w:rsidR="00800FA0" w:rsidTr="00800FA0">
        <w:trPr>
          <w:cantSplit/>
          <w:jc w:val="center"/>
        </w:trPr>
        <w:tc>
          <w:tcPr>
            <w:tcW w:w="9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677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6</w:t>
            </w:r>
          </w:p>
        </w:tc>
      </w:tr>
      <w:tr w:rsidR="00800FA0" w:rsidTr="00800FA0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sao_merge_up_flag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kern w:val="2"/>
                <w:sz w:val="16"/>
                <w:szCs w:val="16"/>
              </w:rPr>
              <w:t xml:space="preserve">FL, </w:t>
            </w:r>
            <w:proofErr w:type="spellStart"/>
            <w:r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>
              <w:rPr>
                <w:bCs/>
                <w:kern w:val="2"/>
                <w:sz w:val="16"/>
                <w:szCs w:val="16"/>
              </w:rPr>
              <w:t xml:space="preserve"> = 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0</w:t>
            </w:r>
          </w:p>
        </w:tc>
      </w:tr>
      <w:tr w:rsidR="00800FA0" w:rsidTr="00800FA0">
        <w:trPr>
          <w:cantSplit/>
          <w:jc w:val="center"/>
        </w:trPr>
        <w:tc>
          <w:tcPr>
            <w:tcW w:w="9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iCs/>
                <w:kern w:val="2"/>
                <w:sz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1</w:t>
            </w:r>
          </w:p>
        </w:tc>
      </w:tr>
      <w:tr w:rsidR="00800FA0" w:rsidTr="00800FA0">
        <w:trPr>
          <w:cantSplit/>
          <w:jc w:val="center"/>
        </w:trPr>
        <w:tc>
          <w:tcPr>
            <w:tcW w:w="9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iCs/>
                <w:kern w:val="2"/>
                <w:sz w:val="16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fldSimple w:instr=" REF _Ref317087724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800FA0" w:rsidTr="00800FA0"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bookmarkStart w:id="3" w:name="OLE_LINK49"/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sao_type_idx</w:t>
            </w:r>
            <w:bookmarkEnd w:id="3"/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Pr="00800FA0" w:rsidRDefault="00800FA0">
            <w:pPr>
              <w:pStyle w:val="TableText"/>
              <w:jc w:val="center"/>
              <w:rPr>
                <w:rFonts w:eastAsia="新細明體" w:hint="eastAsia"/>
                <w:bCs/>
                <w:kern w:val="2"/>
                <w:sz w:val="16"/>
                <w:szCs w:val="16"/>
                <w:lang w:eastAsia="zh-TW"/>
              </w:rPr>
            </w:pPr>
            <w:del w:id="4" w:author="JCTVC-H0273" w:date="2012-03-02T19:14:00Z">
              <w:r w:rsidDel="00800FA0">
                <w:rPr>
                  <w:bCs/>
                  <w:kern w:val="2"/>
                  <w:sz w:val="16"/>
                  <w:szCs w:val="16"/>
                </w:rPr>
                <w:delText xml:space="preserve">FL, cMax = </w:delText>
              </w:r>
              <w:r w:rsidDel="00800FA0">
                <w:rPr>
                  <w:rFonts w:eastAsia="新細明體"/>
                  <w:bCs/>
                  <w:kern w:val="2"/>
                  <w:sz w:val="16"/>
                  <w:szCs w:val="16"/>
                  <w:lang w:eastAsia="zh-TW"/>
                </w:rPr>
                <w:delText>3</w:delText>
              </w:r>
            </w:del>
            <w:ins w:id="5" w:author="JCTVC-H0273" w:date="2012-03-02T19:14:00Z">
              <w:r>
                <w:rPr>
                  <w:rFonts w:eastAsia="新細明體" w:hint="eastAsia"/>
                  <w:bCs/>
                  <w:kern w:val="2"/>
                  <w:sz w:val="16"/>
                  <w:szCs w:val="16"/>
                  <w:lang w:eastAsia="zh-TW"/>
                </w:rPr>
                <w:t>U</w:t>
              </w:r>
            </w:ins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bCs/>
                <w:kern w:val="2"/>
                <w:sz w:val="16"/>
              </w:rPr>
              <w:t>0</w:t>
            </w:r>
          </w:p>
        </w:tc>
      </w:tr>
      <w:tr w:rsidR="00800FA0" w:rsidTr="00800FA0">
        <w:trPr>
          <w:cantSplit/>
          <w:jc w:val="center"/>
        </w:trPr>
        <w:tc>
          <w:tcPr>
            <w:tcW w:w="9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Theme="minorEastAsia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2</w:t>
            </w:r>
          </w:p>
        </w:tc>
      </w:tr>
      <w:tr w:rsidR="00800FA0" w:rsidTr="00800FA0">
        <w:trPr>
          <w:cantSplit/>
          <w:jc w:val="center"/>
        </w:trPr>
        <w:tc>
          <w:tcPr>
            <w:tcW w:w="9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iCs/>
                <w:kern w:val="2"/>
                <w:sz w:val="16"/>
                <w:lang w:eastAsia="zh-TW"/>
              </w:rPr>
            </w:pPr>
            <w:r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Theme="minorEastAsia"/>
                <w:bCs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rFonts w:eastAsia="新細明體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fldSimple w:instr=" REF _Ref317087728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>
              <w:rPr>
                <w:rFonts w:eastAsia="新細明體"/>
                <w:bCs/>
                <w:kern w:val="2"/>
                <w:sz w:val="16"/>
                <w:lang w:eastAsia="zh-TW"/>
              </w:rPr>
              <w:t>4</w:t>
            </w:r>
          </w:p>
        </w:tc>
      </w:tr>
    </w:tbl>
    <w:p w:rsidR="006272B9" w:rsidRDefault="006272B9">
      <w:pPr>
        <w:rPr>
          <w:rFonts w:eastAsia="新細明體" w:hint="eastAsia"/>
          <w:lang w:eastAsia="zh-TW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354"/>
        <w:gridCol w:w="880"/>
        <w:gridCol w:w="506"/>
        <w:gridCol w:w="1670"/>
        <w:gridCol w:w="1710"/>
        <w:gridCol w:w="1618"/>
        <w:gridCol w:w="634"/>
        <w:gridCol w:w="573"/>
      </w:tblGrid>
      <w:tr w:rsidR="00800FA0" w:rsidTr="00800FA0">
        <w:trPr>
          <w:tblHeader/>
          <w:jc w:val="center"/>
        </w:trPr>
        <w:tc>
          <w:tcPr>
            <w:tcW w:w="99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0FA0" w:rsidRDefault="00800FA0">
            <w:pPr>
              <w:pStyle w:val="Caption"/>
              <w:rPr>
                <w:sz w:val="16"/>
                <w:szCs w:val="16"/>
                <w:lang w:val="en-GB"/>
              </w:rPr>
            </w:pPr>
            <w:bookmarkStart w:id="6" w:name="_Ref292722366"/>
            <w:bookmarkStart w:id="7" w:name="_Toc317184034"/>
            <w:r>
              <w:rPr>
                <w:lang w:val="en-GB"/>
              </w:rPr>
              <w:t xml:space="preserve">Table </w:t>
            </w:r>
            <w:r>
              <w:fldChar w:fldCharType="begin" w:fldLock="1"/>
            </w:r>
            <w:r>
              <w:rPr>
                <w:lang w:val="en-GB"/>
              </w:rPr>
              <w:instrText xml:space="preserve"> STYLEREF 1 \s </w:instrText>
            </w:r>
            <w:r>
              <w:fldChar w:fldCharType="separate"/>
            </w:r>
            <w:r>
              <w:rPr>
                <w:noProof/>
                <w:lang w:val="en-GB"/>
              </w:rPr>
              <w:t>9</w:t>
            </w:r>
            <w:r>
              <w:fldChar w:fldCharType="end"/>
            </w:r>
            <w:r>
              <w:rPr>
                <w:lang w:val="en-GB"/>
              </w:rPr>
              <w:noBreakHyphen/>
            </w:r>
            <w:r>
              <w:fldChar w:fldCharType="begin" w:fldLock="1"/>
            </w:r>
            <w:r>
              <w:rPr>
                <w:lang w:val="en-GB"/>
              </w:rPr>
              <w:instrText xml:space="preserve"> SEQ Table \* ARABIC \s 1 </w:instrText>
            </w:r>
            <w:r>
              <w:fldChar w:fldCharType="separate"/>
            </w:r>
            <w:r>
              <w:rPr>
                <w:noProof/>
                <w:lang w:val="en-GB"/>
              </w:rPr>
              <w:t>37</w:t>
            </w:r>
            <w:r>
              <w:fldChar w:fldCharType="end"/>
            </w:r>
            <w:bookmarkEnd w:id="6"/>
            <w:r>
              <w:rPr>
                <w:lang w:val="en-GB"/>
              </w:rPr>
              <w:t xml:space="preserve"> – Assignment of </w:t>
            </w:r>
            <w:proofErr w:type="spellStart"/>
            <w:r>
              <w:rPr>
                <w:lang w:val="en-GB"/>
              </w:rPr>
              <w:t>ctxIdxInc</w:t>
            </w:r>
            <w:proofErr w:type="spellEnd"/>
            <w:r>
              <w:rPr>
                <w:lang w:val="en-GB"/>
              </w:rPr>
              <w:t xml:space="preserve"> to </w:t>
            </w:r>
            <w:proofErr w:type="spellStart"/>
            <w:r>
              <w:rPr>
                <w:lang w:val="en-GB"/>
              </w:rPr>
              <w:t>binIdx</w:t>
            </w:r>
            <w:proofErr w:type="spellEnd"/>
            <w:r>
              <w:rPr>
                <w:lang w:val="en-GB"/>
              </w:rPr>
              <w:t xml:space="preserve"> for all </w:t>
            </w:r>
            <w:proofErr w:type="spellStart"/>
            <w:r>
              <w:rPr>
                <w:lang w:val="en-GB"/>
              </w:rPr>
              <w:t>ctxIdxTable</w:t>
            </w:r>
            <w:proofErr w:type="spellEnd"/>
            <w:r>
              <w:rPr>
                <w:lang w:val="en-GB"/>
              </w:rPr>
              <w:t xml:space="preserve"> and </w:t>
            </w:r>
            <w:proofErr w:type="spellStart"/>
            <w:r>
              <w:rPr>
                <w:lang w:val="en-GB"/>
              </w:rPr>
              <w:t>ctxIdxOffset</w:t>
            </w:r>
            <w:proofErr w:type="spellEnd"/>
            <w:r>
              <w:rPr>
                <w:lang w:val="en-GB"/>
              </w:rPr>
              <w:t xml:space="preserve"> values</w:t>
            </w:r>
            <w:bookmarkEnd w:id="7"/>
          </w:p>
        </w:tc>
      </w:tr>
      <w:tr w:rsidR="00800FA0" w:rsidTr="00800FA0">
        <w:trPr>
          <w:tblHeader/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ctxIdxTable</w:t>
            </w:r>
            <w:proofErr w:type="spellEnd"/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b/>
                <w:sz w:val="16"/>
                <w:szCs w:val="16"/>
              </w:rPr>
              <w:br/>
            </w:r>
            <w:proofErr w:type="spellStart"/>
            <w:r>
              <w:rPr>
                <w:b/>
                <w:sz w:val="16"/>
                <w:szCs w:val="16"/>
              </w:rPr>
              <w:t>ctxIdxOffset</w:t>
            </w:r>
            <w:proofErr w:type="spellEnd"/>
          </w:p>
        </w:tc>
        <w:tc>
          <w:tcPr>
            <w:tcW w:w="6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800FA0" w:rsidTr="00800FA0">
        <w:trPr>
          <w:tblHeader/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&gt;=4</w:t>
            </w:r>
          </w:p>
        </w:tc>
      </w:tr>
      <w:tr w:rsidR="00800FA0" w:rsidTr="00800FA0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sao_merge_left_flag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fldSimple w:instr=" REF _Ref317087677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5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cIdx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800FA0" w:rsidTr="00800FA0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cIdx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800FA0" w:rsidTr="00800FA0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cIdx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800FA0" w:rsidTr="00800FA0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sz w:val="16"/>
                <w:szCs w:val="16"/>
                <w:lang w:eastAsia="zh-TW"/>
              </w:rPr>
              <w:t>sao_merge_up_flag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fldSimple w:instr=" REF _Ref317087724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6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800FA0" w:rsidTr="00800FA0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800FA0" w:rsidTr="00800FA0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</w:tr>
      <w:tr w:rsidR="00800FA0" w:rsidTr="00800FA0">
        <w:trPr>
          <w:jc w:val="center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rFonts w:eastAsia="新細明體"/>
                <w:sz w:val="16"/>
                <w:szCs w:val="16"/>
                <w:lang w:eastAsia="zh-TW"/>
              </w:rPr>
              <w:t>sao_type_idx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fldSimple w:instr=" REF _Ref317087728 \h  \* MERGEFORMAT " w:fldLock="1">
              <w:r>
                <w:rPr>
                  <w:sz w:val="16"/>
                  <w:szCs w:val="16"/>
                </w:rPr>
                <w:t xml:space="preserve">Table </w:t>
              </w:r>
              <w:r>
                <w:rPr>
                  <w:noProof/>
                  <w:sz w:val="16"/>
                  <w:szCs w:val="16"/>
                </w:rPr>
                <w:t>9</w:t>
              </w:r>
              <w:r>
                <w:rPr>
                  <w:noProof/>
                  <w:sz w:val="16"/>
                  <w:szCs w:val="16"/>
                </w:rPr>
                <w:noBreakHyphen/>
                <w:t>7</w:t>
              </w:r>
            </w:fldSimple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del w:id="8" w:author="JCTVC-H0273" w:date="2012-03-02T19:14:00Z">
              <w:r w:rsidDel="00800FA0">
                <w:rPr>
                  <w:rFonts w:eastAsia="新細明體"/>
                  <w:sz w:val="16"/>
                  <w:szCs w:val="16"/>
                  <w:lang w:eastAsia="zh-TW"/>
                </w:rPr>
                <w:delText>na</w:delText>
              </w:r>
            </w:del>
            <w:ins w:id="9" w:author="JCTVC-H0273" w:date="2012-03-02T19:14:00Z">
              <w:r>
                <w:rPr>
                  <w:rFonts w:eastAsia="新細明體" w:hint="eastAsia"/>
                  <w:sz w:val="16"/>
                  <w:szCs w:val="16"/>
                  <w:lang w:eastAsia="zh-TW"/>
                </w:rPr>
                <w:t>1</w:t>
              </w:r>
            </w:ins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del w:id="10" w:author="JCTVC-H0273" w:date="2012-03-02T19:14:00Z">
              <w:r w:rsidDel="00800FA0">
                <w:rPr>
                  <w:rFonts w:eastAsia="新細明體"/>
                  <w:sz w:val="16"/>
                  <w:szCs w:val="16"/>
                  <w:lang w:eastAsia="zh-TW"/>
                </w:rPr>
                <w:delText>na</w:delText>
              </w:r>
            </w:del>
            <w:ins w:id="11" w:author="JCTVC-H0273" w:date="2012-03-02T19:14:00Z">
              <w:r>
                <w:rPr>
                  <w:rFonts w:eastAsia="新細明體" w:hint="eastAsia"/>
                  <w:sz w:val="16"/>
                  <w:szCs w:val="16"/>
                  <w:lang w:eastAsia="zh-TW"/>
                </w:rPr>
                <w:t>1</w:t>
              </w:r>
            </w:ins>
          </w:p>
        </w:tc>
      </w:tr>
      <w:tr w:rsidR="00800FA0" w:rsidTr="00800FA0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del w:id="12" w:author="JCTVC-H0273" w:date="2012-03-02T19:14:00Z">
              <w:r w:rsidDel="00800FA0"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delText>na</w:delText>
              </w:r>
            </w:del>
            <w:ins w:id="13" w:author="JCTVC-H0273" w:date="2012-03-02T19:14:00Z">
              <w:r>
                <w:rPr>
                  <w:rFonts w:eastAsia="新細明體" w:hint="eastAsia"/>
                  <w:kern w:val="2"/>
                  <w:sz w:val="16"/>
                  <w:szCs w:val="16"/>
                  <w:lang w:eastAsia="zh-TW"/>
                </w:rPr>
                <w:t>1</w:t>
              </w:r>
            </w:ins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del w:id="14" w:author="JCTVC-H0273" w:date="2012-03-02T19:14:00Z">
              <w:r w:rsidDel="00800FA0"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delText>na</w:delText>
              </w:r>
            </w:del>
            <w:ins w:id="15" w:author="JCTVC-H0273" w:date="2012-03-02T19:14:00Z">
              <w:r>
                <w:rPr>
                  <w:rFonts w:eastAsia="新細明體" w:hint="eastAsia"/>
                  <w:kern w:val="2"/>
                  <w:sz w:val="16"/>
                  <w:szCs w:val="16"/>
                  <w:lang w:eastAsia="zh-TW"/>
                </w:rPr>
                <w:t>1</w:t>
              </w:r>
            </w:ins>
          </w:p>
        </w:tc>
      </w:tr>
      <w:tr w:rsidR="00800FA0" w:rsidTr="00800FA0">
        <w:trPr>
          <w:jc w:val="center"/>
        </w:trPr>
        <w:tc>
          <w:tcPr>
            <w:tcW w:w="9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A0" w:rsidRDefault="00800FA0">
            <w:pPr>
              <w:keepNext/>
              <w:rPr>
                <w:sz w:val="16"/>
                <w:szCs w:val="16"/>
              </w:rPr>
            </w:pPr>
            <w:r>
              <w:rPr>
                <w:rFonts w:eastAsia="新細明體"/>
                <w:sz w:val="16"/>
                <w:szCs w:val="16"/>
                <w:lang w:eastAsia="zh-TW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del w:id="16" w:author="JCTVC-H0273" w:date="2012-03-02T19:14:00Z">
              <w:r w:rsidDel="00800FA0"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delText>na</w:delText>
              </w:r>
            </w:del>
            <w:ins w:id="17" w:author="JCTVC-H0273" w:date="2012-03-02T19:14:00Z">
              <w:r>
                <w:rPr>
                  <w:rFonts w:eastAsia="新細明體" w:hint="eastAsia"/>
                  <w:kern w:val="2"/>
                  <w:sz w:val="16"/>
                  <w:szCs w:val="16"/>
                  <w:lang w:eastAsia="zh-TW"/>
                </w:rPr>
                <w:t>1</w:t>
              </w:r>
            </w:ins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A0" w:rsidRDefault="00800FA0">
            <w:pPr>
              <w:keepNext/>
              <w:jc w:val="center"/>
              <w:rPr>
                <w:sz w:val="16"/>
                <w:szCs w:val="16"/>
              </w:rPr>
            </w:pPr>
            <w:del w:id="18" w:author="JCTVC-H0273" w:date="2012-03-02T19:14:00Z">
              <w:r w:rsidDel="00800FA0">
                <w:rPr>
                  <w:rFonts w:eastAsia="新細明體"/>
                  <w:kern w:val="2"/>
                  <w:sz w:val="16"/>
                  <w:szCs w:val="16"/>
                  <w:lang w:eastAsia="zh-TW"/>
                </w:rPr>
                <w:delText>na</w:delText>
              </w:r>
            </w:del>
            <w:ins w:id="19" w:author="JCTVC-H0273" w:date="2012-03-02T19:14:00Z">
              <w:r>
                <w:rPr>
                  <w:rFonts w:eastAsia="新細明體" w:hint="eastAsia"/>
                  <w:kern w:val="2"/>
                  <w:sz w:val="16"/>
                  <w:szCs w:val="16"/>
                  <w:lang w:eastAsia="zh-TW"/>
                </w:rPr>
                <w:t>1</w:t>
              </w:r>
            </w:ins>
          </w:p>
        </w:tc>
      </w:tr>
    </w:tbl>
    <w:p w:rsidR="00800FA0" w:rsidRPr="00800FA0" w:rsidRDefault="00800FA0">
      <w:pPr>
        <w:rPr>
          <w:rFonts w:eastAsia="新細明體" w:hint="eastAsia"/>
          <w:lang w:eastAsia="zh-TW"/>
        </w:rPr>
      </w:pPr>
    </w:p>
    <w:sectPr w:rsidR="00800FA0" w:rsidRPr="00800FA0" w:rsidSect="00627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characterSpacingControl w:val="doNotCompress"/>
  <w:compat>
    <w:useFELayout/>
  </w:compat>
  <w:rsids>
    <w:rsidRoot w:val="00800FA0"/>
    <w:rsid w:val="006272B9"/>
    <w:rsid w:val="00800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F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link w:val="Caption"/>
    <w:locked/>
    <w:rsid w:val="00800FA0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800FA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Normal"/>
    <w:rsid w:val="00800FA0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FA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FA0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1265</Characters>
  <Application>Microsoft Office Word</Application>
  <DocSecurity>0</DocSecurity>
  <Lines>10</Lines>
  <Paragraphs>2</Paragraphs>
  <ScaleCrop>false</ScaleCrop>
  <Company>MediaTek Inc.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JCTVC-H0273</dc:creator>
  <cp:keywords/>
  <dc:description/>
  <cp:lastModifiedBy>JCTVC-H0273</cp:lastModifiedBy>
  <cp:revision>1</cp:revision>
  <dcterms:created xsi:type="dcterms:W3CDTF">2012-03-02T11:13:00Z</dcterms:created>
  <dcterms:modified xsi:type="dcterms:W3CDTF">2012-03-02T11:15:00Z</dcterms:modified>
</cp:coreProperties>
</file>