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17F" w:rsidRPr="00FB08DB" w:rsidRDefault="0050217F" w:rsidP="0050217F">
      <w:pPr>
        <w:pStyle w:val="Heading5"/>
        <w:rPr>
          <w:lang w:val="en-GB"/>
        </w:rPr>
      </w:pPr>
      <w:bookmarkStart w:id="0" w:name="_Ref278123339"/>
      <w:r w:rsidRPr="00FB08DB">
        <w:rPr>
          <w:lang w:val="en-GB"/>
        </w:rPr>
        <w:t xml:space="preserve">Specification of </w:t>
      </w:r>
      <w:proofErr w:type="spellStart"/>
      <w:r w:rsidRPr="00FB08DB">
        <w:rPr>
          <w:lang w:val="en-GB"/>
        </w:rPr>
        <w:t>Intra_Angular</w:t>
      </w:r>
      <w:proofErr w:type="spellEnd"/>
      <w:r w:rsidRPr="00FB08DB">
        <w:rPr>
          <w:lang w:val="en-GB"/>
        </w:rPr>
        <w:t xml:space="preserve"> </w:t>
      </w:r>
      <w:r w:rsidRPr="00FB08DB">
        <w:rPr>
          <w:rFonts w:hint="eastAsia"/>
          <w:lang w:val="en-GB" w:eastAsia="ko-KR"/>
        </w:rPr>
        <w:t>(2</w:t>
      </w:r>
      <w:proofErr w:type="gramStart"/>
      <w:r w:rsidRPr="00FB08DB">
        <w:rPr>
          <w:rFonts w:hint="eastAsia"/>
          <w:lang w:val="en-GB" w:eastAsia="ko-KR"/>
        </w:rPr>
        <w:t>..9</w:t>
      </w:r>
      <w:proofErr w:type="gramEnd"/>
      <w:r w:rsidRPr="00FB08DB">
        <w:rPr>
          <w:rFonts w:hint="eastAsia"/>
          <w:lang w:val="en-GB" w:eastAsia="ko-KR"/>
        </w:rPr>
        <w:t xml:space="preserve">, 11..25, 27..34) </w:t>
      </w:r>
      <w:r w:rsidRPr="00FB08DB">
        <w:rPr>
          <w:lang w:val="en-GB"/>
        </w:rPr>
        <w:t>prediction mode</w:t>
      </w:r>
    </w:p>
    <w:bookmarkEnd w:id="0"/>
    <w:p w:rsidR="0050217F" w:rsidRPr="00FB08DB" w:rsidRDefault="0050217F" w:rsidP="0050217F">
      <w:r w:rsidRPr="00FB08DB">
        <w:t>Inputs to this process are:</w:t>
      </w:r>
    </w:p>
    <w:p w:rsidR="0050217F" w:rsidRPr="00FB08DB" w:rsidRDefault="0050217F" w:rsidP="0050217F">
      <w:pPr>
        <w:tabs>
          <w:tab w:val="left" w:pos="284"/>
        </w:tabs>
        <w:ind w:left="284" w:hanging="284"/>
      </w:pPr>
      <w:r w:rsidRPr="00FB08DB">
        <w:t>–</w:t>
      </w:r>
      <w:r w:rsidRPr="00FB08DB">
        <w:tab/>
      </w:r>
      <w:proofErr w:type="gramStart"/>
      <w:r w:rsidRPr="00FB08DB">
        <w:rPr>
          <w:lang w:eastAsia="ko-KR"/>
        </w:rPr>
        <w:t>neighbouring</w:t>
      </w:r>
      <w:proofErr w:type="gramEnd"/>
      <w:r w:rsidRPr="00FB08DB">
        <w:rPr>
          <w:lang w:eastAsia="ko-KR"/>
        </w:rPr>
        <w:t xml:space="preserve"> samples p[ x, y ], with x, y = −1..2*</w:t>
      </w:r>
      <w:proofErr w:type="spellStart"/>
      <w:r w:rsidRPr="00FB08DB">
        <w:rPr>
          <w:lang w:eastAsia="ko-KR"/>
        </w:rPr>
        <w:t>nS</w:t>
      </w:r>
      <w:proofErr w:type="spellEnd"/>
      <w:r w:rsidRPr="00FB08DB">
        <w:rPr>
          <w:lang w:eastAsia="ko-KR"/>
        </w:rPr>
        <w:t>−1</w:t>
      </w:r>
      <w:r w:rsidRPr="00FB08DB">
        <w:t>,</w:t>
      </w:r>
    </w:p>
    <w:p w:rsidR="0050217F" w:rsidRPr="00FB08DB" w:rsidRDefault="0050217F" w:rsidP="0050217F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proofErr w:type="gramStart"/>
      <w:r w:rsidRPr="00FB08DB">
        <w:t>a</w:t>
      </w:r>
      <w:proofErr w:type="gramEnd"/>
      <w:r w:rsidRPr="00FB08DB">
        <w:t xml:space="preserve"> v</w:t>
      </w:r>
      <w:r w:rsidRPr="00FB08DB">
        <w:rPr>
          <w:lang w:eastAsia="ko-KR"/>
        </w:rPr>
        <w:t xml:space="preserve">ariable </w:t>
      </w:r>
      <w:proofErr w:type="spellStart"/>
      <w:r w:rsidRPr="00FB08DB">
        <w:rPr>
          <w:lang w:eastAsia="ko-KR"/>
        </w:rPr>
        <w:t>nS</w:t>
      </w:r>
      <w:proofErr w:type="spellEnd"/>
      <w:r w:rsidRPr="00FB08DB">
        <w:rPr>
          <w:lang w:eastAsia="ko-KR"/>
        </w:rPr>
        <w:t xml:space="preserve"> specifying the prediction size.</w:t>
      </w:r>
    </w:p>
    <w:p w:rsidR="0050217F" w:rsidRPr="00FB08DB" w:rsidRDefault="0050217F" w:rsidP="0050217F">
      <w:r w:rsidRPr="00FB08DB">
        <w:t>Output of this process is:</w:t>
      </w:r>
    </w:p>
    <w:p w:rsidR="0050217F" w:rsidRPr="00FB08DB" w:rsidRDefault="0050217F" w:rsidP="0050217F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r w:rsidRPr="00FB08DB">
        <w:rPr>
          <w:lang w:eastAsia="ko-KR"/>
        </w:rPr>
        <w:t xml:space="preserve">predicted samples </w:t>
      </w:r>
      <w:proofErr w:type="spellStart"/>
      <w:r w:rsidRPr="00FB08DB">
        <w:rPr>
          <w:lang w:eastAsia="ko-KR"/>
        </w:rPr>
        <w:t>predSamples</w:t>
      </w:r>
      <w:proofErr w:type="spellEnd"/>
      <w:proofErr w:type="gramStart"/>
      <w:r w:rsidRPr="00FB08DB">
        <w:rPr>
          <w:lang w:eastAsia="ko-KR"/>
        </w:rPr>
        <w:t>[ x</w:t>
      </w:r>
      <w:proofErr w:type="gramEnd"/>
      <w:r w:rsidRPr="00FB08DB">
        <w:rPr>
          <w:lang w:eastAsia="ko-KR"/>
        </w:rPr>
        <w:t>, y ], with x, y =0..</w:t>
      </w:r>
      <w:proofErr w:type="spellStart"/>
      <w:r w:rsidRPr="00FB08DB">
        <w:rPr>
          <w:lang w:eastAsia="ko-KR"/>
        </w:rPr>
        <w:t>nS</w:t>
      </w:r>
      <w:proofErr w:type="spellEnd"/>
      <w:r w:rsidRPr="00FB08DB">
        <w:rPr>
          <w:lang w:eastAsia="ko-KR"/>
        </w:rPr>
        <w:t>−1.</w:t>
      </w:r>
    </w:p>
    <w:p w:rsidR="0050217F" w:rsidRPr="00FB08DB" w:rsidRDefault="0050217F" w:rsidP="0050217F">
      <w:pPr>
        <w:rPr>
          <w:rFonts w:hint="eastAsia"/>
          <w:lang w:eastAsia="ko-KR"/>
        </w:rPr>
      </w:pPr>
      <w:r w:rsidRPr="00FB08DB">
        <w:rPr>
          <w:lang w:eastAsia="ko-KR"/>
        </w:rPr>
        <w:t xml:space="preserve">This intra prediction mode is invoked when </w:t>
      </w:r>
      <w:proofErr w:type="spellStart"/>
      <w:r w:rsidRPr="00FB08DB">
        <w:rPr>
          <w:lang w:eastAsia="ko-KR"/>
        </w:rPr>
        <w:t>intraPredMode</w:t>
      </w:r>
      <w:proofErr w:type="spellEnd"/>
      <w:r w:rsidRPr="00FB08DB">
        <w:rPr>
          <w:lang w:eastAsia="ko-KR"/>
        </w:rPr>
        <w:t xml:space="preserve"> is in the range of </w:t>
      </w:r>
      <w:r w:rsidRPr="00FB08DB">
        <w:rPr>
          <w:rFonts w:hint="eastAsia"/>
          <w:lang w:eastAsia="ko-KR"/>
        </w:rPr>
        <w:t>2</w:t>
      </w:r>
      <w:proofErr w:type="gramStart"/>
      <w:r w:rsidRPr="00FB08DB">
        <w:rPr>
          <w:rFonts w:hint="eastAsia"/>
          <w:lang w:eastAsia="ko-KR"/>
        </w:rPr>
        <w:t>..9</w:t>
      </w:r>
      <w:proofErr w:type="gramEnd"/>
      <w:r w:rsidRPr="00FB08DB">
        <w:rPr>
          <w:rFonts w:hint="eastAsia"/>
          <w:lang w:eastAsia="ko-KR"/>
        </w:rPr>
        <w:t>, 11..25 and 27..34.</w:t>
      </w:r>
    </w:p>
    <w:p w:rsidR="0050217F" w:rsidRPr="00FB08DB" w:rsidRDefault="0050217F" w:rsidP="0050217F">
      <w:pPr>
        <w:rPr>
          <w:lang w:eastAsia="ko-KR"/>
        </w:rPr>
      </w:pPr>
      <w:fldSimple w:instr=" REF _Ref282086453 \h  \* MERGEFORMAT " w:fldLock="1">
        <w:r w:rsidRPr="00FB08DB">
          <w:t>Figure </w:t>
        </w:r>
        <w:r w:rsidRPr="00FB08DB">
          <w:rPr>
            <w:noProof/>
          </w:rPr>
          <w:t>8</w:t>
        </w:r>
        <w:r w:rsidRPr="00FB08DB">
          <w:noBreakHyphen/>
        </w:r>
        <w:r w:rsidRPr="00FB08DB">
          <w:rPr>
            <w:noProof/>
          </w:rPr>
          <w:t>2</w:t>
        </w:r>
      </w:fldSimple>
      <w:r w:rsidRPr="00066987">
        <w:rPr>
          <w:lang w:eastAsia="ko-KR"/>
        </w:rPr>
        <w:t xml:space="preserve"> illustrates the total </w:t>
      </w:r>
      <w:r w:rsidRPr="00FB08DB">
        <w:rPr>
          <w:lang w:eastAsia="ko-KR"/>
        </w:rPr>
        <w:t xml:space="preserve">34 intra angles and </w:t>
      </w:r>
      <w:fldSimple w:instr=" REF _Ref278129130 \h  \* MERGEFORMAT " w:fldLock="1">
        <w:r w:rsidRPr="00FB08DB">
          <w:t>Table </w:t>
        </w:r>
        <w:r w:rsidRPr="00FB08DB">
          <w:rPr>
            <w:noProof/>
          </w:rPr>
          <w:t>8</w:t>
        </w:r>
        <w:r w:rsidRPr="00FB08DB">
          <w:noBreakHyphen/>
        </w:r>
        <w:r w:rsidRPr="00FB08DB">
          <w:rPr>
            <w:noProof/>
          </w:rPr>
          <w:t>5</w:t>
        </w:r>
      </w:fldSimple>
      <w:r w:rsidRPr="00066987">
        <w:rPr>
          <w:lang w:eastAsia="ko-KR"/>
        </w:rPr>
        <w:t xml:space="preserve"> specifies </w:t>
      </w:r>
      <w:r w:rsidRPr="00FB08DB">
        <w:rPr>
          <w:lang w:eastAsia="ko-KR"/>
        </w:rPr>
        <w:t xml:space="preserve">the mapping table between </w:t>
      </w:r>
      <w:proofErr w:type="spellStart"/>
      <w:r w:rsidRPr="00FB08DB">
        <w:rPr>
          <w:lang w:eastAsia="ko-KR"/>
        </w:rPr>
        <w:t>intraPred</w:t>
      </w:r>
      <w:r w:rsidRPr="00FB08DB">
        <w:rPr>
          <w:rFonts w:hint="eastAsia"/>
          <w:lang w:eastAsia="ko-KR"/>
        </w:rPr>
        <w:t>Mode</w:t>
      </w:r>
      <w:proofErr w:type="spellEnd"/>
      <w:r w:rsidRPr="00FB08DB">
        <w:rPr>
          <w:lang w:eastAsia="ko-KR"/>
        </w:rPr>
        <w:t xml:space="preserve"> and the angle parameter </w:t>
      </w:r>
      <w:proofErr w:type="spellStart"/>
      <w:r w:rsidRPr="00FB08DB">
        <w:rPr>
          <w:lang w:eastAsia="ko-KR"/>
        </w:rPr>
        <w:t>intraPredAngle</w:t>
      </w:r>
      <w:proofErr w:type="spellEnd"/>
      <w:r w:rsidRPr="00FB08DB">
        <w:rPr>
          <w:lang w:eastAsia="ko-KR"/>
        </w:rPr>
        <w:t>.</w:t>
      </w:r>
    </w:p>
    <w:p w:rsidR="0050217F" w:rsidRPr="00FB08DB" w:rsidRDefault="0050217F" w:rsidP="0050217F">
      <w:pPr>
        <w:pStyle w:val="Figure"/>
        <w:rPr>
          <w:iCs/>
          <w:lang w:val="en-GB"/>
        </w:rPr>
      </w:pPr>
      <w:r>
        <w:rPr>
          <w:noProof/>
        </w:rPr>
        <w:drawing>
          <wp:inline distT="0" distB="0" distL="0" distR="0">
            <wp:extent cx="3609340" cy="35744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340" cy="357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17F" w:rsidRPr="00FB08DB" w:rsidRDefault="0050217F" w:rsidP="0050217F">
      <w:pPr>
        <w:pStyle w:val="FigureTitleChar"/>
        <w:keepNext w:val="0"/>
        <w:rPr>
          <w:lang w:eastAsia="ko-KR"/>
        </w:rPr>
      </w:pPr>
      <w:bookmarkStart w:id="1" w:name="_Ref282086453"/>
      <w:bookmarkStart w:id="2" w:name="_Toc287363897"/>
      <w:bookmarkStart w:id="3" w:name="_Toc317198625"/>
      <w:r w:rsidRPr="00FB08DB">
        <w:t>Figure </w:t>
      </w:r>
      <w:r w:rsidRPr="00FB08DB">
        <w:fldChar w:fldCharType="begin" w:fldLock="1"/>
      </w:r>
      <w:r w:rsidRPr="00FB08DB">
        <w:instrText xml:space="preserve"> STYLEREF 1 \s </w:instrText>
      </w:r>
      <w:r w:rsidRPr="00FB08DB">
        <w:fldChar w:fldCharType="separate"/>
      </w:r>
      <w:r w:rsidRPr="00FB08DB">
        <w:rPr>
          <w:noProof/>
        </w:rPr>
        <w:t>8</w:t>
      </w:r>
      <w:r w:rsidRPr="00FB08DB">
        <w:fldChar w:fldCharType="end"/>
      </w:r>
      <w:r w:rsidRPr="00FB08DB">
        <w:noBreakHyphen/>
      </w:r>
      <w:r w:rsidRPr="00FB08DB">
        <w:fldChar w:fldCharType="begin" w:fldLock="1"/>
      </w:r>
      <w:r w:rsidRPr="00FB08DB">
        <w:instrText xml:space="preserve"> SEQ Figure \* ARABIC \s 1 </w:instrText>
      </w:r>
      <w:r w:rsidRPr="00FB08DB">
        <w:fldChar w:fldCharType="separate"/>
      </w:r>
      <w:r w:rsidRPr="00FB08DB">
        <w:rPr>
          <w:noProof/>
        </w:rPr>
        <w:t>2</w:t>
      </w:r>
      <w:r w:rsidRPr="00FB08DB">
        <w:fldChar w:fldCharType="end"/>
      </w:r>
      <w:bookmarkEnd w:id="1"/>
      <w:r w:rsidRPr="00FB08DB">
        <w:t xml:space="preserve"> – </w:t>
      </w:r>
      <w:r w:rsidRPr="00FB08DB">
        <w:rPr>
          <w:lang w:eastAsia="ko-KR"/>
        </w:rPr>
        <w:t>Intra prediction angle definition (informative)</w:t>
      </w:r>
      <w:bookmarkEnd w:id="2"/>
      <w:bookmarkEnd w:id="3"/>
    </w:p>
    <w:p w:rsidR="0050217F" w:rsidRPr="00FB08DB" w:rsidRDefault="0050217F" w:rsidP="0050217F">
      <w:pPr>
        <w:pStyle w:val="Caption"/>
        <w:rPr>
          <w:lang w:val="en-GB"/>
        </w:rPr>
      </w:pPr>
      <w:bookmarkStart w:id="4" w:name="_Toc287363932"/>
      <w:bookmarkStart w:id="5" w:name="_Ref278129130"/>
      <w:bookmarkStart w:id="6" w:name="_Toc317183985"/>
      <w:r w:rsidRPr="00FB08DB">
        <w:rPr>
          <w:lang w:val="en-GB"/>
        </w:rPr>
        <w:t>Table </w:t>
      </w:r>
      <w:r w:rsidRPr="00FB08DB">
        <w:rPr>
          <w:lang w:val="en-GB"/>
        </w:rPr>
        <w:fldChar w:fldCharType="begin" w:fldLock="1"/>
      </w:r>
      <w:r w:rsidRPr="00FB08DB">
        <w:rPr>
          <w:lang w:val="en-GB"/>
        </w:rPr>
        <w:instrText xml:space="preserve"> STYLEREF 1 \s </w:instrText>
      </w:r>
      <w:r w:rsidRPr="00FB08DB">
        <w:rPr>
          <w:lang w:val="en-GB"/>
        </w:rPr>
        <w:fldChar w:fldCharType="separate"/>
      </w:r>
      <w:r w:rsidRPr="00FB08DB">
        <w:rPr>
          <w:noProof/>
          <w:lang w:val="en-GB"/>
        </w:rPr>
        <w:t>8</w:t>
      </w:r>
      <w:r w:rsidRPr="00FB08DB">
        <w:rPr>
          <w:lang w:val="en-GB"/>
        </w:rPr>
        <w:fldChar w:fldCharType="end"/>
      </w:r>
      <w:r w:rsidRPr="00FB08DB">
        <w:rPr>
          <w:lang w:val="en-GB"/>
        </w:rPr>
        <w:noBreakHyphen/>
      </w:r>
      <w:r w:rsidRPr="00FB08DB">
        <w:rPr>
          <w:lang w:val="en-GB"/>
        </w:rPr>
        <w:fldChar w:fldCharType="begin" w:fldLock="1"/>
      </w:r>
      <w:r w:rsidRPr="00FB08DB">
        <w:rPr>
          <w:lang w:val="en-GB"/>
        </w:rPr>
        <w:instrText xml:space="preserve"> SEQ Table \* ARABIC \s 1 </w:instrText>
      </w:r>
      <w:r w:rsidRPr="00FB08DB">
        <w:rPr>
          <w:lang w:val="en-GB"/>
        </w:rPr>
        <w:fldChar w:fldCharType="separate"/>
      </w:r>
      <w:r w:rsidRPr="00FB08DB">
        <w:rPr>
          <w:noProof/>
          <w:lang w:val="en-GB"/>
        </w:rPr>
        <w:t>5</w:t>
      </w:r>
      <w:r w:rsidRPr="00FB08DB">
        <w:rPr>
          <w:lang w:val="en-GB"/>
        </w:rPr>
        <w:fldChar w:fldCharType="end"/>
      </w:r>
      <w:bookmarkEnd w:id="5"/>
      <w:r w:rsidRPr="00FB08DB">
        <w:rPr>
          <w:lang w:val="en-GB"/>
        </w:rPr>
        <w:t xml:space="preserve"> – </w:t>
      </w:r>
      <w:r w:rsidRPr="00FB08DB">
        <w:rPr>
          <w:lang w:val="en-GB" w:eastAsia="ko-KR"/>
        </w:rPr>
        <w:t xml:space="preserve">Specification of </w:t>
      </w:r>
      <w:proofErr w:type="spellStart"/>
      <w:r w:rsidRPr="00FB08DB">
        <w:rPr>
          <w:lang w:val="en-GB" w:eastAsia="ko-KR"/>
        </w:rPr>
        <w:t>intraPredAngle</w:t>
      </w:r>
      <w:bookmarkEnd w:id="4"/>
      <w:bookmarkEnd w:id="6"/>
      <w:proofErr w:type="spellEnd"/>
    </w:p>
    <w:tbl>
      <w:tblPr>
        <w:tblW w:w="10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83"/>
        <w:gridCol w:w="583"/>
        <w:gridCol w:w="483"/>
        <w:gridCol w:w="483"/>
        <w:gridCol w:w="483"/>
        <w:gridCol w:w="483"/>
        <w:gridCol w:w="483"/>
        <w:gridCol w:w="583"/>
        <w:gridCol w:w="416"/>
        <w:gridCol w:w="416"/>
        <w:gridCol w:w="416"/>
        <w:gridCol w:w="416"/>
        <w:gridCol w:w="416"/>
        <w:gridCol w:w="416"/>
        <w:gridCol w:w="416"/>
        <w:gridCol w:w="583"/>
        <w:gridCol w:w="583"/>
        <w:gridCol w:w="583"/>
        <w:gridCol w:w="416"/>
      </w:tblGrid>
      <w:tr w:rsidR="0050217F" w:rsidRPr="00FB08DB" w:rsidTr="00C77F2B">
        <w:trPr>
          <w:gridAfter w:val="1"/>
          <w:wAfter w:w="416" w:type="dxa"/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FB08DB">
              <w:rPr>
                <w:b/>
                <w:bCs/>
                <w:lang w:eastAsia="ko-KR"/>
              </w:rPr>
              <w:t>intraPredMode</w:t>
            </w:r>
            <w:proofErr w:type="spell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16</w:t>
            </w:r>
          </w:p>
        </w:tc>
      </w:tr>
      <w:tr w:rsidR="0050217F" w:rsidRPr="00FB08DB" w:rsidTr="00C77F2B">
        <w:trPr>
          <w:gridAfter w:val="1"/>
          <w:wAfter w:w="416" w:type="dxa"/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FB08DB">
              <w:rPr>
                <w:b/>
                <w:bCs/>
                <w:lang w:eastAsia="ko-KR"/>
              </w:rPr>
              <w:t>intraPredAngle</w:t>
            </w:r>
            <w:proofErr w:type="spellEnd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-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-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32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26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21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-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rFonts w:hint="eastAsia"/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−2</w:t>
            </w:r>
            <w:r w:rsidRPr="00FB08DB">
              <w:rPr>
                <w:rFonts w:hint="eastAsia"/>
                <w:sz w:val="16"/>
                <w:lang w:eastAsia="ko-KR"/>
              </w:rPr>
              <w:t>1</w:t>
            </w:r>
          </w:p>
        </w:tc>
      </w:tr>
      <w:tr w:rsidR="0050217F" w:rsidRPr="00FB08DB" w:rsidTr="00C77F2B">
        <w:trPr>
          <w:jc w:val="center"/>
        </w:trPr>
        <w:tc>
          <w:tcPr>
            <w:tcW w:w="1583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proofErr w:type="spellStart"/>
            <w:r w:rsidRPr="00FB08DB">
              <w:rPr>
                <w:b/>
                <w:bCs/>
                <w:lang w:eastAsia="ko-KR"/>
              </w:rPr>
              <w:t>intraPredMode</w:t>
            </w:r>
            <w:proofErr w:type="spellEnd"/>
          </w:p>
        </w:tc>
        <w:tc>
          <w:tcPr>
            <w:tcW w:w="583" w:type="dxa"/>
          </w:tcPr>
          <w:p w:rsidR="0050217F" w:rsidRPr="00066987" w:rsidRDefault="0050217F" w:rsidP="00C77F2B">
            <w:pPr>
              <w:keepNext/>
              <w:keepLines/>
              <w:tabs>
                <w:tab w:val="center" w:pos="100"/>
              </w:tabs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066987">
              <w:rPr>
                <w:b/>
                <w:sz w:val="16"/>
                <w:lang w:eastAsia="ko-KR"/>
              </w:rPr>
              <w:t>17</w:t>
            </w:r>
          </w:p>
        </w:tc>
        <w:tc>
          <w:tcPr>
            <w:tcW w:w="483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18</w:t>
            </w:r>
          </w:p>
        </w:tc>
        <w:tc>
          <w:tcPr>
            <w:tcW w:w="483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19</w:t>
            </w:r>
          </w:p>
        </w:tc>
        <w:tc>
          <w:tcPr>
            <w:tcW w:w="483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20</w:t>
            </w:r>
          </w:p>
        </w:tc>
        <w:tc>
          <w:tcPr>
            <w:tcW w:w="483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21</w:t>
            </w:r>
          </w:p>
        </w:tc>
        <w:tc>
          <w:tcPr>
            <w:tcW w:w="483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22</w:t>
            </w:r>
          </w:p>
        </w:tc>
        <w:tc>
          <w:tcPr>
            <w:tcW w:w="583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23</w:t>
            </w:r>
          </w:p>
        </w:tc>
        <w:tc>
          <w:tcPr>
            <w:tcW w:w="416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24</w:t>
            </w:r>
          </w:p>
        </w:tc>
        <w:tc>
          <w:tcPr>
            <w:tcW w:w="416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25</w:t>
            </w:r>
          </w:p>
        </w:tc>
        <w:tc>
          <w:tcPr>
            <w:tcW w:w="416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26</w:t>
            </w:r>
          </w:p>
        </w:tc>
        <w:tc>
          <w:tcPr>
            <w:tcW w:w="416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27</w:t>
            </w:r>
          </w:p>
        </w:tc>
        <w:tc>
          <w:tcPr>
            <w:tcW w:w="416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28</w:t>
            </w:r>
          </w:p>
        </w:tc>
        <w:tc>
          <w:tcPr>
            <w:tcW w:w="416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29</w:t>
            </w:r>
          </w:p>
        </w:tc>
        <w:tc>
          <w:tcPr>
            <w:tcW w:w="416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30</w:t>
            </w:r>
          </w:p>
        </w:tc>
        <w:tc>
          <w:tcPr>
            <w:tcW w:w="583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31</w:t>
            </w:r>
          </w:p>
        </w:tc>
        <w:tc>
          <w:tcPr>
            <w:tcW w:w="583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32</w:t>
            </w:r>
          </w:p>
        </w:tc>
        <w:tc>
          <w:tcPr>
            <w:tcW w:w="583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33</w:t>
            </w:r>
          </w:p>
        </w:tc>
        <w:tc>
          <w:tcPr>
            <w:tcW w:w="416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sz w:val="16"/>
                <w:lang w:eastAsia="ko-KR"/>
              </w:rPr>
            </w:pPr>
            <w:r w:rsidRPr="00FB08DB">
              <w:rPr>
                <w:b/>
                <w:sz w:val="16"/>
                <w:lang w:eastAsia="ko-KR"/>
              </w:rPr>
              <w:t>34</w:t>
            </w:r>
          </w:p>
        </w:tc>
      </w:tr>
      <w:tr w:rsidR="0050217F" w:rsidRPr="00FB08DB" w:rsidTr="00C77F2B">
        <w:trPr>
          <w:jc w:val="center"/>
        </w:trPr>
        <w:tc>
          <w:tcPr>
            <w:tcW w:w="1583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FB08DB">
              <w:rPr>
                <w:b/>
                <w:bCs/>
                <w:lang w:eastAsia="ko-KR"/>
              </w:rPr>
              <w:t>intraPredAngle</w:t>
            </w:r>
            <w:proofErr w:type="spellEnd"/>
          </w:p>
        </w:tc>
        <w:tc>
          <w:tcPr>
            <w:tcW w:w="583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−26</w:t>
            </w:r>
          </w:p>
        </w:tc>
        <w:tc>
          <w:tcPr>
            <w:tcW w:w="483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−32</w:t>
            </w:r>
          </w:p>
        </w:tc>
        <w:tc>
          <w:tcPr>
            <w:tcW w:w="483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−26</w:t>
            </w:r>
          </w:p>
        </w:tc>
        <w:tc>
          <w:tcPr>
            <w:tcW w:w="483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−21</w:t>
            </w:r>
          </w:p>
        </w:tc>
        <w:tc>
          <w:tcPr>
            <w:tcW w:w="483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−17</w:t>
            </w:r>
          </w:p>
        </w:tc>
        <w:tc>
          <w:tcPr>
            <w:tcW w:w="483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−13</w:t>
            </w:r>
          </w:p>
        </w:tc>
        <w:tc>
          <w:tcPr>
            <w:tcW w:w="583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−9</w:t>
            </w:r>
          </w:p>
        </w:tc>
        <w:tc>
          <w:tcPr>
            <w:tcW w:w="416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−5</w:t>
            </w:r>
          </w:p>
        </w:tc>
        <w:tc>
          <w:tcPr>
            <w:tcW w:w="416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−2</w:t>
            </w:r>
          </w:p>
        </w:tc>
        <w:tc>
          <w:tcPr>
            <w:tcW w:w="416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-</w:t>
            </w:r>
          </w:p>
        </w:tc>
        <w:tc>
          <w:tcPr>
            <w:tcW w:w="416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2</w:t>
            </w:r>
          </w:p>
        </w:tc>
        <w:tc>
          <w:tcPr>
            <w:tcW w:w="416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5</w:t>
            </w:r>
          </w:p>
        </w:tc>
        <w:tc>
          <w:tcPr>
            <w:tcW w:w="416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9</w:t>
            </w:r>
          </w:p>
        </w:tc>
        <w:tc>
          <w:tcPr>
            <w:tcW w:w="416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13</w:t>
            </w:r>
          </w:p>
        </w:tc>
        <w:tc>
          <w:tcPr>
            <w:tcW w:w="583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17</w:t>
            </w:r>
          </w:p>
        </w:tc>
        <w:tc>
          <w:tcPr>
            <w:tcW w:w="583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21</w:t>
            </w:r>
          </w:p>
        </w:tc>
        <w:tc>
          <w:tcPr>
            <w:tcW w:w="583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26</w:t>
            </w:r>
          </w:p>
        </w:tc>
        <w:tc>
          <w:tcPr>
            <w:tcW w:w="416" w:type="dxa"/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sz w:val="16"/>
                <w:lang w:eastAsia="ko-KR"/>
              </w:rPr>
            </w:pPr>
            <w:r w:rsidRPr="00FB08DB">
              <w:rPr>
                <w:sz w:val="16"/>
                <w:lang w:eastAsia="ko-KR"/>
              </w:rPr>
              <w:t>32</w:t>
            </w:r>
          </w:p>
        </w:tc>
      </w:tr>
    </w:tbl>
    <w:p w:rsidR="0050217F" w:rsidRPr="00FB08DB" w:rsidRDefault="0050217F" w:rsidP="0050217F">
      <w:pPr>
        <w:rPr>
          <w:lang w:eastAsia="ko-KR"/>
        </w:rPr>
      </w:pPr>
    </w:p>
    <w:p w:rsidR="0050217F" w:rsidRPr="00FB08DB" w:rsidRDefault="0050217F" w:rsidP="0050217F">
      <w:pPr>
        <w:rPr>
          <w:lang w:eastAsia="ko-KR"/>
        </w:rPr>
      </w:pPr>
      <w:fldSimple w:instr=" REF _Ref278129733 \h  \* MERGEFORMAT " w:fldLock="1">
        <w:r w:rsidRPr="00FB08DB">
          <w:t>Table </w:t>
        </w:r>
        <w:r w:rsidRPr="00FB08DB">
          <w:rPr>
            <w:noProof/>
          </w:rPr>
          <w:t>8</w:t>
        </w:r>
        <w:r w:rsidRPr="00FB08DB">
          <w:noBreakHyphen/>
        </w:r>
        <w:r w:rsidRPr="00FB08DB">
          <w:rPr>
            <w:noProof/>
          </w:rPr>
          <w:t>6</w:t>
        </w:r>
      </w:fldSimple>
      <w:r w:rsidRPr="00066987">
        <w:rPr>
          <w:lang w:eastAsia="ko-KR"/>
        </w:rPr>
        <w:t xml:space="preserve"> </w:t>
      </w:r>
      <w:r w:rsidRPr="00FB08DB">
        <w:rPr>
          <w:lang w:eastAsia="ko-KR"/>
        </w:rPr>
        <w:t xml:space="preserve">further specifies the mapping table between </w:t>
      </w:r>
      <w:proofErr w:type="spellStart"/>
      <w:r w:rsidRPr="00FB08DB">
        <w:rPr>
          <w:lang w:eastAsia="ko-KR"/>
        </w:rPr>
        <w:t>intraPred</w:t>
      </w:r>
      <w:r w:rsidRPr="00FB08DB">
        <w:rPr>
          <w:rFonts w:hint="eastAsia"/>
          <w:lang w:eastAsia="ko-KR"/>
        </w:rPr>
        <w:t>Mode</w:t>
      </w:r>
      <w:proofErr w:type="spellEnd"/>
      <w:r w:rsidRPr="00FB08DB">
        <w:rPr>
          <w:lang w:eastAsia="ko-KR"/>
        </w:rPr>
        <w:t xml:space="preserve"> and the inverse angle parameter </w:t>
      </w:r>
      <w:proofErr w:type="spellStart"/>
      <w:r w:rsidRPr="00FB08DB">
        <w:rPr>
          <w:lang w:eastAsia="ko-KR"/>
        </w:rPr>
        <w:t>invAngle</w:t>
      </w:r>
      <w:proofErr w:type="spellEnd"/>
      <w:r w:rsidRPr="00FB08DB">
        <w:rPr>
          <w:lang w:eastAsia="ko-KR"/>
        </w:rPr>
        <w:t>.</w:t>
      </w:r>
    </w:p>
    <w:p w:rsidR="0050217F" w:rsidRPr="00FB08DB" w:rsidRDefault="0050217F" w:rsidP="0050217F">
      <w:pPr>
        <w:pStyle w:val="Caption"/>
        <w:rPr>
          <w:lang w:val="en-GB"/>
        </w:rPr>
      </w:pPr>
      <w:bookmarkStart w:id="7" w:name="_Toc287363933"/>
      <w:bookmarkStart w:id="8" w:name="_Ref278129733"/>
      <w:bookmarkStart w:id="9" w:name="_Toc317183986"/>
      <w:r w:rsidRPr="00FB08DB">
        <w:rPr>
          <w:lang w:val="en-GB"/>
        </w:rPr>
        <w:t>Table </w:t>
      </w:r>
      <w:r w:rsidRPr="00FB08DB">
        <w:rPr>
          <w:lang w:val="en-GB"/>
        </w:rPr>
        <w:fldChar w:fldCharType="begin" w:fldLock="1"/>
      </w:r>
      <w:r w:rsidRPr="00FB08DB">
        <w:rPr>
          <w:lang w:val="en-GB"/>
        </w:rPr>
        <w:instrText xml:space="preserve"> STYLEREF 1 \s </w:instrText>
      </w:r>
      <w:r w:rsidRPr="00FB08DB">
        <w:rPr>
          <w:lang w:val="en-GB"/>
        </w:rPr>
        <w:fldChar w:fldCharType="separate"/>
      </w:r>
      <w:r w:rsidRPr="00FB08DB">
        <w:rPr>
          <w:noProof/>
          <w:lang w:val="en-GB"/>
        </w:rPr>
        <w:t>8</w:t>
      </w:r>
      <w:r w:rsidRPr="00FB08DB">
        <w:rPr>
          <w:lang w:val="en-GB"/>
        </w:rPr>
        <w:fldChar w:fldCharType="end"/>
      </w:r>
      <w:r w:rsidRPr="00FB08DB">
        <w:rPr>
          <w:lang w:val="en-GB"/>
        </w:rPr>
        <w:noBreakHyphen/>
      </w:r>
      <w:r w:rsidRPr="00FB08DB">
        <w:rPr>
          <w:lang w:val="en-GB"/>
        </w:rPr>
        <w:fldChar w:fldCharType="begin" w:fldLock="1"/>
      </w:r>
      <w:r w:rsidRPr="00FB08DB">
        <w:rPr>
          <w:lang w:val="en-GB"/>
        </w:rPr>
        <w:instrText xml:space="preserve"> SEQ Table \* ARABIC \s 1 </w:instrText>
      </w:r>
      <w:r w:rsidRPr="00FB08DB">
        <w:rPr>
          <w:lang w:val="en-GB"/>
        </w:rPr>
        <w:fldChar w:fldCharType="separate"/>
      </w:r>
      <w:r w:rsidRPr="00FB08DB">
        <w:rPr>
          <w:noProof/>
          <w:lang w:val="en-GB"/>
        </w:rPr>
        <w:t>6</w:t>
      </w:r>
      <w:r w:rsidRPr="00FB08DB">
        <w:rPr>
          <w:lang w:val="en-GB"/>
        </w:rPr>
        <w:fldChar w:fldCharType="end"/>
      </w:r>
      <w:bookmarkEnd w:id="8"/>
      <w:r w:rsidRPr="00FB08DB">
        <w:rPr>
          <w:lang w:val="en-GB"/>
        </w:rPr>
        <w:t xml:space="preserve"> – </w:t>
      </w:r>
      <w:r w:rsidRPr="00FB08DB">
        <w:rPr>
          <w:lang w:val="en-GB" w:eastAsia="ko-KR"/>
        </w:rPr>
        <w:t xml:space="preserve">Specification of </w:t>
      </w:r>
      <w:proofErr w:type="spellStart"/>
      <w:r w:rsidRPr="00FB08DB">
        <w:rPr>
          <w:lang w:val="en-GB" w:eastAsia="ko-KR"/>
        </w:rPr>
        <w:t>invAngle</w:t>
      </w:r>
      <w:bookmarkEnd w:id="7"/>
      <w:bookmarkEnd w:id="9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38"/>
        <w:gridCol w:w="1029"/>
        <w:gridCol w:w="1029"/>
        <w:gridCol w:w="929"/>
        <w:gridCol w:w="929"/>
        <w:gridCol w:w="929"/>
        <w:gridCol w:w="929"/>
        <w:gridCol w:w="1029"/>
        <w:gridCol w:w="1029"/>
      </w:tblGrid>
      <w:tr w:rsidR="0050217F" w:rsidRPr="00FB08DB" w:rsidTr="00C77F2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FB08DB">
              <w:rPr>
                <w:b/>
                <w:bCs/>
                <w:lang w:eastAsia="ko-KR"/>
              </w:rPr>
              <w:t>intraPredMode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ins w:id="10" w:author="thdavies" w:date="2012-02-29T10:26:00Z">
              <w:r>
                <w:rPr>
                  <w:lang w:eastAsia="ko-KR"/>
                </w:rPr>
                <w:t>11</w:t>
              </w:r>
            </w:ins>
            <w:del w:id="11" w:author="thdavies" w:date="2012-02-29T10:26:00Z">
              <w:r w:rsidRPr="00FB08DB" w:rsidDel="0050217F">
                <w:rPr>
                  <w:lang w:eastAsia="ko-KR"/>
                </w:rPr>
                <w:delText>2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ins w:id="12" w:author="thdavies" w:date="2012-02-29T10:26:00Z">
              <w:r>
                <w:rPr>
                  <w:lang w:eastAsia="ko-KR"/>
                </w:rPr>
                <w:t>12</w:t>
              </w:r>
            </w:ins>
            <w:del w:id="13" w:author="thdavies" w:date="2012-02-29T10:26:00Z">
              <w:r w:rsidRPr="00FB08DB" w:rsidDel="0050217F">
                <w:rPr>
                  <w:lang w:eastAsia="ko-KR"/>
                </w:rPr>
                <w:delText>3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ins w:id="14" w:author="thdavies" w:date="2012-02-29T10:26:00Z">
              <w:r>
                <w:rPr>
                  <w:lang w:eastAsia="ko-KR"/>
                </w:rPr>
                <w:t>13</w:t>
              </w:r>
            </w:ins>
            <w:del w:id="15" w:author="thdavies" w:date="2012-02-29T10:26:00Z">
              <w:r w:rsidRPr="00FB08DB" w:rsidDel="0050217F">
                <w:rPr>
                  <w:lang w:eastAsia="ko-KR"/>
                </w:rPr>
                <w:delText>4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ins w:id="16" w:author="thdavies" w:date="2012-02-29T10:26:00Z">
              <w:r>
                <w:rPr>
                  <w:lang w:eastAsia="ko-KR"/>
                </w:rPr>
                <w:t>14</w:t>
              </w:r>
            </w:ins>
            <w:del w:id="17" w:author="thdavies" w:date="2012-02-29T10:26:00Z">
              <w:r w:rsidRPr="00FB08DB" w:rsidDel="0050217F">
                <w:rPr>
                  <w:lang w:eastAsia="ko-KR"/>
                </w:rPr>
                <w:delText>5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ins w:id="18" w:author="thdavies" w:date="2012-02-29T10:26:00Z">
              <w:r>
                <w:rPr>
                  <w:lang w:eastAsia="ko-KR"/>
                </w:rPr>
                <w:t>15</w:t>
              </w:r>
            </w:ins>
            <w:del w:id="19" w:author="thdavies" w:date="2012-02-29T10:26:00Z">
              <w:r w:rsidRPr="00FB08DB" w:rsidDel="0050217F">
                <w:rPr>
                  <w:lang w:eastAsia="ko-KR"/>
                </w:rPr>
                <w:delText>6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ins w:id="20" w:author="thdavies" w:date="2012-02-29T10:26:00Z">
              <w:r>
                <w:rPr>
                  <w:lang w:eastAsia="ko-KR"/>
                </w:rPr>
                <w:t>16</w:t>
              </w:r>
            </w:ins>
            <w:del w:id="21" w:author="thdavies" w:date="2012-02-29T10:26:00Z">
              <w:r w:rsidRPr="00FB08DB" w:rsidDel="0050217F">
                <w:rPr>
                  <w:lang w:eastAsia="ko-KR"/>
                </w:rPr>
                <w:delText>7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ins w:id="22" w:author="thdavies" w:date="2012-02-29T10:26:00Z">
              <w:r>
                <w:rPr>
                  <w:lang w:eastAsia="ko-KR"/>
                </w:rPr>
                <w:t>17</w:t>
              </w:r>
            </w:ins>
            <w:del w:id="23" w:author="thdavies" w:date="2012-02-29T10:26:00Z">
              <w:r w:rsidRPr="00FB08DB" w:rsidDel="0050217F">
                <w:rPr>
                  <w:lang w:eastAsia="ko-KR"/>
                </w:rPr>
                <w:delText>8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ins w:id="24" w:author="thdavies" w:date="2012-02-29T10:26:00Z">
              <w:r>
                <w:rPr>
                  <w:lang w:eastAsia="ko-KR"/>
                </w:rPr>
                <w:t>18</w:t>
              </w:r>
            </w:ins>
            <w:del w:id="25" w:author="thdavies" w:date="2012-02-29T10:26:00Z">
              <w:r w:rsidRPr="00FB08DB" w:rsidDel="0050217F">
                <w:rPr>
                  <w:lang w:eastAsia="ko-KR"/>
                </w:rPr>
                <w:delText>9</w:delText>
              </w:r>
            </w:del>
          </w:p>
        </w:tc>
      </w:tr>
      <w:tr w:rsidR="0050217F" w:rsidRPr="00FB08DB" w:rsidTr="00C77F2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FB08DB">
              <w:rPr>
                <w:b/>
                <w:bCs/>
                <w:lang w:eastAsia="ko-KR"/>
              </w:rPr>
              <w:t>invAngle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50217F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</w:t>
            </w:r>
            <w:ins w:id="26" w:author="thdavies" w:date="2012-02-29T10:26:00Z">
              <w:r>
                <w:rPr>
                  <w:lang w:eastAsia="ko-KR"/>
                </w:rPr>
                <w:t>4096</w:t>
              </w:r>
            </w:ins>
            <w:del w:id="27" w:author="thdavies" w:date="2012-02-29T10:27:00Z">
              <w:r w:rsidRPr="00FB08DB" w:rsidDel="0050217F">
                <w:rPr>
                  <w:lang w:eastAsia="ko-KR"/>
                </w:rPr>
                <w:delText>256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</w:t>
            </w:r>
            <w:ins w:id="28" w:author="thdavies" w:date="2012-02-29T10:27:00Z">
              <w:r>
                <w:rPr>
                  <w:lang w:eastAsia="ko-KR"/>
                </w:rPr>
                <w:t>1638</w:t>
              </w:r>
            </w:ins>
            <w:del w:id="29" w:author="thdavies" w:date="2012-02-29T10:27:00Z">
              <w:r w:rsidRPr="00FB08DB" w:rsidDel="0050217F">
                <w:rPr>
                  <w:lang w:eastAsia="ko-KR"/>
                </w:rPr>
                <w:delText>315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</w:t>
            </w:r>
            <w:ins w:id="30" w:author="thdavies" w:date="2012-02-29T10:27:00Z">
              <w:r>
                <w:rPr>
                  <w:lang w:eastAsia="ko-KR"/>
                </w:rPr>
                <w:t>910</w:t>
              </w:r>
            </w:ins>
            <w:del w:id="31" w:author="thdavies" w:date="2012-02-29T10:27:00Z">
              <w:r w:rsidRPr="00FB08DB" w:rsidDel="0050217F">
                <w:rPr>
                  <w:lang w:eastAsia="ko-KR"/>
                </w:rPr>
                <w:delText>390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</w:t>
            </w:r>
            <w:ins w:id="32" w:author="thdavies" w:date="2012-02-29T10:27:00Z">
              <w:r>
                <w:rPr>
                  <w:lang w:eastAsia="ko-KR"/>
                </w:rPr>
                <w:t>630</w:t>
              </w:r>
            </w:ins>
            <w:del w:id="33" w:author="thdavies" w:date="2012-02-29T10:27:00Z">
              <w:r w:rsidRPr="00FB08DB" w:rsidDel="0050217F">
                <w:rPr>
                  <w:lang w:eastAsia="ko-KR"/>
                </w:rPr>
                <w:delText>482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</w:t>
            </w:r>
            <w:ins w:id="34" w:author="thdavies" w:date="2012-02-29T10:28:00Z">
              <w:r>
                <w:rPr>
                  <w:lang w:eastAsia="ko-KR"/>
                </w:rPr>
                <w:t>482</w:t>
              </w:r>
            </w:ins>
            <w:del w:id="35" w:author="thdavies" w:date="2012-02-29T10:28:00Z">
              <w:r w:rsidRPr="00FB08DB" w:rsidDel="0050217F">
                <w:rPr>
                  <w:lang w:eastAsia="ko-KR"/>
                </w:rPr>
                <w:delText>630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</w:t>
            </w:r>
            <w:ins w:id="36" w:author="thdavies" w:date="2012-02-29T10:27:00Z">
              <w:r>
                <w:rPr>
                  <w:lang w:eastAsia="ko-KR"/>
                </w:rPr>
                <w:t>390</w:t>
              </w:r>
            </w:ins>
            <w:del w:id="37" w:author="thdavies" w:date="2012-02-29T10:27:00Z">
              <w:r w:rsidRPr="00FB08DB" w:rsidDel="0050217F">
                <w:rPr>
                  <w:lang w:eastAsia="ko-KR"/>
                </w:rPr>
                <w:delText>910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</w:t>
            </w:r>
            <w:ins w:id="38" w:author="thdavies" w:date="2012-02-29T10:27:00Z">
              <w:r>
                <w:rPr>
                  <w:lang w:eastAsia="ko-KR"/>
                </w:rPr>
                <w:t>315</w:t>
              </w:r>
            </w:ins>
            <w:del w:id="39" w:author="thdavies" w:date="2012-02-29T10:27:00Z">
              <w:r w:rsidRPr="00FB08DB" w:rsidDel="0050217F">
                <w:rPr>
                  <w:lang w:eastAsia="ko-KR"/>
                </w:rPr>
                <w:delText>1638</w:delText>
              </w:r>
            </w:del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50217F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</w:t>
            </w:r>
            <w:ins w:id="40" w:author="thdavies" w:date="2012-02-29T10:27:00Z">
              <w:r>
                <w:rPr>
                  <w:lang w:eastAsia="ko-KR"/>
                </w:rPr>
                <w:t>256</w:t>
              </w:r>
            </w:ins>
            <w:del w:id="41" w:author="thdavies" w:date="2012-02-29T10:27:00Z">
              <w:r w:rsidRPr="00FB08DB" w:rsidDel="0050217F">
                <w:rPr>
                  <w:lang w:eastAsia="ko-KR"/>
                </w:rPr>
                <w:delText>4096</w:delText>
              </w:r>
            </w:del>
          </w:p>
        </w:tc>
      </w:tr>
      <w:tr w:rsidR="0050217F" w:rsidRPr="00FB08DB" w:rsidTr="00C77F2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FB08DB">
              <w:rPr>
                <w:b/>
                <w:bCs/>
                <w:lang w:eastAsia="ko-KR"/>
              </w:rPr>
              <w:t>intraPredMode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26</w:t>
            </w:r>
          </w:p>
        </w:tc>
      </w:tr>
      <w:tr w:rsidR="0050217F" w:rsidRPr="00FB08DB" w:rsidTr="00C77F2B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FB08DB">
              <w:rPr>
                <w:b/>
                <w:bCs/>
                <w:lang w:eastAsia="ko-KR"/>
              </w:rPr>
              <w:t>invAngle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−482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−1638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−4096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7F" w:rsidRPr="00FB08DB" w:rsidRDefault="0050217F" w:rsidP="00C77F2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FB08DB">
              <w:rPr>
                <w:lang w:eastAsia="ko-KR"/>
              </w:rPr>
              <w:t>-</w:t>
            </w:r>
          </w:p>
        </w:tc>
      </w:tr>
    </w:tbl>
    <w:p w:rsidR="0050217F" w:rsidRPr="00FB08DB" w:rsidRDefault="0050217F" w:rsidP="0050217F">
      <w:pPr>
        <w:tabs>
          <w:tab w:val="left" w:pos="284"/>
        </w:tabs>
        <w:ind w:left="284" w:hanging="284"/>
        <w:rPr>
          <w:lang w:eastAsia="ko-KR"/>
        </w:rPr>
      </w:pPr>
    </w:p>
    <w:p w:rsidR="0050217F" w:rsidRPr="00FB08DB" w:rsidRDefault="0050217F" w:rsidP="0050217F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 xml:space="preserve">The reference pixel array </w:t>
      </w:r>
      <w:proofErr w:type="spellStart"/>
      <w:r w:rsidRPr="00FB08DB">
        <w:rPr>
          <w:lang w:eastAsia="ko-KR"/>
        </w:rPr>
        <w:t>refMain</w:t>
      </w:r>
      <w:proofErr w:type="spellEnd"/>
      <w:proofErr w:type="gramStart"/>
      <w:r w:rsidRPr="00FB08DB">
        <w:rPr>
          <w:lang w:eastAsia="ko-KR"/>
        </w:rPr>
        <w:t>[ x</w:t>
      </w:r>
      <w:proofErr w:type="gramEnd"/>
      <w:r w:rsidRPr="00FB08DB">
        <w:rPr>
          <w:lang w:eastAsia="ko-KR"/>
        </w:rPr>
        <w:t> ], with x= −</w:t>
      </w:r>
      <w:proofErr w:type="spellStart"/>
      <w:r w:rsidRPr="00FB08DB">
        <w:rPr>
          <w:lang w:eastAsia="ko-KR"/>
        </w:rPr>
        <w:t>nS</w:t>
      </w:r>
      <w:proofErr w:type="spellEnd"/>
      <w:r w:rsidRPr="00FB08DB">
        <w:rPr>
          <w:lang w:eastAsia="ko-KR"/>
        </w:rPr>
        <w:t>..2*</w:t>
      </w:r>
      <w:proofErr w:type="spellStart"/>
      <w:r w:rsidRPr="00FB08DB">
        <w:rPr>
          <w:lang w:eastAsia="ko-KR"/>
        </w:rPr>
        <w:t>nS</w:t>
      </w:r>
      <w:proofErr w:type="spellEnd"/>
      <w:r w:rsidRPr="00FB08DB">
        <w:rPr>
          <w:lang w:eastAsia="ko-KR"/>
        </w:rPr>
        <w:t xml:space="preserve"> is specified as follows. </w:t>
      </w:r>
    </w:p>
    <w:p w:rsidR="0050217F" w:rsidRPr="00FB08DB" w:rsidRDefault="0050217F" w:rsidP="0050217F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  <w:t xml:space="preserve">If </w:t>
      </w:r>
      <w:proofErr w:type="spellStart"/>
      <w:r w:rsidRPr="00FB08DB">
        <w:rPr>
          <w:lang w:eastAsia="ko-KR"/>
        </w:rPr>
        <w:t>intraPred</w:t>
      </w:r>
      <w:r w:rsidRPr="00FB08DB">
        <w:rPr>
          <w:rFonts w:hint="eastAsia"/>
          <w:lang w:eastAsia="ko-KR"/>
        </w:rPr>
        <w:t>Mode</w:t>
      </w:r>
      <w:proofErr w:type="spellEnd"/>
      <w:r w:rsidRPr="00FB08DB">
        <w:rPr>
          <w:lang w:eastAsia="ko-KR"/>
        </w:rPr>
        <w:t xml:space="preserve"> is equal or greater than 18, </w:t>
      </w:r>
    </w:p>
    <w:p w:rsidR="0050217F" w:rsidRPr="00FB08DB" w:rsidRDefault="0050217F" w:rsidP="0050217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lang w:eastAsia="ko-KR"/>
        </w:rPr>
      </w:pPr>
      <w:proofErr w:type="spellStart"/>
      <w:proofErr w:type="gramStart"/>
      <w:r w:rsidRPr="00FB08DB">
        <w:rPr>
          <w:sz w:val="20"/>
          <w:lang w:eastAsia="ko-KR"/>
        </w:rPr>
        <w:t>refMain</w:t>
      </w:r>
      <w:proofErr w:type="spellEnd"/>
      <w:proofErr w:type="gramEnd"/>
      <w:r w:rsidRPr="00FB08DB">
        <w:rPr>
          <w:sz w:val="20"/>
          <w:lang w:eastAsia="ko-KR"/>
        </w:rPr>
        <w:t>[ x ] = p[ −</w:t>
      </w:r>
      <w:proofErr w:type="spellStart"/>
      <w:r w:rsidRPr="00FB08DB">
        <w:rPr>
          <w:sz w:val="20"/>
          <w:lang w:eastAsia="ko-KR"/>
        </w:rPr>
        <w:t>1+x</w:t>
      </w:r>
      <w:proofErr w:type="spellEnd"/>
      <w:r w:rsidRPr="00FB08DB">
        <w:rPr>
          <w:sz w:val="20"/>
          <w:lang w:eastAsia="ko-KR"/>
        </w:rPr>
        <w:t>, −1 ], with x=</w:t>
      </w:r>
      <w:proofErr w:type="spellStart"/>
      <w:r w:rsidRPr="00FB08DB">
        <w:rPr>
          <w:sz w:val="20"/>
          <w:lang w:eastAsia="ko-KR"/>
        </w:rPr>
        <w:t>0..nS</w:t>
      </w:r>
      <w:proofErr w:type="spellEnd"/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47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50217F" w:rsidRPr="00FB08DB" w:rsidRDefault="0050217F" w:rsidP="0050217F">
      <w:pPr>
        <w:numPr>
          <w:ilvl w:val="0"/>
          <w:numId w:val="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 w:rsidRPr="00FB08DB">
        <w:rPr>
          <w:lang w:eastAsia="ko-KR"/>
        </w:rPr>
        <w:t xml:space="preserve">If </w:t>
      </w:r>
      <w:proofErr w:type="spellStart"/>
      <w:r w:rsidRPr="00FB08DB">
        <w:rPr>
          <w:lang w:eastAsia="ko-KR"/>
        </w:rPr>
        <w:t>intraPredAngle</w:t>
      </w:r>
      <w:proofErr w:type="spellEnd"/>
      <w:r w:rsidRPr="00FB08DB">
        <w:rPr>
          <w:lang w:eastAsia="ko-KR"/>
        </w:rPr>
        <w:t xml:space="preserve"> is less than 0,</w:t>
      </w:r>
    </w:p>
    <w:p w:rsidR="0050217F" w:rsidRPr="00FB08DB" w:rsidRDefault="0050217F" w:rsidP="0050217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proofErr w:type="spellStart"/>
      <w:r w:rsidRPr="00FB08DB">
        <w:rPr>
          <w:sz w:val="20"/>
          <w:lang w:eastAsia="ko-KR"/>
        </w:rPr>
        <w:t>refMain</w:t>
      </w:r>
      <w:proofErr w:type="spellEnd"/>
      <w:r w:rsidRPr="00FB08DB">
        <w:rPr>
          <w:sz w:val="20"/>
          <w:lang w:eastAsia="ko-KR"/>
        </w:rPr>
        <w:t>[ x ] = p[ −1, −1+( ( x*</w:t>
      </w:r>
      <w:proofErr w:type="spellStart"/>
      <w:r w:rsidRPr="00FB08DB">
        <w:rPr>
          <w:sz w:val="20"/>
          <w:lang w:eastAsia="ko-KR"/>
        </w:rPr>
        <w:t>invAngle+128</w:t>
      </w:r>
      <w:proofErr w:type="spellEnd"/>
      <w:r w:rsidRPr="00FB08DB">
        <w:rPr>
          <w:sz w:val="20"/>
          <w:lang w:eastAsia="ko-KR"/>
        </w:rPr>
        <w:t> )&gt;&gt;8 ) ], with x=( </w:t>
      </w:r>
      <w:proofErr w:type="spellStart"/>
      <w:r w:rsidRPr="00FB08DB">
        <w:rPr>
          <w:sz w:val="20"/>
          <w:lang w:eastAsia="ko-KR"/>
        </w:rPr>
        <w:t>nS</w:t>
      </w:r>
      <w:proofErr w:type="spellEnd"/>
      <w:r w:rsidRPr="00FB08DB">
        <w:rPr>
          <w:sz w:val="20"/>
          <w:lang w:eastAsia="ko-KR"/>
        </w:rPr>
        <w:t>*</w:t>
      </w:r>
      <w:proofErr w:type="spellStart"/>
      <w:r w:rsidRPr="00FB08DB">
        <w:rPr>
          <w:sz w:val="20"/>
          <w:lang w:eastAsia="ko-KR"/>
        </w:rPr>
        <w:t>intraPredAngle</w:t>
      </w:r>
      <w:proofErr w:type="spellEnd"/>
      <w:r w:rsidRPr="00FB08DB">
        <w:rPr>
          <w:sz w:val="20"/>
          <w:lang w:eastAsia="ko-KR"/>
        </w:rPr>
        <w:t> ) &gt;&gt;5..−1</w:t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48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50217F" w:rsidRPr="00FB08DB" w:rsidRDefault="0050217F" w:rsidP="0050217F">
      <w:pPr>
        <w:numPr>
          <w:ilvl w:val="0"/>
          <w:numId w:val="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18"/>
          <w:tab w:val="left" w:pos="2977"/>
        </w:tabs>
        <w:ind w:left="709"/>
        <w:rPr>
          <w:lang w:eastAsia="ko-KR"/>
        </w:rPr>
      </w:pPr>
      <w:r w:rsidRPr="00FB08DB">
        <w:rPr>
          <w:lang w:eastAsia="ko-KR"/>
        </w:rPr>
        <w:t>Otherwise,</w:t>
      </w:r>
    </w:p>
    <w:p w:rsidR="0050217F" w:rsidRPr="00FB08DB" w:rsidRDefault="0050217F" w:rsidP="0050217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proofErr w:type="spellStart"/>
      <w:proofErr w:type="gramStart"/>
      <w:r w:rsidRPr="00FB08DB">
        <w:rPr>
          <w:sz w:val="20"/>
          <w:lang w:eastAsia="ko-KR"/>
        </w:rPr>
        <w:t>refMain</w:t>
      </w:r>
      <w:proofErr w:type="spellEnd"/>
      <w:proofErr w:type="gramEnd"/>
      <w:r w:rsidRPr="00FB08DB">
        <w:rPr>
          <w:sz w:val="20"/>
          <w:lang w:eastAsia="ko-KR"/>
        </w:rPr>
        <w:t>[ x ] = p[ −</w:t>
      </w:r>
      <w:proofErr w:type="spellStart"/>
      <w:r w:rsidRPr="00FB08DB">
        <w:rPr>
          <w:sz w:val="20"/>
          <w:lang w:eastAsia="ko-KR"/>
        </w:rPr>
        <w:t>1+x</w:t>
      </w:r>
      <w:proofErr w:type="spellEnd"/>
      <w:r w:rsidRPr="00FB08DB">
        <w:rPr>
          <w:sz w:val="20"/>
          <w:lang w:eastAsia="ko-KR"/>
        </w:rPr>
        <w:t>, −1 ], with x=</w:t>
      </w:r>
      <w:proofErr w:type="spellStart"/>
      <w:r w:rsidRPr="00FB08DB">
        <w:rPr>
          <w:sz w:val="20"/>
          <w:lang w:eastAsia="ko-KR"/>
        </w:rPr>
        <w:t>nS+1..2</w:t>
      </w:r>
      <w:proofErr w:type="spellEnd"/>
      <w:r w:rsidRPr="00FB08DB">
        <w:rPr>
          <w:sz w:val="20"/>
          <w:lang w:eastAsia="ko-KR"/>
        </w:rPr>
        <w:t>*</w:t>
      </w:r>
      <w:proofErr w:type="spellStart"/>
      <w:r w:rsidRPr="00FB08DB">
        <w:rPr>
          <w:sz w:val="20"/>
          <w:lang w:eastAsia="ko-KR"/>
        </w:rPr>
        <w:t>nS</w:t>
      </w:r>
      <w:proofErr w:type="spellEnd"/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49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50217F" w:rsidRPr="00FB08DB" w:rsidRDefault="0050217F" w:rsidP="0050217F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ab/>
        <w:t xml:space="preserve">Otherwise, </w:t>
      </w:r>
    </w:p>
    <w:p w:rsidR="0050217F" w:rsidRPr="00FB08DB" w:rsidRDefault="0050217F" w:rsidP="0050217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lang w:eastAsia="ko-KR"/>
        </w:rPr>
      </w:pPr>
      <w:proofErr w:type="spellStart"/>
      <w:proofErr w:type="gramStart"/>
      <w:r w:rsidRPr="00FB08DB">
        <w:rPr>
          <w:sz w:val="20"/>
          <w:lang w:eastAsia="ko-KR"/>
        </w:rPr>
        <w:t>refMain</w:t>
      </w:r>
      <w:proofErr w:type="spellEnd"/>
      <w:proofErr w:type="gramEnd"/>
      <w:r w:rsidRPr="00FB08DB">
        <w:rPr>
          <w:sz w:val="20"/>
          <w:lang w:eastAsia="ko-KR"/>
        </w:rPr>
        <w:t>[ x ] = p[ −1, −</w:t>
      </w:r>
      <w:proofErr w:type="spellStart"/>
      <w:r w:rsidRPr="00FB08DB">
        <w:rPr>
          <w:sz w:val="20"/>
          <w:lang w:eastAsia="ko-KR"/>
        </w:rPr>
        <w:t>1+x</w:t>
      </w:r>
      <w:proofErr w:type="spellEnd"/>
      <w:r w:rsidRPr="00FB08DB">
        <w:rPr>
          <w:sz w:val="20"/>
          <w:lang w:eastAsia="ko-KR"/>
        </w:rPr>
        <w:t> ], with x=</w:t>
      </w:r>
      <w:proofErr w:type="spellStart"/>
      <w:r w:rsidRPr="00FB08DB">
        <w:rPr>
          <w:sz w:val="20"/>
          <w:lang w:eastAsia="ko-KR"/>
        </w:rPr>
        <w:t>0..nS</w:t>
      </w:r>
      <w:proofErr w:type="spellEnd"/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50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50217F" w:rsidRPr="00FB08DB" w:rsidRDefault="0050217F" w:rsidP="0050217F">
      <w:pPr>
        <w:numPr>
          <w:ilvl w:val="0"/>
          <w:numId w:val="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 w:rsidRPr="00FB08DB">
        <w:rPr>
          <w:lang w:eastAsia="ko-KR"/>
        </w:rPr>
        <w:t xml:space="preserve">If </w:t>
      </w:r>
      <w:proofErr w:type="spellStart"/>
      <w:r w:rsidRPr="00FB08DB">
        <w:rPr>
          <w:lang w:eastAsia="ko-KR"/>
        </w:rPr>
        <w:t>intraPredAngle</w:t>
      </w:r>
      <w:proofErr w:type="spellEnd"/>
      <w:r w:rsidRPr="00FB08DB">
        <w:rPr>
          <w:lang w:eastAsia="ko-KR"/>
        </w:rPr>
        <w:t xml:space="preserve"> is less than 0,</w:t>
      </w:r>
    </w:p>
    <w:p w:rsidR="0050217F" w:rsidRPr="00FB08DB" w:rsidRDefault="0050217F" w:rsidP="0050217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proofErr w:type="spellStart"/>
      <w:r w:rsidRPr="00FB08DB">
        <w:rPr>
          <w:sz w:val="20"/>
          <w:lang w:eastAsia="ko-KR"/>
        </w:rPr>
        <w:t>refMain</w:t>
      </w:r>
      <w:proofErr w:type="spellEnd"/>
      <w:r w:rsidRPr="00FB08DB">
        <w:rPr>
          <w:sz w:val="20"/>
          <w:lang w:eastAsia="ko-KR"/>
        </w:rPr>
        <w:t>[ x ] = p[ −1+( ( x*</w:t>
      </w:r>
      <w:proofErr w:type="spellStart"/>
      <w:r w:rsidRPr="00FB08DB">
        <w:rPr>
          <w:sz w:val="20"/>
          <w:lang w:eastAsia="ko-KR"/>
        </w:rPr>
        <w:t>invAngle+128</w:t>
      </w:r>
      <w:proofErr w:type="spellEnd"/>
      <w:r w:rsidRPr="00FB08DB">
        <w:rPr>
          <w:sz w:val="20"/>
          <w:lang w:eastAsia="ko-KR"/>
        </w:rPr>
        <w:t> )&gt;&gt;8 ), −1 ], with x=( </w:t>
      </w:r>
      <w:proofErr w:type="spellStart"/>
      <w:r w:rsidRPr="00FB08DB">
        <w:rPr>
          <w:sz w:val="20"/>
          <w:lang w:eastAsia="ko-KR"/>
        </w:rPr>
        <w:t>nS</w:t>
      </w:r>
      <w:proofErr w:type="spellEnd"/>
      <w:r w:rsidRPr="00FB08DB">
        <w:rPr>
          <w:sz w:val="20"/>
          <w:lang w:eastAsia="ko-KR"/>
        </w:rPr>
        <w:t>*</w:t>
      </w:r>
      <w:proofErr w:type="spellStart"/>
      <w:r w:rsidRPr="00FB08DB">
        <w:rPr>
          <w:sz w:val="20"/>
          <w:lang w:eastAsia="ko-KR"/>
        </w:rPr>
        <w:t>intraPredAngle</w:t>
      </w:r>
      <w:proofErr w:type="spellEnd"/>
      <w:r w:rsidRPr="00FB08DB">
        <w:rPr>
          <w:sz w:val="20"/>
          <w:lang w:eastAsia="ko-KR"/>
        </w:rPr>
        <w:t> ) &gt;&gt;5..−1</w:t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51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50217F" w:rsidRPr="00FB08DB" w:rsidRDefault="0050217F" w:rsidP="0050217F">
      <w:pPr>
        <w:numPr>
          <w:ilvl w:val="0"/>
          <w:numId w:val="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18"/>
          <w:tab w:val="left" w:pos="2977"/>
        </w:tabs>
        <w:ind w:left="709"/>
        <w:rPr>
          <w:lang w:eastAsia="ko-KR"/>
        </w:rPr>
      </w:pPr>
      <w:r w:rsidRPr="00FB08DB">
        <w:rPr>
          <w:lang w:eastAsia="ko-KR"/>
        </w:rPr>
        <w:t>Otherwise,</w:t>
      </w:r>
    </w:p>
    <w:p w:rsidR="0050217F" w:rsidRPr="00FB08DB" w:rsidRDefault="0050217F" w:rsidP="0050217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lang w:eastAsia="ko-KR"/>
        </w:rPr>
      </w:pPr>
      <w:proofErr w:type="spellStart"/>
      <w:proofErr w:type="gramStart"/>
      <w:r w:rsidRPr="00FB08DB">
        <w:rPr>
          <w:sz w:val="20"/>
          <w:lang w:eastAsia="ko-KR"/>
        </w:rPr>
        <w:t>refMain</w:t>
      </w:r>
      <w:proofErr w:type="spellEnd"/>
      <w:proofErr w:type="gramEnd"/>
      <w:r w:rsidRPr="00FB08DB">
        <w:rPr>
          <w:sz w:val="20"/>
          <w:lang w:eastAsia="ko-KR"/>
        </w:rPr>
        <w:t>[ x ] = p[ −1, −</w:t>
      </w:r>
      <w:proofErr w:type="spellStart"/>
      <w:r w:rsidRPr="00FB08DB">
        <w:rPr>
          <w:sz w:val="20"/>
          <w:lang w:eastAsia="ko-KR"/>
        </w:rPr>
        <w:t>1+x</w:t>
      </w:r>
      <w:proofErr w:type="spellEnd"/>
      <w:r w:rsidRPr="00FB08DB">
        <w:rPr>
          <w:sz w:val="20"/>
          <w:lang w:eastAsia="ko-KR"/>
        </w:rPr>
        <w:t> ], with x=</w:t>
      </w:r>
      <w:proofErr w:type="spellStart"/>
      <w:r w:rsidRPr="00FB08DB">
        <w:rPr>
          <w:sz w:val="20"/>
          <w:lang w:eastAsia="ko-KR"/>
        </w:rPr>
        <w:t>nS+1..2</w:t>
      </w:r>
      <w:proofErr w:type="spellEnd"/>
      <w:r w:rsidRPr="00FB08DB">
        <w:rPr>
          <w:sz w:val="20"/>
          <w:lang w:eastAsia="ko-KR"/>
        </w:rPr>
        <w:t>*</w:t>
      </w:r>
      <w:proofErr w:type="spellStart"/>
      <w:r w:rsidRPr="00FB08DB">
        <w:rPr>
          <w:sz w:val="20"/>
          <w:lang w:eastAsia="ko-KR"/>
        </w:rPr>
        <w:t>nS</w:t>
      </w:r>
      <w:proofErr w:type="spellEnd"/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52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50217F" w:rsidRPr="00FB08DB" w:rsidRDefault="0050217F" w:rsidP="0050217F">
      <w:pPr>
        <w:rPr>
          <w:lang w:eastAsia="ko-KR"/>
        </w:rPr>
      </w:pPr>
      <w:r w:rsidRPr="00FB08DB">
        <w:rPr>
          <w:lang w:eastAsia="ko-KR"/>
        </w:rPr>
        <w:t xml:space="preserve">The values of the prediction samples </w:t>
      </w:r>
      <w:proofErr w:type="spellStart"/>
      <w:r w:rsidRPr="00FB08DB">
        <w:rPr>
          <w:lang w:eastAsia="ko-KR"/>
        </w:rPr>
        <w:t>predSamples</w:t>
      </w:r>
      <w:proofErr w:type="spellEnd"/>
      <w:proofErr w:type="gramStart"/>
      <w:r w:rsidRPr="00FB08DB">
        <w:rPr>
          <w:lang w:eastAsia="ko-KR"/>
        </w:rPr>
        <w:t>[ x</w:t>
      </w:r>
      <w:proofErr w:type="gramEnd"/>
      <w:r w:rsidRPr="00FB08DB">
        <w:rPr>
          <w:lang w:eastAsia="ko-KR"/>
        </w:rPr>
        <w:t>, y ], with x, y = 0..</w:t>
      </w:r>
      <w:proofErr w:type="spellStart"/>
      <w:r w:rsidRPr="00FB08DB">
        <w:rPr>
          <w:lang w:eastAsia="ko-KR"/>
        </w:rPr>
        <w:t>nS</w:t>
      </w:r>
      <w:proofErr w:type="spellEnd"/>
      <w:r w:rsidRPr="00FB08DB">
        <w:rPr>
          <w:lang w:eastAsia="ko-KR"/>
        </w:rPr>
        <w:t>−1 are derived by the following procedures.</w:t>
      </w:r>
    </w:p>
    <w:p w:rsidR="0050217F" w:rsidRPr="00FB08DB" w:rsidRDefault="0050217F" w:rsidP="0050217F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  <w:t xml:space="preserve">The index variable </w:t>
      </w:r>
      <w:proofErr w:type="spellStart"/>
      <w:r w:rsidRPr="00FB08DB">
        <w:rPr>
          <w:lang w:eastAsia="ko-KR"/>
        </w:rPr>
        <w:t>iIdx</w:t>
      </w:r>
      <w:proofErr w:type="spellEnd"/>
      <w:r w:rsidRPr="00FB08DB">
        <w:rPr>
          <w:lang w:eastAsia="ko-KR"/>
        </w:rPr>
        <w:t xml:space="preserve"> and the multiplication factor </w:t>
      </w:r>
      <w:proofErr w:type="spellStart"/>
      <w:r w:rsidRPr="00FB08DB">
        <w:rPr>
          <w:lang w:eastAsia="ko-KR"/>
        </w:rPr>
        <w:t>iFact</w:t>
      </w:r>
      <w:proofErr w:type="spellEnd"/>
      <w:r w:rsidRPr="00FB08DB">
        <w:rPr>
          <w:lang w:eastAsia="ko-KR"/>
        </w:rPr>
        <w:t xml:space="preserve"> are derived by</w:t>
      </w:r>
    </w:p>
    <w:p w:rsidR="0050217F" w:rsidRPr="00FB08DB" w:rsidRDefault="0050217F" w:rsidP="0050217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lang w:eastAsia="ko-KR"/>
        </w:rPr>
      </w:pPr>
      <w:proofErr w:type="spellStart"/>
      <w:proofErr w:type="gramStart"/>
      <w:r w:rsidRPr="00FB08DB">
        <w:rPr>
          <w:sz w:val="20"/>
          <w:lang w:eastAsia="ko-KR"/>
        </w:rPr>
        <w:t>iIdx</w:t>
      </w:r>
      <w:proofErr w:type="spellEnd"/>
      <w:proofErr w:type="gramEnd"/>
      <w:r w:rsidRPr="00FB08DB">
        <w:rPr>
          <w:sz w:val="20"/>
          <w:lang w:eastAsia="ko-KR"/>
        </w:rPr>
        <w:t xml:space="preserve"> = ( ( y + 1 )*</w:t>
      </w:r>
      <w:proofErr w:type="spellStart"/>
      <w:r w:rsidRPr="00FB08DB">
        <w:rPr>
          <w:sz w:val="20"/>
          <w:lang w:eastAsia="ko-KR"/>
        </w:rPr>
        <w:t>intraPredAngle</w:t>
      </w:r>
      <w:proofErr w:type="spellEnd"/>
      <w:r w:rsidRPr="00FB08DB">
        <w:rPr>
          <w:sz w:val="20"/>
          <w:lang w:eastAsia="ko-KR"/>
        </w:rPr>
        <w:t> ) &gt;&gt; 5</w:t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53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50217F" w:rsidRPr="00FB08DB" w:rsidRDefault="0050217F" w:rsidP="0050217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lang w:eastAsia="ko-KR"/>
        </w:rPr>
      </w:pPr>
      <w:proofErr w:type="spellStart"/>
      <w:proofErr w:type="gramStart"/>
      <w:r w:rsidRPr="00FB08DB">
        <w:rPr>
          <w:sz w:val="20"/>
          <w:lang w:eastAsia="ko-KR"/>
        </w:rPr>
        <w:t>iFact</w:t>
      </w:r>
      <w:proofErr w:type="spellEnd"/>
      <w:proofErr w:type="gramEnd"/>
      <w:r w:rsidRPr="00FB08DB">
        <w:rPr>
          <w:sz w:val="20"/>
          <w:lang w:eastAsia="ko-KR"/>
        </w:rPr>
        <w:t xml:space="preserve"> = ( ( y + 1 )*</w:t>
      </w:r>
      <w:proofErr w:type="spellStart"/>
      <w:r w:rsidRPr="00FB08DB">
        <w:rPr>
          <w:sz w:val="20"/>
          <w:lang w:eastAsia="ko-KR"/>
        </w:rPr>
        <w:t>intraPredAngle</w:t>
      </w:r>
      <w:proofErr w:type="spellEnd"/>
      <w:r w:rsidRPr="00FB08DB">
        <w:rPr>
          <w:sz w:val="20"/>
          <w:lang w:eastAsia="ko-KR"/>
        </w:rPr>
        <w:t> ) &amp;&amp; 31</w:t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54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50217F" w:rsidRPr="00FB08DB" w:rsidRDefault="0050217F" w:rsidP="0050217F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  <w:t xml:space="preserve">Depending on the value of </w:t>
      </w:r>
      <w:proofErr w:type="spellStart"/>
      <w:r w:rsidRPr="00FB08DB">
        <w:rPr>
          <w:lang w:eastAsia="ko-KR"/>
        </w:rPr>
        <w:t>iFact</w:t>
      </w:r>
      <w:proofErr w:type="spellEnd"/>
      <w:r w:rsidRPr="00FB08DB">
        <w:rPr>
          <w:lang w:eastAsia="ko-KR"/>
        </w:rPr>
        <w:t>, the following applies.</w:t>
      </w:r>
    </w:p>
    <w:p w:rsidR="0050217F" w:rsidRPr="00FB08DB" w:rsidRDefault="0050217F" w:rsidP="0050217F">
      <w:pPr>
        <w:numPr>
          <w:ilvl w:val="0"/>
          <w:numId w:val="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 w:rsidRPr="00FB08DB">
        <w:rPr>
          <w:lang w:eastAsia="ko-KR"/>
        </w:rPr>
        <w:t xml:space="preserve">If </w:t>
      </w:r>
      <w:proofErr w:type="spellStart"/>
      <w:r w:rsidRPr="00FB08DB">
        <w:rPr>
          <w:lang w:eastAsia="ko-KR"/>
        </w:rPr>
        <w:t>iFact</w:t>
      </w:r>
      <w:proofErr w:type="spellEnd"/>
      <w:r w:rsidRPr="00FB08DB">
        <w:rPr>
          <w:lang w:eastAsia="ko-KR"/>
        </w:rPr>
        <w:t xml:space="preserve"> is not equal to 0, the value of the prediction samples </w:t>
      </w:r>
      <w:proofErr w:type="spellStart"/>
      <w:r w:rsidRPr="00FB08DB">
        <w:rPr>
          <w:lang w:eastAsia="ko-KR"/>
        </w:rPr>
        <w:t>predSamples</w:t>
      </w:r>
      <w:proofErr w:type="spellEnd"/>
      <w:r w:rsidRPr="00FB08DB">
        <w:rPr>
          <w:lang w:eastAsia="ko-KR"/>
        </w:rPr>
        <w:t>[ x, y ] is derived by</w:t>
      </w:r>
    </w:p>
    <w:p w:rsidR="0050217F" w:rsidRPr="00FB08DB" w:rsidRDefault="0050217F" w:rsidP="0050217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lang w:eastAsia="ko-KR"/>
        </w:rPr>
      </w:pPr>
      <w:proofErr w:type="spellStart"/>
      <w:r w:rsidRPr="00FB08DB">
        <w:rPr>
          <w:sz w:val="20"/>
          <w:lang w:eastAsia="ko-KR"/>
        </w:rPr>
        <w:t>predSamples</w:t>
      </w:r>
      <w:proofErr w:type="spellEnd"/>
      <w:r w:rsidRPr="00FB08DB">
        <w:rPr>
          <w:sz w:val="20"/>
          <w:lang w:eastAsia="ko-KR"/>
        </w:rPr>
        <w:t>[ x, y ] = ( ( 32 – iFact )*refMain[ x+iIdx+1 ] + iFact*refMain[ x+iIdx+2] + 16 ) &gt;&gt; 5</w:t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55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50217F" w:rsidRPr="00FB08DB" w:rsidRDefault="0050217F" w:rsidP="0050217F">
      <w:pPr>
        <w:numPr>
          <w:ilvl w:val="0"/>
          <w:numId w:val="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 w:rsidRPr="00FB08DB">
        <w:rPr>
          <w:lang w:eastAsia="ko-KR"/>
        </w:rPr>
        <w:t xml:space="preserve">Otherwise, the value of the prediction samples </w:t>
      </w:r>
      <w:proofErr w:type="spellStart"/>
      <w:r w:rsidRPr="00FB08DB">
        <w:rPr>
          <w:lang w:eastAsia="ko-KR"/>
        </w:rPr>
        <w:t>predSamples</w:t>
      </w:r>
      <w:proofErr w:type="spellEnd"/>
      <w:r w:rsidRPr="00FB08DB">
        <w:rPr>
          <w:lang w:eastAsia="ko-KR"/>
        </w:rPr>
        <w:t>[ x, y ] is derived by</w:t>
      </w:r>
    </w:p>
    <w:p w:rsidR="0050217F" w:rsidRPr="00FB08DB" w:rsidRDefault="0050217F" w:rsidP="0050217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proofErr w:type="spellStart"/>
      <w:proofErr w:type="gramStart"/>
      <w:r w:rsidRPr="00FB08DB">
        <w:rPr>
          <w:sz w:val="20"/>
          <w:lang w:eastAsia="ko-KR"/>
        </w:rPr>
        <w:t>predSamples</w:t>
      </w:r>
      <w:proofErr w:type="spellEnd"/>
      <w:proofErr w:type="gramEnd"/>
      <w:r w:rsidRPr="00FB08DB">
        <w:rPr>
          <w:sz w:val="20"/>
          <w:lang w:eastAsia="ko-KR"/>
        </w:rPr>
        <w:t xml:space="preserve">[ x, y ] = </w:t>
      </w:r>
      <w:proofErr w:type="spellStart"/>
      <w:r w:rsidRPr="00FB08DB">
        <w:rPr>
          <w:sz w:val="20"/>
          <w:lang w:eastAsia="ko-KR"/>
        </w:rPr>
        <w:t>refMain</w:t>
      </w:r>
      <w:proofErr w:type="spellEnd"/>
      <w:r w:rsidRPr="00FB08DB">
        <w:rPr>
          <w:sz w:val="20"/>
          <w:lang w:eastAsia="ko-KR"/>
        </w:rPr>
        <w:t>[ </w:t>
      </w:r>
      <w:proofErr w:type="spellStart"/>
      <w:r w:rsidRPr="00FB08DB">
        <w:rPr>
          <w:sz w:val="20"/>
          <w:lang w:eastAsia="ko-KR"/>
        </w:rPr>
        <w:t>x+iIdx+1</w:t>
      </w:r>
      <w:proofErr w:type="spellEnd"/>
      <w:r w:rsidRPr="00FB08DB">
        <w:rPr>
          <w:sz w:val="20"/>
          <w:lang w:eastAsia="ko-KR"/>
        </w:rPr>
        <w:t> ]</w:t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56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6300C1" w:rsidRDefault="0050217F" w:rsidP="0050217F">
      <w:r w:rsidRPr="00FB08DB">
        <w:rPr>
          <w:lang w:eastAsia="ko-KR"/>
        </w:rPr>
        <w:lastRenderedPageBreak/>
        <w:t xml:space="preserve">If </w:t>
      </w:r>
      <w:proofErr w:type="spellStart"/>
      <w:r w:rsidRPr="00FB08DB">
        <w:rPr>
          <w:lang w:eastAsia="ko-KR"/>
        </w:rPr>
        <w:t>intraPredMode</w:t>
      </w:r>
      <w:proofErr w:type="spellEnd"/>
      <w:r w:rsidRPr="00FB08DB">
        <w:rPr>
          <w:lang w:eastAsia="ko-KR"/>
        </w:rPr>
        <w:t xml:space="preserve"> is less than 18, the value of prediction samples </w:t>
      </w:r>
      <w:proofErr w:type="spellStart"/>
      <w:r w:rsidRPr="00FB08DB">
        <w:rPr>
          <w:lang w:eastAsia="ko-KR"/>
        </w:rPr>
        <w:t>predSamples</w:t>
      </w:r>
      <w:proofErr w:type="spellEnd"/>
      <w:proofErr w:type="gramStart"/>
      <w:r w:rsidRPr="00FB08DB">
        <w:rPr>
          <w:lang w:eastAsia="ko-KR"/>
        </w:rPr>
        <w:t>[</w:t>
      </w:r>
      <w:r w:rsidRPr="00FB08DB">
        <w:rPr>
          <w:lang w:val="en-US" w:eastAsia="ko-KR"/>
        </w:rPr>
        <w:t> </w:t>
      </w:r>
      <w:r w:rsidRPr="00FB08DB">
        <w:rPr>
          <w:lang w:eastAsia="ko-KR"/>
        </w:rPr>
        <w:t>x</w:t>
      </w:r>
      <w:proofErr w:type="gramEnd"/>
      <w:r w:rsidRPr="00FB08DB">
        <w:rPr>
          <w:lang w:eastAsia="ko-KR"/>
        </w:rPr>
        <w:t>,</w:t>
      </w:r>
      <w:r w:rsidRPr="00FB08DB">
        <w:rPr>
          <w:lang w:val="en-US" w:eastAsia="ko-KR"/>
        </w:rPr>
        <w:t> </w:t>
      </w:r>
      <w:r w:rsidRPr="00FB08DB">
        <w:rPr>
          <w:lang w:eastAsia="ko-KR"/>
        </w:rPr>
        <w:t>y</w:t>
      </w:r>
      <w:r w:rsidRPr="00FB08DB">
        <w:rPr>
          <w:lang w:val="en-US" w:eastAsia="ko-KR"/>
        </w:rPr>
        <w:t> </w:t>
      </w:r>
      <w:r w:rsidRPr="00FB08DB">
        <w:rPr>
          <w:lang w:eastAsia="ko-KR"/>
        </w:rPr>
        <w:t xml:space="preserve">] is swapped by that of </w:t>
      </w:r>
      <w:proofErr w:type="spellStart"/>
      <w:r w:rsidRPr="00FB08DB">
        <w:rPr>
          <w:lang w:eastAsia="ko-KR"/>
        </w:rPr>
        <w:t>predSamples</w:t>
      </w:r>
      <w:proofErr w:type="spellEnd"/>
      <w:r w:rsidRPr="00FB08DB">
        <w:rPr>
          <w:lang w:eastAsia="ko-KR"/>
        </w:rPr>
        <w:t>[</w:t>
      </w:r>
      <w:r w:rsidRPr="00FB08DB">
        <w:rPr>
          <w:lang w:val="en-US" w:eastAsia="ko-KR"/>
        </w:rPr>
        <w:t> </w:t>
      </w:r>
      <w:r w:rsidRPr="00FB08DB">
        <w:rPr>
          <w:lang w:eastAsia="ko-KR"/>
        </w:rPr>
        <w:t>y,</w:t>
      </w:r>
      <w:r w:rsidRPr="00FB08DB">
        <w:rPr>
          <w:lang w:val="en-US" w:eastAsia="ko-KR"/>
        </w:rPr>
        <w:t> </w:t>
      </w:r>
      <w:r w:rsidRPr="00FB08DB">
        <w:rPr>
          <w:lang w:eastAsia="ko-KR"/>
        </w:rPr>
        <w:t>x</w:t>
      </w:r>
      <w:r w:rsidRPr="00FB08DB">
        <w:rPr>
          <w:lang w:val="en-US" w:eastAsia="ko-KR"/>
        </w:rPr>
        <w:t> ] for y=0..</w:t>
      </w:r>
      <w:proofErr w:type="spellStart"/>
      <w:r w:rsidRPr="00FB08DB">
        <w:rPr>
          <w:lang w:val="en-US" w:eastAsia="ko-KR"/>
        </w:rPr>
        <w:t>nS</w:t>
      </w:r>
      <w:proofErr w:type="spellEnd"/>
      <w:r w:rsidRPr="00FB08DB">
        <w:rPr>
          <w:lang w:val="en-US" w:eastAsia="ko-KR"/>
        </w:rPr>
        <w:t>−2, x=y+1..</w:t>
      </w:r>
      <w:proofErr w:type="spellStart"/>
      <w:r w:rsidRPr="00FB08DB">
        <w:rPr>
          <w:lang w:val="en-US" w:eastAsia="ko-KR"/>
        </w:rPr>
        <w:t>nS</w:t>
      </w:r>
      <w:proofErr w:type="spellEnd"/>
      <w:r w:rsidRPr="00FB08DB">
        <w:rPr>
          <w:lang w:val="en-US" w:eastAsia="ko-KR"/>
        </w:rPr>
        <w:t>−1.</w:t>
      </w:r>
    </w:p>
    <w:sectPr w:rsidR="006300C1" w:rsidSect="006300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6462"/>
        </w:tabs>
        <w:ind w:left="790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20"/>
  <w:characterSpacingControl w:val="doNotCompress"/>
  <w:compat/>
  <w:rsids>
    <w:rsidRoot w:val="0050217F"/>
    <w:rsid w:val="00000A37"/>
    <w:rsid w:val="000020D1"/>
    <w:rsid w:val="00011ADC"/>
    <w:rsid w:val="000265DE"/>
    <w:rsid w:val="00044BF2"/>
    <w:rsid w:val="00052CE7"/>
    <w:rsid w:val="000534CA"/>
    <w:rsid w:val="00060A14"/>
    <w:rsid w:val="000624EF"/>
    <w:rsid w:val="00062CC4"/>
    <w:rsid w:val="0007128F"/>
    <w:rsid w:val="00072F70"/>
    <w:rsid w:val="000758FE"/>
    <w:rsid w:val="00083A74"/>
    <w:rsid w:val="00090284"/>
    <w:rsid w:val="00095CAB"/>
    <w:rsid w:val="00096275"/>
    <w:rsid w:val="00096B54"/>
    <w:rsid w:val="000A5C0A"/>
    <w:rsid w:val="000C1DE0"/>
    <w:rsid w:val="000C44B4"/>
    <w:rsid w:val="000E7452"/>
    <w:rsid w:val="000F2E89"/>
    <w:rsid w:val="000F463B"/>
    <w:rsid w:val="000F5ADA"/>
    <w:rsid w:val="000F7D37"/>
    <w:rsid w:val="0012440F"/>
    <w:rsid w:val="00140D82"/>
    <w:rsid w:val="00145BD6"/>
    <w:rsid w:val="00176E90"/>
    <w:rsid w:val="001932A6"/>
    <w:rsid w:val="00197D37"/>
    <w:rsid w:val="001B22E5"/>
    <w:rsid w:val="001D10C6"/>
    <w:rsid w:val="001F27C6"/>
    <w:rsid w:val="001F6907"/>
    <w:rsid w:val="00211D4B"/>
    <w:rsid w:val="00213704"/>
    <w:rsid w:val="002149CB"/>
    <w:rsid w:val="002213F4"/>
    <w:rsid w:val="002259B5"/>
    <w:rsid w:val="00226136"/>
    <w:rsid w:val="00241A25"/>
    <w:rsid w:val="00243A86"/>
    <w:rsid w:val="00246449"/>
    <w:rsid w:val="00251AE6"/>
    <w:rsid w:val="00264E6B"/>
    <w:rsid w:val="00266B0F"/>
    <w:rsid w:val="002711D6"/>
    <w:rsid w:val="00276AD4"/>
    <w:rsid w:val="00276B33"/>
    <w:rsid w:val="00281B76"/>
    <w:rsid w:val="002A3FCA"/>
    <w:rsid w:val="002F398C"/>
    <w:rsid w:val="002F6DAA"/>
    <w:rsid w:val="003400BA"/>
    <w:rsid w:val="00341680"/>
    <w:rsid w:val="003540E8"/>
    <w:rsid w:val="003546E8"/>
    <w:rsid w:val="0037311A"/>
    <w:rsid w:val="00375B9B"/>
    <w:rsid w:val="003B0DFF"/>
    <w:rsid w:val="003B22D1"/>
    <w:rsid w:val="003C6D73"/>
    <w:rsid w:val="003D4406"/>
    <w:rsid w:val="003E33FE"/>
    <w:rsid w:val="003E3B27"/>
    <w:rsid w:val="003F0254"/>
    <w:rsid w:val="00414B2D"/>
    <w:rsid w:val="004233D7"/>
    <w:rsid w:val="00442E64"/>
    <w:rsid w:val="004628AC"/>
    <w:rsid w:val="004668B0"/>
    <w:rsid w:val="00467122"/>
    <w:rsid w:val="00492DF2"/>
    <w:rsid w:val="00494F1A"/>
    <w:rsid w:val="00495D28"/>
    <w:rsid w:val="004A6720"/>
    <w:rsid w:val="004B3B46"/>
    <w:rsid w:val="004C7896"/>
    <w:rsid w:val="004D0DB1"/>
    <w:rsid w:val="004E084F"/>
    <w:rsid w:val="004F7C21"/>
    <w:rsid w:val="004F7E44"/>
    <w:rsid w:val="0050217F"/>
    <w:rsid w:val="005176C5"/>
    <w:rsid w:val="00523FFD"/>
    <w:rsid w:val="00527575"/>
    <w:rsid w:val="00535849"/>
    <w:rsid w:val="00550165"/>
    <w:rsid w:val="0055587D"/>
    <w:rsid w:val="00563CBA"/>
    <w:rsid w:val="00566DBE"/>
    <w:rsid w:val="005771E4"/>
    <w:rsid w:val="00577630"/>
    <w:rsid w:val="0058389E"/>
    <w:rsid w:val="0059680E"/>
    <w:rsid w:val="00597755"/>
    <w:rsid w:val="005A4090"/>
    <w:rsid w:val="005A7E30"/>
    <w:rsid w:val="005C07DA"/>
    <w:rsid w:val="005D1931"/>
    <w:rsid w:val="005D317B"/>
    <w:rsid w:val="005D42C1"/>
    <w:rsid w:val="005E2B1B"/>
    <w:rsid w:val="0060614E"/>
    <w:rsid w:val="00614DB0"/>
    <w:rsid w:val="006300C1"/>
    <w:rsid w:val="00635D68"/>
    <w:rsid w:val="006415F1"/>
    <w:rsid w:val="006422AE"/>
    <w:rsid w:val="006472DA"/>
    <w:rsid w:val="00661840"/>
    <w:rsid w:val="00662E0E"/>
    <w:rsid w:val="0067450C"/>
    <w:rsid w:val="0067778D"/>
    <w:rsid w:val="006856DB"/>
    <w:rsid w:val="00690A4A"/>
    <w:rsid w:val="00696C80"/>
    <w:rsid w:val="006A1488"/>
    <w:rsid w:val="006A4382"/>
    <w:rsid w:val="006B2F24"/>
    <w:rsid w:val="006F6D60"/>
    <w:rsid w:val="0070174C"/>
    <w:rsid w:val="007019E8"/>
    <w:rsid w:val="007122DB"/>
    <w:rsid w:val="00725110"/>
    <w:rsid w:val="00727B46"/>
    <w:rsid w:val="00733FF4"/>
    <w:rsid w:val="00747356"/>
    <w:rsid w:val="00751BC5"/>
    <w:rsid w:val="00766CBB"/>
    <w:rsid w:val="007677D8"/>
    <w:rsid w:val="00767899"/>
    <w:rsid w:val="0077133C"/>
    <w:rsid w:val="0078043E"/>
    <w:rsid w:val="00780EFE"/>
    <w:rsid w:val="007822C5"/>
    <w:rsid w:val="0078480C"/>
    <w:rsid w:val="007910CD"/>
    <w:rsid w:val="007B488B"/>
    <w:rsid w:val="007E3087"/>
    <w:rsid w:val="007F32FF"/>
    <w:rsid w:val="0080228A"/>
    <w:rsid w:val="00807E20"/>
    <w:rsid w:val="008113CC"/>
    <w:rsid w:val="00815B0C"/>
    <w:rsid w:val="008254AD"/>
    <w:rsid w:val="00834851"/>
    <w:rsid w:val="00834A32"/>
    <w:rsid w:val="00836656"/>
    <w:rsid w:val="0084576C"/>
    <w:rsid w:val="00856E76"/>
    <w:rsid w:val="008607C7"/>
    <w:rsid w:val="0086183B"/>
    <w:rsid w:val="00863C17"/>
    <w:rsid w:val="0086555E"/>
    <w:rsid w:val="008726C6"/>
    <w:rsid w:val="00874865"/>
    <w:rsid w:val="008836CA"/>
    <w:rsid w:val="00885679"/>
    <w:rsid w:val="00893C4D"/>
    <w:rsid w:val="008956E3"/>
    <w:rsid w:val="008A374F"/>
    <w:rsid w:val="008A3F9B"/>
    <w:rsid w:val="008A4C67"/>
    <w:rsid w:val="008A6584"/>
    <w:rsid w:val="008B10A0"/>
    <w:rsid w:val="008D2959"/>
    <w:rsid w:val="008D662A"/>
    <w:rsid w:val="008E586E"/>
    <w:rsid w:val="008E7AB8"/>
    <w:rsid w:val="008F2FBC"/>
    <w:rsid w:val="00904A6D"/>
    <w:rsid w:val="00914C52"/>
    <w:rsid w:val="009250BC"/>
    <w:rsid w:val="00936C3C"/>
    <w:rsid w:val="00945B42"/>
    <w:rsid w:val="0095042A"/>
    <w:rsid w:val="00957DB3"/>
    <w:rsid w:val="009811CA"/>
    <w:rsid w:val="00987D8D"/>
    <w:rsid w:val="00995CD0"/>
    <w:rsid w:val="009A1544"/>
    <w:rsid w:val="009A478B"/>
    <w:rsid w:val="009B49B0"/>
    <w:rsid w:val="009C52C2"/>
    <w:rsid w:val="009C57B6"/>
    <w:rsid w:val="009C6D42"/>
    <w:rsid w:val="009D2932"/>
    <w:rsid w:val="009D6729"/>
    <w:rsid w:val="009E7AC4"/>
    <w:rsid w:val="009F21BF"/>
    <w:rsid w:val="009F274F"/>
    <w:rsid w:val="00A2090F"/>
    <w:rsid w:val="00A25A8A"/>
    <w:rsid w:val="00A5000F"/>
    <w:rsid w:val="00A53071"/>
    <w:rsid w:val="00A65772"/>
    <w:rsid w:val="00A7072D"/>
    <w:rsid w:val="00A8210C"/>
    <w:rsid w:val="00A839B1"/>
    <w:rsid w:val="00A97D70"/>
    <w:rsid w:val="00AA1462"/>
    <w:rsid w:val="00AA51F7"/>
    <w:rsid w:val="00AA70DF"/>
    <w:rsid w:val="00AB33A6"/>
    <w:rsid w:val="00AB3F09"/>
    <w:rsid w:val="00AB6A37"/>
    <w:rsid w:val="00AD334D"/>
    <w:rsid w:val="00AD40CC"/>
    <w:rsid w:val="00B00EA9"/>
    <w:rsid w:val="00B0174D"/>
    <w:rsid w:val="00B021FD"/>
    <w:rsid w:val="00B1237A"/>
    <w:rsid w:val="00B21689"/>
    <w:rsid w:val="00B34E85"/>
    <w:rsid w:val="00B35A5F"/>
    <w:rsid w:val="00B50CE4"/>
    <w:rsid w:val="00B62AF3"/>
    <w:rsid w:val="00B64A42"/>
    <w:rsid w:val="00B650B6"/>
    <w:rsid w:val="00B84E6A"/>
    <w:rsid w:val="00B95C87"/>
    <w:rsid w:val="00BA3707"/>
    <w:rsid w:val="00BA37FA"/>
    <w:rsid w:val="00BB5125"/>
    <w:rsid w:val="00BC6886"/>
    <w:rsid w:val="00BD04AD"/>
    <w:rsid w:val="00BD3C60"/>
    <w:rsid w:val="00BD59FE"/>
    <w:rsid w:val="00BE230A"/>
    <w:rsid w:val="00BF3CC0"/>
    <w:rsid w:val="00BF4678"/>
    <w:rsid w:val="00BF660A"/>
    <w:rsid w:val="00C01D35"/>
    <w:rsid w:val="00C01F12"/>
    <w:rsid w:val="00C044D2"/>
    <w:rsid w:val="00C10300"/>
    <w:rsid w:val="00C148D1"/>
    <w:rsid w:val="00C235C7"/>
    <w:rsid w:val="00C26A47"/>
    <w:rsid w:val="00C317DE"/>
    <w:rsid w:val="00C50CB4"/>
    <w:rsid w:val="00C52423"/>
    <w:rsid w:val="00C60F93"/>
    <w:rsid w:val="00C62D13"/>
    <w:rsid w:val="00C753D9"/>
    <w:rsid w:val="00C8046E"/>
    <w:rsid w:val="00C80E83"/>
    <w:rsid w:val="00C948C4"/>
    <w:rsid w:val="00CD5F5A"/>
    <w:rsid w:val="00CE6019"/>
    <w:rsid w:val="00D07379"/>
    <w:rsid w:val="00D43DD2"/>
    <w:rsid w:val="00D50C4B"/>
    <w:rsid w:val="00D662C4"/>
    <w:rsid w:val="00D72C6D"/>
    <w:rsid w:val="00D959B3"/>
    <w:rsid w:val="00DA177C"/>
    <w:rsid w:val="00DA67BC"/>
    <w:rsid w:val="00DA70BA"/>
    <w:rsid w:val="00DB2DDB"/>
    <w:rsid w:val="00DC1C42"/>
    <w:rsid w:val="00DD2111"/>
    <w:rsid w:val="00DE6055"/>
    <w:rsid w:val="00DF0F32"/>
    <w:rsid w:val="00E10658"/>
    <w:rsid w:val="00E243CE"/>
    <w:rsid w:val="00E37540"/>
    <w:rsid w:val="00E40BC1"/>
    <w:rsid w:val="00E7577B"/>
    <w:rsid w:val="00E81702"/>
    <w:rsid w:val="00E91BFF"/>
    <w:rsid w:val="00EB1058"/>
    <w:rsid w:val="00ED57BB"/>
    <w:rsid w:val="00EE0259"/>
    <w:rsid w:val="00EE5232"/>
    <w:rsid w:val="00F16446"/>
    <w:rsid w:val="00F16923"/>
    <w:rsid w:val="00F231C6"/>
    <w:rsid w:val="00F2339C"/>
    <w:rsid w:val="00F30B8B"/>
    <w:rsid w:val="00F346C2"/>
    <w:rsid w:val="00F43929"/>
    <w:rsid w:val="00F448E2"/>
    <w:rsid w:val="00F51974"/>
    <w:rsid w:val="00F62B05"/>
    <w:rsid w:val="00F63E3F"/>
    <w:rsid w:val="00F649A7"/>
    <w:rsid w:val="00F65C23"/>
    <w:rsid w:val="00F66A4C"/>
    <w:rsid w:val="00F82889"/>
    <w:rsid w:val="00FA0DB7"/>
    <w:rsid w:val="00FA5DAD"/>
    <w:rsid w:val="00FB2E42"/>
    <w:rsid w:val="00FD3DA1"/>
    <w:rsid w:val="00FE18A2"/>
    <w:rsid w:val="00FE3885"/>
    <w:rsid w:val="00FF1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17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0217F"/>
    <w:pPr>
      <w:keepNext/>
      <w:keepLines/>
      <w:numPr>
        <w:numId w:val="2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0217F"/>
    <w:pPr>
      <w:keepNext/>
      <w:keepLines/>
      <w:numPr>
        <w:ilvl w:val="1"/>
        <w:numId w:val="2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0217F"/>
    <w:pPr>
      <w:keepNext/>
      <w:keepLines/>
      <w:numPr>
        <w:ilvl w:val="2"/>
        <w:numId w:val="2"/>
      </w:numPr>
      <w:spacing w:before="181"/>
      <w:outlineLvl w:val="2"/>
    </w:pPr>
    <w:rPr>
      <w:b/>
      <w:bCs/>
      <w:lang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50217F"/>
    <w:pPr>
      <w:numPr>
        <w:ilvl w:val="3"/>
      </w:numPr>
      <w:ind w:hanging="1870"/>
      <w:jc w:val="left"/>
      <w:outlineLvl w:val="3"/>
    </w:pPr>
    <w:rPr>
      <w:lang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50217F"/>
    <w:pPr>
      <w:numPr>
        <w:ilvl w:val="4"/>
      </w:numPr>
      <w:tabs>
        <w:tab w:val="clear" w:pos="6462"/>
        <w:tab w:val="left" w:pos="907"/>
        <w:tab w:val="num" w:pos="4752"/>
      </w:tabs>
      <w:ind w:left="2268" w:hanging="2268"/>
      <w:outlineLvl w:val="4"/>
    </w:pPr>
    <w:rPr>
      <w:lang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50217F"/>
    <w:pPr>
      <w:numPr>
        <w:ilvl w:val="5"/>
      </w:numPr>
      <w:ind w:left="0" w:firstLine="0"/>
      <w:outlineLvl w:val="5"/>
    </w:pPr>
    <w:rPr>
      <w:rFonts w:ascii="Times" w:hAnsi="Times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">
    <w:name w:val="Figure_#"/>
    <w:basedOn w:val="Normal"/>
    <w:next w:val="FigureTitleChar"/>
    <w:uiPriority w:val="99"/>
    <w:rsid w:val="0050217F"/>
    <w:pPr>
      <w:keepNext/>
      <w:tabs>
        <w:tab w:val="clear" w:pos="794"/>
        <w:tab w:val="clear" w:pos="1191"/>
        <w:tab w:val="clear" w:pos="1588"/>
        <w:tab w:val="clear" w:pos="1985"/>
      </w:tabs>
      <w:spacing w:before="567" w:after="113"/>
      <w:jc w:val="center"/>
    </w:pPr>
    <w:rPr>
      <w:lang w:val="en-US"/>
    </w:rPr>
  </w:style>
  <w:style w:type="paragraph" w:customStyle="1" w:styleId="FigureTitleChar">
    <w:name w:val="Figure_Title Char"/>
    <w:basedOn w:val="Normal"/>
    <w:next w:val="Normal"/>
    <w:uiPriority w:val="99"/>
    <w:rsid w:val="0050217F"/>
    <w:pPr>
      <w:keepNext/>
      <w:spacing w:before="240" w:after="720"/>
      <w:jc w:val="center"/>
    </w:pPr>
    <w:rPr>
      <w:b/>
      <w:bCs/>
    </w:rPr>
  </w:style>
  <w:style w:type="paragraph" w:customStyle="1" w:styleId="Equation">
    <w:name w:val="Equation"/>
    <w:basedOn w:val="Normal"/>
    <w:uiPriority w:val="99"/>
    <w:rsid w:val="0050217F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Caption">
    <w:name w:val="caption"/>
    <w:basedOn w:val="Normal"/>
    <w:next w:val="Normal"/>
    <w:link w:val="CaptionChar1"/>
    <w:qFormat/>
    <w:rsid w:val="0050217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aptionChar1">
    <w:name w:val="Caption Char1"/>
    <w:link w:val="Caption"/>
    <w:locked/>
    <w:rsid w:val="0050217F"/>
    <w:rPr>
      <w:rFonts w:ascii="Times New Roman" w:eastAsia="Malgun Gothic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217F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17F"/>
    <w:rPr>
      <w:rFonts w:ascii="Tahoma" w:eastAsia="Malgun Gothic" w:hAnsi="Tahoma" w:cs="Tahoma"/>
      <w:sz w:val="16"/>
      <w:szCs w:val="16"/>
      <w:lang w:val="en-GB"/>
    </w:rPr>
  </w:style>
  <w:style w:type="character" w:customStyle="1" w:styleId="Heading1Char">
    <w:name w:val="Heading 1 Char"/>
    <w:basedOn w:val="DefaultParagraphFont"/>
    <w:link w:val="Heading1"/>
    <w:uiPriority w:val="99"/>
    <w:rsid w:val="0050217F"/>
    <w:rPr>
      <w:rFonts w:ascii="Times" w:eastAsia="Malgun Gothic" w:hAnsi="Times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50217F"/>
    <w:rPr>
      <w:rFonts w:ascii="Times" w:eastAsia="Malgun Gothic" w:hAnsi="Times" w:cs="Times New Roman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50217F"/>
    <w:rPr>
      <w:rFonts w:ascii="Times New Roman" w:eastAsia="Malgun Gothic" w:hAnsi="Times New Roman" w:cs="Times New Roman"/>
      <w:b/>
      <w:bCs/>
      <w:sz w:val="20"/>
      <w:szCs w:val="20"/>
      <w:lang/>
    </w:rPr>
  </w:style>
  <w:style w:type="character" w:customStyle="1" w:styleId="Heading4Char">
    <w:name w:val="Heading 4 Char"/>
    <w:basedOn w:val="DefaultParagraphFont"/>
    <w:link w:val="Heading4"/>
    <w:uiPriority w:val="99"/>
    <w:rsid w:val="0050217F"/>
    <w:rPr>
      <w:rFonts w:ascii="Times New Roman" w:eastAsia="Malgun Gothic" w:hAnsi="Times New Roman" w:cs="Times New Roman"/>
      <w:b/>
      <w:bCs/>
      <w:sz w:val="20"/>
      <w:szCs w:val="20"/>
      <w:lang/>
    </w:rPr>
  </w:style>
  <w:style w:type="character" w:customStyle="1" w:styleId="Heading5Char">
    <w:name w:val="Heading 5 Char"/>
    <w:basedOn w:val="DefaultParagraphFont"/>
    <w:link w:val="Heading5"/>
    <w:uiPriority w:val="99"/>
    <w:rsid w:val="0050217F"/>
    <w:rPr>
      <w:rFonts w:ascii="Times New Roman" w:eastAsia="Malgun Gothic" w:hAnsi="Times New Roman" w:cs="Times New Roman"/>
      <w:b/>
      <w:bCs/>
      <w:sz w:val="20"/>
      <w:szCs w:val="20"/>
      <w:lang/>
    </w:rPr>
  </w:style>
  <w:style w:type="character" w:customStyle="1" w:styleId="Heading6Char">
    <w:name w:val="Heading 6 Char"/>
    <w:basedOn w:val="DefaultParagraphFont"/>
    <w:link w:val="Heading6"/>
    <w:uiPriority w:val="99"/>
    <w:rsid w:val="0050217F"/>
    <w:rPr>
      <w:rFonts w:ascii="Times" w:eastAsia="Malgun Gothic" w:hAnsi="Times" w:cs="Times New Roman"/>
      <w:b/>
      <w:bCs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527</Words>
  <Characters>3008</Characters>
  <Application>Microsoft Office Word</Application>
  <DocSecurity>0</DocSecurity>
  <Lines>25</Lines>
  <Paragraphs>7</Paragraphs>
  <ScaleCrop>false</ScaleCrop>
  <Company>Cisco</Company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thdavies</dc:creator>
  <cp:lastModifiedBy>thdavies</cp:lastModifiedBy>
  <cp:revision>1</cp:revision>
  <dcterms:created xsi:type="dcterms:W3CDTF">2012-02-29T10:14:00Z</dcterms:created>
  <dcterms:modified xsi:type="dcterms:W3CDTF">2012-02-29T10:29:00Z</dcterms:modified>
</cp:coreProperties>
</file>