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D2" w:rsidRPr="00C97297" w:rsidRDefault="00E813D2" w:rsidP="00E813D2">
      <w:pPr>
        <w:pStyle w:val="5"/>
        <w:ind w:left="1600"/>
        <w:rPr>
          <w:rFonts w:hint="eastAsia"/>
        </w:rPr>
      </w:pPr>
      <w:r w:rsidRPr="00E8461A">
        <w:t xml:space="preserve">Derivation process for </w:t>
      </w:r>
      <w:r>
        <w:rPr>
          <w:lang w:val="en-US"/>
        </w:rPr>
        <w:t xml:space="preserve">luma </w:t>
      </w:r>
      <w:r w:rsidRPr="00E8461A">
        <w:t>filter coefficients</w:t>
      </w:r>
    </w:p>
    <w:p w:rsidR="00E813D2" w:rsidRDefault="00E813D2" w:rsidP="00E813D2">
      <w:pPr>
        <w:rPr>
          <w:lang w:eastAsia="ko-KR"/>
        </w:rPr>
      </w:pPr>
      <w:r w:rsidRPr="007B6552">
        <w:rPr>
          <w:lang w:eastAsia="ko-KR"/>
        </w:rPr>
        <w:t>Input</w:t>
      </w:r>
      <w:r>
        <w:rPr>
          <w:lang w:eastAsia="ko-KR"/>
        </w:rPr>
        <w:t>s</w:t>
      </w:r>
      <w:r w:rsidRPr="007B6552">
        <w:rPr>
          <w:lang w:eastAsia="ko-KR"/>
        </w:rPr>
        <w:t xml:space="preserve"> to this process</w:t>
      </w:r>
      <w:r>
        <w:rPr>
          <w:lang w:eastAsia="ko-KR"/>
        </w:rPr>
        <w:t xml:space="preserve"> are</w:t>
      </w:r>
    </w:p>
    <w:p w:rsidR="00E813D2" w:rsidRPr="005D200B" w:rsidRDefault="00E813D2" w:rsidP="00E813D2">
      <w:pPr>
        <w:numPr>
          <w:ilvl w:val="1"/>
          <w:numId w:val="4"/>
        </w:numPr>
        <w:tabs>
          <w:tab w:val="clear" w:pos="800"/>
          <w:tab w:val="num" w:pos="270"/>
        </w:tabs>
        <w:ind w:left="270" w:hanging="270"/>
        <w:rPr>
          <w:lang w:val="en-US" w:eastAsia="ko-KR"/>
        </w:rPr>
      </w:pPr>
      <w:r w:rsidRPr="005D200B">
        <w:rPr>
          <w:lang w:val="en-US" w:eastAsia="ko-KR"/>
        </w:rPr>
        <w:t xml:space="preserve">a variable alfPrecisionBit specifying the ALF coefficient precision </w:t>
      </w:r>
    </w:p>
    <w:p w:rsidR="00E813D2" w:rsidRPr="00210652" w:rsidRDefault="00E813D2" w:rsidP="00E813D2">
      <w:pPr>
        <w:rPr>
          <w:lang w:eastAsia="ko-KR"/>
        </w:rPr>
      </w:pPr>
      <w:r w:rsidRPr="00210652">
        <w:rPr>
          <w:lang w:eastAsia="ko-KR"/>
        </w:rPr>
        <w:t xml:space="preserve">Outputs of this process are </w:t>
      </w:r>
      <w:r>
        <w:rPr>
          <w:lang w:eastAsia="ko-KR"/>
        </w:rPr>
        <w:t xml:space="preserve">the luma </w:t>
      </w:r>
      <w:r w:rsidRPr="00210652">
        <w:rPr>
          <w:lang w:eastAsia="ko-KR"/>
        </w:rPr>
        <w:t>filter coefficients c</w:t>
      </w:r>
      <w:r w:rsidRPr="005D200B">
        <w:rPr>
          <w:vertAlign w:val="subscript"/>
          <w:lang w:eastAsia="ko-KR"/>
        </w:rPr>
        <w:t>L</w:t>
      </w:r>
      <w:r w:rsidRPr="00210652">
        <w:rPr>
          <w:lang w:eastAsia="ko-KR"/>
        </w:rPr>
        <w:t>.</w:t>
      </w:r>
    </w:p>
    <w:p w:rsidR="00E813D2" w:rsidRPr="00210652" w:rsidRDefault="00E813D2" w:rsidP="00E813D2">
      <w:pPr>
        <w:rPr>
          <w:lang w:eastAsia="ko-KR"/>
        </w:rPr>
      </w:pPr>
      <w:r w:rsidRPr="00210652">
        <w:rPr>
          <w:lang w:eastAsia="ko-KR"/>
        </w:rPr>
        <w:t>The luma filter coefficients c</w:t>
      </w:r>
      <w:r w:rsidRPr="00210652">
        <w:rPr>
          <w:vertAlign w:val="subscript"/>
          <w:lang w:eastAsia="ko-KR"/>
        </w:rPr>
        <w:t>L</w:t>
      </w:r>
      <w:r w:rsidRPr="00210652">
        <w:rPr>
          <w:lang w:eastAsia="ko-KR"/>
        </w:rPr>
        <w:t xml:space="preserve"> with elements c</w:t>
      </w:r>
      <w:r w:rsidRPr="00210652">
        <w:rPr>
          <w:vertAlign w:val="subscript"/>
          <w:lang w:eastAsia="ko-KR"/>
        </w:rPr>
        <w:t>L</w:t>
      </w:r>
      <w:r w:rsidRPr="00210652">
        <w:rPr>
          <w:lang w:eastAsia="ko-KR"/>
        </w:rPr>
        <w:t>[ i ][ j ], i = 0..AlfNumFilters–1, j = 0..</w:t>
      </w:r>
      <w:r>
        <w:rPr>
          <w:lang w:eastAsia="ko-KR"/>
        </w:rPr>
        <w:t>9</w:t>
      </w:r>
      <w:r w:rsidRPr="00210652">
        <w:rPr>
          <w:lang w:eastAsia="ko-KR"/>
        </w:rPr>
        <w:t xml:space="preserve"> </w:t>
      </w:r>
      <w:r>
        <w:rPr>
          <w:rFonts w:hint="eastAsia"/>
          <w:lang w:eastAsia="ko-KR"/>
        </w:rPr>
        <w:t>are</w:t>
      </w:r>
      <w:r w:rsidRPr="00210652">
        <w:rPr>
          <w:lang w:eastAsia="ko-KR"/>
        </w:rPr>
        <w:t xml:space="preserve"> derived as follows:</w:t>
      </w:r>
    </w:p>
    <w:p w:rsidR="00E813D2" w:rsidRDefault="00E813D2" w:rsidP="00E813D2">
      <w:pPr>
        <w:numPr>
          <w:ilvl w:val="0"/>
          <w:numId w:val="4"/>
        </w:numPr>
        <w:tabs>
          <w:tab w:val="clear" w:pos="794"/>
        </w:tabs>
        <w:rPr>
          <w:rFonts w:hint="eastAsia"/>
          <w:lang w:eastAsia="ko-KR"/>
        </w:rPr>
      </w:pPr>
      <w:r>
        <w:rPr>
          <w:rFonts w:hint="eastAsia"/>
          <w:lang w:eastAsia="ko-KR"/>
        </w:rPr>
        <w:t>If alf_nb_pred_luma</w:t>
      </w:r>
      <w:r>
        <w:rPr>
          <w:lang w:eastAsia="ko-KR"/>
        </w:rPr>
        <w:t>_flag</w:t>
      </w:r>
      <w:r>
        <w:rPr>
          <w:rFonts w:hint="eastAsia"/>
          <w:lang w:eastAsia="ko-KR"/>
        </w:rPr>
        <w:t>[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i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] is equal to 0,</w:t>
      </w:r>
    </w:p>
    <w:p w:rsidR="00E813D2" w:rsidRPr="00210652" w:rsidRDefault="00E813D2" w:rsidP="00E813D2">
      <w:pPr>
        <w:numPr>
          <w:ilvl w:val="0"/>
          <w:numId w:val="4"/>
        </w:numPr>
        <w:tabs>
          <w:tab w:val="clear" w:pos="400"/>
          <w:tab w:val="clear" w:pos="794"/>
          <w:tab w:val="num" w:pos="851"/>
        </w:tabs>
        <w:ind w:left="851" w:hanging="425"/>
        <w:rPr>
          <w:lang w:eastAsia="ko-KR"/>
        </w:rPr>
      </w:pPr>
      <w:r w:rsidRPr="00210652">
        <w:rPr>
          <w:lang w:eastAsia="ko-KR"/>
        </w:rPr>
        <w:t>If alf_pred_</w:t>
      </w:r>
      <w:r>
        <w:rPr>
          <w:lang w:eastAsia="ko-KR"/>
        </w:rPr>
        <w:t>flag</w:t>
      </w:r>
      <w:r w:rsidRPr="00210652">
        <w:rPr>
          <w:lang w:eastAsia="ko-KR"/>
        </w:rPr>
        <w:t xml:space="preserve"> is equal to 0 or the value of i is equal to 0,</w:t>
      </w:r>
    </w:p>
    <w:p w:rsidR="00E813D2" w:rsidRPr="0021065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 xml:space="preserve">[ i ][ j ] = </w:t>
      </w:r>
      <w:r w:rsidRPr="004056B1">
        <w:rPr>
          <w:sz w:val="20"/>
        </w:rPr>
        <w:t xml:space="preserve">alf_filt_coeff [ </w:t>
      </w:r>
      <w:r>
        <w:rPr>
          <w:sz w:val="20"/>
        </w:rPr>
        <w:t>0</w:t>
      </w:r>
      <w:r w:rsidRPr="004056B1">
        <w:rPr>
          <w:sz w:val="20"/>
        </w:rPr>
        <w:t xml:space="preserve"> ][ ry ][ rx ]</w:t>
      </w:r>
      <w:r w:rsidRPr="00210652">
        <w:rPr>
          <w:sz w:val="20"/>
          <w:lang w:eastAsia="ko-KR"/>
        </w:rPr>
        <w:t>[ i ][ j ]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464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E813D2" w:rsidRPr="00210652" w:rsidRDefault="00E813D2" w:rsidP="00E813D2">
      <w:pPr>
        <w:numPr>
          <w:ilvl w:val="0"/>
          <w:numId w:val="4"/>
        </w:numPr>
        <w:tabs>
          <w:tab w:val="clear" w:pos="400"/>
          <w:tab w:val="clear" w:pos="794"/>
          <w:tab w:val="num" w:pos="851"/>
        </w:tabs>
        <w:ind w:left="851" w:hanging="425"/>
        <w:rPr>
          <w:lang w:eastAsia="ko-KR"/>
        </w:rPr>
      </w:pPr>
      <w:r w:rsidRPr="00210652">
        <w:rPr>
          <w:lang w:eastAsia="ko-KR"/>
        </w:rPr>
        <w:t>Otherwise (alf_pred_</w:t>
      </w:r>
      <w:r>
        <w:rPr>
          <w:lang w:eastAsia="ko-KR"/>
        </w:rPr>
        <w:t>flag</w:t>
      </w:r>
      <w:r w:rsidRPr="00210652">
        <w:rPr>
          <w:lang w:eastAsia="ko-KR"/>
        </w:rPr>
        <w:t xml:space="preserve"> is equal to 1 and the value of i is greater than 1), </w:t>
      </w:r>
    </w:p>
    <w:p w:rsidR="00E813D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rFonts w:hint="eastAsia"/>
          <w:sz w:val="20"/>
          <w:lang w:eastAsia="ko-KR"/>
        </w:rPr>
      </w:pP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 xml:space="preserve">[ i ][ j ] = </w:t>
      </w:r>
      <w:r w:rsidRPr="004056B1">
        <w:rPr>
          <w:sz w:val="20"/>
        </w:rPr>
        <w:t xml:space="preserve">alf_filt_coeff [ </w:t>
      </w:r>
      <w:r>
        <w:rPr>
          <w:sz w:val="20"/>
        </w:rPr>
        <w:t>0</w:t>
      </w:r>
      <w:r w:rsidRPr="004056B1">
        <w:rPr>
          <w:sz w:val="20"/>
        </w:rPr>
        <w:t xml:space="preserve"> ][ ry ][ rx ]</w:t>
      </w:r>
      <w:r w:rsidRPr="00210652">
        <w:rPr>
          <w:sz w:val="20"/>
          <w:lang w:eastAsia="ko-KR"/>
        </w:rPr>
        <w:t>[ i ][ j ] + 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>[ i – 1 ][ j ]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465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E813D2" w:rsidRDefault="00E813D2" w:rsidP="00E813D2">
      <w:pPr>
        <w:numPr>
          <w:ilvl w:val="0"/>
          <w:numId w:val="4"/>
        </w:numPr>
        <w:tabs>
          <w:tab w:val="clear" w:pos="794"/>
        </w:tabs>
        <w:rPr>
          <w:rFonts w:hint="eastAsia"/>
          <w:lang w:eastAsia="ko-KR"/>
        </w:rPr>
      </w:pPr>
      <w:r>
        <w:rPr>
          <w:rFonts w:hint="eastAsia"/>
          <w:lang w:eastAsia="ko-KR"/>
        </w:rPr>
        <w:t>Otherwise (alf_nb_pred_luma</w:t>
      </w:r>
      <w:r>
        <w:rPr>
          <w:lang w:eastAsia="ko-KR"/>
        </w:rPr>
        <w:t>_flag</w:t>
      </w:r>
      <w:r>
        <w:rPr>
          <w:rFonts w:hint="eastAsia"/>
          <w:lang w:eastAsia="ko-KR"/>
        </w:rPr>
        <w:t>[i] is equal to 1), the following ordered steps apply:</w:t>
      </w:r>
    </w:p>
    <w:p w:rsidR="00E813D2" w:rsidRPr="00210652" w:rsidRDefault="00E813D2" w:rsidP="00E813D2">
      <w:pPr>
        <w:numPr>
          <w:ilvl w:val="0"/>
          <w:numId w:val="5"/>
        </w:numPr>
        <w:rPr>
          <w:lang w:eastAsia="ko-KR"/>
        </w:rPr>
      </w:pPr>
      <w:r w:rsidRPr="00210652">
        <w:rPr>
          <w:lang w:eastAsia="ko-KR"/>
        </w:rPr>
        <w:t>The luma filter coefficients c</w:t>
      </w:r>
      <w:r w:rsidRPr="00210652">
        <w:rPr>
          <w:vertAlign w:val="subscript"/>
          <w:lang w:eastAsia="ko-KR"/>
        </w:rPr>
        <w:t>L</w:t>
      </w:r>
      <w:r w:rsidRPr="00210652">
        <w:rPr>
          <w:lang w:eastAsia="ko-KR"/>
        </w:rPr>
        <w:t xml:space="preserve"> with elements c</w:t>
      </w:r>
      <w:r w:rsidRPr="00210652">
        <w:rPr>
          <w:vertAlign w:val="subscript"/>
          <w:lang w:eastAsia="ko-KR"/>
        </w:rPr>
        <w:t>L</w:t>
      </w:r>
      <w:r w:rsidRPr="00210652">
        <w:rPr>
          <w:lang w:eastAsia="ko-KR"/>
        </w:rPr>
        <w:t>[ i ][ j ], i = 0..AlfNumFilters–1, j = 0..</w:t>
      </w:r>
      <w:r>
        <w:rPr>
          <w:lang w:eastAsia="ko-KR"/>
        </w:rPr>
        <w:t>7</w:t>
      </w:r>
      <w:r w:rsidRPr="00210652">
        <w:rPr>
          <w:lang w:eastAsia="ko-KR"/>
        </w:rPr>
        <w:t xml:space="preserve"> </w:t>
      </w:r>
      <w:r>
        <w:rPr>
          <w:rFonts w:hint="eastAsia"/>
          <w:lang w:eastAsia="ko-KR"/>
        </w:rPr>
        <w:t>are</w:t>
      </w:r>
      <w:r w:rsidRPr="00210652">
        <w:rPr>
          <w:lang w:eastAsia="ko-KR"/>
        </w:rPr>
        <w:t xml:space="preserve"> derived as follows:</w:t>
      </w:r>
    </w:p>
    <w:p w:rsidR="00E813D2" w:rsidRPr="00210652" w:rsidRDefault="00E813D2" w:rsidP="00E813D2">
      <w:pPr>
        <w:numPr>
          <w:ilvl w:val="2"/>
          <w:numId w:val="4"/>
        </w:numPr>
        <w:tabs>
          <w:tab w:val="clear" w:pos="794"/>
        </w:tabs>
        <w:rPr>
          <w:lang w:eastAsia="ko-KR"/>
        </w:rPr>
      </w:pPr>
      <w:r w:rsidRPr="00210652">
        <w:rPr>
          <w:lang w:eastAsia="ko-KR"/>
        </w:rPr>
        <w:t>If alf_pred_</w:t>
      </w:r>
      <w:r>
        <w:rPr>
          <w:lang w:eastAsia="ko-KR"/>
        </w:rPr>
        <w:t>flag</w:t>
      </w:r>
      <w:r w:rsidRPr="00210652">
        <w:rPr>
          <w:lang w:eastAsia="ko-KR"/>
        </w:rPr>
        <w:t xml:space="preserve"> is equal to 0 or the value of i is equal to 0,</w:t>
      </w:r>
    </w:p>
    <w:p w:rsidR="00E813D2" w:rsidRPr="0021065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 xml:space="preserve">[ i ][ j ] = </w:t>
      </w:r>
      <w:r w:rsidRPr="004056B1">
        <w:rPr>
          <w:sz w:val="20"/>
        </w:rPr>
        <w:t xml:space="preserve">alf_filt_coeff [ </w:t>
      </w:r>
      <w:r>
        <w:rPr>
          <w:sz w:val="20"/>
        </w:rPr>
        <w:t>0</w:t>
      </w:r>
      <w:r w:rsidRPr="004056B1">
        <w:rPr>
          <w:sz w:val="20"/>
        </w:rPr>
        <w:t xml:space="preserve"> ][ ry ][ rx ]</w:t>
      </w:r>
      <w:r w:rsidRPr="00210652">
        <w:rPr>
          <w:sz w:val="20"/>
          <w:lang w:eastAsia="ko-KR"/>
        </w:rPr>
        <w:t>[ i ][ j ]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464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E813D2" w:rsidRPr="00210652" w:rsidRDefault="00E813D2" w:rsidP="00E813D2">
      <w:pPr>
        <w:numPr>
          <w:ilvl w:val="2"/>
          <w:numId w:val="4"/>
        </w:numPr>
        <w:tabs>
          <w:tab w:val="clear" w:pos="794"/>
        </w:tabs>
        <w:rPr>
          <w:lang w:eastAsia="ko-KR"/>
        </w:rPr>
      </w:pPr>
      <w:r w:rsidRPr="00210652">
        <w:rPr>
          <w:lang w:eastAsia="ko-KR"/>
        </w:rPr>
        <w:t>Otherwise (alf_pred_</w:t>
      </w:r>
      <w:r>
        <w:rPr>
          <w:lang w:eastAsia="ko-KR"/>
        </w:rPr>
        <w:t>flag</w:t>
      </w:r>
      <w:r w:rsidRPr="00210652">
        <w:rPr>
          <w:lang w:eastAsia="ko-KR"/>
        </w:rPr>
        <w:t xml:space="preserve"> is equal to 1 and the value of i is greater than 1), </w:t>
      </w:r>
    </w:p>
    <w:p w:rsidR="00E813D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rFonts w:hint="eastAsia"/>
          <w:sz w:val="20"/>
          <w:lang w:eastAsia="ko-KR"/>
        </w:rPr>
      </w:pP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 xml:space="preserve">[ i ][ j ] = </w:t>
      </w:r>
      <w:r w:rsidRPr="004056B1">
        <w:rPr>
          <w:sz w:val="20"/>
        </w:rPr>
        <w:t xml:space="preserve">alf_filt_coeff [ </w:t>
      </w:r>
      <w:r>
        <w:rPr>
          <w:sz w:val="20"/>
        </w:rPr>
        <w:t>0</w:t>
      </w:r>
      <w:r w:rsidRPr="004056B1">
        <w:rPr>
          <w:sz w:val="20"/>
        </w:rPr>
        <w:t xml:space="preserve"> ][ ry ][ rx ]</w:t>
      </w:r>
      <w:r w:rsidRPr="00210652">
        <w:rPr>
          <w:sz w:val="20"/>
          <w:lang w:eastAsia="ko-KR"/>
        </w:rPr>
        <w:t>[ i ][ j ] + 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>[ i – 1 ][ j ]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465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E813D2" w:rsidRPr="00210652" w:rsidRDefault="00E813D2" w:rsidP="00E813D2">
      <w:pPr>
        <w:numPr>
          <w:ilvl w:val="0"/>
          <w:numId w:val="5"/>
        </w:numPr>
        <w:rPr>
          <w:lang w:eastAsia="ko-KR"/>
        </w:rPr>
      </w:pPr>
      <w:r w:rsidRPr="00210652">
        <w:rPr>
          <w:lang w:eastAsia="ko-KR"/>
        </w:rPr>
        <w:t>The luma filter coefficients c</w:t>
      </w:r>
      <w:r w:rsidRPr="00352A34">
        <w:rPr>
          <w:vertAlign w:val="subscript"/>
          <w:lang w:eastAsia="ko-KR"/>
        </w:rPr>
        <w:t>L</w:t>
      </w:r>
      <w:r w:rsidRPr="00210652">
        <w:rPr>
          <w:lang w:eastAsia="ko-KR"/>
        </w:rPr>
        <w:t xml:space="preserve"> with elements c</w:t>
      </w:r>
      <w:r w:rsidRPr="00352A34">
        <w:rPr>
          <w:vertAlign w:val="subscript"/>
          <w:lang w:eastAsia="ko-KR"/>
        </w:rPr>
        <w:t>L</w:t>
      </w:r>
      <w:r w:rsidRPr="00210652">
        <w:rPr>
          <w:lang w:eastAsia="ko-KR"/>
        </w:rPr>
        <w:t>[ i ][ </w:t>
      </w:r>
      <w:r>
        <w:rPr>
          <w:rFonts w:hint="eastAsia"/>
          <w:lang w:eastAsia="ko-KR"/>
        </w:rPr>
        <w:t>j</w:t>
      </w:r>
      <w:r w:rsidRPr="00210652">
        <w:rPr>
          <w:lang w:eastAsia="ko-KR"/>
        </w:rPr>
        <w:t> ], i = 0..AlfNumFilters–1</w:t>
      </w:r>
      <w:r>
        <w:rPr>
          <w:rFonts w:hint="eastAsia"/>
          <w:lang w:eastAsia="ko-KR"/>
        </w:rPr>
        <w:t>, j</w:t>
      </w:r>
      <w:r w:rsidRPr="00352A34">
        <w:rPr>
          <w:lang w:val="en-US" w:eastAsia="ko-KR"/>
        </w:rPr>
        <w:t> </w:t>
      </w:r>
      <w:r>
        <w:rPr>
          <w:rFonts w:hint="eastAsia"/>
          <w:lang w:eastAsia="ko-KR"/>
        </w:rPr>
        <w:t>=</w:t>
      </w:r>
      <w:r w:rsidRPr="00352A34">
        <w:rPr>
          <w:lang w:val="en-US" w:eastAsia="ko-KR"/>
        </w:rPr>
        <w:t> </w:t>
      </w:r>
      <w:r>
        <w:rPr>
          <w:lang w:eastAsia="ko-KR"/>
        </w:rPr>
        <w:t>8</w:t>
      </w:r>
      <w:r w:rsidRPr="00210652">
        <w:rPr>
          <w:lang w:eastAsia="ko-KR"/>
        </w:rPr>
        <w:t xml:space="preserve"> </w:t>
      </w:r>
      <w:r>
        <w:rPr>
          <w:rFonts w:hint="eastAsia"/>
          <w:lang w:eastAsia="ko-KR"/>
        </w:rPr>
        <w:t>are</w:t>
      </w:r>
      <w:r w:rsidRPr="00210652">
        <w:rPr>
          <w:lang w:eastAsia="ko-KR"/>
        </w:rPr>
        <w:t xml:space="preserve"> derived as follows:</w:t>
      </w:r>
    </w:p>
    <w:p w:rsidR="00E813D2" w:rsidRPr="00210652" w:rsidRDefault="00E813D2" w:rsidP="00E813D2">
      <w:pPr>
        <w:numPr>
          <w:ilvl w:val="2"/>
          <w:numId w:val="4"/>
        </w:numPr>
        <w:tabs>
          <w:tab w:val="clear" w:pos="794"/>
        </w:tabs>
        <w:rPr>
          <w:lang w:eastAsia="ko-KR"/>
        </w:rPr>
      </w:pPr>
      <w:r>
        <w:rPr>
          <w:rFonts w:hint="eastAsia"/>
          <w:lang w:eastAsia="ko-KR"/>
        </w:rPr>
        <w:t>If alf_pred_</w:t>
      </w:r>
      <w:r>
        <w:rPr>
          <w:lang w:eastAsia="ko-KR"/>
        </w:rPr>
        <w:t xml:space="preserve">flag </w:t>
      </w:r>
      <w:r>
        <w:rPr>
          <w:rFonts w:hint="eastAsia"/>
          <w:lang w:eastAsia="ko-KR"/>
        </w:rPr>
        <w:t>is equal to 0 or the value of i is equal to 0,</w:t>
      </w:r>
    </w:p>
    <w:p w:rsidR="00E813D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10"/>
          <w:tab w:val="left" w:pos="2430"/>
        </w:tabs>
        <w:ind w:left="567"/>
        <w:rPr>
          <w:rFonts w:hint="eastAsia"/>
          <w:sz w:val="20"/>
          <w:lang w:eastAsia="ko-KR"/>
        </w:rPr>
      </w:pP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 xml:space="preserve">[ i ][ j ] = </w:t>
      </w:r>
      <w:r w:rsidRPr="00C35282">
        <w:rPr>
          <w:sz w:val="20"/>
        </w:rPr>
        <w:t xml:space="preserve">alf_filt_coeff [ </w:t>
      </w:r>
      <w:r>
        <w:rPr>
          <w:sz w:val="20"/>
        </w:rPr>
        <w:t>0</w:t>
      </w:r>
      <w:r w:rsidRPr="00C35282">
        <w:rPr>
          <w:sz w:val="20"/>
        </w:rPr>
        <w:t xml:space="preserve"> ][ ry ][ rx ]</w:t>
      </w:r>
      <w:r w:rsidRPr="00210652">
        <w:rPr>
          <w:sz w:val="20"/>
          <w:lang w:eastAsia="ko-KR"/>
        </w:rPr>
        <w:t>[ i ][ j ] + </w:t>
      </w:r>
      <w:r>
        <w:rPr>
          <w:sz w:val="20"/>
          <w:lang w:eastAsia="ko-KR"/>
        </w:rPr>
        <w:t>( 1 &lt;&lt; alfPrecisionB</w:t>
      </w:r>
      <w:r w:rsidRPr="00227C0C">
        <w:rPr>
          <w:sz w:val="20"/>
          <w:lang w:eastAsia="ko-KR"/>
        </w:rPr>
        <w:t>it )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eastAsia="ko-KR"/>
        </w:rPr>
        <w:br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>(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sym w:font="Symbol" w:char="F053"/>
      </w:r>
      <w:r>
        <w:rPr>
          <w:rFonts w:hint="eastAsia"/>
          <w:sz w:val="20"/>
          <w:vertAlign w:val="subscript"/>
          <w:lang w:eastAsia="ko-KR"/>
        </w:rPr>
        <w:t>k</w:t>
      </w:r>
      <w:r>
        <w:rPr>
          <w:rFonts w:hint="eastAsia"/>
          <w:sz w:val="20"/>
          <w:lang w:eastAsia="ko-KR"/>
        </w:rPr>
        <w:t>2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*</w:t>
      </w:r>
      <w:r>
        <w:t> </w:t>
      </w:r>
      <w:r>
        <w:rPr>
          <w:sz w:val="20"/>
          <w:lang w:eastAsia="ko-KR"/>
        </w:rPr>
        <w:t>alf_filt_coeff</w:t>
      </w:r>
      <w:r w:rsidRPr="00C35282">
        <w:rPr>
          <w:sz w:val="20"/>
          <w:lang w:eastAsia="ko-KR"/>
        </w:rPr>
        <w:t xml:space="preserve">[ </w:t>
      </w:r>
      <w:r>
        <w:rPr>
          <w:sz w:val="20"/>
          <w:lang w:eastAsia="ko-KR"/>
        </w:rPr>
        <w:t>0</w:t>
      </w:r>
      <w:r w:rsidRPr="00C35282">
        <w:rPr>
          <w:sz w:val="20"/>
          <w:lang w:eastAsia="ko-KR"/>
        </w:rPr>
        <w:t xml:space="preserve"> ][ ry ][ rx ]</w:t>
      </w:r>
      <w:r>
        <w:rPr>
          <w:rFonts w:hint="eastAsia"/>
          <w:sz w:val="20"/>
          <w:lang w:eastAsia="ko-KR"/>
        </w:rPr>
        <w:t>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i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k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&gt;&gt;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2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465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  <w:r>
        <w:rPr>
          <w:sz w:val="20"/>
          <w:lang w:eastAsia="ko-KR"/>
        </w:rPr>
        <w:br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sz w:val="20"/>
          <w:lang w:eastAsia="ko-KR"/>
        </w:rPr>
        <w:tab/>
        <w:t>with</w:t>
      </w:r>
      <w:r>
        <w:rPr>
          <w:rFonts w:hint="eastAsia"/>
          <w:sz w:val="20"/>
          <w:lang w:eastAsia="ko-KR"/>
        </w:rPr>
        <w:t xml:space="preserve"> k=0..j</w:t>
      </w:r>
      <w:r>
        <w:rPr>
          <w:rFonts w:ascii="ＭＳ ゴシック" w:eastAsia="ＭＳ ゴシック" w:hAnsi="ＭＳ ゴシック" w:cs="ＭＳ ゴシック" w:hint="eastAsia"/>
          <w:sz w:val="20"/>
          <w:lang w:eastAsia="ko-KR"/>
        </w:rPr>
        <w:t>−</w:t>
      </w:r>
      <w:r>
        <w:rPr>
          <w:rFonts w:hint="eastAsia"/>
          <w:sz w:val="20"/>
          <w:lang w:eastAsia="ko-KR"/>
        </w:rPr>
        <w:t>1</w:t>
      </w:r>
    </w:p>
    <w:p w:rsidR="00E813D2" w:rsidRDefault="00E813D2" w:rsidP="00E813D2">
      <w:pPr>
        <w:numPr>
          <w:ilvl w:val="2"/>
          <w:numId w:val="4"/>
        </w:numPr>
        <w:tabs>
          <w:tab w:val="clear" w:pos="794"/>
        </w:tabs>
        <w:rPr>
          <w:rFonts w:hint="eastAsia"/>
          <w:lang w:eastAsia="ko-KR"/>
        </w:rPr>
      </w:pPr>
      <w:r>
        <w:rPr>
          <w:rFonts w:hint="eastAsia"/>
          <w:lang w:eastAsia="ko-KR"/>
        </w:rPr>
        <w:t>Otherwise,</w:t>
      </w:r>
    </w:p>
    <w:p w:rsidR="00E813D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3420"/>
        </w:tabs>
        <w:ind w:left="567"/>
        <w:rPr>
          <w:rFonts w:hint="eastAsia"/>
          <w:sz w:val="20"/>
          <w:lang w:eastAsia="ko-KR"/>
        </w:rPr>
      </w:pPr>
      <w:r>
        <w:rPr>
          <w:rFonts w:hint="eastAsia"/>
          <w:sz w:val="20"/>
          <w:lang w:eastAsia="ko-KR"/>
        </w:rPr>
        <w:lastRenderedPageBreak/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  <w:t>alf_coeff_luma_nb[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i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 xml:space="preserve">] = </w:t>
      </w:r>
      <w:r>
        <w:rPr>
          <w:sz w:val="20"/>
        </w:rPr>
        <w:t>alf_filt_coeff</w:t>
      </w:r>
      <w:r w:rsidRPr="00C35282">
        <w:rPr>
          <w:sz w:val="20"/>
        </w:rPr>
        <w:t xml:space="preserve">[ </w:t>
      </w:r>
      <w:r>
        <w:rPr>
          <w:sz w:val="20"/>
        </w:rPr>
        <w:t>0</w:t>
      </w:r>
      <w:r w:rsidRPr="00C35282">
        <w:rPr>
          <w:sz w:val="20"/>
        </w:rPr>
        <w:t xml:space="preserve"> ][ ry ][ rx ]</w:t>
      </w:r>
      <w:r w:rsidRPr="00210652">
        <w:rPr>
          <w:sz w:val="20"/>
          <w:lang w:eastAsia="ko-KR"/>
        </w:rPr>
        <w:t>[ i ][ j ]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br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>(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sym w:font="Symbol" w:char="F053"/>
      </w:r>
      <w:r>
        <w:rPr>
          <w:rFonts w:hint="eastAsia"/>
          <w:sz w:val="20"/>
          <w:vertAlign w:val="subscript"/>
          <w:lang w:eastAsia="ko-KR"/>
        </w:rPr>
        <w:t>k</w:t>
      </w:r>
      <w:r>
        <w:rPr>
          <w:rFonts w:hint="eastAsia"/>
          <w:sz w:val="20"/>
          <w:lang w:eastAsia="ko-KR"/>
        </w:rPr>
        <w:t>2*</w:t>
      </w:r>
      <w:r w:rsidRPr="00C35282">
        <w:t xml:space="preserve"> </w:t>
      </w:r>
      <w:r>
        <w:rPr>
          <w:sz w:val="20"/>
          <w:lang w:eastAsia="ko-KR"/>
        </w:rPr>
        <w:t>alf_filt_coeff</w:t>
      </w:r>
      <w:r w:rsidRPr="00C35282">
        <w:rPr>
          <w:sz w:val="20"/>
          <w:lang w:eastAsia="ko-KR"/>
        </w:rPr>
        <w:t xml:space="preserve">[ </w:t>
      </w:r>
      <w:r>
        <w:rPr>
          <w:sz w:val="20"/>
          <w:lang w:eastAsia="ko-KR"/>
        </w:rPr>
        <w:t>0</w:t>
      </w:r>
      <w:r w:rsidRPr="00C35282">
        <w:rPr>
          <w:sz w:val="20"/>
          <w:lang w:eastAsia="ko-KR"/>
        </w:rPr>
        <w:t xml:space="preserve"> ][ ry ][ rx ]</w:t>
      </w:r>
      <w:r>
        <w:rPr>
          <w:rFonts w:hint="eastAsia"/>
          <w:sz w:val="20"/>
          <w:lang w:eastAsia="ko-KR"/>
        </w:rPr>
        <w:t>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i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k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&gt;&gt;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2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465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E813D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10"/>
        </w:tabs>
        <w:ind w:left="567"/>
        <w:rPr>
          <w:rFonts w:hint="eastAsia"/>
          <w:sz w:val="20"/>
          <w:lang w:eastAsia="ko-KR"/>
        </w:rPr>
      </w:pP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 xml:space="preserve">[ i ][ j ] = </w:t>
      </w:r>
      <w:r w:rsidRPr="00210652">
        <w:rPr>
          <w:sz w:val="20"/>
        </w:rPr>
        <w:t>alf_coeff_</w:t>
      </w:r>
      <w:r w:rsidRPr="00210652">
        <w:rPr>
          <w:sz w:val="20"/>
          <w:lang w:eastAsia="ko-KR"/>
        </w:rPr>
        <w:t>luma</w:t>
      </w:r>
      <w:r>
        <w:rPr>
          <w:rFonts w:hint="eastAsia"/>
          <w:sz w:val="20"/>
          <w:lang w:eastAsia="ko-KR"/>
        </w:rPr>
        <w:t>_nb</w:t>
      </w:r>
      <w:r w:rsidRPr="00210652">
        <w:rPr>
          <w:sz w:val="20"/>
          <w:lang w:eastAsia="ko-KR"/>
        </w:rPr>
        <w:t>[ i ] + </w:t>
      </w:r>
      <w:r>
        <w:rPr>
          <w:rFonts w:hint="eastAsia"/>
          <w:sz w:val="20"/>
          <w:lang w:eastAsia="ko-KR"/>
        </w:rPr>
        <w:t>c</w:t>
      </w:r>
      <w:r w:rsidRPr="00C95FE9">
        <w:rPr>
          <w:rFonts w:hint="eastAsia"/>
          <w:sz w:val="20"/>
          <w:vertAlign w:val="subscript"/>
          <w:lang w:eastAsia="ko-KR"/>
        </w:rPr>
        <w:t>L</w:t>
      </w:r>
      <w:r>
        <w:rPr>
          <w:rFonts w:hint="eastAsia"/>
          <w:sz w:val="20"/>
          <w:lang w:eastAsia="ko-KR"/>
        </w:rPr>
        <w:t>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i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j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465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  <w:r>
        <w:rPr>
          <w:sz w:val="20"/>
          <w:lang w:eastAsia="ko-KR"/>
        </w:rPr>
        <w:br/>
      </w:r>
      <w:r>
        <w:rPr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  <w:t>w</w:t>
      </w:r>
      <w:r>
        <w:rPr>
          <w:sz w:val="20"/>
          <w:lang w:eastAsia="ko-KR"/>
        </w:rPr>
        <w:t>ith</w:t>
      </w:r>
      <w:r>
        <w:rPr>
          <w:rFonts w:hint="eastAsia"/>
          <w:sz w:val="20"/>
          <w:lang w:eastAsia="ko-KR"/>
        </w:rPr>
        <w:t xml:space="preserve"> k=0..j</w:t>
      </w:r>
      <w:r>
        <w:rPr>
          <w:sz w:val="20"/>
          <w:lang w:eastAsia="ko-KR"/>
        </w:rPr>
        <w:t>−</w:t>
      </w:r>
      <w:r>
        <w:rPr>
          <w:rFonts w:hint="eastAsia"/>
          <w:sz w:val="20"/>
          <w:lang w:eastAsia="ko-KR"/>
        </w:rPr>
        <w:t>1</w:t>
      </w:r>
    </w:p>
    <w:p w:rsidR="00E813D2" w:rsidRPr="00210652" w:rsidRDefault="00E813D2" w:rsidP="00E813D2">
      <w:pPr>
        <w:numPr>
          <w:ilvl w:val="0"/>
          <w:numId w:val="5"/>
        </w:numPr>
        <w:rPr>
          <w:lang w:eastAsia="ko-KR"/>
        </w:rPr>
      </w:pPr>
      <w:r w:rsidRPr="00210652">
        <w:rPr>
          <w:lang w:eastAsia="ko-KR"/>
        </w:rPr>
        <w:t>The luma filter coefficients c</w:t>
      </w:r>
      <w:r w:rsidRPr="00210652">
        <w:rPr>
          <w:vertAlign w:val="subscript"/>
          <w:lang w:eastAsia="ko-KR"/>
        </w:rPr>
        <w:t>L</w:t>
      </w:r>
      <w:r w:rsidRPr="00210652">
        <w:rPr>
          <w:lang w:eastAsia="ko-KR"/>
        </w:rPr>
        <w:t xml:space="preserve"> with elements c</w:t>
      </w:r>
      <w:r w:rsidRPr="00210652">
        <w:rPr>
          <w:vertAlign w:val="subscript"/>
          <w:lang w:eastAsia="ko-KR"/>
        </w:rPr>
        <w:t>L</w:t>
      </w:r>
      <w:r w:rsidRPr="00210652">
        <w:rPr>
          <w:lang w:eastAsia="ko-KR"/>
        </w:rPr>
        <w:t>[ i ][ </w:t>
      </w:r>
      <w:r>
        <w:rPr>
          <w:rFonts w:hint="eastAsia"/>
          <w:lang w:eastAsia="ko-KR"/>
        </w:rPr>
        <w:t>j</w:t>
      </w:r>
      <w:r w:rsidRPr="00210652">
        <w:rPr>
          <w:lang w:eastAsia="ko-KR"/>
        </w:rPr>
        <w:t> ], i = 0..AlfNumFilters–1</w:t>
      </w:r>
      <w:r>
        <w:rPr>
          <w:rFonts w:hint="eastAsia"/>
          <w:lang w:eastAsia="ko-KR"/>
        </w:rPr>
        <w:t>, j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=</w:t>
      </w:r>
      <w:r>
        <w:rPr>
          <w:lang w:val="en-US" w:eastAsia="ko-KR"/>
        </w:rPr>
        <w:t> </w:t>
      </w:r>
      <w:r>
        <w:rPr>
          <w:lang w:eastAsia="ko-KR"/>
        </w:rPr>
        <w:t>9</w:t>
      </w:r>
      <w:r w:rsidRPr="00210652">
        <w:rPr>
          <w:lang w:eastAsia="ko-KR"/>
        </w:rPr>
        <w:t xml:space="preserve"> </w:t>
      </w:r>
      <w:r>
        <w:rPr>
          <w:rFonts w:hint="eastAsia"/>
          <w:lang w:eastAsia="ko-KR"/>
        </w:rPr>
        <w:t>are</w:t>
      </w:r>
      <w:r w:rsidRPr="00210652">
        <w:rPr>
          <w:lang w:eastAsia="ko-KR"/>
        </w:rPr>
        <w:t xml:space="preserve"> derived as follows:</w:t>
      </w:r>
    </w:p>
    <w:p w:rsidR="00E813D2" w:rsidRPr="00210652" w:rsidRDefault="00E813D2" w:rsidP="00E813D2">
      <w:pPr>
        <w:numPr>
          <w:ilvl w:val="2"/>
          <w:numId w:val="4"/>
        </w:numPr>
        <w:tabs>
          <w:tab w:val="clear" w:pos="794"/>
        </w:tabs>
        <w:rPr>
          <w:lang w:eastAsia="ko-KR"/>
        </w:rPr>
      </w:pPr>
      <w:r>
        <w:rPr>
          <w:rFonts w:hint="eastAsia"/>
          <w:lang w:eastAsia="ko-KR"/>
        </w:rPr>
        <w:t>If alf_pred_</w:t>
      </w:r>
      <w:r>
        <w:rPr>
          <w:lang w:eastAsia="ko-KR"/>
        </w:rPr>
        <w:t xml:space="preserve">flag </w:t>
      </w:r>
      <w:r>
        <w:rPr>
          <w:rFonts w:hint="eastAsia"/>
          <w:lang w:eastAsia="ko-KR"/>
        </w:rPr>
        <w:t>is equal to 0 or the value of i is equal to 0,</w:t>
      </w:r>
    </w:p>
    <w:p w:rsidR="00E813D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10"/>
        </w:tabs>
        <w:ind w:left="567"/>
        <w:rPr>
          <w:rFonts w:hint="eastAsia"/>
          <w:sz w:val="20"/>
          <w:lang w:eastAsia="ko-KR"/>
        </w:rPr>
      </w:pP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 xml:space="preserve">[ i ][ j ] = </w:t>
      </w:r>
      <w:r>
        <w:rPr>
          <w:sz w:val="20"/>
        </w:rPr>
        <w:t>alf_filt_coeff</w:t>
      </w:r>
      <w:r w:rsidRPr="004B67C6">
        <w:rPr>
          <w:sz w:val="20"/>
        </w:rPr>
        <w:t xml:space="preserve">[ </w:t>
      </w:r>
      <w:r>
        <w:rPr>
          <w:sz w:val="20"/>
        </w:rPr>
        <w:t>0</w:t>
      </w:r>
      <w:r w:rsidRPr="004B67C6">
        <w:rPr>
          <w:sz w:val="20"/>
        </w:rPr>
        <w:t xml:space="preserve"> ][ ry ][ rx ]</w:t>
      </w:r>
      <w:r w:rsidRPr="00210652">
        <w:rPr>
          <w:sz w:val="20"/>
          <w:lang w:eastAsia="ko-KR"/>
        </w:rPr>
        <w:t>[ i ][ j ] + </w:t>
      </w:r>
      <w:r>
        <w:rPr>
          <w:sz w:val="20"/>
          <w:lang w:eastAsia="ko-KR"/>
        </w:rPr>
        <w:t>( 1 &lt;&lt; alfPrecisionB</w:t>
      </w:r>
      <w:r w:rsidRPr="00227C0C">
        <w:rPr>
          <w:sz w:val="20"/>
          <w:lang w:eastAsia="ko-KR"/>
        </w:rPr>
        <w:t>it )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br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 w:rsidRPr="00210652">
        <w:rPr>
          <w:sz w:val="20"/>
          <w:lang w:eastAsia="ko-KR"/>
        </w:rPr>
        <w:sym w:font="Symbol" w:char="F053"/>
      </w:r>
      <w:r>
        <w:rPr>
          <w:rFonts w:hint="eastAsia"/>
          <w:sz w:val="20"/>
          <w:vertAlign w:val="subscript"/>
          <w:lang w:eastAsia="ko-KR"/>
        </w:rPr>
        <w:t>k</w:t>
      </w:r>
      <w:r w:rsidRPr="00210652">
        <w:rPr>
          <w:sz w:val="20"/>
          <w:lang w:eastAsia="ko-KR"/>
        </w:rPr>
        <w:t>(</w:t>
      </w:r>
      <w:r>
        <w:rPr>
          <w:rFonts w:hint="eastAsia"/>
          <w:sz w:val="20"/>
          <w:lang w:eastAsia="ko-KR"/>
        </w:rPr>
        <w:t>2*</w:t>
      </w:r>
      <w:r w:rsidRPr="00296BF2">
        <w:t xml:space="preserve"> </w:t>
      </w:r>
      <w:r>
        <w:rPr>
          <w:sz w:val="20"/>
          <w:lang w:eastAsia="ko-KR"/>
        </w:rPr>
        <w:t>alf_filt_coeff</w:t>
      </w:r>
      <w:r w:rsidRPr="00296BF2">
        <w:rPr>
          <w:sz w:val="20"/>
          <w:lang w:eastAsia="ko-KR"/>
        </w:rPr>
        <w:t xml:space="preserve">[ </w:t>
      </w:r>
      <w:r>
        <w:rPr>
          <w:sz w:val="20"/>
          <w:lang w:eastAsia="ko-KR"/>
        </w:rPr>
        <w:t>0</w:t>
      </w:r>
      <w:r w:rsidRPr="00296BF2">
        <w:rPr>
          <w:sz w:val="20"/>
          <w:lang w:eastAsia="ko-KR"/>
        </w:rPr>
        <w:t xml:space="preserve"> ][ ry ][ rx ]</w:t>
      </w:r>
      <w:r>
        <w:rPr>
          <w:rFonts w:hint="eastAsia"/>
          <w:sz w:val="20"/>
          <w:lang w:eastAsia="ko-KR"/>
        </w:rPr>
        <w:t>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i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k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])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rFonts w:hint="eastAsia"/>
          <w:sz w:val="20"/>
          <w:lang w:eastAsia="ko-KR"/>
        </w:rPr>
        <w:t> 2*c</w:t>
      </w:r>
      <w:r w:rsidRPr="00C95FE9">
        <w:rPr>
          <w:rFonts w:hint="eastAsia"/>
          <w:sz w:val="20"/>
          <w:vertAlign w:val="subscript"/>
          <w:lang w:eastAsia="ko-KR"/>
        </w:rPr>
        <w:t>L</w:t>
      </w:r>
      <w:r>
        <w:rPr>
          <w:rFonts w:hint="eastAsia"/>
          <w:sz w:val="20"/>
          <w:lang w:eastAsia="ko-KR"/>
        </w:rPr>
        <w:t>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i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j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465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  <w:r>
        <w:rPr>
          <w:sz w:val="20"/>
          <w:lang w:eastAsia="ko-KR"/>
        </w:rPr>
        <w:br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>w</w:t>
      </w:r>
      <w:r>
        <w:rPr>
          <w:sz w:val="20"/>
          <w:lang w:eastAsia="ko-KR"/>
        </w:rPr>
        <w:t>ith</w:t>
      </w:r>
      <w:r>
        <w:rPr>
          <w:rFonts w:hint="eastAsia"/>
          <w:sz w:val="20"/>
          <w:lang w:eastAsia="ko-KR"/>
        </w:rPr>
        <w:t xml:space="preserve"> k=0..j</w:t>
      </w:r>
      <w:r>
        <w:rPr>
          <w:sz w:val="20"/>
          <w:lang w:eastAsia="ko-KR"/>
        </w:rPr>
        <w:t>−</w:t>
      </w:r>
      <w:r>
        <w:rPr>
          <w:rFonts w:hint="eastAsia"/>
          <w:sz w:val="20"/>
          <w:lang w:eastAsia="ko-KR"/>
        </w:rPr>
        <w:t>2</w:t>
      </w:r>
    </w:p>
    <w:p w:rsidR="00E813D2" w:rsidRDefault="00E813D2" w:rsidP="00E813D2">
      <w:pPr>
        <w:numPr>
          <w:ilvl w:val="2"/>
          <w:numId w:val="4"/>
        </w:numPr>
        <w:tabs>
          <w:tab w:val="clear" w:pos="794"/>
        </w:tabs>
        <w:rPr>
          <w:rFonts w:hint="eastAsia"/>
          <w:lang w:eastAsia="ko-KR"/>
        </w:rPr>
      </w:pPr>
      <w:r>
        <w:rPr>
          <w:rFonts w:hint="eastAsia"/>
          <w:lang w:eastAsia="ko-KR"/>
        </w:rPr>
        <w:t>Otherwise,</w:t>
      </w:r>
    </w:p>
    <w:p w:rsidR="00E813D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800"/>
          <w:tab w:val="left" w:pos="2430"/>
        </w:tabs>
        <w:ind w:left="567"/>
        <w:rPr>
          <w:rFonts w:hint="eastAsia"/>
          <w:sz w:val="20"/>
          <w:lang w:eastAsia="ko-KR"/>
        </w:rPr>
      </w:pP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>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 xml:space="preserve">[ i ][ j ] = </w:t>
      </w:r>
      <w:r>
        <w:rPr>
          <w:sz w:val="20"/>
        </w:rPr>
        <w:t>alf_filt_coeff</w:t>
      </w:r>
      <w:r w:rsidRPr="00296BF2">
        <w:rPr>
          <w:sz w:val="20"/>
        </w:rPr>
        <w:t xml:space="preserve">[ </w:t>
      </w:r>
      <w:r>
        <w:rPr>
          <w:sz w:val="20"/>
        </w:rPr>
        <w:t>0</w:t>
      </w:r>
      <w:r w:rsidRPr="00296BF2">
        <w:rPr>
          <w:sz w:val="20"/>
        </w:rPr>
        <w:t xml:space="preserve"> ][ ry ][ rx ]</w:t>
      </w:r>
      <w:r w:rsidRPr="00210652">
        <w:rPr>
          <w:sz w:val="20"/>
          <w:lang w:eastAsia="ko-KR"/>
        </w:rPr>
        <w:t>[ i ][ j ] + </w:t>
      </w:r>
      <w:r>
        <w:rPr>
          <w:rFonts w:hint="eastAsia"/>
          <w:sz w:val="20"/>
          <w:lang w:eastAsia="ko-KR"/>
        </w:rPr>
        <w:t>c</w:t>
      </w:r>
      <w:r w:rsidRPr="00C947AA">
        <w:rPr>
          <w:rFonts w:hint="eastAsia"/>
          <w:sz w:val="20"/>
          <w:vertAlign w:val="subscript"/>
          <w:lang w:eastAsia="ko-KR"/>
        </w:rPr>
        <w:t>L</w:t>
      </w:r>
      <w:r>
        <w:rPr>
          <w:rFonts w:hint="eastAsia"/>
          <w:sz w:val="20"/>
          <w:lang w:eastAsia="ko-KR"/>
        </w:rPr>
        <w:t>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i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j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br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>
        <w:rPr>
          <w:sz w:val="20"/>
          <w:lang w:val="en-US" w:eastAsia="ko-KR"/>
        </w:rPr>
        <w:tab/>
      </w:r>
      <w:r w:rsidRPr="00210652">
        <w:rPr>
          <w:sz w:val="20"/>
          <w:lang w:eastAsia="ko-KR"/>
        </w:rPr>
        <w:sym w:font="Symbol" w:char="F053"/>
      </w:r>
      <w:r>
        <w:rPr>
          <w:rFonts w:hint="eastAsia"/>
          <w:sz w:val="20"/>
          <w:vertAlign w:val="subscript"/>
          <w:lang w:eastAsia="ko-KR"/>
        </w:rPr>
        <w:t>k</w:t>
      </w:r>
      <w:r w:rsidRPr="00210652">
        <w:rPr>
          <w:sz w:val="20"/>
          <w:lang w:eastAsia="ko-KR"/>
        </w:rPr>
        <w:t>(</w:t>
      </w:r>
      <w:r>
        <w:rPr>
          <w:rFonts w:hint="eastAsia"/>
          <w:sz w:val="20"/>
          <w:lang w:eastAsia="ko-KR"/>
        </w:rPr>
        <w:t>2*</w:t>
      </w:r>
      <w:r w:rsidRPr="00296BF2">
        <w:t xml:space="preserve"> </w:t>
      </w:r>
      <w:r>
        <w:rPr>
          <w:sz w:val="20"/>
          <w:lang w:eastAsia="ko-KR"/>
        </w:rPr>
        <w:t>alf_filt_coeff</w:t>
      </w:r>
      <w:r w:rsidRPr="00296BF2">
        <w:rPr>
          <w:sz w:val="20"/>
          <w:lang w:eastAsia="ko-KR"/>
        </w:rPr>
        <w:t xml:space="preserve">[ </w:t>
      </w:r>
      <w:r>
        <w:rPr>
          <w:sz w:val="20"/>
          <w:lang w:eastAsia="ko-KR"/>
        </w:rPr>
        <w:t>0</w:t>
      </w:r>
      <w:r w:rsidRPr="00296BF2">
        <w:rPr>
          <w:sz w:val="20"/>
          <w:lang w:eastAsia="ko-KR"/>
        </w:rPr>
        <w:t xml:space="preserve"> ][ ry ][ rx ]</w:t>
      </w:r>
      <w:r>
        <w:rPr>
          <w:rFonts w:hint="eastAsia"/>
          <w:sz w:val="20"/>
          <w:lang w:eastAsia="ko-KR"/>
        </w:rPr>
        <w:t>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i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k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])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2*alf_coeff_luma_nb[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i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]</w:t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465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  <w:r>
        <w:rPr>
          <w:sz w:val="20"/>
          <w:lang w:eastAsia="ko-KR"/>
        </w:rPr>
        <w:br/>
      </w:r>
      <w:r>
        <w:rPr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</w:r>
      <w:r>
        <w:rPr>
          <w:rFonts w:hint="eastAsia"/>
          <w:sz w:val="20"/>
          <w:lang w:eastAsia="ko-KR"/>
        </w:rPr>
        <w:tab/>
        <w:t>w</w:t>
      </w:r>
      <w:r>
        <w:rPr>
          <w:sz w:val="20"/>
          <w:lang w:eastAsia="ko-KR"/>
        </w:rPr>
        <w:t>ith</w:t>
      </w:r>
      <w:r>
        <w:rPr>
          <w:rFonts w:hint="eastAsia"/>
          <w:sz w:val="20"/>
          <w:lang w:eastAsia="ko-KR"/>
        </w:rPr>
        <w:t xml:space="preserve"> k=0..j</w:t>
      </w:r>
      <w:r>
        <w:rPr>
          <w:sz w:val="20"/>
          <w:lang w:eastAsia="ko-KR"/>
        </w:rPr>
        <w:t>−</w:t>
      </w:r>
      <w:r>
        <w:rPr>
          <w:rFonts w:hint="eastAsia"/>
          <w:sz w:val="20"/>
          <w:lang w:eastAsia="ko-KR"/>
        </w:rPr>
        <w:t>2</w:t>
      </w:r>
    </w:p>
    <w:p w:rsidR="00E813D2" w:rsidRPr="00210652" w:rsidRDefault="00E813D2" w:rsidP="00E813D2">
      <w:pPr>
        <w:rPr>
          <w:lang w:eastAsia="ko-KR"/>
        </w:rPr>
      </w:pPr>
      <w:r w:rsidRPr="00210652">
        <w:rPr>
          <w:lang w:eastAsia="ko-KR"/>
        </w:rPr>
        <w:t>Considering the symmetry of the filter, the luma filter coefficients c</w:t>
      </w:r>
      <w:r w:rsidRPr="00210652">
        <w:rPr>
          <w:vertAlign w:val="subscript"/>
          <w:lang w:eastAsia="ko-KR"/>
        </w:rPr>
        <w:t>L</w:t>
      </w:r>
      <w:r w:rsidRPr="00210652">
        <w:rPr>
          <w:lang w:eastAsia="ko-KR"/>
        </w:rPr>
        <w:t xml:space="preserve"> with elements c</w:t>
      </w:r>
      <w:r w:rsidRPr="00210652">
        <w:rPr>
          <w:vertAlign w:val="subscript"/>
          <w:lang w:eastAsia="ko-KR"/>
        </w:rPr>
        <w:t>L</w:t>
      </w:r>
      <w:r w:rsidRPr="00210652">
        <w:rPr>
          <w:lang w:eastAsia="ko-KR"/>
        </w:rPr>
        <w:t>[ i ][ j ], i = 0..AlfNumFilters – 1</w:t>
      </w:r>
      <w:ins w:id="0" w:author="S124087_1228" w:date="2012-02-17T08:56:00Z">
        <w:r w:rsidR="00C27B45">
          <w:rPr>
            <w:lang w:eastAsia="ko-KR"/>
          </w:rPr>
          <w:t xml:space="preserve">, </w:t>
        </w:r>
        <w:r w:rsidR="00C27B45">
          <w:rPr>
            <w:rFonts w:eastAsiaTheme="minorEastAsia" w:hint="eastAsia"/>
            <w:lang w:eastAsia="ja-JP"/>
          </w:rPr>
          <w:t>j</w:t>
        </w:r>
        <w:r w:rsidR="00C27B45" w:rsidRPr="00210652">
          <w:rPr>
            <w:lang w:eastAsia="ko-KR"/>
          </w:rPr>
          <w:t> = </w:t>
        </w:r>
        <w:r w:rsidR="00C27B45">
          <w:rPr>
            <w:rFonts w:eastAsiaTheme="minorEastAsia" w:hint="eastAsia"/>
            <w:lang w:eastAsia="ja-JP"/>
          </w:rPr>
          <w:t>1</w:t>
        </w:r>
        <w:r w:rsidR="00C27B45" w:rsidRPr="00210652">
          <w:rPr>
            <w:lang w:eastAsia="ko-KR"/>
          </w:rPr>
          <w:t>0..</w:t>
        </w:r>
        <w:r w:rsidR="00C27B45">
          <w:rPr>
            <w:rFonts w:eastAsiaTheme="minorEastAsia" w:hint="eastAsia"/>
            <w:lang w:eastAsia="ja-JP"/>
          </w:rPr>
          <w:t>18</w:t>
        </w:r>
      </w:ins>
      <w:r w:rsidRPr="00210652">
        <w:rPr>
          <w:lang w:eastAsia="ko-KR"/>
        </w:rPr>
        <w:t xml:space="preserve"> </w:t>
      </w:r>
      <w:ins w:id="1" w:author="S124087_1228" w:date="2012-02-17T08:57:00Z">
        <w:r w:rsidR="00C27B45">
          <w:rPr>
            <w:rFonts w:eastAsiaTheme="minorEastAsia" w:hint="eastAsia"/>
            <w:lang w:eastAsia="ja-JP"/>
          </w:rPr>
          <w:t>are</w:t>
        </w:r>
      </w:ins>
      <w:del w:id="2" w:author="S124087_1228" w:date="2012-02-17T08:57:00Z">
        <w:r w:rsidRPr="00210652" w:rsidDel="00C27B45">
          <w:rPr>
            <w:lang w:eastAsia="ko-KR"/>
          </w:rPr>
          <w:delText>is</w:delText>
        </w:r>
      </w:del>
      <w:r w:rsidRPr="00210652">
        <w:rPr>
          <w:lang w:eastAsia="ko-KR"/>
        </w:rPr>
        <w:t xml:space="preserve"> derived as follows:</w:t>
      </w:r>
    </w:p>
    <w:p w:rsidR="00E813D2" w:rsidRPr="00210652" w:rsidDel="00E813D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3" w:author="S124087_1228" w:date="2012-02-17T08:47:00Z"/>
          <w:sz w:val="20"/>
          <w:lang w:eastAsia="ko-KR"/>
        </w:rPr>
      </w:pPr>
      <w:commentRangeStart w:id="4"/>
      <w:del w:id="5" w:author="S124087_1228" w:date="2012-02-17T08:47:00Z">
        <w:r w:rsidRPr="00210652" w:rsidDel="00E813D2">
          <w:rPr>
            <w:sz w:val="20"/>
            <w:lang w:eastAsia="ko-KR"/>
          </w:rPr>
          <w:delText>c</w:delText>
        </w:r>
        <w:r w:rsidRPr="00210652" w:rsidDel="00E813D2">
          <w:rPr>
            <w:sz w:val="20"/>
            <w:vertAlign w:val="subscript"/>
            <w:lang w:eastAsia="ko-KR"/>
          </w:rPr>
          <w:delText>L</w:delText>
        </w:r>
      </w:del>
      <w:commentRangeEnd w:id="4"/>
      <w:r w:rsidR="00C27B45">
        <w:rPr>
          <w:rStyle w:val="ab"/>
        </w:rPr>
        <w:commentReference w:id="4"/>
      </w:r>
      <w:del w:id="6" w:author="S124087_1228" w:date="2012-02-17T08:47:00Z">
        <w:r w:rsidRPr="00210652" w:rsidDel="00E813D2">
          <w:rPr>
            <w:sz w:val="20"/>
            <w:lang w:eastAsia="ko-KR"/>
          </w:rPr>
          <w:delText>[ i ][ </w:delText>
        </w:r>
        <w:r w:rsidDel="00E813D2">
          <w:rPr>
            <w:sz w:val="20"/>
            <w:lang w:eastAsia="ko-KR"/>
          </w:rPr>
          <w:delText>18</w:delText>
        </w:r>
        <w:r w:rsidRPr="00210652" w:rsidDel="00E813D2">
          <w:rPr>
            <w:sz w:val="20"/>
            <w:lang w:eastAsia="ko-KR"/>
          </w:rPr>
          <w:delText> ] = c</w:delText>
        </w:r>
        <w:r w:rsidRPr="00210652" w:rsidDel="00E813D2">
          <w:rPr>
            <w:sz w:val="20"/>
            <w:vertAlign w:val="subscript"/>
            <w:lang w:eastAsia="ko-KR"/>
          </w:rPr>
          <w:delText>L</w:delText>
        </w:r>
        <w:r w:rsidRPr="00210652" w:rsidDel="00E813D2">
          <w:rPr>
            <w:sz w:val="20"/>
            <w:lang w:eastAsia="ko-KR"/>
          </w:rPr>
          <w:delText>[ i ][ </w:delText>
        </w:r>
        <w:r w:rsidDel="00E813D2">
          <w:rPr>
            <w:sz w:val="20"/>
            <w:lang w:eastAsia="ko-KR"/>
          </w:rPr>
          <w:delText>9</w:delText>
        </w:r>
        <w:r w:rsidRPr="00210652" w:rsidDel="00E813D2">
          <w:rPr>
            <w:sz w:val="20"/>
            <w:lang w:eastAsia="ko-KR"/>
          </w:rPr>
          <w:delText> ]</w:delText>
        </w:r>
        <w:r w:rsidRPr="00210652" w:rsidDel="00E813D2">
          <w:rPr>
            <w:sz w:val="20"/>
            <w:lang w:eastAsia="ko-KR"/>
          </w:rPr>
          <w:tab/>
        </w:r>
        <w:r w:rsidDel="00E813D2">
          <w:rPr>
            <w:sz w:val="20"/>
            <w:lang w:eastAsia="ko-KR"/>
          </w:rPr>
          <w:tab/>
        </w:r>
        <w:r w:rsidRPr="00210652" w:rsidDel="00E813D2">
          <w:rPr>
            <w:sz w:val="20"/>
            <w:lang w:eastAsia="ko-KR"/>
          </w:rPr>
          <w:delText>(</w:delText>
        </w:r>
        <w:r w:rsidRPr="00210652" w:rsidDel="00E813D2">
          <w:rPr>
            <w:sz w:val="20"/>
            <w:lang w:eastAsia="ko-KR"/>
          </w:rPr>
          <w:fldChar w:fldCharType="begin" w:fldLock="1"/>
        </w:r>
        <w:r w:rsidRPr="00210652" w:rsidDel="00E813D2">
          <w:rPr>
            <w:sz w:val="20"/>
            <w:lang w:eastAsia="ko-KR"/>
          </w:rPr>
          <w:delInstrText xml:space="preserve"> STYLEREF 1 \s </w:delInstrText>
        </w:r>
        <w:r w:rsidRPr="00210652" w:rsidDel="00E813D2">
          <w:rPr>
            <w:sz w:val="20"/>
            <w:lang w:eastAsia="ko-KR"/>
          </w:rPr>
          <w:fldChar w:fldCharType="separate"/>
        </w:r>
        <w:r w:rsidRPr="00210652" w:rsidDel="00E813D2">
          <w:rPr>
            <w:noProof/>
            <w:sz w:val="20"/>
            <w:lang w:eastAsia="ko-KR"/>
          </w:rPr>
          <w:delText>8</w:delText>
        </w:r>
        <w:r w:rsidRPr="00210652" w:rsidDel="00E813D2">
          <w:rPr>
            <w:sz w:val="20"/>
            <w:lang w:eastAsia="ko-KR"/>
          </w:rPr>
          <w:fldChar w:fldCharType="end"/>
        </w:r>
        <w:r w:rsidRPr="00210652" w:rsidDel="00E813D2">
          <w:rPr>
            <w:sz w:val="20"/>
            <w:lang w:eastAsia="ko-KR"/>
          </w:rPr>
          <w:noBreakHyphen/>
        </w:r>
        <w:r w:rsidRPr="00210652" w:rsidDel="00E813D2">
          <w:rPr>
            <w:sz w:val="20"/>
            <w:lang w:eastAsia="ko-KR"/>
          </w:rPr>
          <w:fldChar w:fldCharType="begin" w:fldLock="1"/>
        </w:r>
        <w:r w:rsidRPr="00210652" w:rsidDel="00E813D2">
          <w:rPr>
            <w:sz w:val="20"/>
            <w:lang w:eastAsia="ko-KR"/>
          </w:rPr>
          <w:delInstrText xml:space="preserve"> SEQ Equation \* ARABIC \s 1 </w:delInstrText>
        </w:r>
        <w:r w:rsidRPr="00210652" w:rsidDel="00E813D2">
          <w:rPr>
            <w:sz w:val="20"/>
            <w:lang w:eastAsia="ko-KR"/>
          </w:rPr>
          <w:fldChar w:fldCharType="separate"/>
        </w:r>
        <w:r w:rsidRPr="00210652" w:rsidDel="00E813D2">
          <w:rPr>
            <w:noProof/>
            <w:sz w:val="20"/>
            <w:lang w:eastAsia="ko-KR"/>
          </w:rPr>
          <w:delText>466</w:delText>
        </w:r>
        <w:r w:rsidRPr="00210652" w:rsidDel="00E813D2">
          <w:rPr>
            <w:sz w:val="20"/>
            <w:lang w:eastAsia="ko-KR"/>
          </w:rPr>
          <w:fldChar w:fldCharType="end"/>
        </w:r>
        <w:r w:rsidRPr="00210652" w:rsidDel="00E813D2">
          <w:rPr>
            <w:sz w:val="20"/>
            <w:lang w:eastAsia="ko-KR"/>
          </w:rPr>
          <w:delText>)</w:delText>
        </w:r>
      </w:del>
    </w:p>
    <w:p w:rsidR="00E813D2" w:rsidRPr="0021065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>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>[ i ][ </w:t>
      </w:r>
      <w:del w:id="7" w:author="S124087_1228" w:date="2012-02-17T08:56:00Z">
        <w:r w:rsidDel="00C27B45">
          <w:rPr>
            <w:sz w:val="20"/>
            <w:lang w:eastAsia="ko-KR"/>
          </w:rPr>
          <w:delText>1</w:delText>
        </w:r>
      </w:del>
      <w:del w:id="8" w:author="S124087_1228" w:date="2012-02-17T08:49:00Z">
        <w:r w:rsidDel="00E813D2">
          <w:rPr>
            <w:sz w:val="20"/>
            <w:lang w:eastAsia="ko-KR"/>
          </w:rPr>
          <w:delText>7</w:delText>
        </w:r>
      </w:del>
      <w:del w:id="9" w:author="S124087_1228" w:date="2012-02-17T08:56:00Z">
        <w:r w:rsidRPr="00210652" w:rsidDel="00C27B45">
          <w:rPr>
            <w:sz w:val="20"/>
            <w:lang w:eastAsia="ko-KR"/>
          </w:rPr>
          <w:delText> –</w:delText>
        </w:r>
      </w:del>
      <w:r w:rsidRPr="00210652">
        <w:rPr>
          <w:sz w:val="20"/>
          <w:lang w:eastAsia="ko-KR"/>
        </w:rPr>
        <w:t> j ] = c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>[ i ][ </w:t>
      </w:r>
      <w:ins w:id="10" w:author="S124087_1228" w:date="2012-02-17T08:56:00Z">
        <w:r w:rsidR="00C27B45">
          <w:rPr>
            <w:rFonts w:eastAsiaTheme="minorEastAsia" w:hint="eastAsia"/>
            <w:sz w:val="20"/>
            <w:lang w:eastAsia="ja-JP"/>
          </w:rPr>
          <w:t>18</w:t>
        </w:r>
        <w:r w:rsidR="00C27B45" w:rsidRPr="00210652">
          <w:rPr>
            <w:lang w:eastAsia="ko-KR"/>
          </w:rPr>
          <w:t> – </w:t>
        </w:r>
      </w:ins>
      <w:r w:rsidRPr="00210652">
        <w:rPr>
          <w:sz w:val="20"/>
          <w:lang w:eastAsia="ko-KR"/>
        </w:rPr>
        <w:t>j ]</w:t>
      </w:r>
      <w:r w:rsidRPr="00210652"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Pr="00210652">
        <w:rPr>
          <w:sz w:val="20"/>
          <w:lang w:eastAsia="ko-KR"/>
        </w:rPr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467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  <w:r>
        <w:rPr>
          <w:sz w:val="20"/>
          <w:lang w:eastAsia="ko-KR"/>
        </w:rPr>
        <w:br/>
      </w:r>
      <w:r>
        <w:rPr>
          <w:sz w:val="20"/>
          <w:lang w:eastAsia="ko-KR"/>
        </w:rPr>
        <w:tab/>
        <w:t xml:space="preserve">with </w:t>
      </w:r>
      <w:r w:rsidRPr="00210652">
        <w:rPr>
          <w:sz w:val="20"/>
          <w:lang w:eastAsia="ko-KR"/>
        </w:rPr>
        <w:t>j = </w:t>
      </w:r>
      <w:ins w:id="11" w:author="S124087_1228" w:date="2012-02-17T08:56:00Z">
        <w:r w:rsidR="00C27B45">
          <w:rPr>
            <w:rFonts w:eastAsiaTheme="minorEastAsia" w:hint="eastAsia"/>
            <w:sz w:val="20"/>
            <w:lang w:eastAsia="ja-JP"/>
          </w:rPr>
          <w:t>1</w:t>
        </w:r>
      </w:ins>
      <w:r w:rsidRPr="00210652">
        <w:rPr>
          <w:sz w:val="20"/>
          <w:lang w:eastAsia="ko-KR"/>
        </w:rPr>
        <w:t>0..</w:t>
      </w:r>
      <w:ins w:id="12" w:author="S124087_1228" w:date="2012-02-17T08:56:00Z">
        <w:r w:rsidR="00C27B45">
          <w:rPr>
            <w:rFonts w:eastAsiaTheme="minorEastAsia" w:hint="eastAsia"/>
            <w:sz w:val="20"/>
            <w:lang w:eastAsia="ja-JP"/>
          </w:rPr>
          <w:t>1</w:t>
        </w:r>
      </w:ins>
      <w:r>
        <w:rPr>
          <w:sz w:val="20"/>
          <w:lang w:eastAsia="ko-KR"/>
        </w:rPr>
        <w:t>8</w:t>
      </w:r>
    </w:p>
    <w:p w:rsidR="00E813D2" w:rsidRDefault="00E813D2" w:rsidP="00E813D2">
      <w:pPr>
        <w:pStyle w:val="5"/>
      </w:pPr>
      <w:r w:rsidRPr="00E8461A">
        <w:t xml:space="preserve">Derivation process for </w:t>
      </w:r>
      <w:r>
        <w:rPr>
          <w:lang w:val="en-US"/>
        </w:rPr>
        <w:t xml:space="preserve">chroma </w:t>
      </w:r>
      <w:r w:rsidRPr="00E8461A">
        <w:t>filter coefficients</w:t>
      </w:r>
    </w:p>
    <w:p w:rsidR="00E813D2" w:rsidRDefault="00E813D2" w:rsidP="00E813D2">
      <w:pPr>
        <w:rPr>
          <w:lang w:eastAsia="ko-KR"/>
        </w:rPr>
      </w:pPr>
      <w:r w:rsidRPr="007B6552">
        <w:rPr>
          <w:lang w:eastAsia="ko-KR"/>
        </w:rPr>
        <w:t>Input</w:t>
      </w:r>
      <w:r>
        <w:rPr>
          <w:lang w:eastAsia="ko-KR"/>
        </w:rPr>
        <w:t>s</w:t>
      </w:r>
      <w:r w:rsidRPr="007B6552">
        <w:rPr>
          <w:lang w:eastAsia="ko-KR"/>
        </w:rPr>
        <w:t xml:space="preserve"> to this process </w:t>
      </w:r>
      <w:r>
        <w:rPr>
          <w:lang w:eastAsia="ko-KR"/>
        </w:rPr>
        <w:t>are</w:t>
      </w:r>
    </w:p>
    <w:p w:rsidR="00E813D2" w:rsidRPr="007B6552" w:rsidRDefault="00E813D2" w:rsidP="00E813D2">
      <w:pPr>
        <w:numPr>
          <w:ilvl w:val="1"/>
          <w:numId w:val="4"/>
        </w:numPr>
        <w:tabs>
          <w:tab w:val="clear" w:pos="800"/>
          <w:tab w:val="num" w:pos="270"/>
        </w:tabs>
        <w:ind w:left="270" w:hanging="270"/>
        <w:rPr>
          <w:lang w:eastAsia="ko-KR"/>
        </w:rPr>
      </w:pPr>
      <w:r>
        <w:rPr>
          <w:lang w:eastAsia="ko-KR"/>
        </w:rPr>
        <w:t xml:space="preserve"> </w:t>
      </w:r>
      <w:r w:rsidRPr="007B6552">
        <w:rPr>
          <w:lang w:eastAsia="ko-KR"/>
        </w:rPr>
        <w:t xml:space="preserve">a variable </w:t>
      </w:r>
      <w:r>
        <w:rPr>
          <w:rFonts w:eastAsia="PMingLiU"/>
          <w:lang w:eastAsia="zh-TW"/>
        </w:rPr>
        <w:t>cIdx</w:t>
      </w:r>
      <w:r w:rsidRPr="007B6552">
        <w:rPr>
          <w:lang w:eastAsia="ko-KR"/>
        </w:rPr>
        <w:t xml:space="preserve"> </w:t>
      </w:r>
      <w:r w:rsidRPr="005D200B">
        <w:rPr>
          <w:lang w:val="en-US" w:eastAsia="ko-KR"/>
        </w:rPr>
        <w:t>specifying</w:t>
      </w:r>
      <w:r w:rsidRPr="007B6552">
        <w:rPr>
          <w:lang w:eastAsia="ko-KR"/>
        </w:rPr>
        <w:t xml:space="preserve"> </w:t>
      </w:r>
      <w:r>
        <w:rPr>
          <w:rFonts w:eastAsia="PMingLiU"/>
          <w:lang w:eastAsia="zh-TW"/>
        </w:rPr>
        <w:t>colour</w:t>
      </w:r>
      <w:r w:rsidRPr="007B6552">
        <w:rPr>
          <w:lang w:eastAsia="ko-KR"/>
        </w:rPr>
        <w:t xml:space="preserve"> component index,</w:t>
      </w:r>
    </w:p>
    <w:p w:rsidR="00E813D2" w:rsidRPr="005D200B" w:rsidRDefault="00E813D2" w:rsidP="00E813D2">
      <w:pPr>
        <w:numPr>
          <w:ilvl w:val="1"/>
          <w:numId w:val="4"/>
        </w:numPr>
        <w:tabs>
          <w:tab w:val="clear" w:pos="800"/>
          <w:tab w:val="num" w:pos="270"/>
        </w:tabs>
        <w:ind w:left="270" w:hanging="270"/>
        <w:rPr>
          <w:lang w:val="en-US" w:eastAsia="ko-KR"/>
        </w:rPr>
      </w:pPr>
      <w:r w:rsidRPr="005D200B">
        <w:rPr>
          <w:lang w:val="en-US" w:eastAsia="ko-KR"/>
        </w:rPr>
        <w:t xml:space="preserve">a variable alfPrecisionBit specifying the ALF coefficient precision </w:t>
      </w:r>
    </w:p>
    <w:p w:rsidR="00E813D2" w:rsidRPr="00210652" w:rsidRDefault="00E813D2" w:rsidP="00E813D2">
      <w:pPr>
        <w:rPr>
          <w:lang w:eastAsia="ko-KR"/>
        </w:rPr>
      </w:pPr>
      <w:r w:rsidRPr="00210652">
        <w:rPr>
          <w:lang w:eastAsia="ko-KR"/>
        </w:rPr>
        <w:t>Outputs of this process are filter coefficients c</w:t>
      </w:r>
      <w:r w:rsidRPr="005D200B">
        <w:rPr>
          <w:vertAlign w:val="subscript"/>
          <w:lang w:eastAsia="ko-KR"/>
        </w:rPr>
        <w:t>c</w:t>
      </w:r>
      <w:r w:rsidRPr="00210652">
        <w:rPr>
          <w:lang w:eastAsia="ko-KR"/>
        </w:rPr>
        <w:t xml:space="preserve"> for the samples </w:t>
      </w:r>
      <w:r>
        <w:rPr>
          <w:lang w:eastAsia="ko-KR"/>
        </w:rPr>
        <w:t>for the colour component cIdx</w:t>
      </w:r>
      <w:r w:rsidRPr="00210652">
        <w:rPr>
          <w:lang w:eastAsia="ko-KR"/>
        </w:rPr>
        <w:t>.</w:t>
      </w:r>
    </w:p>
    <w:p w:rsidR="00E813D2" w:rsidRPr="00210652" w:rsidRDefault="00E813D2" w:rsidP="00E813D2">
      <w:pPr>
        <w:rPr>
          <w:lang w:eastAsia="ko-KR"/>
        </w:rPr>
      </w:pPr>
      <w:r w:rsidRPr="00210652">
        <w:rPr>
          <w:lang w:eastAsia="ko-KR"/>
        </w:rPr>
        <w:t>The chroma filter coefficients c</w:t>
      </w:r>
      <w:r w:rsidRPr="00210652">
        <w:rPr>
          <w:vertAlign w:val="subscript"/>
          <w:lang w:eastAsia="ko-KR"/>
        </w:rPr>
        <w:t>C</w:t>
      </w:r>
      <w:r w:rsidRPr="00210652">
        <w:rPr>
          <w:lang w:eastAsia="ko-KR"/>
        </w:rPr>
        <w:t xml:space="preserve"> with elements c</w:t>
      </w:r>
      <w:r w:rsidRPr="00210652">
        <w:rPr>
          <w:vertAlign w:val="subscript"/>
          <w:lang w:eastAsia="ko-KR"/>
        </w:rPr>
        <w:t>C</w:t>
      </w:r>
      <w:r w:rsidRPr="00210652">
        <w:rPr>
          <w:lang w:eastAsia="ko-KR"/>
        </w:rPr>
        <w:t>[ i ], i = 0..</w:t>
      </w:r>
      <w:ins w:id="13" w:author="S124087_1228" w:date="2012-02-17T09:24:00Z">
        <w:r w:rsidR="00182620">
          <w:rPr>
            <w:rFonts w:eastAsiaTheme="minorEastAsia" w:hint="eastAsia"/>
            <w:lang w:eastAsia="ja-JP"/>
          </w:rPr>
          <w:t>18</w:t>
        </w:r>
      </w:ins>
      <w:del w:id="14" w:author="S124087_1228" w:date="2012-02-17T09:24:00Z">
        <w:r w:rsidDel="00182620">
          <w:rPr>
            <w:lang w:eastAsia="ko-KR"/>
          </w:rPr>
          <w:delText>9</w:delText>
        </w:r>
      </w:del>
      <w:r w:rsidRPr="00210652">
        <w:rPr>
          <w:lang w:eastAsia="ko-KR"/>
        </w:rPr>
        <w:t xml:space="preserve"> </w:t>
      </w:r>
      <w:ins w:id="15" w:author="S124087_1228" w:date="2012-02-17T09:24:00Z">
        <w:r w:rsidR="00182620">
          <w:rPr>
            <w:rFonts w:eastAsiaTheme="minorEastAsia" w:hint="eastAsia"/>
            <w:lang w:eastAsia="ja-JP"/>
          </w:rPr>
          <w:t>are</w:t>
        </w:r>
      </w:ins>
      <w:del w:id="16" w:author="S124087_1228" w:date="2012-02-17T09:24:00Z">
        <w:r w:rsidRPr="00210652" w:rsidDel="00182620">
          <w:rPr>
            <w:lang w:eastAsia="ko-KR"/>
          </w:rPr>
          <w:delText>is</w:delText>
        </w:r>
      </w:del>
      <w:r w:rsidRPr="00210652">
        <w:rPr>
          <w:lang w:eastAsia="ko-KR"/>
        </w:rPr>
        <w:t xml:space="preserve"> derived as follows:</w:t>
      </w:r>
    </w:p>
    <w:p w:rsidR="00E813D2" w:rsidRPr="00210652" w:rsidRDefault="00E813D2" w:rsidP="00E813D2">
      <w:pPr>
        <w:numPr>
          <w:ilvl w:val="0"/>
          <w:numId w:val="4"/>
        </w:numPr>
        <w:tabs>
          <w:tab w:val="clear" w:pos="794"/>
        </w:tabs>
        <w:rPr>
          <w:lang w:eastAsia="ko-KR"/>
        </w:rPr>
      </w:pPr>
      <w:r w:rsidRPr="00210652">
        <w:rPr>
          <w:lang w:eastAsia="ko-KR"/>
        </w:rPr>
        <w:t xml:space="preserve">If i is equal to </w:t>
      </w:r>
      <w:r>
        <w:rPr>
          <w:lang w:eastAsia="ko-KR"/>
        </w:rPr>
        <w:t>9</w:t>
      </w:r>
      <w:r w:rsidRPr="00210652">
        <w:rPr>
          <w:lang w:eastAsia="ko-KR"/>
        </w:rPr>
        <w:t>, the coefficient c</w:t>
      </w:r>
      <w:r w:rsidRPr="00210652">
        <w:rPr>
          <w:vertAlign w:val="subscript"/>
          <w:lang w:eastAsia="ko-KR"/>
        </w:rPr>
        <w:t>C</w:t>
      </w:r>
      <w:r w:rsidRPr="00210652">
        <w:rPr>
          <w:lang w:eastAsia="ko-KR"/>
        </w:rPr>
        <w:t>[i] is derived as</w:t>
      </w:r>
    </w:p>
    <w:p w:rsidR="00E813D2" w:rsidRPr="0021065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AA763E">
        <w:rPr>
          <w:sz w:val="20"/>
          <w:lang w:eastAsia="ko-KR"/>
        </w:rPr>
        <w:lastRenderedPageBreak/>
        <w:t>sum = </w:t>
      </w:r>
      <w:r w:rsidRPr="00AA763E">
        <w:rPr>
          <w:sz w:val="20"/>
          <w:lang w:eastAsia="ko-KR"/>
        </w:rPr>
        <w:sym w:font="Symbol" w:char="F053"/>
      </w:r>
      <w:r w:rsidRPr="00AA763E">
        <w:rPr>
          <w:sz w:val="20"/>
          <w:vertAlign w:val="subscript"/>
          <w:lang w:eastAsia="ko-KR"/>
        </w:rPr>
        <w:t>j</w:t>
      </w:r>
      <w:r w:rsidRPr="00AA763E">
        <w:rPr>
          <w:sz w:val="20"/>
          <w:lang w:eastAsia="ko-KR"/>
        </w:rPr>
        <w:t>( </w:t>
      </w:r>
      <w:r w:rsidRPr="00AA763E">
        <w:rPr>
          <w:bCs/>
          <w:sz w:val="20"/>
        </w:rPr>
        <w:t>alf_filt_coeff</w:t>
      </w:r>
      <w:r w:rsidRPr="00AA763E">
        <w:rPr>
          <w:sz w:val="20"/>
        </w:rPr>
        <w:t xml:space="preserve"> </w:t>
      </w:r>
      <w:r w:rsidRPr="00AA763E">
        <w:rPr>
          <w:sz w:val="20"/>
          <w:lang w:eastAsia="ko-KR"/>
        </w:rPr>
        <w:t xml:space="preserve">[ </w:t>
      </w:r>
      <w:r>
        <w:rPr>
          <w:sz w:val="20"/>
          <w:lang w:eastAsia="ko-KR"/>
        </w:rPr>
        <w:t>cIdx</w:t>
      </w:r>
      <w:r w:rsidRPr="00AA763E">
        <w:rPr>
          <w:sz w:val="20"/>
          <w:lang w:eastAsia="ko-KR"/>
        </w:rPr>
        <w:t xml:space="preserve"> ][ ry ][ rx </w:t>
      </w:r>
      <w:r w:rsidRPr="00AA763E">
        <w:rPr>
          <w:rFonts w:eastAsia="PMingLiU"/>
          <w:sz w:val="20"/>
          <w:lang w:eastAsia="zh-TW"/>
        </w:rPr>
        <w:t>][ 0 ]</w:t>
      </w:r>
      <w:r w:rsidRPr="00AA763E" w:rsidDel="001538BA">
        <w:rPr>
          <w:sz w:val="18"/>
          <w:lang w:eastAsia="ko-KR"/>
        </w:rPr>
        <w:t xml:space="preserve"> </w:t>
      </w:r>
      <w:r w:rsidRPr="00AA763E">
        <w:rPr>
          <w:sz w:val="20"/>
          <w:lang w:eastAsia="ko-KR"/>
        </w:rPr>
        <w:t xml:space="preserve">[ j ] &lt;&lt; 1 ) </w:t>
      </w:r>
      <w:r w:rsidRPr="00AA763E">
        <w:rPr>
          <w:sz w:val="20"/>
          <w:lang w:eastAsia="ko-KR"/>
        </w:rPr>
        <w:tab/>
        <w:t>(</w:t>
      </w:r>
      <w:r w:rsidRPr="00AA763E">
        <w:rPr>
          <w:sz w:val="20"/>
          <w:lang w:eastAsia="ko-KR"/>
        </w:rPr>
        <w:fldChar w:fldCharType="begin" w:fldLock="1"/>
      </w:r>
      <w:r w:rsidRPr="00AA763E">
        <w:rPr>
          <w:sz w:val="20"/>
          <w:lang w:eastAsia="ko-KR"/>
        </w:rPr>
        <w:instrText xml:space="preserve"> STYLEREF 1 \s </w:instrText>
      </w:r>
      <w:r w:rsidRPr="00AA763E">
        <w:rPr>
          <w:sz w:val="20"/>
          <w:lang w:eastAsia="ko-KR"/>
        </w:rPr>
        <w:fldChar w:fldCharType="separate"/>
      </w:r>
      <w:r w:rsidRPr="00AA763E">
        <w:rPr>
          <w:noProof/>
          <w:sz w:val="20"/>
          <w:lang w:eastAsia="ko-KR"/>
        </w:rPr>
        <w:t>8</w:t>
      </w:r>
      <w:r w:rsidRPr="00AA763E">
        <w:rPr>
          <w:sz w:val="20"/>
          <w:lang w:eastAsia="ko-KR"/>
        </w:rPr>
        <w:fldChar w:fldCharType="end"/>
      </w:r>
      <w:r w:rsidRPr="00AA763E">
        <w:rPr>
          <w:sz w:val="20"/>
          <w:lang w:eastAsia="ko-KR"/>
        </w:rPr>
        <w:noBreakHyphen/>
      </w:r>
      <w:r w:rsidRPr="00AA763E">
        <w:rPr>
          <w:sz w:val="20"/>
          <w:lang w:eastAsia="ko-KR"/>
        </w:rPr>
        <w:fldChar w:fldCharType="begin" w:fldLock="1"/>
      </w:r>
      <w:r w:rsidRPr="00AA763E">
        <w:rPr>
          <w:sz w:val="20"/>
          <w:lang w:eastAsia="ko-KR"/>
        </w:rPr>
        <w:instrText xml:space="preserve"> SEQ Equation \* ARABIC \s 1 </w:instrText>
      </w:r>
      <w:r w:rsidRPr="00AA763E">
        <w:rPr>
          <w:sz w:val="20"/>
          <w:lang w:eastAsia="ko-KR"/>
        </w:rPr>
        <w:fldChar w:fldCharType="separate"/>
      </w:r>
      <w:r w:rsidRPr="00AA763E">
        <w:rPr>
          <w:noProof/>
          <w:sz w:val="20"/>
          <w:lang w:eastAsia="ko-KR"/>
        </w:rPr>
        <w:t>469</w:t>
      </w:r>
      <w:r w:rsidRPr="00AA763E">
        <w:rPr>
          <w:sz w:val="20"/>
          <w:lang w:eastAsia="ko-KR"/>
        </w:rPr>
        <w:fldChar w:fldCharType="end"/>
      </w:r>
      <w:r w:rsidRPr="00AA763E">
        <w:rPr>
          <w:sz w:val="20"/>
          <w:lang w:eastAsia="ko-KR"/>
        </w:rPr>
        <w:t>)</w:t>
      </w:r>
      <w:r>
        <w:rPr>
          <w:sz w:val="20"/>
          <w:lang w:eastAsia="ko-KR"/>
        </w:rPr>
        <w:br/>
      </w:r>
      <w:r>
        <w:rPr>
          <w:sz w:val="20"/>
          <w:lang w:eastAsia="ko-KR"/>
        </w:rPr>
        <w:tab/>
      </w:r>
      <w:r w:rsidRPr="00210652">
        <w:rPr>
          <w:sz w:val="20"/>
          <w:lang w:eastAsia="ko-KR"/>
        </w:rPr>
        <w:t>with j = 0..</w:t>
      </w:r>
      <w:r>
        <w:rPr>
          <w:sz w:val="20"/>
          <w:lang w:eastAsia="ko-KR"/>
        </w:rPr>
        <w:t>8</w:t>
      </w:r>
    </w:p>
    <w:p w:rsidR="00E813D2" w:rsidRPr="00AA763E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AA763E">
        <w:rPr>
          <w:sz w:val="20"/>
          <w:lang w:eastAsia="ko-KR"/>
        </w:rPr>
        <w:t>c</w:t>
      </w:r>
      <w:r w:rsidRPr="00AA763E">
        <w:rPr>
          <w:sz w:val="20"/>
          <w:vertAlign w:val="subscript"/>
          <w:lang w:eastAsia="ko-KR"/>
        </w:rPr>
        <w:t>C</w:t>
      </w:r>
      <w:r w:rsidRPr="00AA763E">
        <w:rPr>
          <w:sz w:val="20"/>
          <w:lang w:eastAsia="ko-KR"/>
        </w:rPr>
        <w:t>[ </w:t>
      </w:r>
      <w:commentRangeStart w:id="17"/>
      <w:r w:rsidRPr="00AA763E">
        <w:rPr>
          <w:sz w:val="20"/>
          <w:lang w:eastAsia="ko-KR"/>
        </w:rPr>
        <w:t>i</w:t>
      </w:r>
      <w:commentRangeEnd w:id="17"/>
      <w:r w:rsidR="00D66EAD">
        <w:rPr>
          <w:rStyle w:val="ab"/>
        </w:rPr>
        <w:commentReference w:id="17"/>
      </w:r>
      <w:r w:rsidRPr="00AA763E">
        <w:rPr>
          <w:sz w:val="20"/>
          <w:lang w:eastAsia="ko-KR"/>
        </w:rPr>
        <w:t xml:space="preserve"> ] = </w:t>
      </w:r>
      <w:r w:rsidRPr="00AA763E">
        <w:rPr>
          <w:rFonts w:eastAsia="PMingLiU"/>
          <w:sz w:val="20"/>
          <w:lang w:eastAsia="zh-TW"/>
        </w:rPr>
        <w:t xml:space="preserve">( 1 &lt;&lt; </w:t>
      </w:r>
      <w:r w:rsidRPr="005E314C">
        <w:rPr>
          <w:sz w:val="20"/>
          <w:lang w:eastAsia="ko-KR"/>
        </w:rPr>
        <w:t>alf</w:t>
      </w:r>
      <w:r>
        <w:rPr>
          <w:sz w:val="20"/>
          <w:lang w:eastAsia="ko-KR"/>
        </w:rPr>
        <w:t>P</w:t>
      </w:r>
      <w:r w:rsidRPr="005E314C">
        <w:rPr>
          <w:sz w:val="20"/>
          <w:lang w:eastAsia="ko-KR"/>
        </w:rPr>
        <w:t>recision</w:t>
      </w:r>
      <w:r>
        <w:rPr>
          <w:sz w:val="20"/>
          <w:lang w:eastAsia="ko-KR"/>
        </w:rPr>
        <w:t>B</w:t>
      </w:r>
      <w:r w:rsidRPr="005E314C">
        <w:rPr>
          <w:sz w:val="20"/>
          <w:lang w:eastAsia="ko-KR"/>
        </w:rPr>
        <w:t>it</w:t>
      </w:r>
      <w:r w:rsidRPr="00AA763E">
        <w:rPr>
          <w:rFonts w:eastAsia="PMingLiU"/>
          <w:sz w:val="20"/>
          <w:lang w:eastAsia="zh-TW"/>
        </w:rPr>
        <w:t xml:space="preserve"> )</w:t>
      </w:r>
      <w:r>
        <w:rPr>
          <w:rFonts w:eastAsia="PMingLiU"/>
          <w:sz w:val="20"/>
          <w:lang w:eastAsia="zh-TW"/>
        </w:rPr>
        <w:t> </w:t>
      </w:r>
      <w:r>
        <w:rPr>
          <w:sz w:val="20"/>
          <w:lang w:eastAsia="ko-KR"/>
        </w:rPr>
        <w:t>−</w:t>
      </w:r>
      <w:r w:rsidRPr="00AA763E">
        <w:rPr>
          <w:sz w:val="20"/>
          <w:lang w:eastAsia="ko-KR"/>
        </w:rPr>
        <w:t> </w:t>
      </w:r>
      <w:del w:id="18" w:author="S124087_1228" w:date="2012-02-17T09:15:00Z">
        <w:r w:rsidRPr="00AA763E" w:rsidDel="00D66EAD">
          <w:rPr>
            <w:rFonts w:hint="eastAsia"/>
            <w:sz w:val="20"/>
            <w:lang w:eastAsia="ko-KR"/>
          </w:rPr>
          <w:delText>( </w:delText>
        </w:r>
      </w:del>
      <w:r w:rsidRPr="00AA763E">
        <w:rPr>
          <w:sz w:val="20"/>
          <w:lang w:eastAsia="ko-KR"/>
        </w:rPr>
        <w:t>sum </w:t>
      </w:r>
      <w:ins w:id="19" w:author="S124087_1228" w:date="2012-02-17T09:15:00Z">
        <w:r w:rsidR="00D66EAD" w:rsidRPr="00210652">
          <w:rPr>
            <w:sz w:val="20"/>
            <w:lang w:eastAsia="ko-KR"/>
          </w:rPr>
          <w:t>+</w:t>
        </w:r>
      </w:ins>
      <w:del w:id="20" w:author="S124087_1228" w:date="2012-02-17T09:15:00Z">
        <w:r w:rsidRPr="00AA763E" w:rsidDel="00D66EAD">
          <w:rPr>
            <w:sz w:val="20"/>
            <w:lang w:eastAsia="ko-KR"/>
          </w:rPr>
          <w:delText>–</w:delText>
        </w:r>
      </w:del>
      <w:r w:rsidRPr="00AA763E">
        <w:rPr>
          <w:sz w:val="20"/>
          <w:lang w:eastAsia="ko-KR"/>
        </w:rPr>
        <w:t> </w:t>
      </w:r>
      <w:r w:rsidRPr="00AA763E">
        <w:rPr>
          <w:bCs/>
          <w:sz w:val="20"/>
        </w:rPr>
        <w:t>alf_filt_coeff</w:t>
      </w:r>
      <w:r w:rsidRPr="00AA763E">
        <w:rPr>
          <w:sz w:val="20"/>
        </w:rPr>
        <w:t xml:space="preserve"> </w:t>
      </w:r>
      <w:r w:rsidRPr="00AA763E">
        <w:rPr>
          <w:sz w:val="20"/>
          <w:lang w:eastAsia="ko-KR"/>
        </w:rPr>
        <w:t xml:space="preserve">[ </w:t>
      </w:r>
      <w:r>
        <w:rPr>
          <w:sz w:val="20"/>
          <w:lang w:eastAsia="ko-KR"/>
        </w:rPr>
        <w:t>cIdx</w:t>
      </w:r>
      <w:r w:rsidRPr="00AA763E">
        <w:rPr>
          <w:sz w:val="20"/>
          <w:lang w:eastAsia="ko-KR"/>
        </w:rPr>
        <w:t xml:space="preserve"> ][ ry ][ rx </w:t>
      </w:r>
      <w:r w:rsidRPr="00AA763E">
        <w:rPr>
          <w:rFonts w:eastAsia="PMingLiU"/>
          <w:sz w:val="20"/>
          <w:lang w:eastAsia="zh-TW"/>
        </w:rPr>
        <w:t>][ 0 ]</w:t>
      </w:r>
      <w:r w:rsidRPr="00AA763E">
        <w:rPr>
          <w:sz w:val="20"/>
          <w:lang w:eastAsia="ko-KR"/>
        </w:rPr>
        <w:t>[ i ]</w:t>
      </w:r>
      <w:del w:id="21" w:author="S124087_1228" w:date="2012-02-17T09:23:00Z">
        <w:r w:rsidRPr="00AA763E" w:rsidDel="00182620">
          <w:rPr>
            <w:sz w:val="20"/>
            <w:lang w:val="en-US" w:eastAsia="ko-KR"/>
          </w:rPr>
          <w:delText> </w:delText>
        </w:r>
        <w:r w:rsidRPr="00AA763E" w:rsidDel="00182620">
          <w:rPr>
            <w:rFonts w:hint="eastAsia"/>
            <w:sz w:val="20"/>
            <w:lang w:val="en-US" w:eastAsia="ko-KR"/>
          </w:rPr>
          <w:delText>)</w:delText>
        </w:r>
      </w:del>
      <w:r w:rsidRPr="00AA763E">
        <w:rPr>
          <w:sz w:val="20"/>
          <w:lang w:eastAsia="ko-KR"/>
        </w:rPr>
        <w:tab/>
        <w:t>(</w:t>
      </w:r>
      <w:r w:rsidRPr="00AA763E">
        <w:rPr>
          <w:sz w:val="20"/>
          <w:lang w:eastAsia="ko-KR"/>
        </w:rPr>
        <w:fldChar w:fldCharType="begin" w:fldLock="1"/>
      </w:r>
      <w:r w:rsidRPr="00AA763E">
        <w:rPr>
          <w:sz w:val="20"/>
          <w:lang w:eastAsia="ko-KR"/>
        </w:rPr>
        <w:instrText xml:space="preserve"> STYLEREF 1 \s </w:instrText>
      </w:r>
      <w:r w:rsidRPr="00AA763E">
        <w:rPr>
          <w:sz w:val="20"/>
          <w:lang w:eastAsia="ko-KR"/>
        </w:rPr>
        <w:fldChar w:fldCharType="separate"/>
      </w:r>
      <w:r w:rsidRPr="00AA763E">
        <w:rPr>
          <w:noProof/>
          <w:sz w:val="20"/>
          <w:lang w:eastAsia="ko-KR"/>
        </w:rPr>
        <w:t>8</w:t>
      </w:r>
      <w:r w:rsidRPr="00AA763E">
        <w:rPr>
          <w:sz w:val="20"/>
          <w:lang w:eastAsia="ko-KR"/>
        </w:rPr>
        <w:fldChar w:fldCharType="end"/>
      </w:r>
      <w:r w:rsidRPr="00AA763E">
        <w:rPr>
          <w:sz w:val="20"/>
          <w:lang w:eastAsia="ko-KR"/>
        </w:rPr>
        <w:noBreakHyphen/>
      </w:r>
      <w:r w:rsidRPr="00AA763E">
        <w:rPr>
          <w:sz w:val="20"/>
          <w:lang w:eastAsia="ko-KR"/>
        </w:rPr>
        <w:fldChar w:fldCharType="begin" w:fldLock="1"/>
      </w:r>
      <w:r w:rsidRPr="00AA763E">
        <w:rPr>
          <w:sz w:val="20"/>
          <w:lang w:eastAsia="ko-KR"/>
        </w:rPr>
        <w:instrText xml:space="preserve"> SEQ Equation \* ARABIC \s 1 </w:instrText>
      </w:r>
      <w:r w:rsidRPr="00AA763E">
        <w:rPr>
          <w:sz w:val="20"/>
          <w:lang w:eastAsia="ko-KR"/>
        </w:rPr>
        <w:fldChar w:fldCharType="separate"/>
      </w:r>
      <w:r w:rsidRPr="00AA763E">
        <w:rPr>
          <w:noProof/>
          <w:sz w:val="20"/>
          <w:lang w:eastAsia="ko-KR"/>
        </w:rPr>
        <w:t>468</w:t>
      </w:r>
      <w:r w:rsidRPr="00AA763E">
        <w:rPr>
          <w:sz w:val="20"/>
          <w:lang w:eastAsia="ko-KR"/>
        </w:rPr>
        <w:fldChar w:fldCharType="end"/>
      </w:r>
      <w:r w:rsidRPr="00AA763E">
        <w:rPr>
          <w:sz w:val="20"/>
          <w:lang w:eastAsia="ko-KR"/>
        </w:rPr>
        <w:t>)</w:t>
      </w:r>
    </w:p>
    <w:p w:rsidR="00E813D2" w:rsidRPr="00210652" w:rsidRDefault="00E813D2" w:rsidP="00E813D2">
      <w:pPr>
        <w:numPr>
          <w:ilvl w:val="0"/>
          <w:numId w:val="4"/>
        </w:numPr>
        <w:tabs>
          <w:tab w:val="clear" w:pos="794"/>
        </w:tabs>
        <w:rPr>
          <w:lang w:eastAsia="ko-KR"/>
        </w:rPr>
      </w:pPr>
      <w:r w:rsidRPr="00210652">
        <w:rPr>
          <w:lang w:eastAsia="ko-KR"/>
        </w:rPr>
        <w:t xml:space="preserve">Otherwise </w:t>
      </w:r>
      <w:ins w:id="22" w:author="S124087_1228" w:date="2012-02-17T08:53:00Z">
        <w:r w:rsidR="00C27B45">
          <w:rPr>
            <w:rFonts w:eastAsiaTheme="minorEastAsia" w:hint="eastAsia"/>
            <w:lang w:eastAsia="ja-JP"/>
          </w:rPr>
          <w:t xml:space="preserve">if </w:t>
        </w:r>
      </w:ins>
      <w:del w:id="23" w:author="S124087_1228" w:date="2012-02-17T08:53:00Z">
        <w:r w:rsidRPr="00210652" w:rsidDel="00C27B45">
          <w:rPr>
            <w:lang w:eastAsia="ko-KR"/>
          </w:rPr>
          <w:delText>(</w:delText>
        </w:r>
      </w:del>
      <w:r w:rsidRPr="00210652">
        <w:rPr>
          <w:lang w:eastAsia="ko-KR"/>
        </w:rPr>
        <w:t xml:space="preserve">i is less than </w:t>
      </w:r>
      <w:r>
        <w:rPr>
          <w:lang w:eastAsia="ko-KR"/>
        </w:rPr>
        <w:t>9</w:t>
      </w:r>
      <w:del w:id="24" w:author="S124087_1228" w:date="2012-02-17T08:53:00Z">
        <w:r w:rsidRPr="00210652" w:rsidDel="00C27B45">
          <w:rPr>
            <w:lang w:eastAsia="ko-KR"/>
          </w:rPr>
          <w:delText>)</w:delText>
        </w:r>
      </w:del>
      <w:r w:rsidRPr="00210652">
        <w:rPr>
          <w:lang w:eastAsia="ko-KR"/>
        </w:rPr>
        <w:t xml:space="preserve">, </w:t>
      </w:r>
      <w:del w:id="25" w:author="S124087_1228" w:date="2012-02-17T08:53:00Z">
        <w:r w:rsidDel="00C27B45">
          <w:rPr>
            <w:lang w:eastAsia="ko-KR"/>
          </w:rPr>
          <w:delText>c</w:delText>
        </w:r>
        <w:r w:rsidRPr="00210652" w:rsidDel="00C27B45">
          <w:rPr>
            <w:lang w:eastAsia="ko-KR"/>
          </w:rPr>
          <w:delText xml:space="preserve">onsidering the symmetry of the filter, </w:delText>
        </w:r>
      </w:del>
      <w:r w:rsidRPr="00210652">
        <w:rPr>
          <w:lang w:eastAsia="ko-KR"/>
        </w:rPr>
        <w:t>the chroma filter coefficients c</w:t>
      </w:r>
      <w:r w:rsidRPr="00210652">
        <w:rPr>
          <w:vertAlign w:val="subscript"/>
          <w:lang w:eastAsia="ko-KR"/>
        </w:rPr>
        <w:t>C</w:t>
      </w:r>
      <w:r w:rsidRPr="00210652">
        <w:rPr>
          <w:lang w:eastAsia="ko-KR"/>
        </w:rPr>
        <w:t xml:space="preserve"> with elements c</w:t>
      </w:r>
      <w:r w:rsidRPr="00210652">
        <w:rPr>
          <w:vertAlign w:val="subscript"/>
          <w:lang w:eastAsia="ko-KR"/>
        </w:rPr>
        <w:t>C</w:t>
      </w:r>
      <w:r w:rsidRPr="00210652">
        <w:rPr>
          <w:lang w:eastAsia="ko-KR"/>
        </w:rPr>
        <w:t>[ i ], i = 0..</w:t>
      </w:r>
      <w:del w:id="26" w:author="S124087_1228" w:date="2012-02-17T08:53:00Z">
        <w:r w:rsidDel="00C27B45">
          <w:rPr>
            <w:lang w:eastAsia="ko-KR"/>
          </w:rPr>
          <w:delText>1</w:delText>
        </w:r>
      </w:del>
      <w:r>
        <w:rPr>
          <w:lang w:eastAsia="ko-KR"/>
        </w:rPr>
        <w:t>8</w:t>
      </w:r>
      <w:r w:rsidRPr="00210652">
        <w:rPr>
          <w:lang w:eastAsia="ko-KR"/>
        </w:rPr>
        <w:t xml:space="preserve"> </w:t>
      </w:r>
      <w:r>
        <w:rPr>
          <w:lang w:eastAsia="ko-KR"/>
        </w:rPr>
        <w:t>are</w:t>
      </w:r>
      <w:r w:rsidRPr="00210652">
        <w:rPr>
          <w:lang w:eastAsia="ko-KR"/>
        </w:rPr>
        <w:t xml:space="preserve"> derived as follows:</w:t>
      </w:r>
    </w:p>
    <w:p w:rsidR="00E813D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r w:rsidRPr="00AA763E">
        <w:rPr>
          <w:sz w:val="20"/>
          <w:lang w:eastAsia="ko-KR"/>
        </w:rPr>
        <w:t>c</w:t>
      </w:r>
      <w:r w:rsidRPr="00AA763E">
        <w:rPr>
          <w:sz w:val="20"/>
          <w:vertAlign w:val="subscript"/>
          <w:lang w:eastAsia="ko-KR"/>
        </w:rPr>
        <w:t>C</w:t>
      </w:r>
      <w:r w:rsidRPr="00AA763E">
        <w:rPr>
          <w:sz w:val="20"/>
          <w:lang w:eastAsia="ko-KR"/>
        </w:rPr>
        <w:t xml:space="preserve">[ i ] = </w:t>
      </w:r>
      <w:r w:rsidRPr="00AA763E">
        <w:rPr>
          <w:bCs/>
          <w:sz w:val="20"/>
        </w:rPr>
        <w:t>alf_filt_coeff</w:t>
      </w:r>
      <w:r w:rsidRPr="00AA763E">
        <w:rPr>
          <w:sz w:val="20"/>
        </w:rPr>
        <w:t xml:space="preserve"> </w:t>
      </w:r>
      <w:r w:rsidRPr="00AA763E">
        <w:rPr>
          <w:sz w:val="20"/>
          <w:lang w:eastAsia="ko-KR"/>
        </w:rPr>
        <w:t xml:space="preserve">[ </w:t>
      </w:r>
      <w:r>
        <w:rPr>
          <w:lang w:eastAsia="ko-KR"/>
        </w:rPr>
        <w:t>cIdx</w:t>
      </w:r>
      <w:r w:rsidRPr="00AA763E">
        <w:rPr>
          <w:sz w:val="20"/>
          <w:lang w:eastAsia="ko-KR"/>
        </w:rPr>
        <w:t xml:space="preserve"> ][ ry ][ rx </w:t>
      </w:r>
      <w:r w:rsidRPr="00AA763E">
        <w:rPr>
          <w:rFonts w:eastAsia="PMingLiU"/>
          <w:sz w:val="20"/>
          <w:lang w:eastAsia="zh-TW"/>
        </w:rPr>
        <w:t>][ 0 ]</w:t>
      </w:r>
      <w:r w:rsidRPr="00AA763E">
        <w:rPr>
          <w:sz w:val="16"/>
          <w:lang w:eastAsia="ko-KR"/>
        </w:rPr>
        <w:t xml:space="preserve"> </w:t>
      </w:r>
      <w:r w:rsidRPr="00AA763E">
        <w:rPr>
          <w:sz w:val="20"/>
          <w:lang w:eastAsia="ko-KR"/>
        </w:rPr>
        <w:t>[ i ]</w:t>
      </w:r>
      <w:r>
        <w:rPr>
          <w:sz w:val="20"/>
          <w:lang w:eastAsia="ko-KR"/>
        </w:rPr>
        <w:tab/>
      </w:r>
      <w:r w:rsidRPr="00AA763E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471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E813D2" w:rsidRPr="00C27B45" w:rsidDel="00E813D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27" w:author="S124087_1228" w:date="2012-02-17T08:47:00Z"/>
          <w:rFonts w:eastAsiaTheme="minorEastAsia" w:hint="eastAsia"/>
          <w:sz w:val="20"/>
          <w:lang w:eastAsia="ja-JP"/>
          <w:rPrChange w:id="28" w:author="S124087_1228" w:date="2012-02-17T08:52:00Z">
            <w:rPr>
              <w:del w:id="29" w:author="S124087_1228" w:date="2012-02-17T08:47:00Z"/>
              <w:sz w:val="20"/>
              <w:lang w:eastAsia="ko-KR"/>
            </w:rPr>
          </w:rPrChange>
        </w:rPr>
      </w:pPr>
      <w:commentRangeStart w:id="30"/>
      <w:del w:id="31" w:author="S124087_1228" w:date="2012-02-17T08:47:00Z">
        <w:r w:rsidRPr="00210652" w:rsidDel="00E813D2">
          <w:rPr>
            <w:sz w:val="20"/>
            <w:lang w:eastAsia="ko-KR"/>
          </w:rPr>
          <w:delText>c</w:delText>
        </w:r>
        <w:r w:rsidRPr="00210652" w:rsidDel="00E813D2">
          <w:rPr>
            <w:sz w:val="20"/>
            <w:vertAlign w:val="subscript"/>
            <w:lang w:eastAsia="ko-KR"/>
          </w:rPr>
          <w:delText>C</w:delText>
        </w:r>
      </w:del>
      <w:commentRangeEnd w:id="30"/>
      <w:r w:rsidR="00C27B45">
        <w:rPr>
          <w:rStyle w:val="ab"/>
        </w:rPr>
        <w:commentReference w:id="30"/>
      </w:r>
      <w:del w:id="32" w:author="S124087_1228" w:date="2012-02-17T08:47:00Z">
        <w:r w:rsidRPr="00210652" w:rsidDel="00E813D2">
          <w:rPr>
            <w:sz w:val="20"/>
            <w:lang w:eastAsia="ko-KR"/>
          </w:rPr>
          <w:delText>[ i ][ </w:delText>
        </w:r>
        <w:r w:rsidDel="00E813D2">
          <w:rPr>
            <w:sz w:val="20"/>
            <w:lang w:eastAsia="ko-KR"/>
          </w:rPr>
          <w:delText>18</w:delText>
        </w:r>
        <w:r w:rsidRPr="00210652" w:rsidDel="00E813D2">
          <w:rPr>
            <w:sz w:val="20"/>
            <w:lang w:eastAsia="ko-KR"/>
          </w:rPr>
          <w:delText> ] = c</w:delText>
        </w:r>
        <w:r w:rsidRPr="00210652" w:rsidDel="00E813D2">
          <w:rPr>
            <w:sz w:val="20"/>
            <w:vertAlign w:val="subscript"/>
            <w:lang w:eastAsia="ko-KR"/>
          </w:rPr>
          <w:delText>C</w:delText>
        </w:r>
        <w:r w:rsidRPr="00210652" w:rsidDel="00E813D2">
          <w:rPr>
            <w:sz w:val="20"/>
            <w:lang w:eastAsia="ko-KR"/>
          </w:rPr>
          <w:delText>[ i ][</w:delText>
        </w:r>
        <w:r w:rsidDel="00E813D2">
          <w:rPr>
            <w:sz w:val="20"/>
            <w:lang w:eastAsia="ko-KR"/>
          </w:rPr>
          <w:delText>9</w:delText>
        </w:r>
        <w:r w:rsidRPr="00210652" w:rsidDel="00E813D2">
          <w:rPr>
            <w:sz w:val="20"/>
            <w:lang w:eastAsia="ko-KR"/>
          </w:rPr>
          <w:delText> ]</w:delText>
        </w:r>
        <w:r w:rsidDel="00E813D2">
          <w:rPr>
            <w:sz w:val="20"/>
            <w:lang w:eastAsia="ko-KR"/>
          </w:rPr>
          <w:tab/>
        </w:r>
        <w:r w:rsidRPr="00210652" w:rsidDel="00E813D2">
          <w:rPr>
            <w:sz w:val="20"/>
            <w:lang w:eastAsia="ko-KR"/>
          </w:rPr>
          <w:tab/>
          <w:delText>(</w:delText>
        </w:r>
        <w:r w:rsidRPr="00210652" w:rsidDel="00E813D2">
          <w:rPr>
            <w:sz w:val="20"/>
            <w:lang w:eastAsia="ko-KR"/>
          </w:rPr>
          <w:fldChar w:fldCharType="begin" w:fldLock="1"/>
        </w:r>
        <w:r w:rsidRPr="00210652" w:rsidDel="00E813D2">
          <w:rPr>
            <w:sz w:val="20"/>
            <w:lang w:eastAsia="ko-KR"/>
          </w:rPr>
          <w:delInstrText xml:space="preserve"> STYLEREF 1 \s </w:delInstrText>
        </w:r>
        <w:r w:rsidRPr="00210652" w:rsidDel="00E813D2">
          <w:rPr>
            <w:sz w:val="20"/>
            <w:lang w:eastAsia="ko-KR"/>
          </w:rPr>
          <w:fldChar w:fldCharType="separate"/>
        </w:r>
        <w:r w:rsidRPr="00210652" w:rsidDel="00E813D2">
          <w:rPr>
            <w:noProof/>
            <w:sz w:val="20"/>
            <w:lang w:eastAsia="ko-KR"/>
          </w:rPr>
          <w:delText>8</w:delText>
        </w:r>
        <w:r w:rsidRPr="00210652" w:rsidDel="00E813D2">
          <w:rPr>
            <w:sz w:val="20"/>
            <w:lang w:eastAsia="ko-KR"/>
          </w:rPr>
          <w:fldChar w:fldCharType="end"/>
        </w:r>
        <w:r w:rsidRPr="00210652" w:rsidDel="00E813D2">
          <w:rPr>
            <w:sz w:val="20"/>
            <w:lang w:eastAsia="ko-KR"/>
          </w:rPr>
          <w:noBreakHyphen/>
        </w:r>
        <w:r w:rsidRPr="00210652" w:rsidDel="00E813D2">
          <w:rPr>
            <w:sz w:val="20"/>
            <w:lang w:eastAsia="ko-KR"/>
          </w:rPr>
          <w:fldChar w:fldCharType="begin" w:fldLock="1"/>
        </w:r>
        <w:r w:rsidRPr="00210652" w:rsidDel="00E813D2">
          <w:rPr>
            <w:sz w:val="20"/>
            <w:lang w:eastAsia="ko-KR"/>
          </w:rPr>
          <w:delInstrText xml:space="preserve"> SEQ Equation \* ARABIC \s 1 </w:delInstrText>
        </w:r>
        <w:r w:rsidRPr="00210652" w:rsidDel="00E813D2">
          <w:rPr>
            <w:sz w:val="20"/>
            <w:lang w:eastAsia="ko-KR"/>
          </w:rPr>
          <w:fldChar w:fldCharType="separate"/>
        </w:r>
        <w:r w:rsidRPr="00210652" w:rsidDel="00E813D2">
          <w:rPr>
            <w:noProof/>
            <w:sz w:val="20"/>
            <w:lang w:eastAsia="ko-KR"/>
          </w:rPr>
          <w:delText>471</w:delText>
        </w:r>
        <w:r w:rsidRPr="00210652" w:rsidDel="00E813D2">
          <w:rPr>
            <w:sz w:val="20"/>
            <w:lang w:eastAsia="ko-KR"/>
          </w:rPr>
          <w:fldChar w:fldCharType="end"/>
        </w:r>
        <w:r w:rsidRPr="00210652" w:rsidDel="00E813D2">
          <w:rPr>
            <w:sz w:val="20"/>
            <w:lang w:eastAsia="ko-KR"/>
          </w:rPr>
          <w:delText>)</w:delText>
        </w:r>
      </w:del>
    </w:p>
    <w:p w:rsidR="00C27B45" w:rsidRPr="00210652" w:rsidRDefault="00C27B45" w:rsidP="00C27B45">
      <w:pPr>
        <w:numPr>
          <w:ilvl w:val="0"/>
          <w:numId w:val="4"/>
        </w:numPr>
        <w:tabs>
          <w:tab w:val="clear" w:pos="794"/>
        </w:tabs>
        <w:rPr>
          <w:ins w:id="33" w:author="S124087_1228" w:date="2012-02-17T08:53:00Z"/>
          <w:lang w:eastAsia="ko-KR"/>
        </w:rPr>
      </w:pPr>
      <w:ins w:id="34" w:author="S124087_1228" w:date="2012-02-17T08:53:00Z">
        <w:r w:rsidRPr="00210652">
          <w:rPr>
            <w:lang w:eastAsia="ko-KR"/>
          </w:rPr>
          <w:t>Otherwise (</w:t>
        </w:r>
      </w:ins>
      <w:ins w:id="35" w:author="S124087_1228" w:date="2012-02-17T08:59:00Z">
        <w:r>
          <w:rPr>
            <w:rFonts w:eastAsiaTheme="minorEastAsia" w:hint="eastAsia"/>
            <w:lang w:eastAsia="ja-JP"/>
          </w:rPr>
          <w:t xml:space="preserve">if </w:t>
        </w:r>
      </w:ins>
      <w:ins w:id="36" w:author="S124087_1228" w:date="2012-02-17T08:53:00Z">
        <w:r w:rsidRPr="00210652">
          <w:rPr>
            <w:lang w:eastAsia="ko-KR"/>
          </w:rPr>
          <w:t xml:space="preserve">i is </w:t>
        </w:r>
        <w:r>
          <w:rPr>
            <w:rFonts w:eastAsiaTheme="minorEastAsia" w:hint="eastAsia"/>
            <w:lang w:eastAsia="ja-JP"/>
          </w:rPr>
          <w:t>more than</w:t>
        </w:r>
        <w:r w:rsidRPr="00210652">
          <w:rPr>
            <w:lang w:eastAsia="ko-KR"/>
          </w:rPr>
          <w:t xml:space="preserve"> </w:t>
        </w:r>
        <w:r>
          <w:rPr>
            <w:lang w:eastAsia="ko-KR"/>
          </w:rPr>
          <w:t>9</w:t>
        </w:r>
        <w:r w:rsidRPr="00210652">
          <w:rPr>
            <w:lang w:eastAsia="ko-KR"/>
          </w:rPr>
          <w:t xml:space="preserve">), </w:t>
        </w:r>
        <w:r>
          <w:rPr>
            <w:lang w:eastAsia="ko-KR"/>
          </w:rPr>
          <w:t>c</w:t>
        </w:r>
        <w:r w:rsidRPr="00210652">
          <w:rPr>
            <w:lang w:eastAsia="ko-KR"/>
          </w:rPr>
          <w:t>onsidering the symmetry of the filter, the chroma filter coefficients c</w:t>
        </w:r>
        <w:r w:rsidRPr="00210652">
          <w:rPr>
            <w:vertAlign w:val="subscript"/>
            <w:lang w:eastAsia="ko-KR"/>
          </w:rPr>
          <w:t>C</w:t>
        </w:r>
        <w:r w:rsidRPr="00210652">
          <w:rPr>
            <w:lang w:eastAsia="ko-KR"/>
          </w:rPr>
          <w:t xml:space="preserve"> with elements c</w:t>
        </w:r>
        <w:r w:rsidRPr="00210652">
          <w:rPr>
            <w:vertAlign w:val="subscript"/>
            <w:lang w:eastAsia="ko-KR"/>
          </w:rPr>
          <w:t>C</w:t>
        </w:r>
        <w:r>
          <w:rPr>
            <w:lang w:eastAsia="ko-KR"/>
          </w:rPr>
          <w:t>[ i ], i = </w:t>
        </w:r>
        <w:r>
          <w:rPr>
            <w:rFonts w:eastAsiaTheme="minorEastAsia" w:hint="eastAsia"/>
            <w:lang w:eastAsia="ja-JP"/>
          </w:rPr>
          <w:t>10</w:t>
        </w:r>
        <w:r w:rsidRPr="00210652">
          <w:rPr>
            <w:lang w:eastAsia="ko-KR"/>
          </w:rPr>
          <w:t>..</w:t>
        </w:r>
        <w:r>
          <w:rPr>
            <w:lang w:eastAsia="ko-KR"/>
          </w:rPr>
          <w:t>18</w:t>
        </w:r>
        <w:r w:rsidRPr="00210652">
          <w:rPr>
            <w:lang w:eastAsia="ko-KR"/>
          </w:rPr>
          <w:t xml:space="preserve"> </w:t>
        </w:r>
        <w:r>
          <w:rPr>
            <w:lang w:eastAsia="ko-KR"/>
          </w:rPr>
          <w:t>are</w:t>
        </w:r>
        <w:r w:rsidRPr="00210652">
          <w:rPr>
            <w:lang w:eastAsia="ko-KR"/>
          </w:rPr>
          <w:t xml:space="preserve"> derived as follows:</w:t>
        </w:r>
      </w:ins>
    </w:p>
    <w:p w:rsidR="00E813D2" w:rsidRPr="00210652" w:rsidRDefault="00E813D2" w:rsidP="00E813D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>c</w:t>
      </w:r>
      <w:r w:rsidRPr="00210652">
        <w:rPr>
          <w:sz w:val="20"/>
          <w:vertAlign w:val="subscript"/>
          <w:lang w:eastAsia="ko-KR"/>
        </w:rPr>
        <w:t>C</w:t>
      </w:r>
      <w:r w:rsidRPr="00210652">
        <w:rPr>
          <w:sz w:val="20"/>
          <w:lang w:eastAsia="ko-KR"/>
        </w:rPr>
        <w:t>[ i ]</w:t>
      </w:r>
      <w:del w:id="37" w:author="S124087_1228" w:date="2012-02-17T08:54:00Z">
        <w:r w:rsidRPr="00210652" w:rsidDel="00C27B45">
          <w:rPr>
            <w:sz w:val="20"/>
            <w:lang w:eastAsia="ko-KR"/>
          </w:rPr>
          <w:delText>[ </w:delText>
        </w:r>
        <w:r w:rsidDel="00C27B45">
          <w:rPr>
            <w:sz w:val="20"/>
            <w:lang w:eastAsia="ko-KR"/>
          </w:rPr>
          <w:delText>17</w:delText>
        </w:r>
        <w:r w:rsidRPr="00210652" w:rsidDel="00C27B45">
          <w:rPr>
            <w:sz w:val="20"/>
            <w:lang w:eastAsia="ko-KR"/>
          </w:rPr>
          <w:delText> – j ]</w:delText>
        </w:r>
      </w:del>
      <w:r w:rsidRPr="00210652">
        <w:rPr>
          <w:sz w:val="20"/>
          <w:lang w:eastAsia="ko-KR"/>
        </w:rPr>
        <w:t xml:space="preserve"> = c</w:t>
      </w:r>
      <w:r w:rsidRPr="00210652">
        <w:rPr>
          <w:sz w:val="20"/>
          <w:vertAlign w:val="subscript"/>
          <w:lang w:eastAsia="ko-KR"/>
        </w:rPr>
        <w:t>C</w:t>
      </w:r>
      <w:r w:rsidRPr="00210652">
        <w:rPr>
          <w:sz w:val="20"/>
          <w:lang w:eastAsia="ko-KR"/>
        </w:rPr>
        <w:t>[ </w:t>
      </w:r>
      <w:ins w:id="38" w:author="S124087_1228" w:date="2012-02-17T08:54:00Z">
        <w:r w:rsidR="00C27B45">
          <w:rPr>
            <w:rFonts w:eastAsiaTheme="minorEastAsia" w:hint="eastAsia"/>
            <w:sz w:val="20"/>
            <w:lang w:eastAsia="ja-JP"/>
          </w:rPr>
          <w:t>18</w:t>
        </w:r>
        <w:r w:rsidR="00C27B45">
          <w:rPr>
            <w:rFonts w:eastAsia="PMingLiU"/>
            <w:sz w:val="20"/>
            <w:lang w:eastAsia="zh-TW"/>
          </w:rPr>
          <w:t> </w:t>
        </w:r>
        <w:r w:rsidR="00C27B45">
          <w:rPr>
            <w:sz w:val="20"/>
            <w:lang w:eastAsia="ko-KR"/>
          </w:rPr>
          <w:t>−</w:t>
        </w:r>
        <w:r w:rsidR="00C27B45" w:rsidRPr="00AA763E">
          <w:rPr>
            <w:sz w:val="20"/>
            <w:lang w:eastAsia="ko-KR"/>
          </w:rPr>
          <w:t> </w:t>
        </w:r>
      </w:ins>
      <w:r w:rsidRPr="00210652">
        <w:rPr>
          <w:sz w:val="20"/>
          <w:lang w:eastAsia="ko-KR"/>
        </w:rPr>
        <w:t>i ]</w:t>
      </w:r>
      <w:del w:id="39" w:author="S124087_1228" w:date="2012-02-17T08:54:00Z">
        <w:r w:rsidRPr="00210652" w:rsidDel="00C27B45">
          <w:rPr>
            <w:sz w:val="20"/>
            <w:lang w:eastAsia="ko-KR"/>
          </w:rPr>
          <w:delText>[ j ]</w:delText>
        </w:r>
      </w:del>
      <w:r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  <w:t>(</w:t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472</w:t>
      </w:r>
      <w:r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  <w:r>
        <w:rPr>
          <w:sz w:val="20"/>
          <w:lang w:eastAsia="ko-KR"/>
        </w:rPr>
        <w:br/>
      </w:r>
      <w:r>
        <w:rPr>
          <w:sz w:val="20"/>
          <w:lang w:eastAsia="ko-KR"/>
        </w:rPr>
        <w:tab/>
      </w:r>
      <w:r w:rsidRPr="00210652">
        <w:rPr>
          <w:sz w:val="20"/>
          <w:lang w:eastAsia="ko-KR"/>
        </w:rPr>
        <w:t xml:space="preserve">with </w:t>
      </w:r>
      <w:ins w:id="40" w:author="S124087_1228" w:date="2012-02-17T08:54:00Z">
        <w:r w:rsidR="00C27B45">
          <w:rPr>
            <w:rFonts w:eastAsiaTheme="minorEastAsia" w:hint="eastAsia"/>
            <w:sz w:val="20"/>
            <w:lang w:eastAsia="ja-JP"/>
          </w:rPr>
          <w:t>i</w:t>
        </w:r>
      </w:ins>
      <w:del w:id="41" w:author="S124087_1228" w:date="2012-02-17T08:54:00Z">
        <w:r w:rsidRPr="00210652" w:rsidDel="00C27B45">
          <w:rPr>
            <w:sz w:val="20"/>
            <w:lang w:eastAsia="ko-KR"/>
          </w:rPr>
          <w:delText>j</w:delText>
        </w:r>
      </w:del>
      <w:r w:rsidRPr="00210652">
        <w:rPr>
          <w:sz w:val="20"/>
          <w:lang w:eastAsia="ko-KR"/>
        </w:rPr>
        <w:t> = </w:t>
      </w:r>
      <w:ins w:id="42" w:author="S124087_1228" w:date="2012-02-17T08:54:00Z">
        <w:r w:rsidR="00C27B45">
          <w:rPr>
            <w:rFonts w:eastAsiaTheme="minorEastAsia" w:hint="eastAsia"/>
            <w:sz w:val="20"/>
            <w:lang w:eastAsia="ja-JP"/>
          </w:rPr>
          <w:t>10</w:t>
        </w:r>
      </w:ins>
      <w:del w:id="43" w:author="S124087_1228" w:date="2012-02-17T08:54:00Z">
        <w:r w:rsidRPr="00210652" w:rsidDel="00C27B45">
          <w:rPr>
            <w:sz w:val="20"/>
            <w:lang w:eastAsia="ko-KR"/>
          </w:rPr>
          <w:delText>0</w:delText>
        </w:r>
      </w:del>
      <w:r w:rsidRPr="00210652">
        <w:rPr>
          <w:sz w:val="20"/>
          <w:lang w:eastAsia="ko-KR"/>
        </w:rPr>
        <w:t>..</w:t>
      </w:r>
      <w:ins w:id="44" w:author="S124087_1228" w:date="2012-02-17T08:54:00Z">
        <w:r w:rsidR="00C27B45">
          <w:rPr>
            <w:rFonts w:eastAsiaTheme="minorEastAsia" w:hint="eastAsia"/>
            <w:sz w:val="20"/>
            <w:lang w:eastAsia="ja-JP"/>
          </w:rPr>
          <w:t>1</w:t>
        </w:r>
      </w:ins>
      <w:r>
        <w:rPr>
          <w:sz w:val="20"/>
          <w:lang w:eastAsia="ko-KR"/>
        </w:rPr>
        <w:t>8</w:t>
      </w:r>
    </w:p>
    <w:p w:rsidR="000016EE" w:rsidRPr="00E813D2" w:rsidRDefault="000016EE" w:rsidP="00195546"/>
    <w:sectPr w:rsidR="000016EE" w:rsidRPr="00E813D2" w:rsidSect="007D6B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S124087_1228" w:date="2012-02-17T08:59:00Z" w:initials="S">
    <w:p w:rsidR="00C27B45" w:rsidRDefault="00C27B45">
      <w:pPr>
        <w:pStyle w:val="ac"/>
      </w:pPr>
      <w:r>
        <w:rPr>
          <w:rStyle w:val="ab"/>
        </w:rPr>
        <w:annotationRef/>
      </w:r>
      <w:r>
        <w:rPr>
          <w:rFonts w:hint="eastAsia"/>
          <w:lang w:eastAsia="ko-KR"/>
        </w:rPr>
        <w:t>removal of ALF DC offset (JCTVC-G445)</w:t>
      </w:r>
    </w:p>
  </w:comment>
  <w:comment w:id="17" w:author="S124087_1228" w:date="2012-02-17T09:22:00Z" w:initials="S">
    <w:p w:rsidR="00D66EAD" w:rsidRDefault="00D66EAD">
      <w:pPr>
        <w:pStyle w:val="ac"/>
        <w:rPr>
          <w:rFonts w:eastAsiaTheme="minorEastAsia" w:hint="eastAsia"/>
          <w:lang w:eastAsia="ja-JP"/>
        </w:rPr>
      </w:pPr>
      <w:r>
        <w:rPr>
          <w:rStyle w:val="ab"/>
        </w:rPr>
        <w:annotationRef/>
      </w:r>
    </w:p>
    <w:p w:rsidR="00D66EAD" w:rsidRDefault="00AA0E9F">
      <w:pPr>
        <w:pStyle w:val="ac"/>
        <w:rPr>
          <w:rFonts w:eastAsiaTheme="minorEastAsia" w:hint="eastAsia"/>
          <w:lang w:eastAsia="ja-JP"/>
        </w:rPr>
      </w:pPr>
      <w:r>
        <w:rPr>
          <w:rFonts w:eastAsiaTheme="minorEastAsia" w:hint="eastAsia"/>
          <w:lang w:eastAsia="ja-JP"/>
        </w:rPr>
        <w:t>The c</w:t>
      </w:r>
      <w:r w:rsidR="00D66EAD">
        <w:rPr>
          <w:rFonts w:eastAsiaTheme="minorEastAsia" w:hint="eastAsia"/>
          <w:lang w:eastAsia="ja-JP"/>
        </w:rPr>
        <w:t xml:space="preserve">urrent description is </w:t>
      </w:r>
    </w:p>
    <w:p w:rsidR="00D66EAD" w:rsidRDefault="00D66EAD" w:rsidP="00D66EAD">
      <w:pPr>
        <w:pStyle w:val="ac"/>
        <w:rPr>
          <w:rFonts w:eastAsiaTheme="minorEastAsia" w:hint="eastAsia"/>
          <w:lang w:eastAsia="ja-JP"/>
        </w:rPr>
      </w:pPr>
      <w:r>
        <w:rPr>
          <w:rFonts w:eastAsiaTheme="minorEastAsia"/>
          <w:lang w:eastAsia="ja-JP"/>
        </w:rPr>
        <w:t>“</w:t>
      </w:r>
      <w:r>
        <w:rPr>
          <w:rFonts w:eastAsiaTheme="minorEastAsia" w:hint="eastAsia"/>
          <w:lang w:eastAsia="ja-JP"/>
        </w:rPr>
        <w:t xml:space="preserve">val = pred </w:t>
      </w:r>
      <w:r>
        <w:rPr>
          <w:rFonts w:eastAsiaTheme="minorEastAsia"/>
          <w:lang w:eastAsia="ja-JP"/>
        </w:rPr>
        <w:t>–</w:t>
      </w:r>
      <w:r>
        <w:rPr>
          <w:rFonts w:eastAsiaTheme="minorEastAsia" w:hint="eastAsia"/>
          <w:lang w:eastAsia="ja-JP"/>
        </w:rPr>
        <w:t xml:space="preserve"> (</w:t>
      </w:r>
      <w:r>
        <w:rPr>
          <w:rFonts w:eastAsiaTheme="minorEastAsia"/>
          <w:lang w:eastAsia="ja-JP"/>
        </w:rPr>
        <w:t>–</w:t>
      </w:r>
      <w:r>
        <w:rPr>
          <w:rFonts w:eastAsiaTheme="minorEastAsia" w:hint="eastAsia"/>
          <w:lang w:eastAsia="ja-JP"/>
        </w:rPr>
        <w:t xml:space="preserve"> code)</w:t>
      </w:r>
      <w:r>
        <w:rPr>
          <w:rFonts w:eastAsiaTheme="minorEastAsia"/>
          <w:lang w:eastAsia="ja-JP"/>
        </w:rPr>
        <w:t>”</w:t>
      </w:r>
    </w:p>
    <w:p w:rsidR="00D66EAD" w:rsidRDefault="00D66EAD">
      <w:pPr>
        <w:pStyle w:val="ac"/>
        <w:rPr>
          <w:rFonts w:eastAsiaTheme="minorEastAsia" w:hint="eastAsia"/>
          <w:lang w:eastAsia="ja-JP"/>
        </w:rPr>
      </w:pPr>
      <w:r>
        <w:rPr>
          <w:rFonts w:eastAsiaTheme="minorEastAsia" w:hint="eastAsia"/>
          <w:lang w:eastAsia="ja-JP"/>
        </w:rPr>
        <w:t xml:space="preserve">While I think </w:t>
      </w:r>
    </w:p>
    <w:p w:rsidR="00D66EAD" w:rsidRDefault="00D66EAD">
      <w:pPr>
        <w:pStyle w:val="ac"/>
        <w:rPr>
          <w:rFonts w:eastAsiaTheme="minorEastAsia" w:hint="eastAsia"/>
          <w:lang w:eastAsia="ja-JP"/>
        </w:rPr>
      </w:pPr>
      <w:r>
        <w:rPr>
          <w:rFonts w:eastAsiaTheme="minorEastAsia"/>
          <w:lang w:eastAsia="ja-JP"/>
        </w:rPr>
        <w:t>“</w:t>
      </w:r>
      <w:r>
        <w:rPr>
          <w:rFonts w:eastAsiaTheme="minorEastAsia" w:hint="eastAsia"/>
          <w:lang w:eastAsia="ja-JP"/>
        </w:rPr>
        <w:t>val = pred + code</w:t>
      </w:r>
      <w:r>
        <w:rPr>
          <w:rFonts w:eastAsiaTheme="minorEastAsia"/>
          <w:lang w:eastAsia="ja-JP"/>
        </w:rPr>
        <w:t>”</w:t>
      </w:r>
    </w:p>
    <w:p w:rsidR="00D66EAD" w:rsidRDefault="00AA0E9F">
      <w:pPr>
        <w:pStyle w:val="ac"/>
        <w:rPr>
          <w:rFonts w:eastAsiaTheme="minorEastAsia" w:hint="eastAsia"/>
          <w:lang w:eastAsia="ja-JP"/>
        </w:rPr>
      </w:pPr>
      <w:r>
        <w:rPr>
          <w:rFonts w:eastAsiaTheme="minorEastAsia" w:hint="eastAsia"/>
          <w:lang w:eastAsia="ja-JP"/>
        </w:rPr>
        <w:t>is easier</w:t>
      </w:r>
      <w:r w:rsidR="00D66EAD">
        <w:rPr>
          <w:rFonts w:eastAsiaTheme="minorEastAsia" w:hint="eastAsia"/>
          <w:lang w:eastAsia="ja-JP"/>
        </w:rPr>
        <w:t xml:space="preserve"> to under stand.</w:t>
      </w:r>
    </w:p>
    <w:p w:rsidR="00D66EAD" w:rsidRDefault="00D66EAD">
      <w:pPr>
        <w:pStyle w:val="ac"/>
        <w:rPr>
          <w:rFonts w:eastAsiaTheme="minorEastAsia" w:hint="eastAsia"/>
          <w:lang w:eastAsia="ja-JP"/>
        </w:rPr>
      </w:pPr>
      <w:r>
        <w:rPr>
          <w:rFonts w:eastAsiaTheme="minorEastAsia" w:hint="eastAsia"/>
          <w:lang w:eastAsia="ja-JP"/>
        </w:rPr>
        <w:t># pred = (1&lt;&lt;</w:t>
      </w:r>
      <w:r w:rsidR="008D34E3" w:rsidRPr="008D34E3">
        <w:rPr>
          <w:lang w:eastAsia="ko-KR"/>
        </w:rPr>
        <w:t xml:space="preserve"> </w:t>
      </w:r>
      <w:r w:rsidR="008D34E3" w:rsidRPr="005E314C">
        <w:rPr>
          <w:lang w:eastAsia="ko-KR"/>
        </w:rPr>
        <w:t>alf</w:t>
      </w:r>
      <w:r w:rsidR="008D34E3">
        <w:rPr>
          <w:lang w:eastAsia="ko-KR"/>
        </w:rPr>
        <w:t>P</w:t>
      </w:r>
      <w:r w:rsidR="008D34E3" w:rsidRPr="005E314C">
        <w:rPr>
          <w:lang w:eastAsia="ko-KR"/>
        </w:rPr>
        <w:t>recision</w:t>
      </w:r>
      <w:r w:rsidR="008D34E3">
        <w:rPr>
          <w:lang w:eastAsia="ko-KR"/>
        </w:rPr>
        <w:t>B</w:t>
      </w:r>
      <w:r w:rsidR="008D34E3" w:rsidRPr="005E314C">
        <w:rPr>
          <w:lang w:eastAsia="ko-KR"/>
        </w:rPr>
        <w:t>it</w:t>
      </w:r>
      <w:r>
        <w:rPr>
          <w:rFonts w:eastAsiaTheme="minorEastAsia" w:hint="eastAsia"/>
          <w:lang w:eastAsia="ja-JP"/>
        </w:rPr>
        <w:t xml:space="preserve">) </w:t>
      </w:r>
      <w:r>
        <w:rPr>
          <w:rFonts w:eastAsiaTheme="minorEastAsia"/>
          <w:lang w:eastAsia="ja-JP"/>
        </w:rPr>
        <w:t>–</w:t>
      </w:r>
      <w:r>
        <w:rPr>
          <w:rFonts w:eastAsiaTheme="minorEastAsia" w:hint="eastAsia"/>
          <w:lang w:eastAsia="ja-JP"/>
        </w:rPr>
        <w:t xml:space="preserve"> sum</w:t>
      </w:r>
    </w:p>
    <w:p w:rsidR="00D66EAD" w:rsidRPr="00D66EAD" w:rsidRDefault="00D66EAD">
      <w:pPr>
        <w:pStyle w:val="ac"/>
        <w:rPr>
          <w:rFonts w:eastAsiaTheme="minorEastAsia" w:hint="eastAsia"/>
          <w:lang w:eastAsia="ja-JP"/>
        </w:rPr>
      </w:pPr>
    </w:p>
  </w:comment>
  <w:comment w:id="30" w:author="S124087_1228" w:date="2012-02-17T08:59:00Z" w:initials="S">
    <w:p w:rsidR="00C27B45" w:rsidRDefault="00C27B45">
      <w:pPr>
        <w:pStyle w:val="ac"/>
      </w:pPr>
      <w:r>
        <w:rPr>
          <w:rStyle w:val="ab"/>
        </w:rPr>
        <w:annotationRef/>
      </w:r>
      <w:r>
        <w:rPr>
          <w:rFonts w:hint="eastAsia"/>
          <w:lang w:eastAsia="ko-KR"/>
        </w:rPr>
        <w:t>removal of ALF DC offset (JCTVC-G445)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EA4" w:rsidRDefault="00C34EA4" w:rsidP="00B62736">
      <w:pPr>
        <w:spacing w:before="0"/>
      </w:pPr>
      <w:r>
        <w:separator/>
      </w:r>
    </w:p>
  </w:endnote>
  <w:endnote w:type="continuationSeparator" w:id="0">
    <w:p w:rsidR="00C34EA4" w:rsidRDefault="00C34EA4" w:rsidP="00B6273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EA4" w:rsidRDefault="00C34EA4" w:rsidP="00B62736">
      <w:pPr>
        <w:spacing w:before="0"/>
      </w:pPr>
      <w:r>
        <w:separator/>
      </w:r>
    </w:p>
  </w:footnote>
  <w:footnote w:type="continuationSeparator" w:id="0">
    <w:p w:rsidR="00C34EA4" w:rsidRDefault="00C34EA4" w:rsidP="00B6273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792"/>
        </w:tabs>
        <w:ind w:left="223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280F7420"/>
    <w:multiLevelType w:val="hybridMultilevel"/>
    <w:tmpl w:val="9F96C516"/>
    <w:lvl w:ilvl="0" w:tplc="5978E232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3">
    <w:nsid w:val="5EF70699"/>
    <w:multiLevelType w:val="hybridMultilevel"/>
    <w:tmpl w:val="B55C314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2736"/>
    <w:rsid w:val="00000C00"/>
    <w:rsid w:val="000016EE"/>
    <w:rsid w:val="00182620"/>
    <w:rsid w:val="00195546"/>
    <w:rsid w:val="00472BD2"/>
    <w:rsid w:val="007D6B34"/>
    <w:rsid w:val="008D34E3"/>
    <w:rsid w:val="00A95103"/>
    <w:rsid w:val="00AA0E9F"/>
    <w:rsid w:val="00B62736"/>
    <w:rsid w:val="00C27B45"/>
    <w:rsid w:val="00C34EA4"/>
    <w:rsid w:val="00D66EAD"/>
    <w:rsid w:val="00E813D2"/>
    <w:rsid w:val="00E8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73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E813D2"/>
    <w:pPr>
      <w:keepNext/>
      <w:keepLines/>
      <w:numPr>
        <w:numId w:val="3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813D2"/>
    <w:pPr>
      <w:keepNext/>
      <w:keepLines/>
      <w:numPr>
        <w:ilvl w:val="1"/>
        <w:numId w:val="3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813D2"/>
    <w:pPr>
      <w:keepNext/>
      <w:keepLines/>
      <w:numPr>
        <w:ilvl w:val="2"/>
        <w:numId w:val="3"/>
      </w:numPr>
      <w:spacing w:before="181"/>
      <w:outlineLvl w:val="2"/>
    </w:pPr>
    <w:rPr>
      <w:b/>
      <w:bCs/>
      <w:lang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E813D2"/>
    <w:pPr>
      <w:numPr>
        <w:ilvl w:val="3"/>
      </w:numPr>
      <w:ind w:hanging="1870"/>
      <w:jc w:val="left"/>
      <w:outlineLvl w:val="3"/>
    </w:pPr>
    <w:rPr>
      <w:lang/>
    </w:rPr>
  </w:style>
  <w:style w:type="paragraph" w:styleId="5">
    <w:name w:val="heading 5"/>
    <w:basedOn w:val="3"/>
    <w:next w:val="a"/>
    <w:link w:val="50"/>
    <w:uiPriority w:val="99"/>
    <w:qFormat/>
    <w:rsid w:val="00E813D2"/>
    <w:pPr>
      <w:numPr>
        <w:ilvl w:val="4"/>
      </w:numPr>
      <w:tabs>
        <w:tab w:val="clear" w:pos="792"/>
        <w:tab w:val="left" w:pos="794"/>
        <w:tab w:val="left" w:pos="907"/>
        <w:tab w:val="num" w:pos="4752"/>
      </w:tabs>
      <w:ind w:left="2268" w:hanging="2268"/>
      <w:outlineLvl w:val="4"/>
    </w:pPr>
    <w:rPr>
      <w:lang/>
    </w:rPr>
  </w:style>
  <w:style w:type="paragraph" w:styleId="6">
    <w:name w:val="heading 6"/>
    <w:basedOn w:val="3"/>
    <w:next w:val="a"/>
    <w:link w:val="60"/>
    <w:uiPriority w:val="99"/>
    <w:qFormat/>
    <w:rsid w:val="00E813D2"/>
    <w:pPr>
      <w:numPr>
        <w:ilvl w:val="5"/>
      </w:numPr>
      <w:ind w:left="0" w:firstLine="0"/>
      <w:outlineLvl w:val="5"/>
    </w:pPr>
    <w:rPr>
      <w:rFonts w:ascii="Times" w:hAnsi="Times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27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62736"/>
  </w:style>
  <w:style w:type="paragraph" w:styleId="a5">
    <w:name w:val="footer"/>
    <w:basedOn w:val="a"/>
    <w:link w:val="a6"/>
    <w:uiPriority w:val="99"/>
    <w:semiHidden/>
    <w:unhideWhenUsed/>
    <w:rsid w:val="00B627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62736"/>
  </w:style>
  <w:style w:type="paragraph" w:styleId="a7">
    <w:name w:val="Balloon Text"/>
    <w:basedOn w:val="a"/>
    <w:link w:val="a8"/>
    <w:uiPriority w:val="99"/>
    <w:semiHidden/>
    <w:unhideWhenUsed/>
    <w:rsid w:val="00B62736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62736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9">
    <w:name w:val="caption"/>
    <w:basedOn w:val="a"/>
    <w:next w:val="a"/>
    <w:link w:val="aa"/>
    <w:qFormat/>
    <w:rsid w:val="000016EE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a">
    <w:name w:val="図表番号 (文字)"/>
    <w:link w:val="a9"/>
    <w:locked/>
    <w:rsid w:val="000016EE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10">
    <w:name w:val="見出し 1 (文字)"/>
    <w:basedOn w:val="a0"/>
    <w:link w:val="1"/>
    <w:uiPriority w:val="99"/>
    <w:rsid w:val="00E813D2"/>
    <w:rPr>
      <w:rFonts w:ascii="Times" w:eastAsia="Malgun Gothic" w:hAnsi="Times" w:cs="Times New Roman"/>
      <w:b/>
      <w:bCs/>
      <w:kern w:val="0"/>
      <w:sz w:val="24"/>
      <w:szCs w:val="24"/>
      <w:lang w:val="en-GB" w:eastAsia="en-US"/>
    </w:rPr>
  </w:style>
  <w:style w:type="character" w:customStyle="1" w:styleId="20">
    <w:name w:val="見出し 2 (文字)"/>
    <w:basedOn w:val="a0"/>
    <w:link w:val="2"/>
    <w:uiPriority w:val="99"/>
    <w:rsid w:val="00E813D2"/>
    <w:rPr>
      <w:rFonts w:ascii="Times" w:eastAsia="Malgun Gothic" w:hAnsi="Times" w:cs="Times New Roman"/>
      <w:b/>
      <w:bCs/>
      <w:kern w:val="0"/>
      <w:sz w:val="22"/>
      <w:lang w:val="en-GB" w:eastAsia="en-US"/>
    </w:rPr>
  </w:style>
  <w:style w:type="character" w:customStyle="1" w:styleId="30">
    <w:name w:val="見出し 3 (文字)"/>
    <w:basedOn w:val="a0"/>
    <w:link w:val="3"/>
    <w:uiPriority w:val="99"/>
    <w:rsid w:val="00E813D2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40">
    <w:name w:val="見出し 4 (文字)"/>
    <w:basedOn w:val="a0"/>
    <w:link w:val="4"/>
    <w:uiPriority w:val="99"/>
    <w:rsid w:val="00E813D2"/>
    <w:rPr>
      <w:rFonts w:ascii="Times New Roman" w:eastAsia="Malgun Gothic" w:hAnsi="Times New Roman" w:cs="Times New Roman"/>
      <w:b/>
      <w:bCs/>
      <w:kern w:val="0"/>
      <w:sz w:val="20"/>
      <w:szCs w:val="20"/>
      <w:lang/>
    </w:rPr>
  </w:style>
  <w:style w:type="character" w:customStyle="1" w:styleId="50">
    <w:name w:val="見出し 5 (文字)"/>
    <w:basedOn w:val="a0"/>
    <w:link w:val="5"/>
    <w:uiPriority w:val="99"/>
    <w:rsid w:val="00E813D2"/>
    <w:rPr>
      <w:rFonts w:ascii="Times New Roman" w:eastAsia="Malgun Gothic" w:hAnsi="Times New Roman" w:cs="Times New Roman"/>
      <w:b/>
      <w:bCs/>
      <w:kern w:val="0"/>
      <w:sz w:val="20"/>
      <w:szCs w:val="20"/>
      <w:lang/>
    </w:rPr>
  </w:style>
  <w:style w:type="character" w:customStyle="1" w:styleId="60">
    <w:name w:val="見出し 6 (文字)"/>
    <w:basedOn w:val="a0"/>
    <w:link w:val="6"/>
    <w:uiPriority w:val="99"/>
    <w:rsid w:val="00E813D2"/>
    <w:rPr>
      <w:rFonts w:ascii="Times" w:eastAsia="Malgun Gothic" w:hAnsi="Times" w:cs="Times New Roman"/>
      <w:b/>
      <w:bCs/>
      <w:kern w:val="0"/>
      <w:sz w:val="20"/>
      <w:szCs w:val="20"/>
      <w:lang/>
    </w:rPr>
  </w:style>
  <w:style w:type="paragraph" w:customStyle="1" w:styleId="Equation">
    <w:name w:val="Equation"/>
    <w:basedOn w:val="a"/>
    <w:uiPriority w:val="99"/>
    <w:rsid w:val="00E813D2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C27B4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27B4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C27B4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27B4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27B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S124087_1228</dc:creator>
  <cp:keywords/>
  <dc:description/>
  <cp:lastModifiedBy>S124087_1228</cp:lastModifiedBy>
  <cp:revision>9</cp:revision>
  <dcterms:created xsi:type="dcterms:W3CDTF">2012-02-16T09:16:00Z</dcterms:created>
  <dcterms:modified xsi:type="dcterms:W3CDTF">2012-02-17T00:28:00Z</dcterms:modified>
</cp:coreProperties>
</file>