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736" w:rsidRPr="00210652" w:rsidRDefault="00B62736" w:rsidP="00B62736">
      <w:pPr>
        <w:rPr>
          <w:lang w:eastAsia="ko-KR"/>
        </w:rPr>
      </w:pPr>
      <w:r w:rsidRPr="00210652">
        <w:rPr>
          <w:b/>
          <w:lang w:eastAsia="ko-KR"/>
        </w:rPr>
        <w:t>sao_offset</w:t>
      </w:r>
      <w:r w:rsidRPr="00210652">
        <w:rPr>
          <w:lang w:eastAsia="ko-KR"/>
        </w:rPr>
        <w:t>[ cIdx ][ </w:t>
      </w:r>
      <w:r w:rsidRPr="00E8461A">
        <w:rPr>
          <w:lang w:eastAsia="ko-KR"/>
        </w:rPr>
        <w:t>rx</w:t>
      </w:r>
      <w:r w:rsidRPr="00210652">
        <w:rPr>
          <w:lang w:eastAsia="ko-KR"/>
        </w:rPr>
        <w:t> ][ ry ][ i ] indicates the offset value of i-th category</w:t>
      </w:r>
      <w:r w:rsidRPr="00E97A56">
        <w:rPr>
          <w:lang w:eastAsia="ko-KR"/>
        </w:rPr>
        <w:t xml:space="preserve"> of current </w:t>
      </w:r>
      <w:r>
        <w:rPr>
          <w:lang w:eastAsia="ko-KR"/>
        </w:rPr>
        <w:t>coding treeblock</w:t>
      </w:r>
      <w:r w:rsidRPr="00E97A56">
        <w:rPr>
          <w:lang w:eastAsia="ko-KR"/>
        </w:rPr>
        <w:t xml:space="preserve"> </w:t>
      </w:r>
      <w:r>
        <w:rPr>
          <w:lang w:eastAsia="ko-KR"/>
        </w:rPr>
        <w:t>at position</w:t>
      </w:r>
      <w:r w:rsidRPr="00E97A56">
        <w:rPr>
          <w:lang w:eastAsia="ko-KR"/>
        </w:rPr>
        <w:t xml:space="preserve"> rx and ry</w:t>
      </w:r>
      <w:r w:rsidRPr="00210652">
        <w:rPr>
          <w:lang w:eastAsia="ko-KR"/>
        </w:rPr>
        <w:t xml:space="preserve"> for the </w:t>
      </w:r>
      <w:r>
        <w:rPr>
          <w:lang w:eastAsia="ko-KR"/>
        </w:rPr>
        <w:t>colour</w:t>
      </w:r>
      <w:r w:rsidRPr="00210652">
        <w:rPr>
          <w:lang w:eastAsia="ko-KR"/>
        </w:rPr>
        <w:t xml:space="preserve"> component cIdx.</w:t>
      </w:r>
    </w:p>
    <w:p w:rsidR="00B62736" w:rsidRPr="00210652" w:rsidRDefault="00B62736" w:rsidP="00B62736">
      <w:pPr>
        <w:rPr>
          <w:lang w:eastAsia="ko-KR"/>
        </w:rPr>
      </w:pPr>
      <w:r w:rsidRPr="00210652">
        <w:rPr>
          <w:lang w:eastAsia="ko-KR"/>
        </w:rPr>
        <w:t>The variable bitDepth is derived as follows.</w:t>
      </w:r>
    </w:p>
    <w:p w:rsidR="00B62736" w:rsidRPr="00210652" w:rsidRDefault="00B62736" w:rsidP="00B62736">
      <w:pPr>
        <w:numPr>
          <w:ilvl w:val="0"/>
          <w:numId w:val="2"/>
        </w:numPr>
        <w:rPr>
          <w:lang w:eastAsia="ko-KR"/>
        </w:rPr>
      </w:pPr>
      <w:r w:rsidRPr="00210652">
        <w:rPr>
          <w:lang w:eastAsia="ko-KR"/>
        </w:rPr>
        <w:t>If cIdx is equal to 0, bitDepth is set equal to BitDepth</w:t>
      </w:r>
      <w:r w:rsidRPr="00210652">
        <w:rPr>
          <w:vertAlign w:val="subscript"/>
          <w:lang w:eastAsia="ko-KR"/>
        </w:rPr>
        <w:t>Y.</w:t>
      </w:r>
      <w:r w:rsidRPr="00210652">
        <w:rPr>
          <w:lang w:eastAsia="ko-KR"/>
        </w:rPr>
        <w:t>.</w:t>
      </w:r>
    </w:p>
    <w:p w:rsidR="00B62736" w:rsidRPr="00210652" w:rsidRDefault="00B62736" w:rsidP="00B62736">
      <w:pPr>
        <w:numPr>
          <w:ilvl w:val="0"/>
          <w:numId w:val="2"/>
        </w:numPr>
        <w:rPr>
          <w:lang w:eastAsia="ko-KR"/>
        </w:rPr>
      </w:pPr>
      <w:r w:rsidRPr="00210652">
        <w:rPr>
          <w:lang w:eastAsia="ko-KR"/>
        </w:rPr>
        <w:t>Otherwise (cIdx is equal to1 or 2), bitDepth is set equal to BitDepth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>.</w:t>
      </w:r>
    </w:p>
    <w:p w:rsidR="00B62736" w:rsidRPr="00B62736" w:rsidRDefault="00B62736" w:rsidP="00B62736">
      <w:pPr>
        <w:rPr>
          <w:ins w:id="0" w:author="S124087_1228" w:date="2012-02-16T18:20:00Z"/>
          <w:rFonts w:eastAsiaTheme="minorEastAsia" w:hint="eastAsia"/>
          <w:lang w:eastAsia="ja-JP"/>
        </w:rPr>
      </w:pPr>
      <w:r>
        <w:rPr>
          <w:lang w:eastAsia="ko-KR"/>
        </w:rPr>
        <w:t xml:space="preserve">It is a requirement of bitstream conformance that </w:t>
      </w:r>
      <w:ins w:id="1" w:author="S124087_1228" w:date="2012-02-16T18:22:00Z">
        <w:r>
          <w:rPr>
            <w:rFonts w:eastAsiaTheme="minorEastAsia" w:hint="eastAsia"/>
            <w:lang w:eastAsia="ja-JP"/>
          </w:rPr>
          <w:t>follows</w:t>
        </w:r>
      </w:ins>
    </w:p>
    <w:p w:rsidR="00B62736" w:rsidRDefault="00B62736" w:rsidP="00B62736">
      <w:pPr>
        <w:rPr>
          <w:ins w:id="2" w:author="S124087_1228" w:date="2012-02-16T18:20:00Z"/>
          <w:rFonts w:eastAsiaTheme="minorEastAsia"/>
          <w:lang w:eastAsia="ja-JP"/>
        </w:rPr>
      </w:pPr>
      <w:ins w:id="3" w:author="S124087_1228" w:date="2012-02-16T18:20:00Z">
        <w:r>
          <w:rPr>
            <w:rFonts w:eastAsiaTheme="minorEastAsia" w:hint="eastAsia"/>
            <w:lang w:eastAsia="ja-JP"/>
          </w:rPr>
          <w:t xml:space="preserve">If </w:t>
        </w:r>
        <w:r>
          <w:rPr>
            <w:lang w:eastAsia="ko-KR"/>
          </w:rPr>
          <w:t>sao_type_idx[</w:t>
        </w:r>
        <w:r>
          <w:rPr>
            <w:lang w:val="en-US" w:eastAsia="ko-KR"/>
          </w:rPr>
          <w:t> </w:t>
        </w:r>
        <w:r w:rsidRPr="00BC0E4A">
          <w:rPr>
            <w:lang w:eastAsia="ko-KR"/>
          </w:rPr>
          <w:t>cIdx</w:t>
        </w:r>
        <w:r>
          <w:rPr>
            <w:lang w:val="en-US" w:eastAsia="ko-KR"/>
          </w:rPr>
          <w:t> </w:t>
        </w:r>
        <w:r>
          <w:rPr>
            <w:lang w:eastAsia="ko-KR"/>
          </w:rPr>
          <w:t>][</w:t>
        </w:r>
        <w:r>
          <w:rPr>
            <w:lang w:val="en-US" w:eastAsia="ko-KR"/>
          </w:rPr>
          <w:t> </w:t>
        </w:r>
        <w:r>
          <w:rPr>
            <w:lang w:eastAsia="ko-KR"/>
          </w:rPr>
          <w:t>rx</w:t>
        </w:r>
        <w:r>
          <w:rPr>
            <w:lang w:val="en-US" w:eastAsia="ko-KR"/>
          </w:rPr>
          <w:t> </w:t>
        </w:r>
        <w:r>
          <w:rPr>
            <w:lang w:eastAsia="ko-KR"/>
          </w:rPr>
          <w:t>][</w:t>
        </w:r>
        <w:r>
          <w:rPr>
            <w:lang w:val="en-US" w:eastAsia="ko-KR"/>
          </w:rPr>
          <w:t> </w:t>
        </w:r>
        <w:r>
          <w:rPr>
            <w:lang w:eastAsia="ko-KR"/>
          </w:rPr>
          <w:t>ry</w:t>
        </w:r>
        <w:r>
          <w:rPr>
            <w:lang w:val="en-US" w:eastAsia="ko-KR"/>
          </w:rPr>
          <w:t> </w:t>
        </w:r>
        <w:r w:rsidRPr="00BC0E4A">
          <w:rPr>
            <w:lang w:eastAsia="ko-KR"/>
          </w:rPr>
          <w:t>]</w:t>
        </w:r>
        <w:r>
          <w:rPr>
            <w:rFonts w:hint="eastAsia"/>
            <w:lang w:eastAsia="ko-KR"/>
          </w:rPr>
          <w:t xml:space="preserve"> </w:t>
        </w:r>
        <w:r>
          <w:rPr>
            <w:rFonts w:eastAsiaTheme="minorEastAsia" w:hint="eastAsia"/>
            <w:lang w:eastAsia="ja-JP"/>
          </w:rPr>
          <w:t>is less than 5,</w:t>
        </w:r>
      </w:ins>
    </w:p>
    <w:p w:rsidR="00B62736" w:rsidRPr="00210652" w:rsidRDefault="00B62736" w:rsidP="00B62736">
      <w:pPr>
        <w:numPr>
          <w:ilvl w:val="0"/>
          <w:numId w:val="2"/>
        </w:numPr>
        <w:rPr>
          <w:lang w:eastAsia="ko-KR"/>
        </w:rPr>
        <w:pPrChange w:id="4" w:author="S124087_1228" w:date="2012-02-16T18:20:00Z">
          <w:pPr/>
        </w:pPrChange>
      </w:pPr>
      <w:r>
        <w:rPr>
          <w:lang w:eastAsia="ko-KR"/>
        </w:rPr>
        <w:t>the values of sao_offset[ cIdx ][ rx ][ ry ][ i ]</w:t>
      </w:r>
      <w:r w:rsidRPr="00210652">
        <w:rPr>
          <w:lang w:eastAsia="ko-KR"/>
        </w:rPr>
        <w:t xml:space="preserve"> shall be in the range of </w:t>
      </w:r>
      <w:r>
        <w:rPr>
          <w:rFonts w:hint="eastAsia"/>
          <w:lang w:eastAsia="ko-KR"/>
        </w:rPr>
        <w:t>0</w:t>
      </w:r>
      <w:r>
        <w:rPr>
          <w:lang w:eastAsia="ko-KR"/>
        </w:rPr>
        <w:t xml:space="preserve"> to </w:t>
      </w:r>
      <w:r w:rsidRPr="00210652">
        <w:rPr>
          <w:lang w:eastAsia="ko-KR"/>
        </w:rPr>
        <w:t>(</w:t>
      </w:r>
      <w:r w:rsidRPr="00E8461A">
        <w:rPr>
          <w:lang w:eastAsia="ko-KR"/>
        </w:rPr>
        <w:t> </w:t>
      </w:r>
      <w:r w:rsidRPr="00210652">
        <w:rPr>
          <w:lang w:eastAsia="ko-KR"/>
        </w:rPr>
        <w:t>1&lt;&lt;</w:t>
      </w:r>
      <w:r w:rsidRPr="00E8461A">
        <w:rPr>
          <w:lang w:eastAsia="ko-KR"/>
        </w:rPr>
        <w:t> </w:t>
      </w:r>
      <w:r w:rsidRPr="00210652">
        <w:rPr>
          <w:lang w:eastAsia="ko-KR"/>
        </w:rPr>
        <w:t>(</w:t>
      </w:r>
      <w:r w:rsidRPr="00E8461A">
        <w:rPr>
          <w:lang w:eastAsia="ko-KR"/>
        </w:rPr>
        <w:t> </w:t>
      </w:r>
      <w:r w:rsidRPr="00210652">
        <w:rPr>
          <w:lang w:eastAsia="ko-KR"/>
        </w:rPr>
        <w:t>Min(</w:t>
      </w:r>
      <w:r w:rsidRPr="00E8461A">
        <w:rPr>
          <w:lang w:eastAsia="ko-KR"/>
        </w:rPr>
        <w:t> </w:t>
      </w:r>
      <w:r w:rsidRPr="00210652">
        <w:rPr>
          <w:lang w:eastAsia="ko-KR"/>
        </w:rPr>
        <w:t>bitDepth,</w:t>
      </w:r>
      <w:r w:rsidRPr="00E8461A">
        <w:rPr>
          <w:lang w:eastAsia="ko-KR"/>
        </w:rPr>
        <w:t> </w:t>
      </w:r>
      <w:r w:rsidRPr="00210652">
        <w:rPr>
          <w:lang w:eastAsia="ko-KR"/>
        </w:rPr>
        <w:t>10</w:t>
      </w:r>
      <w:r w:rsidRPr="00E8461A">
        <w:rPr>
          <w:lang w:eastAsia="ko-KR"/>
        </w:rPr>
        <w:t> </w:t>
      </w:r>
      <w:r w:rsidRPr="00210652">
        <w:rPr>
          <w:lang w:eastAsia="ko-KR"/>
        </w:rPr>
        <w:t>)</w:t>
      </w:r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</w:t>
      </w:r>
      <w:r>
        <w:rPr>
          <w:lang w:eastAsia="ko-KR"/>
        </w:rPr>
        <w:t>5</w:t>
      </w:r>
      <w:r w:rsidRPr="00E8461A">
        <w:rPr>
          <w:lang w:eastAsia="ko-KR"/>
        </w:rPr>
        <w:t> </w:t>
      </w:r>
      <w:r w:rsidRPr="00210652">
        <w:rPr>
          <w:lang w:eastAsia="ko-KR"/>
        </w:rPr>
        <w:t>)</w:t>
      </w:r>
      <w:r w:rsidRPr="00E8461A">
        <w:rPr>
          <w:lang w:eastAsia="ko-KR"/>
        </w:rPr>
        <w:t> </w:t>
      </w:r>
      <w:r w:rsidRPr="00210652">
        <w:rPr>
          <w:lang w:eastAsia="ko-KR"/>
        </w:rPr>
        <w:t>)</w:t>
      </w:r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1</w:t>
      </w:r>
      <w:r>
        <w:rPr>
          <w:lang w:eastAsia="ko-KR"/>
        </w:rPr>
        <w:t>, inclusive..</w:t>
      </w:r>
    </w:p>
    <w:p w:rsidR="00B62736" w:rsidRDefault="00B62736" w:rsidP="00B62736">
      <w:pPr>
        <w:rPr>
          <w:ins w:id="5" w:author="S124087_1228" w:date="2012-02-16T18:21:00Z"/>
          <w:rFonts w:eastAsiaTheme="minorEastAsia"/>
          <w:lang w:eastAsia="ja-JP"/>
        </w:rPr>
      </w:pPr>
      <w:ins w:id="6" w:author="S124087_1228" w:date="2012-02-16T18:21:00Z">
        <w:r>
          <w:rPr>
            <w:rFonts w:eastAsiaTheme="minorEastAsia" w:hint="eastAsia"/>
            <w:lang w:eastAsia="ja-JP"/>
          </w:rPr>
          <w:t>Otherwise (</w:t>
        </w:r>
        <w:r>
          <w:rPr>
            <w:lang w:eastAsia="ko-KR"/>
          </w:rPr>
          <w:t>sao_type_idx[</w:t>
        </w:r>
        <w:r>
          <w:rPr>
            <w:lang w:val="en-US" w:eastAsia="ko-KR"/>
          </w:rPr>
          <w:t> </w:t>
        </w:r>
        <w:r w:rsidRPr="00BC0E4A">
          <w:rPr>
            <w:lang w:eastAsia="ko-KR"/>
          </w:rPr>
          <w:t>cIdx</w:t>
        </w:r>
        <w:r>
          <w:rPr>
            <w:lang w:val="en-US" w:eastAsia="ko-KR"/>
          </w:rPr>
          <w:t> </w:t>
        </w:r>
        <w:r>
          <w:rPr>
            <w:lang w:eastAsia="ko-KR"/>
          </w:rPr>
          <w:t>][</w:t>
        </w:r>
        <w:r>
          <w:rPr>
            <w:lang w:val="en-US" w:eastAsia="ko-KR"/>
          </w:rPr>
          <w:t> </w:t>
        </w:r>
        <w:r>
          <w:rPr>
            <w:lang w:eastAsia="ko-KR"/>
          </w:rPr>
          <w:t>rx</w:t>
        </w:r>
        <w:r>
          <w:rPr>
            <w:lang w:val="en-US" w:eastAsia="ko-KR"/>
          </w:rPr>
          <w:t> </w:t>
        </w:r>
        <w:r>
          <w:rPr>
            <w:lang w:eastAsia="ko-KR"/>
          </w:rPr>
          <w:t>][</w:t>
        </w:r>
        <w:r>
          <w:rPr>
            <w:lang w:val="en-US" w:eastAsia="ko-KR"/>
          </w:rPr>
          <w:t> </w:t>
        </w:r>
        <w:r>
          <w:rPr>
            <w:lang w:eastAsia="ko-KR"/>
          </w:rPr>
          <w:t>ry</w:t>
        </w:r>
        <w:r>
          <w:rPr>
            <w:lang w:val="en-US" w:eastAsia="ko-KR"/>
          </w:rPr>
          <w:t> </w:t>
        </w:r>
        <w:r w:rsidRPr="00BC0E4A">
          <w:rPr>
            <w:lang w:eastAsia="ko-KR"/>
          </w:rPr>
          <w:t>]</w:t>
        </w:r>
        <w:r>
          <w:rPr>
            <w:rFonts w:hint="eastAsia"/>
            <w:lang w:eastAsia="ko-KR"/>
          </w:rPr>
          <w:t xml:space="preserve"> </w:t>
        </w:r>
        <w:r>
          <w:rPr>
            <w:rFonts w:eastAsiaTheme="minorEastAsia" w:hint="eastAsia"/>
            <w:lang w:eastAsia="ja-JP"/>
          </w:rPr>
          <w:t>is equal to 5),</w:t>
        </w:r>
      </w:ins>
    </w:p>
    <w:p w:rsidR="00B62736" w:rsidRDefault="00B62736" w:rsidP="00B62736">
      <w:pPr>
        <w:numPr>
          <w:ilvl w:val="0"/>
          <w:numId w:val="1"/>
        </w:numPr>
        <w:tabs>
          <w:tab w:val="left" w:pos="426"/>
        </w:tabs>
        <w:rPr>
          <w:ins w:id="7" w:author="S124087_1228" w:date="2012-02-16T18:21:00Z"/>
          <w:rFonts w:eastAsiaTheme="minorEastAsia"/>
          <w:lang w:eastAsia="ja-JP"/>
        </w:rPr>
      </w:pPr>
      <w:ins w:id="8" w:author="S124087_1228" w:date="2012-02-16T18:21:00Z">
        <w:r>
          <w:rPr>
            <w:lang w:eastAsia="ko-KR"/>
          </w:rPr>
          <w:t>the values of sao_offset[ cIdx ][ rx ][ ry ][ i ]</w:t>
        </w:r>
        <w:r w:rsidRPr="00210652">
          <w:rPr>
            <w:lang w:eastAsia="ko-KR"/>
          </w:rPr>
          <w:t xml:space="preserve"> shall be in the range of –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(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1&lt;&lt;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(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Min(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bitDepth,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10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)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–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5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)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)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 xml:space="preserve"> to </w:t>
        </w:r>
        <w:r w:rsidRPr="00210652">
          <w:rPr>
            <w:lang w:eastAsia="ko-KR"/>
          </w:rPr>
          <w:t>(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1&lt;&lt;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(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Min(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bitDepth,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10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)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–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5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)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)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–</w:t>
        </w:r>
        <w:r w:rsidRPr="00E8461A">
          <w:rPr>
            <w:lang w:eastAsia="ko-KR"/>
          </w:rPr>
          <w:t> 1</w:t>
        </w:r>
      </w:ins>
    </w:p>
    <w:p w:rsidR="000016EE" w:rsidRPr="00E8461A" w:rsidDel="000016EE" w:rsidRDefault="000016EE" w:rsidP="000016EE">
      <w:pPr>
        <w:pStyle w:val="a9"/>
        <w:rPr>
          <w:del w:id="9" w:author="S124087_1228" w:date="2012-02-16T18:23:00Z"/>
          <w:lang w:val="en-GB"/>
        </w:rPr>
      </w:pPr>
      <w:bookmarkStart w:id="10" w:name="_Ref305594487"/>
      <w:del w:id="11" w:author="S124087_1228" w:date="2012-02-16T18:23:00Z">
        <w:r w:rsidRPr="00E8461A" w:rsidDel="000016EE">
          <w:rPr>
            <w:lang w:val="en-GB"/>
          </w:rPr>
          <w:delText xml:space="preserve">Table </w:delText>
        </w:r>
        <w:r w:rsidDel="000016EE">
          <w:rPr>
            <w:lang w:val="en-GB"/>
          </w:rPr>
          <w:fldChar w:fldCharType="begin" w:fldLock="1"/>
        </w:r>
        <w:r w:rsidDel="000016EE">
          <w:rPr>
            <w:lang w:val="en-GB"/>
          </w:rPr>
          <w:delInstrText xml:space="preserve"> STYLEREF 1 \s </w:delInstrText>
        </w:r>
        <w:r w:rsidDel="000016EE">
          <w:rPr>
            <w:lang w:val="en-GB"/>
          </w:rPr>
          <w:fldChar w:fldCharType="separate"/>
        </w:r>
        <w:r w:rsidDel="000016EE">
          <w:rPr>
            <w:noProof/>
            <w:lang w:val="en-GB"/>
          </w:rPr>
          <w:delText>8</w:delText>
        </w:r>
        <w:r w:rsidDel="000016EE">
          <w:rPr>
            <w:lang w:val="en-GB"/>
          </w:rPr>
          <w:fldChar w:fldCharType="end"/>
        </w:r>
        <w:r w:rsidDel="000016EE">
          <w:rPr>
            <w:lang w:val="en-GB"/>
          </w:rPr>
          <w:noBreakHyphen/>
        </w:r>
        <w:r w:rsidDel="000016EE">
          <w:rPr>
            <w:lang w:val="en-GB"/>
          </w:rPr>
          <w:fldChar w:fldCharType="begin" w:fldLock="1"/>
        </w:r>
        <w:r w:rsidDel="000016EE">
          <w:rPr>
            <w:lang w:val="en-GB"/>
          </w:rPr>
          <w:delInstrText xml:space="preserve"> SEQ Table \* ARABIC \s 1 </w:delInstrText>
        </w:r>
        <w:r w:rsidDel="000016EE">
          <w:rPr>
            <w:lang w:val="en-GB"/>
          </w:rPr>
          <w:fldChar w:fldCharType="separate"/>
        </w:r>
        <w:r w:rsidDel="000016EE">
          <w:rPr>
            <w:noProof/>
            <w:lang w:val="en-GB"/>
          </w:rPr>
          <w:delText>14</w:delText>
        </w:r>
        <w:r w:rsidDel="000016EE">
          <w:rPr>
            <w:lang w:val="en-GB"/>
          </w:rPr>
          <w:fldChar w:fldCharType="end"/>
        </w:r>
        <w:bookmarkEnd w:id="10"/>
        <w:r w:rsidRPr="00E8461A" w:rsidDel="000016EE">
          <w:rPr>
            <w:lang w:val="en-GB" w:eastAsia="ko-KR"/>
          </w:rPr>
          <w:delText xml:space="preserve"> </w:delText>
        </w:r>
        <w:r w:rsidRPr="00E8461A" w:rsidDel="000016EE">
          <w:rPr>
            <w:lang w:val="en-GB"/>
          </w:rPr>
          <w:delText xml:space="preserve">– </w:delText>
        </w:r>
        <w:r w:rsidRPr="00E8461A" w:rsidDel="000016EE">
          <w:rPr>
            <w:lang w:val="en-GB" w:eastAsia="ko-KR"/>
          </w:rPr>
          <w:delText>Specification of array bandTable according to bandIdx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76"/>
        <w:gridCol w:w="416"/>
        <w:gridCol w:w="416"/>
        <w:gridCol w:w="416"/>
        <w:gridCol w:w="416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</w:tblGrid>
      <w:tr w:rsidR="000016EE" w:rsidRPr="00210652" w:rsidDel="000016EE" w:rsidTr="00110C21">
        <w:trPr>
          <w:jc w:val="center"/>
          <w:del w:id="12" w:author="S124087_1228" w:date="2012-02-16T18:23:00Z"/>
        </w:trPr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left"/>
              <w:rPr>
                <w:del w:id="13" w:author="S124087_1228" w:date="2012-02-16T18:23:00Z"/>
              </w:rPr>
            </w:pPr>
            <w:del w:id="14" w:author="S124087_1228" w:date="2012-02-16T18:23:00Z">
              <w:r w:rsidRPr="00210652" w:rsidDel="000016EE">
                <w:rPr>
                  <w:bCs/>
                  <w:lang w:eastAsia="ko-KR"/>
                </w:rPr>
                <w:delText>bandIdx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5" w:author="S124087_1228" w:date="2012-02-16T18:23:00Z"/>
                <w:lang w:eastAsia="ko-KR"/>
              </w:rPr>
            </w:pPr>
            <w:del w:id="16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7" w:author="S124087_1228" w:date="2012-02-16T18:23:00Z"/>
                <w:lang w:eastAsia="ko-KR"/>
              </w:rPr>
            </w:pPr>
            <w:del w:id="18" w:author="S124087_1228" w:date="2012-02-16T18:23:00Z">
              <w:r w:rsidRPr="00210652" w:rsidDel="000016EE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9" w:author="S124087_1228" w:date="2012-02-16T18:23:00Z"/>
                <w:lang w:eastAsia="ko-KR"/>
              </w:rPr>
            </w:pPr>
            <w:del w:id="20" w:author="S124087_1228" w:date="2012-02-16T18:23:00Z">
              <w:r w:rsidRPr="00210652" w:rsidDel="000016EE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1" w:author="S124087_1228" w:date="2012-02-16T18:23:00Z"/>
                <w:lang w:eastAsia="ko-KR"/>
              </w:rPr>
            </w:pPr>
            <w:del w:id="22" w:author="S124087_1228" w:date="2012-02-16T18:23:00Z">
              <w:r w:rsidRPr="00210652" w:rsidDel="000016EE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3" w:author="S124087_1228" w:date="2012-02-16T18:23:00Z"/>
                <w:lang w:eastAsia="ko-KR"/>
              </w:rPr>
            </w:pPr>
            <w:del w:id="24" w:author="S124087_1228" w:date="2012-02-16T18:23:00Z">
              <w:r w:rsidRPr="00210652" w:rsidDel="000016EE">
                <w:rPr>
                  <w:lang w:eastAsia="ko-KR"/>
                </w:rPr>
                <w:delText>4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5" w:author="S124087_1228" w:date="2012-02-16T18:23:00Z"/>
                <w:lang w:eastAsia="ko-KR"/>
              </w:rPr>
            </w:pPr>
            <w:del w:id="26" w:author="S124087_1228" w:date="2012-02-16T18:23:00Z">
              <w:r w:rsidRPr="00210652" w:rsidDel="000016EE">
                <w:rPr>
                  <w:lang w:eastAsia="ko-KR"/>
                </w:rPr>
                <w:delText>5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7" w:author="S124087_1228" w:date="2012-02-16T18:23:00Z"/>
                <w:lang w:eastAsia="ko-KR"/>
              </w:rPr>
            </w:pPr>
            <w:del w:id="28" w:author="S124087_1228" w:date="2012-02-16T18:23:00Z">
              <w:r w:rsidRPr="00210652" w:rsidDel="000016EE">
                <w:rPr>
                  <w:lang w:eastAsia="ko-KR"/>
                </w:rPr>
                <w:delText>6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9" w:author="S124087_1228" w:date="2012-02-16T18:23:00Z"/>
                <w:lang w:eastAsia="ko-KR"/>
              </w:rPr>
            </w:pPr>
            <w:del w:id="30" w:author="S124087_1228" w:date="2012-02-16T18:23:00Z">
              <w:r w:rsidRPr="00210652" w:rsidDel="000016EE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31" w:author="S124087_1228" w:date="2012-02-16T18:23:00Z"/>
                <w:lang w:eastAsia="ko-KR"/>
              </w:rPr>
            </w:pPr>
            <w:del w:id="32" w:author="S124087_1228" w:date="2012-02-16T18:23:00Z">
              <w:r w:rsidRPr="00210652" w:rsidDel="000016EE">
                <w:rPr>
                  <w:lang w:eastAsia="ko-KR"/>
                </w:rPr>
                <w:delText>8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33" w:author="S124087_1228" w:date="2012-02-16T18:23:00Z"/>
                <w:lang w:eastAsia="ko-KR"/>
              </w:rPr>
            </w:pPr>
            <w:del w:id="34" w:author="S124087_1228" w:date="2012-02-16T18:23:00Z">
              <w:r w:rsidRPr="00210652" w:rsidDel="000016EE">
                <w:rPr>
                  <w:lang w:eastAsia="ko-KR"/>
                </w:rPr>
                <w:delText>9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35" w:author="S124087_1228" w:date="2012-02-16T18:23:00Z"/>
                <w:lang w:eastAsia="ko-KR"/>
              </w:rPr>
            </w:pPr>
            <w:del w:id="36" w:author="S124087_1228" w:date="2012-02-16T18:23:00Z">
              <w:r w:rsidRPr="00210652" w:rsidDel="000016EE">
                <w:rPr>
                  <w:lang w:eastAsia="ko-KR"/>
                </w:rPr>
                <w:delText>10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37" w:author="S124087_1228" w:date="2012-02-16T18:23:00Z"/>
                <w:lang w:eastAsia="ko-KR"/>
              </w:rPr>
            </w:pPr>
            <w:del w:id="38" w:author="S124087_1228" w:date="2012-02-16T18:23:00Z">
              <w:r w:rsidRPr="00210652" w:rsidDel="000016EE">
                <w:rPr>
                  <w:lang w:eastAsia="ko-KR"/>
                </w:rPr>
                <w:delText>11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39" w:author="S124087_1228" w:date="2012-02-16T18:23:00Z"/>
                <w:lang w:eastAsia="ko-KR"/>
              </w:rPr>
            </w:pPr>
            <w:del w:id="40" w:author="S124087_1228" w:date="2012-02-16T18:23:00Z">
              <w:r w:rsidRPr="00210652" w:rsidDel="000016EE">
                <w:rPr>
                  <w:lang w:eastAsia="ko-KR"/>
                </w:rPr>
                <w:delText>12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41" w:author="S124087_1228" w:date="2012-02-16T18:23:00Z"/>
                <w:lang w:eastAsia="ko-KR"/>
              </w:rPr>
            </w:pPr>
            <w:del w:id="42" w:author="S124087_1228" w:date="2012-02-16T18:23:00Z">
              <w:r w:rsidRPr="00210652" w:rsidDel="000016EE">
                <w:rPr>
                  <w:lang w:eastAsia="ko-KR"/>
                </w:rPr>
                <w:delText>13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43" w:author="S124087_1228" w:date="2012-02-16T18:23:00Z"/>
                <w:lang w:eastAsia="ko-KR"/>
              </w:rPr>
            </w:pPr>
            <w:del w:id="44" w:author="S124087_1228" w:date="2012-02-16T18:23:00Z">
              <w:r w:rsidRPr="00210652" w:rsidDel="000016EE">
                <w:rPr>
                  <w:lang w:eastAsia="ko-KR"/>
                </w:rPr>
                <w:delText>14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45" w:author="S124087_1228" w:date="2012-02-16T18:23:00Z"/>
                <w:lang w:eastAsia="ko-KR"/>
              </w:rPr>
            </w:pPr>
            <w:del w:id="46" w:author="S124087_1228" w:date="2012-02-16T18:23:00Z">
              <w:r w:rsidRPr="00210652" w:rsidDel="000016EE">
                <w:rPr>
                  <w:lang w:eastAsia="ko-KR"/>
                </w:rPr>
                <w:delText>15</w:delText>
              </w:r>
            </w:del>
          </w:p>
        </w:tc>
      </w:tr>
      <w:tr w:rsidR="000016EE" w:rsidRPr="00210652" w:rsidDel="000016EE" w:rsidTr="00110C21">
        <w:trPr>
          <w:jc w:val="center"/>
          <w:del w:id="47" w:author="S124087_1228" w:date="2012-02-16T18:23:00Z"/>
        </w:trPr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48" w:author="S124087_1228" w:date="2012-02-16T18:23:00Z"/>
                <w:rFonts w:ascii="Times" w:hAnsi="Times" w:cs="Times"/>
                <w:lang w:eastAsia="ko-KR"/>
              </w:rPr>
            </w:pPr>
            <w:del w:id="49" w:author="S124087_1228" w:date="2012-02-16T18:23:00Z">
              <w:r w:rsidRPr="00210652" w:rsidDel="000016EE">
                <w:rPr>
                  <w:bCs/>
                  <w:lang w:eastAsia="ko-KR"/>
                </w:rPr>
                <w:delText>bandTable[0][bandIdx]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50" w:author="S124087_1228" w:date="2012-02-16T18:23:00Z"/>
                <w:lang w:eastAsia="ko-KR"/>
              </w:rPr>
            </w:pPr>
            <w:del w:id="51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52" w:author="S124087_1228" w:date="2012-02-16T18:23:00Z"/>
                <w:lang w:eastAsia="ko-KR"/>
              </w:rPr>
            </w:pPr>
            <w:del w:id="53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54" w:author="S124087_1228" w:date="2012-02-16T18:23:00Z"/>
                <w:lang w:eastAsia="ko-KR"/>
              </w:rPr>
            </w:pPr>
            <w:del w:id="55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56" w:author="S124087_1228" w:date="2012-02-16T18:23:00Z"/>
                <w:lang w:eastAsia="ko-KR"/>
              </w:rPr>
            </w:pPr>
            <w:del w:id="57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58" w:author="S124087_1228" w:date="2012-02-16T18:23:00Z"/>
                <w:lang w:eastAsia="ko-KR"/>
              </w:rPr>
            </w:pPr>
            <w:del w:id="59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60" w:author="S124087_1228" w:date="2012-02-16T18:23:00Z"/>
                <w:lang w:eastAsia="ko-KR"/>
              </w:rPr>
            </w:pPr>
            <w:del w:id="61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62" w:author="S124087_1228" w:date="2012-02-16T18:23:00Z"/>
                <w:lang w:eastAsia="ko-KR"/>
              </w:rPr>
            </w:pPr>
            <w:del w:id="63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64" w:author="S124087_1228" w:date="2012-02-16T18:23:00Z"/>
                <w:lang w:eastAsia="ko-KR"/>
              </w:rPr>
            </w:pPr>
            <w:del w:id="65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66" w:author="S124087_1228" w:date="2012-02-16T18:23:00Z"/>
                <w:lang w:eastAsia="ko-KR"/>
              </w:rPr>
            </w:pPr>
            <w:del w:id="67" w:author="S124087_1228" w:date="2012-02-16T18:23:00Z">
              <w:r w:rsidRPr="00210652" w:rsidDel="000016EE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68" w:author="S124087_1228" w:date="2012-02-16T18:23:00Z"/>
                <w:lang w:eastAsia="ko-KR"/>
              </w:rPr>
            </w:pPr>
            <w:del w:id="69" w:author="S124087_1228" w:date="2012-02-16T18:23:00Z">
              <w:r w:rsidRPr="00210652" w:rsidDel="000016EE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70" w:author="S124087_1228" w:date="2012-02-16T18:23:00Z"/>
                <w:lang w:eastAsia="ko-KR"/>
              </w:rPr>
            </w:pPr>
            <w:del w:id="71" w:author="S124087_1228" w:date="2012-02-16T18:23:00Z">
              <w:r w:rsidRPr="00210652" w:rsidDel="000016EE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72" w:author="S124087_1228" w:date="2012-02-16T18:23:00Z"/>
                <w:lang w:eastAsia="ko-KR"/>
              </w:rPr>
            </w:pPr>
            <w:del w:id="73" w:author="S124087_1228" w:date="2012-02-16T18:23:00Z">
              <w:r w:rsidRPr="00210652" w:rsidDel="000016EE">
                <w:rPr>
                  <w:lang w:eastAsia="ko-KR"/>
                </w:rPr>
                <w:delText>4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74" w:author="S124087_1228" w:date="2012-02-16T18:23:00Z"/>
                <w:lang w:eastAsia="ko-KR"/>
              </w:rPr>
            </w:pPr>
            <w:del w:id="75" w:author="S124087_1228" w:date="2012-02-16T18:23:00Z">
              <w:r w:rsidRPr="00210652" w:rsidDel="000016EE">
                <w:rPr>
                  <w:lang w:eastAsia="ko-KR"/>
                </w:rPr>
                <w:delText>5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76" w:author="S124087_1228" w:date="2012-02-16T18:23:00Z"/>
                <w:lang w:eastAsia="ko-KR"/>
              </w:rPr>
            </w:pPr>
            <w:del w:id="77" w:author="S124087_1228" w:date="2012-02-16T18:23:00Z">
              <w:r w:rsidRPr="00210652" w:rsidDel="000016EE">
                <w:rPr>
                  <w:lang w:eastAsia="ko-KR"/>
                </w:rPr>
                <w:delText>6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78" w:author="S124087_1228" w:date="2012-02-16T18:23:00Z"/>
                <w:lang w:eastAsia="ko-KR"/>
              </w:rPr>
            </w:pPr>
            <w:del w:id="79" w:author="S124087_1228" w:date="2012-02-16T18:23:00Z">
              <w:r w:rsidRPr="00210652" w:rsidDel="000016EE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80" w:author="S124087_1228" w:date="2012-02-16T18:23:00Z"/>
                <w:lang w:eastAsia="ko-KR"/>
              </w:rPr>
            </w:pPr>
            <w:del w:id="81" w:author="S124087_1228" w:date="2012-02-16T18:23:00Z">
              <w:r w:rsidRPr="00210652" w:rsidDel="000016EE">
                <w:rPr>
                  <w:lang w:eastAsia="ko-KR"/>
                </w:rPr>
                <w:delText>8</w:delText>
              </w:r>
            </w:del>
          </w:p>
        </w:tc>
      </w:tr>
      <w:tr w:rsidR="000016EE" w:rsidRPr="00210652" w:rsidDel="000016EE" w:rsidTr="00110C21">
        <w:trPr>
          <w:jc w:val="center"/>
          <w:del w:id="82" w:author="S124087_1228" w:date="2012-02-16T18:23:00Z"/>
        </w:trPr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83" w:author="S124087_1228" w:date="2012-02-16T18:23:00Z"/>
                <w:rFonts w:ascii="Times" w:hAnsi="Times" w:cs="Times"/>
                <w:lang w:eastAsia="ko-KR"/>
              </w:rPr>
            </w:pPr>
            <w:del w:id="84" w:author="S124087_1228" w:date="2012-02-16T18:23:00Z">
              <w:r w:rsidRPr="00210652" w:rsidDel="000016EE">
                <w:rPr>
                  <w:bCs/>
                  <w:lang w:eastAsia="ko-KR"/>
                </w:rPr>
                <w:delText>bandTable[1][bandIdx]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85" w:author="S124087_1228" w:date="2012-02-16T18:23:00Z"/>
                <w:lang w:eastAsia="ko-KR"/>
              </w:rPr>
            </w:pPr>
            <w:del w:id="86" w:author="S124087_1228" w:date="2012-02-16T18:23:00Z">
              <w:r w:rsidRPr="00210652" w:rsidDel="000016EE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87" w:author="S124087_1228" w:date="2012-02-16T18:23:00Z"/>
                <w:lang w:eastAsia="ko-KR"/>
              </w:rPr>
            </w:pPr>
            <w:del w:id="88" w:author="S124087_1228" w:date="2012-02-16T18:23:00Z">
              <w:r w:rsidRPr="00210652" w:rsidDel="000016EE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89" w:author="S124087_1228" w:date="2012-02-16T18:23:00Z"/>
                <w:lang w:eastAsia="ko-KR"/>
              </w:rPr>
            </w:pPr>
            <w:del w:id="90" w:author="S124087_1228" w:date="2012-02-16T18:23:00Z">
              <w:r w:rsidRPr="00210652" w:rsidDel="000016EE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91" w:author="S124087_1228" w:date="2012-02-16T18:23:00Z"/>
                <w:lang w:eastAsia="ko-KR"/>
              </w:rPr>
            </w:pPr>
            <w:del w:id="92" w:author="S124087_1228" w:date="2012-02-16T18:23:00Z">
              <w:r w:rsidRPr="00210652" w:rsidDel="000016EE">
                <w:rPr>
                  <w:lang w:eastAsia="ko-KR"/>
                </w:rPr>
                <w:delText>4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93" w:author="S124087_1228" w:date="2012-02-16T18:23:00Z"/>
                <w:lang w:eastAsia="ko-KR"/>
              </w:rPr>
            </w:pPr>
            <w:del w:id="94" w:author="S124087_1228" w:date="2012-02-16T18:23:00Z">
              <w:r w:rsidRPr="00210652" w:rsidDel="000016EE">
                <w:rPr>
                  <w:lang w:eastAsia="ko-KR"/>
                </w:rPr>
                <w:delText>5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95" w:author="S124087_1228" w:date="2012-02-16T18:23:00Z"/>
                <w:lang w:eastAsia="ko-KR"/>
              </w:rPr>
            </w:pPr>
            <w:del w:id="96" w:author="S124087_1228" w:date="2012-02-16T18:23:00Z">
              <w:r w:rsidRPr="00210652" w:rsidDel="000016EE">
                <w:rPr>
                  <w:lang w:eastAsia="ko-KR"/>
                </w:rPr>
                <w:delText>6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97" w:author="S124087_1228" w:date="2012-02-16T18:23:00Z"/>
                <w:lang w:eastAsia="ko-KR"/>
              </w:rPr>
            </w:pPr>
            <w:del w:id="98" w:author="S124087_1228" w:date="2012-02-16T18:23:00Z">
              <w:r w:rsidRPr="00210652" w:rsidDel="000016EE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99" w:author="S124087_1228" w:date="2012-02-16T18:23:00Z"/>
                <w:lang w:eastAsia="ko-KR"/>
              </w:rPr>
            </w:pPr>
            <w:del w:id="100" w:author="S124087_1228" w:date="2012-02-16T18:23:00Z">
              <w:r w:rsidRPr="00210652" w:rsidDel="000016EE">
                <w:rPr>
                  <w:lang w:eastAsia="ko-KR"/>
                </w:rPr>
                <w:delText>8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01" w:author="S124087_1228" w:date="2012-02-16T18:23:00Z"/>
                <w:lang w:eastAsia="ko-KR"/>
              </w:rPr>
            </w:pPr>
            <w:del w:id="102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03" w:author="S124087_1228" w:date="2012-02-16T18:23:00Z"/>
                <w:lang w:eastAsia="ko-KR"/>
              </w:rPr>
            </w:pPr>
            <w:del w:id="104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05" w:author="S124087_1228" w:date="2012-02-16T18:23:00Z"/>
                <w:lang w:eastAsia="ko-KR"/>
              </w:rPr>
            </w:pPr>
            <w:del w:id="106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07" w:author="S124087_1228" w:date="2012-02-16T18:23:00Z"/>
                <w:lang w:eastAsia="ko-KR"/>
              </w:rPr>
            </w:pPr>
            <w:del w:id="108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09" w:author="S124087_1228" w:date="2012-02-16T18:23:00Z"/>
                <w:lang w:eastAsia="ko-KR"/>
              </w:rPr>
            </w:pPr>
            <w:del w:id="110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11" w:author="S124087_1228" w:date="2012-02-16T18:23:00Z"/>
                <w:lang w:eastAsia="ko-KR"/>
              </w:rPr>
            </w:pPr>
            <w:del w:id="112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13" w:author="S124087_1228" w:date="2012-02-16T18:23:00Z"/>
                <w:lang w:eastAsia="ko-KR"/>
              </w:rPr>
            </w:pPr>
            <w:del w:id="114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15" w:author="S124087_1228" w:date="2012-02-16T18:23:00Z"/>
                <w:lang w:eastAsia="ko-KR"/>
              </w:rPr>
            </w:pPr>
            <w:del w:id="116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</w:tr>
      <w:tr w:rsidR="000016EE" w:rsidRPr="00210652" w:rsidDel="000016EE" w:rsidTr="00110C21">
        <w:trPr>
          <w:jc w:val="center"/>
          <w:del w:id="117" w:author="S124087_1228" w:date="2012-02-16T18:23:00Z"/>
        </w:trPr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left"/>
              <w:rPr>
                <w:del w:id="118" w:author="S124087_1228" w:date="2012-02-16T18:23:00Z"/>
              </w:rPr>
            </w:pPr>
            <w:del w:id="119" w:author="S124087_1228" w:date="2012-02-16T18:23:00Z">
              <w:r w:rsidRPr="00210652" w:rsidDel="000016EE">
                <w:rPr>
                  <w:bCs/>
                  <w:lang w:eastAsia="ko-KR"/>
                </w:rPr>
                <w:delText>bandIdx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20" w:author="S124087_1228" w:date="2012-02-16T18:23:00Z"/>
                <w:lang w:eastAsia="ko-KR"/>
              </w:rPr>
            </w:pPr>
            <w:del w:id="121" w:author="S124087_1228" w:date="2012-02-16T18:23:00Z">
              <w:r w:rsidRPr="00210652" w:rsidDel="000016EE">
                <w:rPr>
                  <w:lang w:eastAsia="ko-KR"/>
                </w:rPr>
                <w:delText>16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22" w:author="S124087_1228" w:date="2012-02-16T18:23:00Z"/>
                <w:lang w:eastAsia="ko-KR"/>
              </w:rPr>
            </w:pPr>
            <w:del w:id="123" w:author="S124087_1228" w:date="2012-02-16T18:23:00Z">
              <w:r w:rsidRPr="00210652" w:rsidDel="000016EE">
                <w:rPr>
                  <w:lang w:eastAsia="ko-KR"/>
                </w:rPr>
                <w:delText>17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24" w:author="S124087_1228" w:date="2012-02-16T18:23:00Z"/>
                <w:lang w:eastAsia="ko-KR"/>
              </w:rPr>
            </w:pPr>
            <w:del w:id="125" w:author="S124087_1228" w:date="2012-02-16T18:23:00Z">
              <w:r w:rsidRPr="00210652" w:rsidDel="000016EE">
                <w:rPr>
                  <w:lang w:eastAsia="ko-KR"/>
                </w:rPr>
                <w:delText>18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26" w:author="S124087_1228" w:date="2012-02-16T18:23:00Z"/>
                <w:lang w:eastAsia="ko-KR"/>
              </w:rPr>
            </w:pPr>
            <w:del w:id="127" w:author="S124087_1228" w:date="2012-02-16T18:23:00Z">
              <w:r w:rsidRPr="00210652" w:rsidDel="000016EE">
                <w:rPr>
                  <w:lang w:eastAsia="ko-KR"/>
                </w:rPr>
                <w:delText>19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28" w:author="S124087_1228" w:date="2012-02-16T18:23:00Z"/>
                <w:lang w:eastAsia="ko-KR"/>
              </w:rPr>
            </w:pPr>
            <w:del w:id="129" w:author="S124087_1228" w:date="2012-02-16T18:23:00Z">
              <w:r w:rsidRPr="00210652" w:rsidDel="000016EE">
                <w:rPr>
                  <w:lang w:eastAsia="ko-KR"/>
                </w:rPr>
                <w:delText>20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30" w:author="S124087_1228" w:date="2012-02-16T18:23:00Z"/>
                <w:lang w:eastAsia="ko-KR"/>
              </w:rPr>
            </w:pPr>
            <w:del w:id="131" w:author="S124087_1228" w:date="2012-02-16T18:23:00Z">
              <w:r w:rsidRPr="00210652" w:rsidDel="000016EE">
                <w:rPr>
                  <w:lang w:eastAsia="ko-KR"/>
                </w:rPr>
                <w:delText>21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32" w:author="S124087_1228" w:date="2012-02-16T18:23:00Z"/>
                <w:lang w:eastAsia="ko-KR"/>
              </w:rPr>
            </w:pPr>
            <w:del w:id="133" w:author="S124087_1228" w:date="2012-02-16T18:23:00Z">
              <w:r w:rsidRPr="00210652" w:rsidDel="000016EE">
                <w:rPr>
                  <w:lang w:eastAsia="ko-KR"/>
                </w:rPr>
                <w:delText>22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34" w:author="S124087_1228" w:date="2012-02-16T18:23:00Z"/>
                <w:lang w:eastAsia="ko-KR"/>
              </w:rPr>
            </w:pPr>
            <w:del w:id="135" w:author="S124087_1228" w:date="2012-02-16T18:23:00Z">
              <w:r w:rsidRPr="00210652" w:rsidDel="000016EE">
                <w:rPr>
                  <w:lang w:eastAsia="ko-KR"/>
                </w:rPr>
                <w:delText>23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36" w:author="S124087_1228" w:date="2012-02-16T18:23:00Z"/>
                <w:lang w:eastAsia="ko-KR"/>
              </w:rPr>
            </w:pPr>
            <w:del w:id="137" w:author="S124087_1228" w:date="2012-02-16T18:23:00Z">
              <w:r w:rsidRPr="00210652" w:rsidDel="000016EE">
                <w:rPr>
                  <w:lang w:eastAsia="ko-KR"/>
                </w:rPr>
                <w:delText>24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38" w:author="S124087_1228" w:date="2012-02-16T18:23:00Z"/>
                <w:lang w:eastAsia="ko-KR"/>
              </w:rPr>
            </w:pPr>
            <w:del w:id="139" w:author="S124087_1228" w:date="2012-02-16T18:23:00Z">
              <w:r w:rsidRPr="00210652" w:rsidDel="000016EE">
                <w:rPr>
                  <w:lang w:eastAsia="ko-KR"/>
                </w:rPr>
                <w:delText>25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40" w:author="S124087_1228" w:date="2012-02-16T18:23:00Z"/>
                <w:lang w:eastAsia="ko-KR"/>
              </w:rPr>
            </w:pPr>
            <w:del w:id="141" w:author="S124087_1228" w:date="2012-02-16T18:23:00Z">
              <w:r w:rsidRPr="00210652" w:rsidDel="000016EE">
                <w:rPr>
                  <w:lang w:eastAsia="ko-KR"/>
                </w:rPr>
                <w:delText>26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42" w:author="S124087_1228" w:date="2012-02-16T18:23:00Z"/>
                <w:lang w:eastAsia="ko-KR"/>
              </w:rPr>
            </w:pPr>
            <w:del w:id="143" w:author="S124087_1228" w:date="2012-02-16T18:23:00Z">
              <w:r w:rsidRPr="00210652" w:rsidDel="000016EE">
                <w:rPr>
                  <w:lang w:eastAsia="ko-KR"/>
                </w:rPr>
                <w:delText>27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44" w:author="S124087_1228" w:date="2012-02-16T18:23:00Z"/>
                <w:lang w:eastAsia="ko-KR"/>
              </w:rPr>
            </w:pPr>
            <w:del w:id="145" w:author="S124087_1228" w:date="2012-02-16T18:23:00Z">
              <w:r w:rsidRPr="00210652" w:rsidDel="000016EE">
                <w:rPr>
                  <w:lang w:eastAsia="ko-KR"/>
                </w:rPr>
                <w:delText>28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46" w:author="S124087_1228" w:date="2012-02-16T18:23:00Z"/>
                <w:lang w:eastAsia="ko-KR"/>
              </w:rPr>
            </w:pPr>
            <w:del w:id="147" w:author="S124087_1228" w:date="2012-02-16T18:23:00Z">
              <w:r w:rsidRPr="00210652" w:rsidDel="000016EE">
                <w:rPr>
                  <w:lang w:eastAsia="ko-KR"/>
                </w:rPr>
                <w:delText>29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48" w:author="S124087_1228" w:date="2012-02-16T18:23:00Z"/>
                <w:lang w:eastAsia="ko-KR"/>
              </w:rPr>
            </w:pPr>
            <w:del w:id="149" w:author="S124087_1228" w:date="2012-02-16T18:23:00Z">
              <w:r w:rsidRPr="00210652" w:rsidDel="000016EE">
                <w:rPr>
                  <w:lang w:eastAsia="ko-KR"/>
                </w:rPr>
                <w:delText>30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50" w:author="S124087_1228" w:date="2012-02-16T18:23:00Z"/>
                <w:lang w:eastAsia="ko-KR"/>
              </w:rPr>
            </w:pPr>
            <w:del w:id="151" w:author="S124087_1228" w:date="2012-02-16T18:23:00Z">
              <w:r w:rsidRPr="00210652" w:rsidDel="000016EE">
                <w:rPr>
                  <w:lang w:eastAsia="ko-KR"/>
                </w:rPr>
                <w:delText>31</w:delText>
              </w:r>
            </w:del>
          </w:p>
        </w:tc>
      </w:tr>
      <w:tr w:rsidR="000016EE" w:rsidRPr="00210652" w:rsidDel="000016EE" w:rsidTr="00110C21">
        <w:trPr>
          <w:jc w:val="center"/>
          <w:del w:id="152" w:author="S124087_1228" w:date="2012-02-16T18:23:00Z"/>
        </w:trPr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53" w:author="S124087_1228" w:date="2012-02-16T18:23:00Z"/>
                <w:rFonts w:ascii="Times" w:hAnsi="Times" w:cs="Times"/>
                <w:lang w:eastAsia="ko-KR"/>
              </w:rPr>
            </w:pPr>
            <w:del w:id="154" w:author="S124087_1228" w:date="2012-02-16T18:23:00Z">
              <w:r w:rsidRPr="00210652" w:rsidDel="000016EE">
                <w:rPr>
                  <w:bCs/>
                  <w:lang w:eastAsia="ko-KR"/>
                </w:rPr>
                <w:delText>bandTable[0][bandIdx]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55" w:author="S124087_1228" w:date="2012-02-16T18:23:00Z"/>
                <w:lang w:eastAsia="ko-KR"/>
              </w:rPr>
            </w:pPr>
            <w:del w:id="156" w:author="S124087_1228" w:date="2012-02-16T18:23:00Z">
              <w:r w:rsidRPr="00210652" w:rsidDel="000016EE">
                <w:rPr>
                  <w:lang w:eastAsia="ko-KR"/>
                </w:rPr>
                <w:delText>9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57" w:author="S124087_1228" w:date="2012-02-16T18:23:00Z"/>
                <w:lang w:eastAsia="ko-KR"/>
              </w:rPr>
            </w:pPr>
            <w:del w:id="158" w:author="S124087_1228" w:date="2012-02-16T18:23:00Z">
              <w:r w:rsidRPr="00210652" w:rsidDel="000016EE">
                <w:rPr>
                  <w:lang w:eastAsia="ko-KR"/>
                </w:rPr>
                <w:delText>10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59" w:author="S124087_1228" w:date="2012-02-16T18:23:00Z"/>
                <w:lang w:eastAsia="ko-KR"/>
              </w:rPr>
            </w:pPr>
            <w:del w:id="160" w:author="S124087_1228" w:date="2012-02-16T18:23:00Z">
              <w:r w:rsidRPr="00210652" w:rsidDel="000016EE">
                <w:rPr>
                  <w:lang w:eastAsia="ko-KR"/>
                </w:rPr>
                <w:delText>11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61" w:author="S124087_1228" w:date="2012-02-16T18:23:00Z"/>
                <w:lang w:eastAsia="ko-KR"/>
              </w:rPr>
            </w:pPr>
            <w:del w:id="162" w:author="S124087_1228" w:date="2012-02-16T18:23:00Z">
              <w:r w:rsidRPr="00210652" w:rsidDel="000016EE">
                <w:rPr>
                  <w:lang w:eastAsia="ko-KR"/>
                </w:rPr>
                <w:delText>12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63" w:author="S124087_1228" w:date="2012-02-16T18:23:00Z"/>
                <w:lang w:eastAsia="ko-KR"/>
              </w:rPr>
            </w:pPr>
            <w:del w:id="164" w:author="S124087_1228" w:date="2012-02-16T18:23:00Z">
              <w:r w:rsidRPr="00210652" w:rsidDel="000016EE">
                <w:rPr>
                  <w:lang w:eastAsia="ko-KR"/>
                </w:rPr>
                <w:delText>13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65" w:author="S124087_1228" w:date="2012-02-16T18:23:00Z"/>
                <w:lang w:eastAsia="ko-KR"/>
              </w:rPr>
            </w:pPr>
            <w:del w:id="166" w:author="S124087_1228" w:date="2012-02-16T18:23:00Z">
              <w:r w:rsidRPr="00210652" w:rsidDel="000016EE">
                <w:rPr>
                  <w:lang w:eastAsia="ko-KR"/>
                </w:rPr>
                <w:delText>14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67" w:author="S124087_1228" w:date="2012-02-16T18:23:00Z"/>
                <w:lang w:eastAsia="ko-KR"/>
              </w:rPr>
            </w:pPr>
            <w:del w:id="168" w:author="S124087_1228" w:date="2012-02-16T18:23:00Z">
              <w:r w:rsidRPr="00210652" w:rsidDel="000016EE">
                <w:rPr>
                  <w:lang w:eastAsia="ko-KR"/>
                </w:rPr>
                <w:delText>15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69" w:author="S124087_1228" w:date="2012-02-16T18:23:00Z"/>
                <w:lang w:eastAsia="ko-KR"/>
              </w:rPr>
            </w:pPr>
            <w:del w:id="170" w:author="S124087_1228" w:date="2012-02-16T18:23:00Z">
              <w:r w:rsidRPr="00210652" w:rsidDel="000016EE">
                <w:rPr>
                  <w:lang w:eastAsia="ko-KR"/>
                </w:rPr>
                <w:delText>16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71" w:author="S124087_1228" w:date="2012-02-16T18:23:00Z"/>
                <w:lang w:eastAsia="ko-KR"/>
              </w:rPr>
            </w:pPr>
            <w:del w:id="172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73" w:author="S124087_1228" w:date="2012-02-16T18:23:00Z"/>
                <w:lang w:eastAsia="ko-KR"/>
              </w:rPr>
            </w:pPr>
            <w:del w:id="174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75" w:author="S124087_1228" w:date="2012-02-16T18:23:00Z"/>
                <w:lang w:eastAsia="ko-KR"/>
              </w:rPr>
            </w:pPr>
            <w:del w:id="176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77" w:author="S124087_1228" w:date="2012-02-16T18:23:00Z"/>
                <w:lang w:eastAsia="ko-KR"/>
              </w:rPr>
            </w:pPr>
            <w:del w:id="178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79" w:author="S124087_1228" w:date="2012-02-16T18:23:00Z"/>
                <w:lang w:eastAsia="ko-KR"/>
              </w:rPr>
            </w:pPr>
            <w:del w:id="180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81" w:author="S124087_1228" w:date="2012-02-16T18:23:00Z"/>
                <w:lang w:eastAsia="ko-KR"/>
              </w:rPr>
            </w:pPr>
            <w:del w:id="182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83" w:author="S124087_1228" w:date="2012-02-16T18:23:00Z"/>
                <w:lang w:eastAsia="ko-KR"/>
              </w:rPr>
            </w:pPr>
            <w:del w:id="184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85" w:author="S124087_1228" w:date="2012-02-16T18:23:00Z"/>
                <w:lang w:eastAsia="ko-KR"/>
              </w:rPr>
            </w:pPr>
            <w:del w:id="186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</w:tr>
      <w:tr w:rsidR="000016EE" w:rsidRPr="00210652" w:rsidDel="000016EE" w:rsidTr="00110C21">
        <w:trPr>
          <w:jc w:val="center"/>
          <w:del w:id="187" w:author="S124087_1228" w:date="2012-02-16T18:23:00Z"/>
        </w:trPr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88" w:author="S124087_1228" w:date="2012-02-16T18:23:00Z"/>
                <w:rFonts w:ascii="Times" w:hAnsi="Times" w:cs="Times"/>
                <w:lang w:eastAsia="ko-KR"/>
              </w:rPr>
            </w:pPr>
            <w:del w:id="189" w:author="S124087_1228" w:date="2012-02-16T18:23:00Z">
              <w:r w:rsidRPr="00210652" w:rsidDel="000016EE">
                <w:rPr>
                  <w:bCs/>
                  <w:lang w:eastAsia="ko-KR"/>
                </w:rPr>
                <w:delText>bandTable[1][bandIdx]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90" w:author="S124087_1228" w:date="2012-02-16T18:23:00Z"/>
                <w:lang w:eastAsia="ko-KR"/>
              </w:rPr>
            </w:pPr>
            <w:del w:id="191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92" w:author="S124087_1228" w:date="2012-02-16T18:23:00Z"/>
                <w:lang w:eastAsia="ko-KR"/>
              </w:rPr>
            </w:pPr>
            <w:del w:id="193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94" w:author="S124087_1228" w:date="2012-02-16T18:23:00Z"/>
                <w:lang w:eastAsia="ko-KR"/>
              </w:rPr>
            </w:pPr>
            <w:del w:id="195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96" w:author="S124087_1228" w:date="2012-02-16T18:23:00Z"/>
                <w:lang w:eastAsia="ko-KR"/>
              </w:rPr>
            </w:pPr>
            <w:del w:id="197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198" w:author="S124087_1228" w:date="2012-02-16T18:23:00Z"/>
                <w:lang w:eastAsia="ko-KR"/>
              </w:rPr>
            </w:pPr>
            <w:del w:id="199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00" w:author="S124087_1228" w:date="2012-02-16T18:23:00Z"/>
                <w:lang w:eastAsia="ko-KR"/>
              </w:rPr>
            </w:pPr>
            <w:del w:id="201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02" w:author="S124087_1228" w:date="2012-02-16T18:23:00Z"/>
                <w:lang w:eastAsia="ko-KR"/>
              </w:rPr>
            </w:pPr>
            <w:del w:id="203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04" w:author="S124087_1228" w:date="2012-02-16T18:23:00Z"/>
                <w:lang w:eastAsia="ko-KR"/>
              </w:rPr>
            </w:pPr>
            <w:del w:id="205" w:author="S124087_1228" w:date="2012-02-16T18:23:00Z">
              <w:r w:rsidRPr="00210652" w:rsidDel="000016EE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06" w:author="S124087_1228" w:date="2012-02-16T18:23:00Z"/>
                <w:lang w:eastAsia="ko-KR"/>
              </w:rPr>
            </w:pPr>
            <w:del w:id="207" w:author="S124087_1228" w:date="2012-02-16T18:23:00Z">
              <w:r w:rsidRPr="00210652" w:rsidDel="000016EE">
                <w:rPr>
                  <w:lang w:eastAsia="ko-KR"/>
                </w:rPr>
                <w:delText>9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08" w:author="S124087_1228" w:date="2012-02-16T18:23:00Z"/>
                <w:lang w:eastAsia="ko-KR"/>
              </w:rPr>
            </w:pPr>
            <w:del w:id="209" w:author="S124087_1228" w:date="2012-02-16T18:23:00Z">
              <w:r w:rsidRPr="00210652" w:rsidDel="000016EE">
                <w:rPr>
                  <w:lang w:eastAsia="ko-KR"/>
                </w:rPr>
                <w:delText>10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10" w:author="S124087_1228" w:date="2012-02-16T18:23:00Z"/>
                <w:lang w:eastAsia="ko-KR"/>
              </w:rPr>
            </w:pPr>
            <w:del w:id="211" w:author="S124087_1228" w:date="2012-02-16T18:23:00Z">
              <w:r w:rsidRPr="00210652" w:rsidDel="000016EE">
                <w:rPr>
                  <w:lang w:eastAsia="ko-KR"/>
                </w:rPr>
                <w:delText>11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12" w:author="S124087_1228" w:date="2012-02-16T18:23:00Z"/>
                <w:lang w:eastAsia="ko-KR"/>
              </w:rPr>
            </w:pPr>
            <w:del w:id="213" w:author="S124087_1228" w:date="2012-02-16T18:23:00Z">
              <w:r w:rsidRPr="00210652" w:rsidDel="000016EE">
                <w:rPr>
                  <w:lang w:eastAsia="ko-KR"/>
                </w:rPr>
                <w:delText>12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14" w:author="S124087_1228" w:date="2012-02-16T18:23:00Z"/>
                <w:lang w:eastAsia="ko-KR"/>
              </w:rPr>
            </w:pPr>
            <w:del w:id="215" w:author="S124087_1228" w:date="2012-02-16T18:23:00Z">
              <w:r w:rsidRPr="00210652" w:rsidDel="000016EE">
                <w:rPr>
                  <w:lang w:eastAsia="ko-KR"/>
                </w:rPr>
                <w:delText>13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16" w:author="S124087_1228" w:date="2012-02-16T18:23:00Z"/>
                <w:lang w:eastAsia="ko-KR"/>
              </w:rPr>
            </w:pPr>
            <w:del w:id="217" w:author="S124087_1228" w:date="2012-02-16T18:23:00Z">
              <w:r w:rsidRPr="00210652" w:rsidDel="000016EE">
                <w:rPr>
                  <w:lang w:eastAsia="ko-KR"/>
                </w:rPr>
                <w:delText>14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18" w:author="S124087_1228" w:date="2012-02-16T18:23:00Z"/>
                <w:lang w:eastAsia="ko-KR"/>
              </w:rPr>
            </w:pPr>
            <w:del w:id="219" w:author="S124087_1228" w:date="2012-02-16T18:23:00Z">
              <w:r w:rsidRPr="00210652" w:rsidDel="000016EE">
                <w:rPr>
                  <w:lang w:eastAsia="ko-KR"/>
                </w:rPr>
                <w:delText>15</w:delText>
              </w:r>
            </w:del>
          </w:p>
        </w:tc>
        <w:tc>
          <w:tcPr>
            <w:tcW w:w="0" w:type="auto"/>
          </w:tcPr>
          <w:p w:rsidR="000016EE" w:rsidRPr="00210652" w:rsidDel="000016EE" w:rsidRDefault="000016EE" w:rsidP="000016EE">
            <w:pPr>
              <w:keepNext/>
              <w:keepLines/>
              <w:spacing w:beforeLines="25" w:afterLines="25"/>
              <w:jc w:val="center"/>
              <w:rPr>
                <w:del w:id="220" w:author="S124087_1228" w:date="2012-02-16T18:23:00Z"/>
                <w:lang w:eastAsia="ko-KR"/>
              </w:rPr>
            </w:pPr>
            <w:del w:id="221" w:author="S124087_1228" w:date="2012-02-16T18:23:00Z">
              <w:r w:rsidRPr="00210652" w:rsidDel="000016EE">
                <w:rPr>
                  <w:lang w:eastAsia="ko-KR"/>
                </w:rPr>
                <w:delText>16</w:delText>
              </w:r>
            </w:del>
          </w:p>
        </w:tc>
      </w:tr>
    </w:tbl>
    <w:p w:rsidR="000016EE" w:rsidRPr="000016EE" w:rsidRDefault="000016EE">
      <w:pPr>
        <w:rPr>
          <w:rFonts w:eastAsiaTheme="minorEastAsia" w:hint="eastAsia"/>
          <w:lang w:eastAsia="ja-JP"/>
        </w:rPr>
      </w:pPr>
    </w:p>
    <w:sectPr w:rsidR="000016EE" w:rsidRPr="000016EE" w:rsidSect="007D6B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BD2" w:rsidRDefault="00472BD2" w:rsidP="00B62736">
      <w:pPr>
        <w:spacing w:before="0"/>
      </w:pPr>
      <w:r>
        <w:separator/>
      </w:r>
    </w:p>
  </w:endnote>
  <w:endnote w:type="continuationSeparator" w:id="0">
    <w:p w:rsidR="00472BD2" w:rsidRDefault="00472BD2" w:rsidP="00B6273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BD2" w:rsidRDefault="00472BD2" w:rsidP="00B62736">
      <w:pPr>
        <w:spacing w:before="0"/>
      </w:pPr>
      <w:r>
        <w:separator/>
      </w:r>
    </w:p>
  </w:footnote>
  <w:footnote w:type="continuationSeparator" w:id="0">
    <w:p w:rsidR="00472BD2" w:rsidRDefault="00472BD2" w:rsidP="00B6273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70699"/>
    <w:multiLevelType w:val="hybridMultilevel"/>
    <w:tmpl w:val="B55C314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736"/>
    <w:rsid w:val="00000C00"/>
    <w:rsid w:val="000016EE"/>
    <w:rsid w:val="00472BD2"/>
    <w:rsid w:val="007D6B34"/>
    <w:rsid w:val="00B62736"/>
    <w:rsid w:val="00E8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73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27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62736"/>
  </w:style>
  <w:style w:type="paragraph" w:styleId="a5">
    <w:name w:val="footer"/>
    <w:basedOn w:val="a"/>
    <w:link w:val="a6"/>
    <w:uiPriority w:val="99"/>
    <w:semiHidden/>
    <w:unhideWhenUsed/>
    <w:rsid w:val="00B627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2736"/>
  </w:style>
  <w:style w:type="paragraph" w:styleId="a7">
    <w:name w:val="Balloon Text"/>
    <w:basedOn w:val="a"/>
    <w:link w:val="a8"/>
    <w:uiPriority w:val="99"/>
    <w:semiHidden/>
    <w:unhideWhenUsed/>
    <w:rsid w:val="00B62736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62736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9">
    <w:name w:val="caption"/>
    <w:basedOn w:val="a"/>
    <w:next w:val="a"/>
    <w:link w:val="aa"/>
    <w:qFormat/>
    <w:rsid w:val="000016EE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a">
    <w:name w:val="図表番号 (文字)"/>
    <w:link w:val="a9"/>
    <w:locked/>
    <w:rsid w:val="000016EE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S124087_1228</dc:creator>
  <cp:keywords/>
  <dc:description/>
  <cp:lastModifiedBy>S124087_1228</cp:lastModifiedBy>
  <cp:revision>3</cp:revision>
  <dcterms:created xsi:type="dcterms:W3CDTF">2012-02-16T09:16:00Z</dcterms:created>
  <dcterms:modified xsi:type="dcterms:W3CDTF">2012-02-16T09:35:00Z</dcterms:modified>
</cp:coreProperties>
</file>