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FBD" w:rsidRPr="00E8461A" w:rsidRDefault="004F4FBD" w:rsidP="00A1258A">
      <w:pPr>
        <w:pStyle w:val="Heading5"/>
        <w:rPr>
          <w:lang w:val="en-GB"/>
        </w:rPr>
      </w:pPr>
      <w:bookmarkStart w:id="0" w:name="_Ref24436510"/>
      <w:bookmarkStart w:id="1" w:name="_Ref81364253"/>
      <w:bookmarkStart w:id="2" w:name="_Toc77680474"/>
      <w:bookmarkStart w:id="3" w:name="_Toc118289082"/>
      <w:bookmarkStart w:id="4" w:name="_Toc226456635"/>
      <w:bookmarkStart w:id="5" w:name="_Toc248045298"/>
      <w:bookmarkStart w:id="6" w:name="_Ref261985299"/>
      <w:bookmarkStart w:id="7" w:name="_Toc271739134"/>
      <w:bookmarkStart w:id="8" w:name="_Ref300570067"/>
      <w:bookmarkStart w:id="9" w:name="_GoBack"/>
      <w:bookmarkEnd w:id="9"/>
      <w:r w:rsidRPr="00E8461A">
        <w:rPr>
          <w:lang w:val="en-GB"/>
        </w:rPr>
        <w:t>Derivation process for temporal luma motion vector prediction</w:t>
      </w:r>
      <w:bookmarkEnd w:id="6"/>
      <w:bookmarkEnd w:id="7"/>
      <w:bookmarkEnd w:id="8"/>
    </w:p>
    <w:p w:rsidR="004F4FBD" w:rsidRPr="00210652" w:rsidRDefault="004F4FBD" w:rsidP="004F4FBD">
      <w:pPr>
        <w:rPr>
          <w:lang w:eastAsia="ko-KR"/>
        </w:rPr>
      </w:pPr>
      <w:r w:rsidRPr="00210652">
        <w:rPr>
          <w:lang w:eastAsia="ko-KR"/>
        </w:rPr>
        <w:t>Inputs to this process are</w:t>
      </w:r>
    </w:p>
    <w:p w:rsidR="00F9200B" w:rsidRPr="00210652" w:rsidRDefault="00F9200B" w:rsidP="00F9200B">
      <w:pPr>
        <w:numPr>
          <w:ilvl w:val="0"/>
          <w:numId w:val="80"/>
        </w:numPr>
        <w:rPr>
          <w:lang w:eastAsia="ko-KR"/>
        </w:rPr>
      </w:pPr>
      <w:r w:rsidRPr="00210652">
        <w:rPr>
          <w:lang w:eastAsia="ko-KR"/>
        </w:rPr>
        <w:t>a luma location ( xP, yP ) specifying the top-left luma sample of the current prediction unit relative to the top-left sample of the current picture,</w:t>
      </w:r>
    </w:p>
    <w:p w:rsidR="003513AA" w:rsidRPr="00210652" w:rsidRDefault="003513AA" w:rsidP="003513AA">
      <w:pPr>
        <w:numPr>
          <w:ilvl w:val="0"/>
          <w:numId w:val="80"/>
        </w:numPr>
        <w:tabs>
          <w:tab w:val="clear" w:pos="794"/>
        </w:tabs>
        <w:rPr>
          <w:lang w:eastAsia="ko-KR"/>
        </w:rPr>
      </w:pPr>
      <w:r w:rsidRPr="00210652">
        <w:t>variables specifying the width and the height of the prediction unit for luma, nPSW and nPSH</w:t>
      </w:r>
      <w:r w:rsidR="00E10025" w:rsidRPr="00210652">
        <w:t>,</w:t>
      </w:r>
    </w:p>
    <w:p w:rsidR="00E10025" w:rsidRPr="00210652" w:rsidRDefault="00E10025" w:rsidP="003513AA">
      <w:pPr>
        <w:numPr>
          <w:ilvl w:val="0"/>
          <w:numId w:val="80"/>
        </w:numPr>
        <w:tabs>
          <w:tab w:val="clear" w:pos="794"/>
        </w:tabs>
        <w:rPr>
          <w:lang w:eastAsia="ko-KR"/>
        </w:rPr>
      </w:pPr>
      <w:r w:rsidRPr="00210652">
        <w:rPr>
          <w:lang w:eastAsia="ko-KR"/>
        </w:rPr>
        <w:t>the reference index of the current prediction unit partition refIdxLX (with X being 0 or 1).</w:t>
      </w:r>
    </w:p>
    <w:p w:rsidR="004F4FBD" w:rsidRPr="00210652" w:rsidRDefault="004F4FBD" w:rsidP="004F4FBD">
      <w:pPr>
        <w:rPr>
          <w:lang w:eastAsia="ko-KR"/>
        </w:rPr>
      </w:pPr>
      <w:r w:rsidRPr="00210652">
        <w:rPr>
          <w:lang w:eastAsia="ko-KR"/>
        </w:rPr>
        <w:t>Outputs of this process are</w:t>
      </w:r>
    </w:p>
    <w:p w:rsidR="004F4FBD" w:rsidRPr="00210652" w:rsidRDefault="004F4FBD" w:rsidP="004F4FBD">
      <w:pPr>
        <w:numPr>
          <w:ilvl w:val="0"/>
          <w:numId w:val="80"/>
        </w:numPr>
        <w:tabs>
          <w:tab w:val="clear" w:pos="794"/>
        </w:tabs>
        <w:rPr>
          <w:lang w:eastAsia="ko-KR"/>
        </w:rPr>
      </w:pPr>
      <w:r w:rsidRPr="00210652">
        <w:rPr>
          <w:lang w:eastAsia="ko-KR"/>
        </w:rPr>
        <w:t>the motion vector prediction mvLXCol,</w:t>
      </w:r>
    </w:p>
    <w:p w:rsidR="004F4FBD" w:rsidRPr="00210652" w:rsidRDefault="004F4FBD" w:rsidP="004F4FBD">
      <w:pPr>
        <w:numPr>
          <w:ilvl w:val="0"/>
          <w:numId w:val="80"/>
        </w:numPr>
        <w:tabs>
          <w:tab w:val="clear" w:pos="794"/>
        </w:tabs>
        <w:rPr>
          <w:lang w:eastAsia="ko-KR"/>
        </w:rPr>
      </w:pPr>
      <w:r w:rsidRPr="00210652">
        <w:rPr>
          <w:lang w:eastAsia="ko-KR"/>
        </w:rPr>
        <w:t>the availability flag availableFlagLXCol</w:t>
      </w:r>
      <w:r w:rsidR="00F9200B" w:rsidRPr="00210652">
        <w:rPr>
          <w:lang w:eastAsia="ko-KR"/>
        </w:rPr>
        <w:t>.</w:t>
      </w:r>
    </w:p>
    <w:p w:rsidR="001F3896" w:rsidRDefault="001F3896" w:rsidP="001F3896">
      <w:pPr>
        <w:rPr>
          <w:ins w:id="10" w:author="#289" w:date="2012-01-19T15:23:00Z"/>
          <w:lang w:eastAsia="ko-KR"/>
        </w:rPr>
      </w:pPr>
      <w:ins w:id="11" w:author="#289" w:date="2012-01-19T15:23:00Z">
        <w:r>
          <w:rPr>
            <w:lang w:eastAsia="ko-KR"/>
          </w:rPr>
          <w:t>The function RefPicOrderCnt( picX, refIdx, LX ) returns the picture order count PicOrderCntVal of the reference picture with index refIdx from reference picture list LX of the picture picX and is specified as follows.</w:t>
        </w:r>
      </w:ins>
    </w:p>
    <w:p w:rsidR="001F3896" w:rsidRDefault="001F3896" w:rsidP="001F3896">
      <w:pPr>
        <w:tabs>
          <w:tab w:val="clear" w:pos="1191"/>
          <w:tab w:val="left" w:pos="9090"/>
        </w:tabs>
        <w:ind w:left="1194"/>
        <w:jc w:val="right"/>
        <w:rPr>
          <w:ins w:id="12" w:author="#289" w:date="2012-01-19T15:23:00Z"/>
          <w:lang w:eastAsia="ko-KR"/>
        </w:rPr>
      </w:pPr>
      <w:ins w:id="13" w:author="#289" w:date="2012-01-19T15:23:00Z">
        <w:r>
          <w:rPr>
            <w:lang w:eastAsia="ko-KR"/>
          </w:rPr>
          <w:t>RefPicOrderCnt( picX, refIdx, LX ) = PicOrderCnt(RefPicListLX( refIdx ) of the picture picX)</w:t>
        </w:r>
        <w:r>
          <w:rPr>
            <w:lang w:eastAsia="ko-KR"/>
          </w:rPr>
          <w:tab/>
          <w:t>(8 141)</w:t>
        </w:r>
      </w:ins>
    </w:p>
    <w:p w:rsidR="004F4FBD" w:rsidRPr="00210652" w:rsidDel="001F3896" w:rsidRDefault="004F4FBD" w:rsidP="004F4FBD">
      <w:pPr>
        <w:rPr>
          <w:del w:id="14" w:author="#289" w:date="2012-01-19T15:22:00Z"/>
          <w:lang w:eastAsia="ko-KR"/>
        </w:rPr>
      </w:pPr>
      <w:del w:id="15" w:author="#289" w:date="2012-01-19T15:22:00Z">
        <w:r w:rsidRPr="00210652" w:rsidDel="001F3896">
          <w:rPr>
            <w:lang w:eastAsia="ko-KR"/>
          </w:rPr>
          <w:delText>The function RefPicOrderCnt(</w:delText>
        </w:r>
        <w:r w:rsidR="00C85381" w:rsidRPr="00210652" w:rsidDel="001F3896">
          <w:rPr>
            <w:lang w:eastAsia="ko-KR"/>
          </w:rPr>
          <w:delText> </w:delText>
        </w:r>
        <w:r w:rsidRPr="00210652" w:rsidDel="001F3896">
          <w:rPr>
            <w:lang w:eastAsia="ko-KR"/>
          </w:rPr>
          <w:delText>pic,</w:delText>
        </w:r>
        <w:r w:rsidR="00C85381" w:rsidRPr="00210652" w:rsidDel="001F3896">
          <w:rPr>
            <w:lang w:eastAsia="ko-KR"/>
          </w:rPr>
          <w:delText> </w:delText>
        </w:r>
        <w:r w:rsidRPr="00210652" w:rsidDel="001F3896">
          <w:rPr>
            <w:lang w:eastAsia="ko-KR"/>
          </w:rPr>
          <w:delText>refidx,</w:delText>
        </w:r>
        <w:r w:rsidR="00C85381" w:rsidRPr="00210652" w:rsidDel="001F3896">
          <w:rPr>
            <w:lang w:eastAsia="ko-KR"/>
          </w:rPr>
          <w:delText> </w:delText>
        </w:r>
        <w:r w:rsidRPr="00210652" w:rsidDel="001F3896">
          <w:rPr>
            <w:lang w:eastAsia="ko-KR"/>
          </w:rPr>
          <w:delText>LX</w:delText>
        </w:r>
        <w:r w:rsidR="00C85381" w:rsidRPr="00210652" w:rsidDel="001F3896">
          <w:rPr>
            <w:lang w:eastAsia="ko-KR"/>
          </w:rPr>
          <w:delText> </w:delText>
        </w:r>
        <w:r w:rsidRPr="00210652" w:rsidDel="001F3896">
          <w:rPr>
            <w:lang w:eastAsia="ko-KR"/>
          </w:rPr>
          <w:delText>) is specified by the value of PicOrderCnt of the picture that is the reference picture RefPicListX[</w:delText>
        </w:r>
        <w:r w:rsidR="00C85381" w:rsidRPr="00210652" w:rsidDel="001F3896">
          <w:rPr>
            <w:lang w:eastAsia="ko-KR"/>
          </w:rPr>
          <w:delText> </w:delText>
        </w:r>
        <w:r w:rsidRPr="00210652" w:rsidDel="001F3896">
          <w:rPr>
            <w:lang w:eastAsia="ko-KR"/>
          </w:rPr>
          <w:delText>refidx</w:delText>
        </w:r>
        <w:r w:rsidR="00C85381" w:rsidRPr="00210652" w:rsidDel="001F3896">
          <w:rPr>
            <w:lang w:eastAsia="ko-KR"/>
          </w:rPr>
          <w:delText> </w:delText>
        </w:r>
        <w:r w:rsidRPr="00210652" w:rsidDel="001F3896">
          <w:rPr>
            <w:lang w:eastAsia="ko-KR"/>
          </w:rPr>
          <w:delText xml:space="preserve">] </w:delText>
        </w:r>
        <w:r w:rsidR="00D17EB4" w:rsidRPr="00210652" w:rsidDel="001F3896">
          <w:rPr>
            <w:lang w:eastAsia="ko-KR"/>
          </w:rPr>
          <w:delText xml:space="preserve">of pic </w:delText>
        </w:r>
        <w:r w:rsidRPr="00210652" w:rsidDel="001F3896">
          <w:rPr>
            <w:lang w:eastAsia="ko-KR"/>
          </w:rPr>
          <w:delText xml:space="preserve">with X being 0 or 1. PicOrderCnt of </w:delText>
        </w:r>
        <w:r w:rsidR="00D17EB4" w:rsidRPr="00210652" w:rsidDel="001F3896">
          <w:rPr>
            <w:lang w:eastAsia="ko-KR"/>
          </w:rPr>
          <w:delText xml:space="preserve">the </w:delText>
        </w:r>
        <w:r w:rsidRPr="00210652" w:rsidDel="001F3896">
          <w:rPr>
            <w:lang w:eastAsia="ko-KR"/>
          </w:rPr>
          <w:delText xml:space="preserve">reference picture shall be maintained until </w:delText>
        </w:r>
        <w:r w:rsidR="00C85381" w:rsidRPr="00210652" w:rsidDel="001F3896">
          <w:rPr>
            <w:lang w:eastAsia="ko-KR"/>
          </w:rPr>
          <w:delText xml:space="preserve">the picture </w:delText>
        </w:r>
        <w:r w:rsidRPr="00210652" w:rsidDel="001F3896">
          <w:rPr>
            <w:lang w:eastAsia="ko-KR"/>
          </w:rPr>
          <w:delText>is marked as “non-existing”</w:delText>
        </w:r>
        <w:r w:rsidR="00DE5115" w:rsidRPr="00210652" w:rsidDel="001F3896">
          <w:rPr>
            <w:lang w:eastAsia="ko-KR"/>
          </w:rPr>
          <w:delText>.</w:delText>
        </w:r>
      </w:del>
    </w:p>
    <w:p w:rsidR="00503558" w:rsidRPr="00210652" w:rsidDel="001F3896" w:rsidRDefault="00503558" w:rsidP="00503558">
      <w:pPr>
        <w:rPr>
          <w:del w:id="16" w:author="#289" w:date="2012-01-19T15:22:00Z"/>
          <w:lang w:eastAsia="ko-KR"/>
        </w:rPr>
      </w:pPr>
      <w:del w:id="17" w:author="#289" w:date="2012-01-19T15:22:00Z">
        <w:r w:rsidRPr="00210652" w:rsidDel="001F3896">
          <w:rPr>
            <w:lang w:eastAsia="ko-KR"/>
          </w:rPr>
          <w:delText xml:space="preserve">[Ed. (BB): PicOrderCnt(.) needs to be defined. Currently the </w:delText>
        </w:r>
        <w:r w:rsidRPr="00210652" w:rsidDel="001F3896">
          <w:delText>Decoding process for picture order count is not described]</w:delText>
        </w:r>
      </w:del>
    </w:p>
    <w:p w:rsidR="00F658DE" w:rsidRPr="00210652" w:rsidRDefault="004F4FBD" w:rsidP="008C39F9">
      <w:pPr>
        <w:rPr>
          <w:lang w:eastAsia="ko-KR"/>
        </w:rPr>
      </w:pPr>
      <w:r w:rsidRPr="00210652">
        <w:rPr>
          <w:lang w:eastAsia="ko-KR"/>
        </w:rPr>
        <w:t>Depending on the values of slice_type and collocated_from_l0_flag, the</w:t>
      </w:r>
      <w:r w:rsidRPr="00210652">
        <w:t xml:space="preserve"> </w:t>
      </w:r>
      <w:r w:rsidR="00E10025" w:rsidRPr="00210652">
        <w:rPr>
          <w:lang w:eastAsia="ko-KR"/>
        </w:rPr>
        <w:t xml:space="preserve">variable </w:t>
      </w:r>
      <w:r w:rsidR="00F658DE" w:rsidRPr="00210652">
        <w:t>co</w:t>
      </w:r>
      <w:r w:rsidR="00F658DE" w:rsidRPr="00210652">
        <w:rPr>
          <w:lang w:eastAsia="ko-KR"/>
        </w:rPr>
        <w:t>lPic</w:t>
      </w:r>
      <w:r w:rsidR="008C39F9" w:rsidRPr="00210652">
        <w:rPr>
          <w:lang w:eastAsia="ko-KR"/>
        </w:rPr>
        <w:t>,</w:t>
      </w:r>
      <w:r w:rsidR="00F658DE" w:rsidRPr="00210652">
        <w:rPr>
          <w:lang w:eastAsia="ko-KR"/>
        </w:rPr>
        <w:t xml:space="preserve"> specifying the picture that contains the co-located partition</w:t>
      </w:r>
      <w:r w:rsidR="008C39F9" w:rsidRPr="00210652">
        <w:rPr>
          <w:lang w:eastAsia="ko-KR"/>
        </w:rPr>
        <w:t>,</w:t>
      </w:r>
      <w:r w:rsidR="00F658DE" w:rsidRPr="00210652">
        <w:rPr>
          <w:lang w:eastAsia="ko-KR"/>
        </w:rPr>
        <w:t xml:space="preserve"> is derived as follows.</w:t>
      </w:r>
    </w:p>
    <w:p w:rsidR="00E10025" w:rsidRPr="00210652" w:rsidRDefault="00E10025" w:rsidP="00F658DE">
      <w:pPr>
        <w:numPr>
          <w:ilvl w:val="0"/>
          <w:numId w:val="93"/>
        </w:numPr>
        <w:tabs>
          <w:tab w:val="clear" w:pos="805"/>
          <w:tab w:val="num" w:pos="405"/>
        </w:tabs>
        <w:ind w:left="405"/>
        <w:rPr>
          <w:lang w:eastAsia="ko-KR"/>
        </w:rPr>
      </w:pPr>
      <w:r w:rsidRPr="00210652">
        <w:rPr>
          <w:lang w:eastAsia="ko-KR"/>
        </w:rPr>
        <w:t>If slice_type is equal to B and collocated_from_l0_flag is equal to 0, the variable colPic specifies the picture that contains the co-located partition as specified by RefPicList1[ 0 ].</w:t>
      </w:r>
    </w:p>
    <w:p w:rsidR="00F658DE" w:rsidRPr="00210652" w:rsidRDefault="00E10025" w:rsidP="00F658DE">
      <w:pPr>
        <w:numPr>
          <w:ilvl w:val="0"/>
          <w:numId w:val="93"/>
        </w:numPr>
        <w:tabs>
          <w:tab w:val="clear" w:pos="805"/>
          <w:tab w:val="num" w:pos="405"/>
        </w:tabs>
        <w:ind w:left="405"/>
        <w:rPr>
          <w:lang w:eastAsia="ko-KR"/>
        </w:rPr>
      </w:pPr>
      <w:r w:rsidRPr="00210652">
        <w:rPr>
          <w:lang w:eastAsia="ko-KR"/>
        </w:rPr>
        <w:t>Otherwise (</w:t>
      </w:r>
      <w:r w:rsidRPr="00210652">
        <w:t xml:space="preserve">slice_type is equal to B and </w:t>
      </w:r>
      <w:r w:rsidRPr="00210652">
        <w:rPr>
          <w:lang w:eastAsia="ko-KR"/>
        </w:rPr>
        <w:t>collocated_from_l0_flag</w:t>
      </w:r>
      <w:r w:rsidRPr="00210652">
        <w:t xml:space="preserve"> is equal to 1</w:t>
      </w:r>
      <w:r w:rsidRPr="00210652">
        <w:rPr>
          <w:lang w:eastAsia="ko-KR"/>
        </w:rPr>
        <w:t xml:space="preserve"> or slice_type is equal to P) , the</w:t>
      </w:r>
      <w:r w:rsidRPr="00210652">
        <w:t xml:space="preserve"> </w:t>
      </w:r>
      <w:r w:rsidRPr="00210652">
        <w:rPr>
          <w:lang w:eastAsia="ko-KR"/>
        </w:rPr>
        <w:t xml:space="preserve">variable </w:t>
      </w:r>
      <w:r w:rsidRPr="00210652">
        <w:t>co</w:t>
      </w:r>
      <w:r w:rsidRPr="00210652">
        <w:rPr>
          <w:lang w:eastAsia="ko-KR"/>
        </w:rPr>
        <w:t>lPic specifies the picture that contains the co-located partition as specified by RefPicList0[ 0 ].</w:t>
      </w:r>
    </w:p>
    <w:p w:rsidR="00A7291F" w:rsidRPr="00210652" w:rsidRDefault="00A7291F" w:rsidP="00F658DE">
      <w:pPr>
        <w:tabs>
          <w:tab w:val="clear" w:pos="794"/>
        </w:tabs>
        <w:rPr>
          <w:lang w:eastAsia="ko-KR"/>
        </w:rPr>
      </w:pPr>
      <w:r w:rsidRPr="00210652">
        <w:rPr>
          <w:lang w:eastAsia="ko-KR"/>
        </w:rPr>
        <w:t>V</w:t>
      </w:r>
      <w:r w:rsidR="00F658DE" w:rsidRPr="00210652">
        <w:rPr>
          <w:lang w:eastAsia="ko-KR"/>
        </w:rPr>
        <w:t xml:space="preserve">ariable </w:t>
      </w:r>
      <w:r w:rsidR="00E10025" w:rsidRPr="00210652">
        <w:rPr>
          <w:lang w:eastAsia="ko-KR"/>
        </w:rPr>
        <w:t>colP</w:t>
      </w:r>
      <w:r w:rsidRPr="00210652">
        <w:rPr>
          <w:lang w:eastAsia="ko-KR"/>
        </w:rPr>
        <w:t>u and its position ( xPCol, yPCol ) are</w:t>
      </w:r>
      <w:r w:rsidR="00E10025" w:rsidRPr="00210652">
        <w:rPr>
          <w:lang w:eastAsia="ko-KR"/>
        </w:rPr>
        <w:t xml:space="preserve"> </w:t>
      </w:r>
      <w:r w:rsidRPr="00210652">
        <w:rPr>
          <w:lang w:eastAsia="ko-KR"/>
        </w:rPr>
        <w:t>derived in the following ordered steps:</w:t>
      </w:r>
    </w:p>
    <w:p w:rsidR="009E5A16" w:rsidRDefault="009E5A16" w:rsidP="009E5A16">
      <w:pPr>
        <w:numPr>
          <w:ilvl w:val="0"/>
          <w:numId w:val="154"/>
        </w:numPr>
        <w:tabs>
          <w:tab w:val="clear" w:pos="794"/>
          <w:tab w:val="clear" w:pos="1588"/>
          <w:tab w:val="clear" w:pos="1985"/>
          <w:tab w:val="left" w:pos="720"/>
          <w:tab w:val="left" w:pos="1080"/>
          <w:tab w:val="left" w:pos="1440"/>
          <w:tab w:val="left" w:pos="2977"/>
          <w:tab w:val="left" w:pos="9090"/>
        </w:tabs>
        <w:ind w:left="709"/>
        <w:rPr>
          <w:lang w:eastAsia="ko-KR"/>
        </w:rPr>
      </w:pPr>
      <w:r>
        <w:rPr>
          <w:lang w:eastAsia="ko-KR"/>
        </w:rPr>
        <w:t>The variable colPu is derived as follows</w:t>
      </w:r>
    </w:p>
    <w:p w:rsidR="00F50311" w:rsidRPr="00210652" w:rsidRDefault="009E5A16" w:rsidP="009E5A16">
      <w:pPr>
        <w:tabs>
          <w:tab w:val="clear" w:pos="1191"/>
          <w:tab w:val="left" w:pos="9090"/>
        </w:tabs>
        <w:ind w:left="1194"/>
        <w:jc w:val="right"/>
        <w:rPr>
          <w:lang w:eastAsia="ko-KR"/>
        </w:rPr>
      </w:pPr>
      <w:r w:rsidRPr="00210652">
        <w:rPr>
          <w:lang w:eastAsia="ko-KR"/>
        </w:rPr>
        <w:t>yPRb = yP + nPSH</w:t>
      </w:r>
      <w:r w:rsidR="00F50311" w:rsidRPr="00210652">
        <w:rPr>
          <w:lang w:eastAsia="ko-KR"/>
        </w:rPr>
        <w:tab/>
        <w:t>(</w:t>
      </w:r>
      <w:r w:rsidR="00F50311" w:rsidRPr="00210652">
        <w:rPr>
          <w:lang w:eastAsia="ko-KR"/>
        </w:rPr>
        <w:fldChar w:fldCharType="begin" w:fldLock="1"/>
      </w:r>
      <w:r w:rsidR="00F50311" w:rsidRPr="00210652">
        <w:rPr>
          <w:lang w:eastAsia="ko-KR"/>
        </w:rPr>
        <w:instrText xml:space="preserve"> STYLEREF 1 \s </w:instrText>
      </w:r>
      <w:r w:rsidR="00F50311" w:rsidRPr="00210652">
        <w:rPr>
          <w:lang w:eastAsia="ko-KR"/>
        </w:rPr>
        <w:fldChar w:fldCharType="separate"/>
      </w:r>
      <w:r w:rsidR="00F50311" w:rsidRPr="00210652">
        <w:rPr>
          <w:noProof/>
          <w:lang w:eastAsia="ko-KR"/>
        </w:rPr>
        <w:t>8</w:t>
      </w:r>
      <w:r w:rsidR="00F50311" w:rsidRPr="00210652">
        <w:rPr>
          <w:lang w:eastAsia="ko-KR"/>
        </w:rPr>
        <w:fldChar w:fldCharType="end"/>
      </w:r>
      <w:r w:rsidR="00F50311" w:rsidRPr="00210652">
        <w:rPr>
          <w:lang w:eastAsia="ko-KR"/>
        </w:rPr>
        <w:noBreakHyphen/>
      </w:r>
      <w:r w:rsidR="00F50311" w:rsidRPr="00210652">
        <w:rPr>
          <w:lang w:eastAsia="ko-KR"/>
        </w:rPr>
        <w:fldChar w:fldCharType="begin" w:fldLock="1"/>
      </w:r>
      <w:r w:rsidR="00F50311" w:rsidRPr="00210652">
        <w:rPr>
          <w:lang w:eastAsia="ko-KR"/>
        </w:rPr>
        <w:instrText xml:space="preserve"> SEQ Equation \* ARABIC \s 1 </w:instrText>
      </w:r>
      <w:r w:rsidR="00F50311" w:rsidRPr="00210652">
        <w:rPr>
          <w:lang w:eastAsia="ko-KR"/>
        </w:rPr>
        <w:fldChar w:fldCharType="separate"/>
      </w:r>
      <w:r w:rsidR="00F50311" w:rsidRPr="00210652">
        <w:rPr>
          <w:noProof/>
          <w:lang w:eastAsia="ko-KR"/>
        </w:rPr>
        <w:t>141</w:t>
      </w:r>
      <w:r w:rsidR="00F50311" w:rsidRPr="00210652">
        <w:rPr>
          <w:lang w:eastAsia="ko-KR"/>
        </w:rPr>
        <w:fldChar w:fldCharType="end"/>
      </w:r>
      <w:r w:rsidR="00F50311" w:rsidRPr="00210652">
        <w:rPr>
          <w:lang w:eastAsia="ko-KR"/>
        </w:rPr>
        <w:t>)</w:t>
      </w:r>
    </w:p>
    <w:p w:rsidR="00FF6584" w:rsidRPr="00210652" w:rsidRDefault="00F50311" w:rsidP="008C12CA">
      <w:pPr>
        <w:numPr>
          <w:ilvl w:val="1"/>
          <w:numId w:val="132"/>
        </w:numPr>
        <w:tabs>
          <w:tab w:val="clear" w:pos="1191"/>
          <w:tab w:val="left" w:pos="9090"/>
        </w:tabs>
        <w:rPr>
          <w:lang w:eastAsia="ko-KR"/>
        </w:rPr>
      </w:pPr>
      <w:r>
        <w:rPr>
          <w:lang w:eastAsia="ko-KR"/>
        </w:rPr>
        <w:t xml:space="preserve">If </w:t>
      </w:r>
      <w:r w:rsidRPr="009941B6">
        <w:rPr>
          <w:lang w:eastAsia="ko-KR"/>
        </w:rPr>
        <w:t>(</w:t>
      </w:r>
      <w:r>
        <w:rPr>
          <w:lang w:eastAsia="ko-KR"/>
        </w:rPr>
        <w:t xml:space="preserve"> </w:t>
      </w:r>
      <w:r w:rsidRPr="009941B6">
        <w:rPr>
          <w:lang w:eastAsia="ko-KR"/>
        </w:rPr>
        <w:t xml:space="preserve">yP &gt;&gt; </w:t>
      </w:r>
      <w:r>
        <w:rPr>
          <w:lang w:eastAsia="ko-KR"/>
        </w:rPr>
        <w:t xml:space="preserve">Log2MaxCuSize </w:t>
      </w:r>
      <w:r w:rsidRPr="009941B6">
        <w:rPr>
          <w:lang w:eastAsia="ko-KR"/>
        </w:rPr>
        <w:t>) is equal to (</w:t>
      </w:r>
      <w:r>
        <w:rPr>
          <w:lang w:eastAsia="ko-KR"/>
        </w:rPr>
        <w:t xml:space="preserve"> </w:t>
      </w:r>
      <w:r w:rsidRPr="009941B6">
        <w:rPr>
          <w:lang w:eastAsia="ko-KR"/>
        </w:rPr>
        <w:t>yPRb &gt;&gt;</w:t>
      </w:r>
      <w:r>
        <w:rPr>
          <w:lang w:eastAsia="ko-KR"/>
        </w:rPr>
        <w:t xml:space="preserve"> Log2MaxCuSize </w:t>
      </w:r>
      <w:r w:rsidRPr="009941B6">
        <w:rPr>
          <w:lang w:eastAsia="ko-KR"/>
        </w:rPr>
        <w:t>)</w:t>
      </w:r>
      <w:r>
        <w:rPr>
          <w:lang w:eastAsia="ko-KR"/>
        </w:rPr>
        <w:t>, the horizontal component of the r</w:t>
      </w:r>
      <w:r w:rsidR="00FF6584" w:rsidRPr="00210652">
        <w:rPr>
          <w:lang w:eastAsia="ko-KR"/>
        </w:rPr>
        <w:t>ight-bottom luma position of the current prediction unit is defined by</w:t>
      </w:r>
    </w:p>
    <w:p w:rsidR="00FF6584" w:rsidRPr="00210652" w:rsidRDefault="00FF6584" w:rsidP="00892951">
      <w:pPr>
        <w:tabs>
          <w:tab w:val="clear" w:pos="1191"/>
          <w:tab w:val="left" w:pos="9090"/>
        </w:tabs>
        <w:ind w:left="1194"/>
        <w:jc w:val="right"/>
        <w:rPr>
          <w:lang w:eastAsia="ko-KR"/>
        </w:rPr>
      </w:pPr>
      <w:r w:rsidRPr="00210652">
        <w:rPr>
          <w:lang w:eastAsia="ko-KR"/>
        </w:rPr>
        <w:t>xPRb</w:t>
      </w:r>
      <w:r w:rsidR="00872E4E" w:rsidRPr="00210652">
        <w:rPr>
          <w:lang w:eastAsia="ko-KR"/>
        </w:rPr>
        <w:t> </w:t>
      </w:r>
      <w:r w:rsidRPr="00210652">
        <w:rPr>
          <w:lang w:eastAsia="ko-KR"/>
        </w:rPr>
        <w:t>=</w:t>
      </w:r>
      <w:r w:rsidR="00872E4E" w:rsidRPr="00210652">
        <w:rPr>
          <w:lang w:eastAsia="ko-KR"/>
        </w:rPr>
        <w:t> </w:t>
      </w:r>
      <w:r w:rsidRPr="00210652">
        <w:rPr>
          <w:lang w:eastAsia="ko-KR"/>
        </w:rPr>
        <w:t>xP</w:t>
      </w:r>
      <w:r w:rsidR="00872E4E" w:rsidRPr="00210652">
        <w:rPr>
          <w:lang w:eastAsia="ko-KR"/>
        </w:rPr>
        <w:t> </w:t>
      </w:r>
      <w:r w:rsidRPr="00210652">
        <w:rPr>
          <w:lang w:eastAsia="ko-KR"/>
        </w:rPr>
        <w:t>+</w:t>
      </w:r>
      <w:r w:rsidR="00872E4E" w:rsidRPr="00210652">
        <w:rPr>
          <w:lang w:eastAsia="ko-KR"/>
        </w:rPr>
        <w:t> </w:t>
      </w:r>
      <w:r w:rsidRPr="00210652">
        <w:rPr>
          <w:lang w:eastAsia="ko-KR"/>
        </w:rPr>
        <w:t>nPSW</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noProof/>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noProof/>
          <w:lang w:eastAsia="ko-KR"/>
        </w:rPr>
        <w:t>140</w:t>
      </w:r>
      <w:r w:rsidRPr="00210652">
        <w:rPr>
          <w:lang w:eastAsia="ko-KR"/>
        </w:rPr>
        <w:fldChar w:fldCharType="end"/>
      </w:r>
      <w:r w:rsidRPr="00210652">
        <w:rPr>
          <w:lang w:eastAsia="ko-KR"/>
        </w:rPr>
        <w:t>)</w:t>
      </w:r>
    </w:p>
    <w:p w:rsidR="00FF6584" w:rsidRDefault="00F50311" w:rsidP="008C12CA">
      <w:pPr>
        <w:tabs>
          <w:tab w:val="clear" w:pos="794"/>
          <w:tab w:val="clear" w:pos="1191"/>
          <w:tab w:val="left" w:pos="9090"/>
        </w:tabs>
        <w:ind w:left="806"/>
        <w:rPr>
          <w:lang w:eastAsia="ko-KR"/>
        </w:rPr>
      </w:pPr>
      <w:r>
        <w:rPr>
          <w:lang w:eastAsia="ko-KR"/>
        </w:rPr>
        <w:t>and t</w:t>
      </w:r>
      <w:r w:rsidR="00FF6584" w:rsidRPr="00210652">
        <w:rPr>
          <w:lang w:eastAsia="ko-KR"/>
        </w:rPr>
        <w:t xml:space="preserve">he variable colPu is set as the prediction unit covering the modified position given by </w:t>
      </w:r>
      <w:r w:rsidR="004D6600" w:rsidRPr="00210652">
        <w:rPr>
          <w:lang w:eastAsia="ko-KR"/>
        </w:rPr>
        <w:t>( </w:t>
      </w:r>
      <w:r w:rsidR="00FF6584" w:rsidRPr="00210652">
        <w:rPr>
          <w:lang w:eastAsia="ko-KR"/>
        </w:rPr>
        <w:t>(</w:t>
      </w:r>
      <w:r w:rsidR="00CA48D3" w:rsidRPr="00210652">
        <w:rPr>
          <w:lang w:eastAsia="ko-KR"/>
        </w:rPr>
        <w:t> </w:t>
      </w:r>
      <w:r w:rsidR="00FF6584" w:rsidRPr="00210652">
        <w:rPr>
          <w:lang w:eastAsia="ko-KR"/>
        </w:rPr>
        <w:t>xPRb</w:t>
      </w:r>
      <w:r w:rsidR="00CA48D3" w:rsidRPr="00210652">
        <w:rPr>
          <w:lang w:eastAsia="ko-KR"/>
        </w:rPr>
        <w:t> </w:t>
      </w:r>
      <w:r w:rsidR="00FF6584" w:rsidRPr="00210652">
        <w:rPr>
          <w:lang w:eastAsia="ko-KR"/>
        </w:rPr>
        <w:t>&gt;&gt;</w:t>
      </w:r>
      <w:r w:rsidR="00CA48D3" w:rsidRPr="00210652">
        <w:rPr>
          <w:lang w:eastAsia="ko-KR"/>
        </w:rPr>
        <w:t> </w:t>
      </w:r>
      <w:r w:rsidR="00FF6584" w:rsidRPr="00210652">
        <w:rPr>
          <w:lang w:eastAsia="ko-KR"/>
        </w:rPr>
        <w:t>4</w:t>
      </w:r>
      <w:r w:rsidR="00CA48D3" w:rsidRPr="00210652">
        <w:rPr>
          <w:lang w:eastAsia="ko-KR"/>
        </w:rPr>
        <w:t> </w:t>
      </w:r>
      <w:r w:rsidR="00FF6584" w:rsidRPr="00210652">
        <w:rPr>
          <w:lang w:eastAsia="ko-KR"/>
        </w:rPr>
        <w:t>)</w:t>
      </w:r>
      <w:r w:rsidR="00CA48D3" w:rsidRPr="00210652">
        <w:rPr>
          <w:lang w:eastAsia="ko-KR"/>
        </w:rPr>
        <w:t> </w:t>
      </w:r>
      <w:r w:rsidR="00FF6584" w:rsidRPr="00210652">
        <w:rPr>
          <w:lang w:eastAsia="ko-KR"/>
        </w:rPr>
        <w:t>&lt;&lt;</w:t>
      </w:r>
      <w:r w:rsidR="00CA48D3" w:rsidRPr="00210652">
        <w:rPr>
          <w:lang w:eastAsia="ko-KR"/>
        </w:rPr>
        <w:t> </w:t>
      </w:r>
      <w:r w:rsidR="004D6600" w:rsidRPr="00210652">
        <w:rPr>
          <w:lang w:eastAsia="ko-KR"/>
        </w:rPr>
        <w:t>4, ( </w:t>
      </w:r>
      <w:r w:rsidR="00FF6584" w:rsidRPr="00210652">
        <w:rPr>
          <w:lang w:eastAsia="ko-KR"/>
        </w:rPr>
        <w:t>yPRb</w:t>
      </w:r>
      <w:r w:rsidR="00CA48D3" w:rsidRPr="00210652">
        <w:rPr>
          <w:lang w:eastAsia="ko-KR"/>
        </w:rPr>
        <w:t> </w:t>
      </w:r>
      <w:r w:rsidR="00FF6584" w:rsidRPr="00210652">
        <w:rPr>
          <w:lang w:eastAsia="ko-KR"/>
        </w:rPr>
        <w:t>&gt;&gt;</w:t>
      </w:r>
      <w:r w:rsidR="00CA48D3" w:rsidRPr="00210652">
        <w:rPr>
          <w:lang w:eastAsia="ko-KR"/>
        </w:rPr>
        <w:t> </w:t>
      </w:r>
      <w:r w:rsidR="00FF6584" w:rsidRPr="00210652">
        <w:rPr>
          <w:lang w:eastAsia="ko-KR"/>
        </w:rPr>
        <w:t>4</w:t>
      </w:r>
      <w:r w:rsidR="00CA48D3" w:rsidRPr="00210652">
        <w:rPr>
          <w:lang w:eastAsia="ko-KR"/>
        </w:rPr>
        <w:t> </w:t>
      </w:r>
      <w:r w:rsidR="00FF6584" w:rsidRPr="00210652">
        <w:rPr>
          <w:lang w:eastAsia="ko-KR"/>
        </w:rPr>
        <w:t>)</w:t>
      </w:r>
      <w:r w:rsidR="00CA48D3" w:rsidRPr="00210652">
        <w:rPr>
          <w:lang w:eastAsia="ko-KR"/>
        </w:rPr>
        <w:t> </w:t>
      </w:r>
      <w:r w:rsidR="00FF6584" w:rsidRPr="00210652">
        <w:rPr>
          <w:lang w:eastAsia="ko-KR"/>
        </w:rPr>
        <w:t>&lt;&lt;</w:t>
      </w:r>
      <w:r w:rsidR="00CA48D3" w:rsidRPr="00210652">
        <w:rPr>
          <w:lang w:eastAsia="ko-KR"/>
        </w:rPr>
        <w:t> </w:t>
      </w:r>
      <w:r w:rsidR="00FF6584" w:rsidRPr="00210652">
        <w:rPr>
          <w:lang w:eastAsia="ko-KR"/>
        </w:rPr>
        <w:t>4</w:t>
      </w:r>
      <w:r w:rsidR="00CA48D3" w:rsidRPr="00210652">
        <w:rPr>
          <w:lang w:eastAsia="ko-KR"/>
        </w:rPr>
        <w:t> </w:t>
      </w:r>
      <w:r w:rsidR="00FF6584" w:rsidRPr="00210652">
        <w:rPr>
          <w:lang w:eastAsia="ko-KR"/>
        </w:rPr>
        <w:t>) inside the colPic.</w:t>
      </w:r>
    </w:p>
    <w:p w:rsidR="00101C0F" w:rsidRPr="00210652" w:rsidRDefault="00101C0F" w:rsidP="008C12CA">
      <w:pPr>
        <w:numPr>
          <w:ilvl w:val="1"/>
          <w:numId w:val="132"/>
        </w:numPr>
        <w:tabs>
          <w:tab w:val="clear" w:pos="1191"/>
          <w:tab w:val="left" w:pos="9090"/>
        </w:tabs>
        <w:rPr>
          <w:lang w:eastAsia="ko-KR"/>
        </w:rPr>
      </w:pPr>
      <w:r>
        <w:rPr>
          <w:lang w:eastAsia="ko-KR"/>
        </w:rPr>
        <w:t xml:space="preserve">Otherwise ( </w:t>
      </w:r>
      <w:r w:rsidRPr="009941B6">
        <w:rPr>
          <w:lang w:eastAsia="ko-KR"/>
        </w:rPr>
        <w:t>(</w:t>
      </w:r>
      <w:r>
        <w:rPr>
          <w:lang w:eastAsia="ko-KR"/>
        </w:rPr>
        <w:t xml:space="preserve"> </w:t>
      </w:r>
      <w:r w:rsidRPr="009941B6">
        <w:rPr>
          <w:lang w:eastAsia="ko-KR"/>
        </w:rPr>
        <w:t xml:space="preserve">yP &gt;&gt; </w:t>
      </w:r>
      <w:r>
        <w:rPr>
          <w:lang w:eastAsia="ko-KR"/>
        </w:rPr>
        <w:t xml:space="preserve">Log2MaxCuSize </w:t>
      </w:r>
      <w:r w:rsidRPr="009941B6">
        <w:rPr>
          <w:lang w:eastAsia="ko-KR"/>
        </w:rPr>
        <w:t xml:space="preserve">) is </w:t>
      </w:r>
      <w:r>
        <w:rPr>
          <w:lang w:eastAsia="ko-KR"/>
        </w:rPr>
        <w:t xml:space="preserve">not </w:t>
      </w:r>
      <w:r w:rsidRPr="009941B6">
        <w:rPr>
          <w:lang w:eastAsia="ko-KR"/>
        </w:rPr>
        <w:t>equal to (</w:t>
      </w:r>
      <w:r>
        <w:rPr>
          <w:lang w:eastAsia="ko-KR"/>
        </w:rPr>
        <w:t xml:space="preserve"> </w:t>
      </w:r>
      <w:r w:rsidRPr="009941B6">
        <w:rPr>
          <w:lang w:eastAsia="ko-KR"/>
        </w:rPr>
        <w:t>yPRb &gt;&gt;</w:t>
      </w:r>
      <w:r>
        <w:rPr>
          <w:lang w:eastAsia="ko-KR"/>
        </w:rPr>
        <w:t xml:space="preserve"> Log2MaxCuSize </w:t>
      </w:r>
      <w:r w:rsidRPr="009941B6">
        <w:rPr>
          <w:lang w:eastAsia="ko-KR"/>
        </w:rPr>
        <w:t>)</w:t>
      </w:r>
      <w:r>
        <w:rPr>
          <w:lang w:eastAsia="ko-KR"/>
        </w:rPr>
        <w:t xml:space="preserve"> ), </w:t>
      </w:r>
      <w:r w:rsidRPr="00101C0F">
        <w:rPr>
          <w:lang w:eastAsia="ko-KR"/>
        </w:rPr>
        <w:t>colPu is marked as unavailable.</w:t>
      </w:r>
    </w:p>
    <w:p w:rsidR="00FF6584" w:rsidRPr="00210652" w:rsidRDefault="00FF6584" w:rsidP="00892951">
      <w:pPr>
        <w:numPr>
          <w:ilvl w:val="0"/>
          <w:numId w:val="154"/>
        </w:numPr>
        <w:tabs>
          <w:tab w:val="clear" w:pos="794"/>
          <w:tab w:val="clear" w:pos="1588"/>
          <w:tab w:val="clear" w:pos="1985"/>
          <w:tab w:val="left" w:pos="720"/>
          <w:tab w:val="left" w:pos="1080"/>
          <w:tab w:val="left" w:pos="1440"/>
          <w:tab w:val="left" w:pos="2977"/>
          <w:tab w:val="left" w:pos="9090"/>
        </w:tabs>
        <w:ind w:left="709"/>
        <w:rPr>
          <w:lang w:eastAsia="ko-KR"/>
        </w:rPr>
      </w:pPr>
      <w:del w:id="18" w:author="#289" w:date="2012-01-19T15:24:00Z">
        <w:r w:rsidRPr="00210652" w:rsidDel="00CE048C">
          <w:rPr>
            <w:lang w:eastAsia="ko-KR"/>
          </w:rPr>
          <w:delText xml:space="preserve">If </w:delText>
        </w:r>
      </w:del>
      <w:ins w:id="19" w:author="#289" w:date="2012-01-19T15:24:00Z">
        <w:r w:rsidR="00CE048C">
          <w:rPr>
            <w:lang w:eastAsia="ko-KR"/>
          </w:rPr>
          <w:t>When</w:t>
        </w:r>
        <w:r w:rsidR="00CE048C" w:rsidRPr="00210652">
          <w:rPr>
            <w:lang w:eastAsia="ko-KR"/>
          </w:rPr>
          <w:t xml:space="preserve"> </w:t>
        </w:r>
      </w:ins>
      <w:r w:rsidRPr="00210652">
        <w:rPr>
          <w:lang w:eastAsia="ko-KR"/>
        </w:rPr>
        <w:t>colPu is coded in an intra prediction mode or colPu is unavailable, the following applies.</w:t>
      </w:r>
    </w:p>
    <w:p w:rsidR="00A7291F" w:rsidRPr="00210652" w:rsidRDefault="00A7291F" w:rsidP="00892951">
      <w:pPr>
        <w:numPr>
          <w:ilvl w:val="1"/>
          <w:numId w:val="132"/>
        </w:numPr>
        <w:tabs>
          <w:tab w:val="clear" w:pos="800"/>
          <w:tab w:val="clear" w:pos="1191"/>
          <w:tab w:val="num" w:pos="1200"/>
          <w:tab w:val="left" w:pos="9090"/>
        </w:tabs>
        <w:ind w:left="1200"/>
        <w:rPr>
          <w:lang w:eastAsia="ko-KR"/>
        </w:rPr>
      </w:pPr>
      <w:r w:rsidRPr="00210652">
        <w:rPr>
          <w:lang w:eastAsia="ko-KR"/>
        </w:rPr>
        <w:t>Central luma position of the current prediction unit is defined by</w:t>
      </w:r>
    </w:p>
    <w:p w:rsidR="00A7291F" w:rsidRPr="00210652" w:rsidRDefault="00A7291F" w:rsidP="00892951">
      <w:pPr>
        <w:tabs>
          <w:tab w:val="clear" w:pos="1191"/>
          <w:tab w:val="left" w:pos="9090"/>
        </w:tabs>
        <w:ind w:left="1194"/>
        <w:jc w:val="right"/>
        <w:rPr>
          <w:lang w:eastAsia="ko-KR"/>
        </w:rPr>
      </w:pPr>
      <w:r w:rsidRPr="00210652">
        <w:rPr>
          <w:lang w:eastAsia="ko-KR"/>
        </w:rPr>
        <w:t>xPCtr = ( xP + ( nPSW &gt;&gt; 1 )</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noProof/>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noProof/>
          <w:lang w:eastAsia="ko-KR"/>
        </w:rPr>
        <w:t>142</w:t>
      </w:r>
      <w:r w:rsidRPr="00210652">
        <w:rPr>
          <w:lang w:eastAsia="ko-KR"/>
        </w:rPr>
        <w:fldChar w:fldCharType="end"/>
      </w:r>
      <w:r w:rsidRPr="00210652">
        <w:rPr>
          <w:lang w:eastAsia="ko-KR"/>
        </w:rPr>
        <w:t>)</w:t>
      </w:r>
    </w:p>
    <w:p w:rsidR="00A7291F" w:rsidRPr="00210652" w:rsidRDefault="00A7291F" w:rsidP="00892951">
      <w:pPr>
        <w:tabs>
          <w:tab w:val="clear" w:pos="1191"/>
          <w:tab w:val="left" w:pos="9090"/>
        </w:tabs>
        <w:ind w:left="1194"/>
        <w:jc w:val="right"/>
        <w:rPr>
          <w:lang w:eastAsia="ko-KR"/>
        </w:rPr>
      </w:pPr>
      <w:r w:rsidRPr="00210652">
        <w:rPr>
          <w:lang w:eastAsia="ko-KR"/>
        </w:rPr>
        <w:t>yPCtr = ( yP + ( nPSH &gt;&gt; 1 )</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noProof/>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noProof/>
          <w:lang w:eastAsia="ko-KR"/>
        </w:rPr>
        <w:t>143</w:t>
      </w:r>
      <w:r w:rsidRPr="00210652">
        <w:rPr>
          <w:lang w:eastAsia="ko-KR"/>
        </w:rPr>
        <w:fldChar w:fldCharType="end"/>
      </w:r>
      <w:r w:rsidRPr="00210652">
        <w:rPr>
          <w:lang w:eastAsia="ko-KR"/>
        </w:rPr>
        <w:t>)</w:t>
      </w:r>
    </w:p>
    <w:p w:rsidR="00A7291F" w:rsidRPr="00210652" w:rsidRDefault="00A7291F" w:rsidP="006745D2">
      <w:pPr>
        <w:numPr>
          <w:ilvl w:val="1"/>
          <w:numId w:val="132"/>
        </w:numPr>
        <w:tabs>
          <w:tab w:val="clear" w:pos="800"/>
          <w:tab w:val="clear" w:pos="1191"/>
          <w:tab w:val="num" w:pos="1200"/>
        </w:tabs>
        <w:ind w:left="1200"/>
        <w:rPr>
          <w:lang w:eastAsia="ko-KR"/>
        </w:rPr>
      </w:pPr>
      <w:r w:rsidRPr="00210652">
        <w:rPr>
          <w:lang w:eastAsia="ko-KR"/>
        </w:rPr>
        <w:t xml:space="preserve">The variable colPu is </w:t>
      </w:r>
      <w:r w:rsidR="00E10025" w:rsidRPr="00210652">
        <w:rPr>
          <w:lang w:eastAsia="ko-KR"/>
        </w:rPr>
        <w:t xml:space="preserve">set as the prediction </w:t>
      </w:r>
      <w:r w:rsidRPr="00210652">
        <w:rPr>
          <w:lang w:eastAsia="ko-KR"/>
        </w:rPr>
        <w:t xml:space="preserve">unit </w:t>
      </w:r>
      <w:r w:rsidR="00E10025" w:rsidRPr="00210652">
        <w:rPr>
          <w:lang w:eastAsia="ko-KR"/>
        </w:rPr>
        <w:t xml:space="preserve">covering </w:t>
      </w:r>
      <w:r w:rsidR="003E4B11" w:rsidRPr="00210652">
        <w:rPr>
          <w:lang w:eastAsia="ko-KR"/>
        </w:rPr>
        <w:t xml:space="preserve">the </w:t>
      </w:r>
      <w:r w:rsidRPr="00210652">
        <w:rPr>
          <w:lang w:eastAsia="ko-KR"/>
        </w:rPr>
        <w:t>modified position given by ( ( xPCtr &gt;&gt; 4 ) &lt;&lt; 4, ( yPCtr &gt;&gt; 4 ) &lt;&lt; 4 ) inside the colPic.</w:t>
      </w:r>
    </w:p>
    <w:p w:rsidR="00E10025" w:rsidRPr="00210652" w:rsidRDefault="00E10025" w:rsidP="00F658DE">
      <w:pPr>
        <w:numPr>
          <w:ilvl w:val="0"/>
          <w:numId w:val="154"/>
        </w:numPr>
        <w:tabs>
          <w:tab w:val="clear" w:pos="794"/>
          <w:tab w:val="clear" w:pos="1588"/>
          <w:tab w:val="clear" w:pos="1985"/>
          <w:tab w:val="left" w:pos="720"/>
          <w:tab w:val="left" w:pos="1080"/>
          <w:tab w:val="left" w:pos="1440"/>
          <w:tab w:val="left" w:pos="2977"/>
        </w:tabs>
        <w:ind w:left="709"/>
        <w:rPr>
          <w:lang w:eastAsia="ko-KR"/>
        </w:rPr>
      </w:pPr>
      <w:r w:rsidRPr="00210652">
        <w:rPr>
          <w:lang w:eastAsia="ko-KR"/>
        </w:rPr>
        <w:t xml:space="preserve">( xPCol, yPCol ) </w:t>
      </w:r>
      <w:r w:rsidR="00CF53C8" w:rsidRPr="00210652">
        <w:rPr>
          <w:lang w:eastAsia="ko-KR"/>
        </w:rPr>
        <w:t>is set equal to</w:t>
      </w:r>
      <w:r w:rsidRPr="00210652">
        <w:rPr>
          <w:lang w:eastAsia="ko-KR"/>
        </w:rPr>
        <w:t xml:space="preserve"> the top-left luma sample of the colPu relative to the top-left luma sample of the colPic.</w:t>
      </w:r>
    </w:p>
    <w:p w:rsidR="00F658DE" w:rsidRPr="00210652" w:rsidRDefault="00F658DE" w:rsidP="00F658DE">
      <w:pPr>
        <w:tabs>
          <w:tab w:val="clear" w:pos="794"/>
        </w:tabs>
        <w:rPr>
          <w:lang w:eastAsia="ko-KR"/>
        </w:rPr>
      </w:pPr>
      <w:r w:rsidRPr="00210652">
        <w:rPr>
          <w:lang w:eastAsia="ko-KR"/>
        </w:rPr>
        <w:t>The variables mvLXCol and availableFlagLXCol are derived as follows.</w:t>
      </w:r>
    </w:p>
    <w:p w:rsidR="00E10025" w:rsidRPr="00210652" w:rsidRDefault="00E10025" w:rsidP="00E706A0">
      <w:pPr>
        <w:numPr>
          <w:ilvl w:val="0"/>
          <w:numId w:val="93"/>
        </w:numPr>
        <w:rPr>
          <w:lang w:eastAsia="ko-KR"/>
        </w:rPr>
      </w:pPr>
      <w:r w:rsidRPr="00210652">
        <w:rPr>
          <w:lang w:eastAsia="ko-KR"/>
        </w:rPr>
        <w:t>If colPu is coded in an intra prediction mode</w:t>
      </w:r>
      <w:r w:rsidR="00E706A0" w:rsidRPr="00210652">
        <w:rPr>
          <w:lang w:eastAsia="ko-KR"/>
        </w:rPr>
        <w:t xml:space="preserve"> or colPu is unavailable</w:t>
      </w:r>
      <w:r w:rsidRPr="00210652">
        <w:rPr>
          <w:lang w:eastAsia="ko-KR"/>
        </w:rPr>
        <w:t xml:space="preserve">, both components of </w:t>
      </w:r>
      <w:r w:rsidRPr="00210652">
        <w:t>mvLX</w:t>
      </w:r>
      <w:r w:rsidRPr="00210652">
        <w:rPr>
          <w:lang w:eastAsia="ko-KR"/>
        </w:rPr>
        <w:t>Col are set equal to 0 and availableFlagLXCol is set equal to 0.</w:t>
      </w:r>
    </w:p>
    <w:p w:rsidR="00E10025" w:rsidRPr="00210652" w:rsidRDefault="00E10025" w:rsidP="00E74E24">
      <w:pPr>
        <w:numPr>
          <w:ilvl w:val="0"/>
          <w:numId w:val="93"/>
        </w:numPr>
        <w:rPr>
          <w:lang w:eastAsia="ko-KR"/>
        </w:rPr>
      </w:pPr>
      <w:r w:rsidRPr="00210652">
        <w:rPr>
          <w:lang w:eastAsia="ko-KR"/>
        </w:rPr>
        <w:t>Otherwise (colPu is not coded in an intra prediction mode</w:t>
      </w:r>
      <w:r w:rsidR="00E706A0" w:rsidRPr="00210652">
        <w:rPr>
          <w:lang w:eastAsia="ko-KR"/>
        </w:rPr>
        <w:t xml:space="preserve"> and colPu is available</w:t>
      </w:r>
      <w:r w:rsidR="00220D16" w:rsidRPr="00210652">
        <w:rPr>
          <w:lang w:eastAsia="ko-KR"/>
        </w:rPr>
        <w:t xml:space="preserve">), the </w:t>
      </w:r>
      <w:ins w:id="20" w:author="#289" w:date="2012-01-19T15:24:00Z">
        <w:r w:rsidR="00CE048C" w:rsidRPr="00CE048C">
          <w:rPr>
            <w:lang w:eastAsia="ko-KR"/>
          </w:rPr>
          <w:t xml:space="preserve">motion vector </w:t>
        </w:r>
      </w:ins>
      <w:del w:id="21" w:author="#289" w:date="2012-01-19T15:24:00Z">
        <w:r w:rsidR="00220D16" w:rsidRPr="00210652" w:rsidDel="00CE048C">
          <w:rPr>
            <w:lang w:eastAsia="ko-KR"/>
          </w:rPr>
          <w:delText xml:space="preserve">variables </w:delText>
        </w:r>
      </w:del>
      <w:r w:rsidR="00220D16" w:rsidRPr="00210652">
        <w:rPr>
          <w:lang w:eastAsia="ko-KR"/>
        </w:rPr>
        <w:t>mvCol</w:t>
      </w:r>
      <w:del w:id="22" w:author="#289" w:date="2012-01-19T15:25:00Z">
        <w:r w:rsidRPr="00210652" w:rsidDel="00C369CC">
          <w:rPr>
            <w:lang w:eastAsia="ko-KR"/>
          </w:rPr>
          <w:delText xml:space="preserve"> </w:delText>
        </w:r>
        <w:r w:rsidR="00220D16" w:rsidRPr="00210652" w:rsidDel="00C369CC">
          <w:rPr>
            <w:lang w:eastAsia="ko-KR"/>
          </w:rPr>
          <w:delText>and</w:delText>
        </w:r>
      </w:del>
      <w:ins w:id="23" w:author="#289" w:date="2012-01-19T15:25:00Z">
        <w:r w:rsidR="00C369CC">
          <w:rPr>
            <w:lang w:eastAsia="ko-KR"/>
          </w:rPr>
          <w:t>, the reference index</w:t>
        </w:r>
      </w:ins>
      <w:r w:rsidR="00220D16" w:rsidRPr="00210652">
        <w:rPr>
          <w:lang w:eastAsia="ko-KR"/>
        </w:rPr>
        <w:t xml:space="preserve"> refIdxCol</w:t>
      </w:r>
      <w:ins w:id="24" w:author="#289" w:date="2012-01-19T15:25:00Z">
        <w:r w:rsidR="00E74E24" w:rsidRPr="00E74E24">
          <w:rPr>
            <w:lang w:eastAsia="ko-KR"/>
          </w:rPr>
          <w:t>, and the reference list identifier listCol</w:t>
        </w:r>
      </w:ins>
      <w:r w:rsidR="00220D16" w:rsidRPr="00210652">
        <w:rPr>
          <w:lang w:eastAsia="ko-KR"/>
        </w:rPr>
        <w:t xml:space="preserve"> are derived as follows</w:t>
      </w:r>
      <w:ins w:id="25" w:author="#289" w:date="2012-01-19T15:29:00Z">
        <w:r w:rsidR="00EB01D8">
          <w:rPr>
            <w:lang w:eastAsia="ko-KR"/>
          </w:rPr>
          <w:t>.</w:t>
        </w:r>
      </w:ins>
      <w:del w:id="26" w:author="#289" w:date="2012-01-19T15:29:00Z">
        <w:r w:rsidR="00220D16" w:rsidRPr="00210652" w:rsidDel="00EB01D8">
          <w:rPr>
            <w:lang w:eastAsia="ko-KR"/>
          </w:rPr>
          <w:delText>,</w:delText>
        </w:r>
      </w:del>
    </w:p>
    <w:p w:rsidR="00E10025" w:rsidRPr="00210652" w:rsidRDefault="00E10025" w:rsidP="00C369CC">
      <w:pPr>
        <w:numPr>
          <w:ilvl w:val="1"/>
          <w:numId w:val="132"/>
        </w:numPr>
        <w:tabs>
          <w:tab w:val="clear" w:pos="800"/>
          <w:tab w:val="clear" w:pos="1191"/>
          <w:tab w:val="num" w:pos="1200"/>
        </w:tabs>
        <w:ind w:left="1200"/>
        <w:pPrChange w:id="27" w:author="#289" w:date="2012-01-19T15:26:00Z">
          <w:pPr>
            <w:numPr>
              <w:ilvl w:val="1"/>
              <w:numId w:val="80"/>
            </w:numPr>
            <w:tabs>
              <w:tab w:val="clear" w:pos="794"/>
              <w:tab w:val="num" w:pos="800"/>
            </w:tabs>
            <w:ind w:left="800" w:hanging="400"/>
          </w:pPr>
        </w:pPrChange>
      </w:pPr>
      <w:r w:rsidRPr="00210652">
        <w:t xml:space="preserve">If </w:t>
      </w:r>
      <w:r w:rsidR="00220D16" w:rsidRPr="00210652">
        <w:t>PredFlagL0[ xPCol ][ yPCol ]</w:t>
      </w:r>
      <w:r w:rsidRPr="00210652">
        <w:t xml:space="preserve"> is equal to 0, </w:t>
      </w:r>
      <w:del w:id="28" w:author="#289" w:date="2012-01-19T15:30:00Z">
        <w:r w:rsidRPr="00210652" w:rsidDel="00EB01D8">
          <w:delText xml:space="preserve">the motion vector </w:delText>
        </w:r>
      </w:del>
      <w:r w:rsidRPr="00210652">
        <w:t>mvCol</w:t>
      </w:r>
      <w:del w:id="29" w:author="#289" w:date="2012-01-19T15:30:00Z">
        <w:r w:rsidRPr="00210652" w:rsidDel="00EB01D8">
          <w:delText xml:space="preserve"> and the reference index</w:delText>
        </w:r>
      </w:del>
      <w:ins w:id="30" w:author="#289" w:date="2012-01-19T15:30:00Z">
        <w:r w:rsidR="00EB01D8">
          <w:t>,</w:t>
        </w:r>
      </w:ins>
      <w:r w:rsidRPr="00210652">
        <w:t xml:space="preserve"> refIdxCol</w:t>
      </w:r>
      <w:ins w:id="31" w:author="#289" w:date="2012-01-19T15:30:00Z">
        <w:r w:rsidR="00EB01D8">
          <w:t>, and listCol</w:t>
        </w:r>
      </w:ins>
      <w:r w:rsidRPr="00210652">
        <w:t xml:space="preserve"> are set equal to MvL1[ xPCol ][ yPCol ]</w:t>
      </w:r>
      <w:del w:id="32" w:author="#289" w:date="2012-01-19T15:30:00Z">
        <w:r w:rsidRPr="00210652" w:rsidDel="00EB01D8">
          <w:delText xml:space="preserve"> and</w:delText>
        </w:r>
      </w:del>
      <w:ins w:id="33" w:author="#289" w:date="2012-01-19T15:30:00Z">
        <w:r w:rsidR="00EB01D8">
          <w:t>,</w:t>
        </w:r>
      </w:ins>
      <w:r w:rsidRPr="00210652">
        <w:t xml:space="preserve"> RefIdxL1[ xPCol ][ yPCol ], </w:t>
      </w:r>
      <w:ins w:id="34" w:author="#289" w:date="2012-01-19T15:30:00Z">
        <w:r w:rsidR="00EB01D8">
          <w:t>and L1</w:t>
        </w:r>
      </w:ins>
      <w:ins w:id="35" w:author="#289" w:date="2012-01-19T15:31:00Z">
        <w:r w:rsidR="008E1B71">
          <w:t>,</w:t>
        </w:r>
      </w:ins>
      <w:ins w:id="36" w:author="#289" w:date="2012-01-19T15:30:00Z">
        <w:r w:rsidR="00EB01D8">
          <w:t xml:space="preserve"> </w:t>
        </w:r>
      </w:ins>
      <w:r w:rsidRPr="00210652">
        <w:t xml:space="preserve">respectively. </w:t>
      </w:r>
    </w:p>
    <w:p w:rsidR="005920DA" w:rsidRPr="00210652" w:rsidRDefault="00E10025" w:rsidP="00C369CC">
      <w:pPr>
        <w:numPr>
          <w:ilvl w:val="1"/>
          <w:numId w:val="132"/>
        </w:numPr>
        <w:tabs>
          <w:tab w:val="clear" w:pos="800"/>
          <w:tab w:val="clear" w:pos="1191"/>
          <w:tab w:val="num" w:pos="1200"/>
        </w:tabs>
        <w:ind w:left="1200"/>
        <w:pPrChange w:id="37" w:author="#289" w:date="2012-01-19T15:26:00Z">
          <w:pPr>
            <w:numPr>
              <w:ilvl w:val="1"/>
              <w:numId w:val="80"/>
            </w:numPr>
            <w:tabs>
              <w:tab w:val="clear" w:pos="794"/>
              <w:tab w:val="num" w:pos="800"/>
            </w:tabs>
            <w:ind w:left="800" w:hanging="400"/>
          </w:pPr>
        </w:pPrChange>
      </w:pPr>
      <w:r w:rsidRPr="00210652">
        <w:t>Otherwi</w:t>
      </w:r>
      <w:r w:rsidR="005920DA" w:rsidRPr="00210652">
        <w:t>se (</w:t>
      </w:r>
      <w:r w:rsidR="00220D16" w:rsidRPr="00210652">
        <w:t>PredFlagL0[ xPCol ][ yPCol ]</w:t>
      </w:r>
      <w:r w:rsidR="005920DA" w:rsidRPr="00210652">
        <w:t xml:space="preserve"> is equal to 1),</w:t>
      </w:r>
      <w:r w:rsidR="00F658DE" w:rsidRPr="00210652">
        <w:t xml:space="preserve"> </w:t>
      </w:r>
      <w:r w:rsidR="00220D16" w:rsidRPr="00210652">
        <w:t>the following applies</w:t>
      </w:r>
      <w:r w:rsidR="007A1D1A" w:rsidRPr="00210652">
        <w:t>.</w:t>
      </w:r>
    </w:p>
    <w:p w:rsidR="00220D16" w:rsidRPr="00210652" w:rsidRDefault="00220D16" w:rsidP="00C369CC">
      <w:pPr>
        <w:numPr>
          <w:ilvl w:val="1"/>
          <w:numId w:val="132"/>
        </w:numPr>
        <w:tabs>
          <w:tab w:val="clear" w:pos="800"/>
          <w:tab w:val="clear" w:pos="1191"/>
          <w:tab w:val="num" w:pos="1200"/>
        </w:tabs>
        <w:ind w:left="1603"/>
        <w:rPr>
          <w:lang w:eastAsia="ko-KR"/>
        </w:rPr>
        <w:pPrChange w:id="38" w:author="#289" w:date="2012-01-19T15:26:00Z">
          <w:pPr>
            <w:numPr>
              <w:ilvl w:val="1"/>
              <w:numId w:val="132"/>
            </w:numPr>
            <w:tabs>
              <w:tab w:val="clear" w:pos="794"/>
              <w:tab w:val="clear" w:pos="1191"/>
              <w:tab w:val="num" w:pos="1200"/>
            </w:tabs>
            <w:ind w:left="1200" w:hanging="400"/>
          </w:pPr>
        </w:pPrChange>
      </w:pPr>
      <w:r w:rsidRPr="00210652">
        <w:rPr>
          <w:lang w:eastAsia="ko-KR"/>
        </w:rPr>
        <w:lastRenderedPageBreak/>
        <w:t xml:space="preserve">If PredFlagL1[ xPCol ][ yPCol ] is equal to 0, </w:t>
      </w:r>
      <w:del w:id="39" w:author="#289" w:date="2012-01-19T15:30:00Z">
        <w:r w:rsidRPr="00210652" w:rsidDel="008E1B71">
          <w:rPr>
            <w:lang w:eastAsia="ko-KR"/>
          </w:rPr>
          <w:delText xml:space="preserve">the motion vector </w:delText>
        </w:r>
      </w:del>
      <w:r w:rsidRPr="00210652">
        <w:rPr>
          <w:lang w:eastAsia="ko-KR"/>
        </w:rPr>
        <w:t>mvCol</w:t>
      </w:r>
      <w:del w:id="40" w:author="#289" w:date="2012-01-19T15:31:00Z">
        <w:r w:rsidRPr="00210652" w:rsidDel="008E1B71">
          <w:rPr>
            <w:lang w:eastAsia="ko-KR"/>
          </w:rPr>
          <w:delText xml:space="preserve"> and the reference index</w:delText>
        </w:r>
      </w:del>
      <w:ins w:id="41" w:author="#289" w:date="2012-01-19T15:31:00Z">
        <w:r w:rsidR="008E1B71">
          <w:rPr>
            <w:lang w:eastAsia="ko-KR"/>
          </w:rPr>
          <w:t>,</w:t>
        </w:r>
      </w:ins>
      <w:r w:rsidRPr="00210652">
        <w:rPr>
          <w:lang w:eastAsia="ko-KR"/>
        </w:rPr>
        <w:t xml:space="preserve"> refIdxCol</w:t>
      </w:r>
      <w:ins w:id="42" w:author="#289" w:date="2012-01-19T15:31:00Z">
        <w:r w:rsidR="008E1B71">
          <w:rPr>
            <w:lang w:eastAsia="ko-KR"/>
          </w:rPr>
          <w:t>, and listCol</w:t>
        </w:r>
      </w:ins>
      <w:r w:rsidRPr="00210652">
        <w:rPr>
          <w:lang w:eastAsia="ko-KR"/>
        </w:rPr>
        <w:t xml:space="preserve"> are set equal to MvL0[ xPCol ][ yPCol ]</w:t>
      </w:r>
      <w:del w:id="43" w:author="#289" w:date="2012-01-19T15:31:00Z">
        <w:r w:rsidRPr="00210652" w:rsidDel="008E1B71">
          <w:rPr>
            <w:lang w:eastAsia="ko-KR"/>
          </w:rPr>
          <w:delText xml:space="preserve"> and</w:delText>
        </w:r>
      </w:del>
      <w:ins w:id="44" w:author="#289" w:date="2012-01-19T15:31:00Z">
        <w:r w:rsidR="008E1B71">
          <w:rPr>
            <w:lang w:eastAsia="ko-KR"/>
          </w:rPr>
          <w:t>,</w:t>
        </w:r>
      </w:ins>
      <w:r w:rsidRPr="00210652">
        <w:rPr>
          <w:lang w:eastAsia="ko-KR"/>
        </w:rPr>
        <w:t xml:space="preserve"> RefIdxL0[ xPCol ][ yPCol ], </w:t>
      </w:r>
      <w:ins w:id="45" w:author="#289" w:date="2012-01-19T15:31:00Z">
        <w:r w:rsidR="008E1B71">
          <w:rPr>
            <w:lang w:eastAsia="ko-KR"/>
          </w:rPr>
          <w:t xml:space="preserve">and L0, </w:t>
        </w:r>
      </w:ins>
      <w:r w:rsidRPr="00210652">
        <w:rPr>
          <w:lang w:eastAsia="ko-KR"/>
        </w:rPr>
        <w:t>respectively.</w:t>
      </w:r>
    </w:p>
    <w:p w:rsidR="00220D16" w:rsidRPr="00210652" w:rsidRDefault="00220D16" w:rsidP="00C369CC">
      <w:pPr>
        <w:numPr>
          <w:ilvl w:val="1"/>
          <w:numId w:val="132"/>
        </w:numPr>
        <w:tabs>
          <w:tab w:val="clear" w:pos="800"/>
          <w:tab w:val="clear" w:pos="1191"/>
          <w:tab w:val="num" w:pos="1200"/>
        </w:tabs>
        <w:ind w:left="1603"/>
        <w:rPr>
          <w:lang w:eastAsia="ko-KR"/>
        </w:rPr>
        <w:pPrChange w:id="46" w:author="#289" w:date="2012-01-19T15:26:00Z">
          <w:pPr>
            <w:numPr>
              <w:ilvl w:val="1"/>
              <w:numId w:val="132"/>
            </w:numPr>
            <w:tabs>
              <w:tab w:val="clear" w:pos="794"/>
              <w:tab w:val="clear" w:pos="1191"/>
              <w:tab w:val="num" w:pos="1200"/>
            </w:tabs>
            <w:ind w:left="1200" w:hanging="400"/>
          </w:pPr>
        </w:pPrChange>
      </w:pPr>
      <w:r w:rsidRPr="00210652">
        <w:rPr>
          <w:lang w:eastAsia="ko-KR"/>
        </w:rPr>
        <w:t xml:space="preserve">Otherwise (PredFlagL1[ xPCol ][ yPCol ] is equal to 1), </w:t>
      </w:r>
      <w:r w:rsidR="0042777B" w:rsidRPr="00210652">
        <w:rPr>
          <w:lang w:eastAsia="ko-KR"/>
        </w:rPr>
        <w:t xml:space="preserve">the following </w:t>
      </w:r>
      <w:r w:rsidR="00AE648A" w:rsidRPr="00210652">
        <w:rPr>
          <w:lang w:eastAsia="ko-KR"/>
        </w:rPr>
        <w:t>assignments are made</w:t>
      </w:r>
      <w:r w:rsidR="007A1D1A" w:rsidRPr="00210652">
        <w:rPr>
          <w:lang w:eastAsia="ko-KR"/>
        </w:rPr>
        <w:t>.</w:t>
      </w:r>
    </w:p>
    <w:p w:rsidR="00AE648A" w:rsidRPr="00210652" w:rsidRDefault="00AE648A" w:rsidP="008E1B71">
      <w:pPr>
        <w:numPr>
          <w:ilvl w:val="3"/>
          <w:numId w:val="241"/>
        </w:numPr>
        <w:tabs>
          <w:tab w:val="clear" w:pos="794"/>
          <w:tab w:val="clear" w:pos="1191"/>
        </w:tabs>
        <w:ind w:left="2003"/>
        <w:rPr>
          <w:lang w:eastAsia="ko-KR"/>
        </w:rPr>
        <w:pPrChange w:id="47" w:author="#289" w:date="2012-01-19T15:35:00Z">
          <w:pPr>
            <w:numPr>
              <w:ilvl w:val="3"/>
              <w:numId w:val="241"/>
            </w:numPr>
            <w:tabs>
              <w:tab w:val="clear" w:pos="794"/>
              <w:tab w:val="clear" w:pos="1191"/>
              <w:tab w:val="clear" w:pos="1588"/>
              <w:tab w:val="num" w:pos="1600"/>
            </w:tabs>
            <w:ind w:left="1600" w:hanging="400"/>
          </w:pPr>
        </w:pPrChange>
      </w:pPr>
      <w:r w:rsidRPr="00210652">
        <w:rPr>
          <w:lang w:eastAsia="ko-KR"/>
        </w:rPr>
        <w:t xml:space="preserve">If </w:t>
      </w:r>
      <w:del w:id="48" w:author="#289" w:date="2012-01-19T15:32:00Z">
        <w:r w:rsidRPr="00210652" w:rsidDel="008E1B71">
          <w:rPr>
            <w:lang w:eastAsia="ko-KR"/>
          </w:rPr>
          <w:delText xml:space="preserve">all </w:delText>
        </w:r>
      </w:del>
      <w:r w:rsidRPr="00210652">
        <w:rPr>
          <w:lang w:eastAsia="ko-KR"/>
        </w:rPr>
        <w:t>PicOrderCnt</w:t>
      </w:r>
      <w:del w:id="49" w:author="#289" w:date="2012-01-19T15:35:00Z">
        <w:r w:rsidRPr="00210652" w:rsidDel="002C7873">
          <w:rPr>
            <w:lang w:eastAsia="ko-KR"/>
          </w:rPr>
          <w:delText>s</w:delText>
        </w:r>
      </w:del>
      <w:r w:rsidRPr="00210652">
        <w:rPr>
          <w:lang w:eastAsia="ko-KR"/>
        </w:rPr>
        <w:t xml:space="preserve"> of </w:t>
      </w:r>
      <w:ins w:id="50" w:author="#289" w:date="2012-01-19T15:32:00Z">
        <w:r w:rsidR="008E1B71">
          <w:rPr>
            <w:lang w:eastAsia="ko-KR"/>
          </w:rPr>
          <w:t xml:space="preserve">every </w:t>
        </w:r>
      </w:ins>
      <w:r w:rsidRPr="00210652">
        <w:rPr>
          <w:lang w:eastAsia="ko-KR"/>
        </w:rPr>
        <w:t>picture</w:t>
      </w:r>
      <w:del w:id="51" w:author="#289" w:date="2012-01-19T15:32:00Z">
        <w:r w:rsidRPr="00210652" w:rsidDel="008E1B71">
          <w:rPr>
            <w:lang w:eastAsia="ko-KR"/>
          </w:rPr>
          <w:delText>s</w:delText>
        </w:r>
      </w:del>
      <w:r w:rsidRPr="00210652">
        <w:rPr>
          <w:lang w:eastAsia="ko-KR"/>
        </w:rPr>
        <w:t xml:space="preserve"> in </w:t>
      </w:r>
      <w:del w:id="52" w:author="#289" w:date="2012-01-19T15:32:00Z">
        <w:r w:rsidRPr="00210652" w:rsidDel="008E1B71">
          <w:rPr>
            <w:lang w:eastAsia="ko-KR"/>
          </w:rPr>
          <w:delText xml:space="preserve">all </w:delText>
        </w:r>
      </w:del>
      <w:ins w:id="53" w:author="#289" w:date="2012-01-19T15:32:00Z">
        <w:r w:rsidR="008E1B71">
          <w:rPr>
            <w:lang w:eastAsia="ko-KR"/>
          </w:rPr>
          <w:t>every</w:t>
        </w:r>
        <w:r w:rsidR="008E1B71" w:rsidRPr="00210652">
          <w:rPr>
            <w:lang w:eastAsia="ko-KR"/>
          </w:rPr>
          <w:t xml:space="preserve"> </w:t>
        </w:r>
      </w:ins>
      <w:r w:rsidRPr="00210652">
        <w:rPr>
          <w:lang w:eastAsia="ko-KR"/>
        </w:rPr>
        <w:t xml:space="preserve">reference picture lists </w:t>
      </w:r>
      <w:del w:id="54" w:author="#289" w:date="2012-01-19T15:32:00Z">
        <w:r w:rsidRPr="00210652" w:rsidDel="008E1B71">
          <w:rPr>
            <w:lang w:eastAsia="ko-KR"/>
          </w:rPr>
          <w:delText>are smaller</w:delText>
        </w:r>
      </w:del>
      <w:ins w:id="55" w:author="#289" w:date="2012-01-19T15:32:00Z">
        <w:r w:rsidR="008E1B71">
          <w:rPr>
            <w:lang w:eastAsia="ko-KR"/>
          </w:rPr>
          <w:t>is less</w:t>
        </w:r>
      </w:ins>
      <w:r w:rsidRPr="00210652">
        <w:rPr>
          <w:lang w:eastAsia="ko-KR"/>
        </w:rPr>
        <w:t xml:space="preserve"> than </w:t>
      </w:r>
      <w:ins w:id="56" w:author="#289" w:date="2012-01-19T15:32:00Z">
        <w:r w:rsidR="008E1B71">
          <w:rPr>
            <w:lang w:eastAsia="ko-KR"/>
          </w:rPr>
          <w:t xml:space="preserve">or equal to </w:t>
        </w:r>
      </w:ins>
      <w:r w:rsidRPr="00210652">
        <w:rPr>
          <w:lang w:eastAsia="ko-KR"/>
        </w:rPr>
        <w:t xml:space="preserve">PicOrderCnt( currPic ), </w:t>
      </w:r>
      <w:del w:id="57" w:author="#289" w:date="2012-01-19T15:33:00Z">
        <w:r w:rsidRPr="00210652" w:rsidDel="008E1B71">
          <w:rPr>
            <w:lang w:eastAsia="ko-KR"/>
          </w:rPr>
          <w:delText xml:space="preserve">the motion vector </w:delText>
        </w:r>
      </w:del>
      <w:r w:rsidRPr="00210652">
        <w:rPr>
          <w:lang w:eastAsia="ko-KR"/>
        </w:rPr>
        <w:t xml:space="preserve">mvCol, </w:t>
      </w:r>
      <w:del w:id="58" w:author="#289" w:date="2012-01-19T15:33:00Z">
        <w:r w:rsidRPr="00210652" w:rsidDel="008E1B71">
          <w:rPr>
            <w:lang w:eastAsia="ko-KR"/>
          </w:rPr>
          <w:delText xml:space="preserve">the reference index </w:delText>
        </w:r>
      </w:del>
      <w:r w:rsidRPr="00210652">
        <w:rPr>
          <w:lang w:eastAsia="ko-KR"/>
        </w:rPr>
        <w:t>refIdxCol</w:t>
      </w:r>
      <w:ins w:id="59" w:author="#289" w:date="2012-01-19T15:33:00Z">
        <w:r w:rsidR="008E1B71">
          <w:rPr>
            <w:lang w:eastAsia="ko-KR"/>
          </w:rPr>
          <w:t>,</w:t>
        </w:r>
      </w:ins>
      <w:r w:rsidRPr="00210652">
        <w:rPr>
          <w:lang w:eastAsia="ko-KR"/>
        </w:rPr>
        <w:t xml:space="preserve"> and </w:t>
      </w:r>
      <w:del w:id="60" w:author="#289" w:date="2012-01-19T15:33:00Z">
        <w:r w:rsidRPr="00210652" w:rsidDel="008E1B71">
          <w:rPr>
            <w:lang w:eastAsia="ko-KR"/>
          </w:rPr>
          <w:delText xml:space="preserve">ListCol </w:delText>
        </w:r>
      </w:del>
      <w:ins w:id="61" w:author="#289" w:date="2012-01-19T15:33:00Z">
        <w:r w:rsidR="008E1B71">
          <w:rPr>
            <w:lang w:eastAsia="ko-KR"/>
          </w:rPr>
          <w:t>listCol</w:t>
        </w:r>
        <w:r w:rsidR="008E1B71" w:rsidRPr="00210652">
          <w:rPr>
            <w:lang w:eastAsia="ko-KR"/>
          </w:rPr>
          <w:t xml:space="preserve"> </w:t>
        </w:r>
      </w:ins>
      <w:r w:rsidRPr="00210652">
        <w:rPr>
          <w:lang w:eastAsia="ko-KR"/>
        </w:rPr>
        <w:t>are set equal to MvL</w:t>
      </w:r>
      <w:ins w:id="62" w:author="#289" w:date="2012-01-19T15:33:00Z">
        <w:r w:rsidR="008E1B71">
          <w:rPr>
            <w:lang w:eastAsia="ko-KR"/>
          </w:rPr>
          <w:t>X</w:t>
        </w:r>
      </w:ins>
      <w:del w:id="63" w:author="#289" w:date="2012-01-19T15:33:00Z">
        <w:r w:rsidRPr="00210652" w:rsidDel="008E1B71">
          <w:rPr>
            <w:lang w:eastAsia="ko-KR"/>
          </w:rPr>
          <w:delText>N</w:delText>
        </w:r>
      </w:del>
      <w:r w:rsidRPr="00210652">
        <w:rPr>
          <w:lang w:eastAsia="ko-KR"/>
        </w:rPr>
        <w:t>[</w:t>
      </w:r>
      <w:ins w:id="64" w:author="#289" w:date="2012-01-19T15:33:00Z">
        <w:r w:rsidR="008E1B71">
          <w:rPr>
            <w:lang w:eastAsia="ko-KR"/>
          </w:rPr>
          <w:t> </w:t>
        </w:r>
      </w:ins>
      <w:del w:id="65" w:author="#289" w:date="2012-01-19T15:33:00Z">
        <w:r w:rsidRPr="00210652" w:rsidDel="008E1B71">
          <w:rPr>
            <w:lang w:eastAsia="ko-KR"/>
          </w:rPr>
          <w:delText xml:space="preserve"> </w:delText>
        </w:r>
      </w:del>
      <w:r w:rsidRPr="00210652">
        <w:rPr>
          <w:lang w:eastAsia="ko-KR"/>
        </w:rPr>
        <w:t>xPCol</w:t>
      </w:r>
      <w:ins w:id="66" w:author="#289" w:date="2012-01-19T15:33:00Z">
        <w:r w:rsidR="008E1B71">
          <w:rPr>
            <w:lang w:eastAsia="ko-KR"/>
          </w:rPr>
          <w:t> </w:t>
        </w:r>
      </w:ins>
      <w:del w:id="67" w:author="#289" w:date="2012-01-19T15:33:00Z">
        <w:r w:rsidRPr="00210652" w:rsidDel="008E1B71">
          <w:rPr>
            <w:lang w:eastAsia="ko-KR"/>
          </w:rPr>
          <w:delText xml:space="preserve"> </w:delText>
        </w:r>
      </w:del>
      <w:r w:rsidRPr="00210652">
        <w:rPr>
          <w:lang w:eastAsia="ko-KR"/>
        </w:rPr>
        <w:t>][</w:t>
      </w:r>
      <w:ins w:id="68" w:author="#289" w:date="2012-01-19T15:33:00Z">
        <w:r w:rsidR="008E1B71">
          <w:rPr>
            <w:lang w:eastAsia="ko-KR"/>
          </w:rPr>
          <w:t> </w:t>
        </w:r>
      </w:ins>
      <w:del w:id="69" w:author="#289" w:date="2012-01-19T15:33:00Z">
        <w:r w:rsidRPr="00210652" w:rsidDel="008E1B71">
          <w:rPr>
            <w:lang w:eastAsia="ko-KR"/>
          </w:rPr>
          <w:delText xml:space="preserve"> </w:delText>
        </w:r>
      </w:del>
      <w:r w:rsidRPr="00210652">
        <w:rPr>
          <w:lang w:eastAsia="ko-KR"/>
        </w:rPr>
        <w:t>yPCol</w:t>
      </w:r>
      <w:ins w:id="70" w:author="#289" w:date="2012-01-19T15:33:00Z">
        <w:r w:rsidR="008E1B71">
          <w:rPr>
            <w:lang w:eastAsia="ko-KR"/>
          </w:rPr>
          <w:t> </w:t>
        </w:r>
      </w:ins>
      <w:del w:id="71" w:author="#289" w:date="2012-01-19T15:33:00Z">
        <w:r w:rsidRPr="00210652" w:rsidDel="008E1B71">
          <w:rPr>
            <w:lang w:eastAsia="ko-KR"/>
          </w:rPr>
          <w:delText xml:space="preserve"> </w:delText>
        </w:r>
      </w:del>
      <w:r w:rsidRPr="00210652">
        <w:rPr>
          <w:lang w:eastAsia="ko-KR"/>
        </w:rPr>
        <w:t>], RefIdxL</w:t>
      </w:r>
      <w:ins w:id="72" w:author="#289" w:date="2012-01-19T15:33:00Z">
        <w:r w:rsidR="008E1B71">
          <w:rPr>
            <w:lang w:eastAsia="ko-KR"/>
          </w:rPr>
          <w:t>X</w:t>
        </w:r>
      </w:ins>
      <w:del w:id="73" w:author="#289" w:date="2012-01-19T15:33:00Z">
        <w:r w:rsidRPr="00210652" w:rsidDel="008E1B71">
          <w:rPr>
            <w:lang w:eastAsia="ko-KR"/>
          </w:rPr>
          <w:delText>N</w:delText>
        </w:r>
      </w:del>
      <w:r w:rsidR="00644748">
        <w:rPr>
          <w:rFonts w:hint="eastAsia"/>
          <w:lang w:eastAsia="ko-KR"/>
        </w:rPr>
        <w:t>[</w:t>
      </w:r>
      <w:ins w:id="74" w:author="#289" w:date="2012-01-19T15:33:00Z">
        <w:r w:rsidR="008E1B71">
          <w:rPr>
            <w:lang w:eastAsia="ko-KR"/>
          </w:rPr>
          <w:t> </w:t>
        </w:r>
      </w:ins>
      <w:del w:id="75" w:author="#289" w:date="2012-01-19T15:33:00Z">
        <w:r w:rsidR="00644748" w:rsidDel="008E1B71">
          <w:rPr>
            <w:rFonts w:hint="eastAsia"/>
            <w:lang w:eastAsia="ko-KR"/>
          </w:rPr>
          <w:delText xml:space="preserve"> </w:delText>
        </w:r>
      </w:del>
      <w:r w:rsidR="00644748">
        <w:rPr>
          <w:rFonts w:hint="eastAsia"/>
          <w:lang w:eastAsia="ko-KR"/>
        </w:rPr>
        <w:t>x</w:t>
      </w:r>
      <w:ins w:id="76" w:author="#289" w:date="2012-01-19T15:33:00Z">
        <w:r w:rsidR="008E1B71">
          <w:rPr>
            <w:lang w:eastAsia="ko-KR"/>
          </w:rPr>
          <w:t>P</w:t>
        </w:r>
      </w:ins>
      <w:del w:id="77" w:author="#289" w:date="2012-01-19T15:33:00Z">
        <w:r w:rsidR="00644748" w:rsidDel="008E1B71">
          <w:rPr>
            <w:rFonts w:hint="eastAsia"/>
            <w:lang w:eastAsia="ko-KR"/>
          </w:rPr>
          <w:delText>p</w:delText>
        </w:r>
      </w:del>
      <w:r w:rsidR="00644748">
        <w:rPr>
          <w:rFonts w:hint="eastAsia"/>
          <w:lang w:eastAsia="ko-KR"/>
        </w:rPr>
        <w:t>Col</w:t>
      </w:r>
      <w:ins w:id="78" w:author="#289" w:date="2012-01-19T15:33:00Z">
        <w:r w:rsidR="008E1B71">
          <w:rPr>
            <w:lang w:eastAsia="ko-KR"/>
          </w:rPr>
          <w:t> </w:t>
        </w:r>
      </w:ins>
      <w:del w:id="79" w:author="#289" w:date="2012-01-19T15:33:00Z">
        <w:r w:rsidR="00644748" w:rsidDel="008E1B71">
          <w:rPr>
            <w:rFonts w:hint="eastAsia"/>
            <w:lang w:eastAsia="ko-KR"/>
          </w:rPr>
          <w:delText xml:space="preserve"> </w:delText>
        </w:r>
      </w:del>
      <w:r w:rsidR="00644748">
        <w:rPr>
          <w:rFonts w:hint="eastAsia"/>
          <w:lang w:eastAsia="ko-KR"/>
        </w:rPr>
        <w:t>][</w:t>
      </w:r>
      <w:ins w:id="80" w:author="#289" w:date="2012-01-19T15:33:00Z">
        <w:r w:rsidR="008E1B71">
          <w:rPr>
            <w:lang w:eastAsia="ko-KR"/>
          </w:rPr>
          <w:t> </w:t>
        </w:r>
      </w:ins>
      <w:del w:id="81" w:author="#289" w:date="2012-01-19T15:33:00Z">
        <w:r w:rsidR="00644748" w:rsidDel="008E1B71">
          <w:rPr>
            <w:rFonts w:hint="eastAsia"/>
            <w:lang w:eastAsia="ko-KR"/>
          </w:rPr>
          <w:delText xml:space="preserve"> </w:delText>
        </w:r>
      </w:del>
      <w:r w:rsidR="00644748">
        <w:rPr>
          <w:rFonts w:hint="eastAsia"/>
          <w:lang w:eastAsia="ko-KR"/>
        </w:rPr>
        <w:t>y</w:t>
      </w:r>
      <w:ins w:id="82" w:author="#289" w:date="2012-01-19T15:33:00Z">
        <w:r w:rsidR="008E1B71">
          <w:rPr>
            <w:lang w:eastAsia="ko-KR"/>
          </w:rPr>
          <w:t>P</w:t>
        </w:r>
      </w:ins>
      <w:del w:id="83" w:author="#289" w:date="2012-01-19T15:33:00Z">
        <w:r w:rsidR="00644748" w:rsidDel="008E1B71">
          <w:rPr>
            <w:rFonts w:hint="eastAsia"/>
            <w:lang w:eastAsia="ko-KR"/>
          </w:rPr>
          <w:delText>p</w:delText>
        </w:r>
      </w:del>
      <w:r w:rsidR="00644748">
        <w:rPr>
          <w:rFonts w:hint="eastAsia"/>
          <w:lang w:eastAsia="ko-KR"/>
        </w:rPr>
        <w:t>Col</w:t>
      </w:r>
      <w:ins w:id="84" w:author="#289" w:date="2012-01-19T15:33:00Z">
        <w:r w:rsidR="008E1B71">
          <w:rPr>
            <w:lang w:eastAsia="ko-KR"/>
          </w:rPr>
          <w:t> </w:t>
        </w:r>
      </w:ins>
      <w:del w:id="85" w:author="#289" w:date="2012-01-19T15:33:00Z">
        <w:r w:rsidR="00644748" w:rsidDel="008E1B71">
          <w:rPr>
            <w:rFonts w:hint="eastAsia"/>
            <w:lang w:eastAsia="ko-KR"/>
          </w:rPr>
          <w:delText xml:space="preserve"> </w:delText>
        </w:r>
      </w:del>
      <w:r w:rsidR="00644748">
        <w:rPr>
          <w:rFonts w:hint="eastAsia"/>
          <w:lang w:eastAsia="ko-KR"/>
        </w:rPr>
        <w:t>]</w:t>
      </w:r>
      <w:r w:rsidRPr="00210652">
        <w:rPr>
          <w:lang w:eastAsia="ko-KR"/>
        </w:rPr>
        <w:t xml:space="preserve"> and L</w:t>
      </w:r>
      <w:ins w:id="86" w:author="#289" w:date="2012-01-19T15:33:00Z">
        <w:r w:rsidR="008E1B71">
          <w:rPr>
            <w:lang w:eastAsia="ko-KR"/>
          </w:rPr>
          <w:t>X</w:t>
        </w:r>
      </w:ins>
      <w:del w:id="87" w:author="#289" w:date="2012-01-19T15:33:00Z">
        <w:r w:rsidRPr="00210652" w:rsidDel="008E1B71">
          <w:rPr>
            <w:lang w:eastAsia="ko-KR"/>
          </w:rPr>
          <w:delText>N</w:delText>
        </w:r>
      </w:del>
      <w:r w:rsidRPr="00210652">
        <w:rPr>
          <w:lang w:eastAsia="ko-KR"/>
        </w:rPr>
        <w:t>, respectively</w:t>
      </w:r>
      <w:del w:id="88" w:author="#289" w:date="2012-01-19T15:34:00Z">
        <w:r w:rsidRPr="00210652" w:rsidDel="008E1B71">
          <w:rPr>
            <w:lang w:eastAsia="ko-KR"/>
          </w:rPr>
          <w:delText>,</w:delText>
        </w:r>
      </w:del>
      <w:r w:rsidRPr="00210652">
        <w:rPr>
          <w:lang w:eastAsia="ko-KR"/>
        </w:rPr>
        <w:t xml:space="preserve"> with </w:t>
      </w:r>
      <w:del w:id="89" w:author="#289" w:date="2012-01-19T15:34:00Z">
        <w:r w:rsidRPr="00210652" w:rsidDel="008E1B71">
          <w:rPr>
            <w:lang w:eastAsia="ko-KR"/>
          </w:rPr>
          <w:delText xml:space="preserve">N </w:delText>
        </w:r>
      </w:del>
      <w:ins w:id="90" w:author="#289" w:date="2012-01-19T15:34:00Z">
        <w:r w:rsidR="008E1B71">
          <w:rPr>
            <w:lang w:eastAsia="ko-KR"/>
          </w:rPr>
          <w:t>X</w:t>
        </w:r>
        <w:r w:rsidR="008E1B71" w:rsidRPr="00210652">
          <w:rPr>
            <w:lang w:eastAsia="ko-KR"/>
          </w:rPr>
          <w:t xml:space="preserve"> </w:t>
        </w:r>
      </w:ins>
      <w:r w:rsidRPr="00210652">
        <w:rPr>
          <w:lang w:eastAsia="ko-KR"/>
        </w:rPr>
        <w:t xml:space="preserve">being </w:t>
      </w:r>
      <w:ins w:id="91" w:author="#289" w:date="2012-01-19T15:34:00Z">
        <w:r w:rsidR="008E1B71">
          <w:rPr>
            <w:lang w:eastAsia="ko-KR"/>
          </w:rPr>
          <w:t xml:space="preserve">the </w:t>
        </w:r>
      </w:ins>
      <w:r w:rsidRPr="00210652">
        <w:rPr>
          <w:lang w:eastAsia="ko-KR"/>
        </w:rPr>
        <w:t xml:space="preserve">value of </w:t>
      </w:r>
      <w:ins w:id="92" w:author="#289" w:date="2012-01-19T15:35:00Z">
        <w:r w:rsidR="008E1B71" w:rsidRPr="008E1B71">
          <w:rPr>
            <w:lang w:eastAsia="ko-KR"/>
          </w:rPr>
          <w:t>X this process is invoked for</w:t>
        </w:r>
      </w:ins>
      <w:del w:id="93" w:author="#289" w:date="2012-01-19T15:35:00Z">
        <w:r w:rsidRPr="00210652" w:rsidDel="008E1B71">
          <w:rPr>
            <w:lang w:eastAsia="ko-KR"/>
          </w:rPr>
          <w:delText>RefIdxLX</w:delText>
        </w:r>
      </w:del>
      <w:r w:rsidRPr="00210652">
        <w:rPr>
          <w:lang w:eastAsia="ko-KR"/>
        </w:rPr>
        <w:t>.</w:t>
      </w:r>
    </w:p>
    <w:p w:rsidR="00AE648A" w:rsidRPr="00210652" w:rsidRDefault="00AE648A" w:rsidP="00C369CC">
      <w:pPr>
        <w:numPr>
          <w:ilvl w:val="3"/>
          <w:numId w:val="241"/>
        </w:numPr>
        <w:tabs>
          <w:tab w:val="clear" w:pos="794"/>
          <w:tab w:val="clear" w:pos="1191"/>
        </w:tabs>
        <w:ind w:left="2003"/>
        <w:rPr>
          <w:lang w:eastAsia="ko-KR"/>
        </w:rPr>
        <w:pPrChange w:id="94" w:author="#289" w:date="2012-01-19T15:26:00Z">
          <w:pPr>
            <w:numPr>
              <w:ilvl w:val="3"/>
              <w:numId w:val="241"/>
            </w:numPr>
            <w:tabs>
              <w:tab w:val="clear" w:pos="794"/>
              <w:tab w:val="clear" w:pos="1191"/>
              <w:tab w:val="clear" w:pos="1588"/>
              <w:tab w:val="num" w:pos="1600"/>
            </w:tabs>
            <w:ind w:left="1600" w:hanging="400"/>
          </w:pPr>
        </w:pPrChange>
      </w:pPr>
      <w:r w:rsidRPr="00210652">
        <w:rPr>
          <w:lang w:eastAsia="ko-KR"/>
        </w:rPr>
        <w:t>Otherwise (</w:t>
      </w:r>
      <w:del w:id="95" w:author="#289" w:date="2012-01-19T15:35:00Z">
        <w:r w:rsidRPr="00210652" w:rsidDel="002C7873">
          <w:rPr>
            <w:lang w:eastAsia="ko-KR"/>
          </w:rPr>
          <w:delText xml:space="preserve">one of </w:delText>
        </w:r>
      </w:del>
      <w:r w:rsidRPr="00210652">
        <w:rPr>
          <w:lang w:eastAsia="ko-KR"/>
        </w:rPr>
        <w:t xml:space="preserve">PicOrderCnt of </w:t>
      </w:r>
      <w:ins w:id="96" w:author="#289" w:date="2012-01-19T15:35:00Z">
        <w:r w:rsidR="002C7873">
          <w:rPr>
            <w:lang w:eastAsia="ko-KR"/>
          </w:rPr>
          <w:t xml:space="preserve">at least one </w:t>
        </w:r>
      </w:ins>
      <w:r w:rsidRPr="00210652">
        <w:rPr>
          <w:lang w:eastAsia="ko-KR"/>
        </w:rPr>
        <w:t>picture</w:t>
      </w:r>
      <w:del w:id="97" w:author="#289" w:date="2012-01-19T15:36:00Z">
        <w:r w:rsidRPr="00210652" w:rsidDel="002C7873">
          <w:rPr>
            <w:lang w:eastAsia="ko-KR"/>
          </w:rPr>
          <w:delText>s</w:delText>
        </w:r>
      </w:del>
      <w:r w:rsidRPr="00210652">
        <w:rPr>
          <w:lang w:eastAsia="ko-KR"/>
        </w:rPr>
        <w:t xml:space="preserve"> in </w:t>
      </w:r>
      <w:del w:id="98" w:author="#289" w:date="2012-01-19T15:36:00Z">
        <w:r w:rsidRPr="00210652" w:rsidDel="002C7873">
          <w:rPr>
            <w:lang w:eastAsia="ko-KR"/>
          </w:rPr>
          <w:delText xml:space="preserve">all </w:delText>
        </w:r>
      </w:del>
      <w:ins w:id="99" w:author="#289" w:date="2012-01-19T15:36:00Z">
        <w:r w:rsidR="002C7873">
          <w:rPr>
            <w:lang w:eastAsia="ko-KR"/>
          </w:rPr>
          <w:t xml:space="preserve">at least one </w:t>
        </w:r>
      </w:ins>
      <w:r w:rsidRPr="00210652">
        <w:rPr>
          <w:lang w:eastAsia="ko-KR"/>
        </w:rPr>
        <w:t>reference picture list</w:t>
      </w:r>
      <w:del w:id="100" w:author="#289" w:date="2012-01-19T15:36:00Z">
        <w:r w:rsidRPr="00210652" w:rsidDel="002C7873">
          <w:rPr>
            <w:lang w:eastAsia="ko-KR"/>
          </w:rPr>
          <w:delText>s are larger</w:delText>
        </w:r>
      </w:del>
      <w:ins w:id="101" w:author="#289" w:date="2012-01-19T15:36:00Z">
        <w:r w:rsidR="002C7873">
          <w:rPr>
            <w:lang w:eastAsia="ko-KR"/>
          </w:rPr>
          <w:t xml:space="preserve"> is greater</w:t>
        </w:r>
      </w:ins>
      <w:r w:rsidRPr="00210652">
        <w:rPr>
          <w:lang w:eastAsia="ko-KR"/>
        </w:rPr>
        <w:t xml:space="preserve"> than PicOrderCnt( currPic )</w:t>
      </w:r>
      <w:del w:id="102" w:author="#289" w:date="2012-01-19T15:36:00Z">
        <w:r w:rsidRPr="00210652" w:rsidDel="002C7873">
          <w:rPr>
            <w:lang w:eastAsia="ko-KR"/>
          </w:rPr>
          <w:delText xml:space="preserve"> </w:delText>
        </w:r>
      </w:del>
      <w:r w:rsidRPr="00210652">
        <w:rPr>
          <w:lang w:eastAsia="ko-KR"/>
        </w:rPr>
        <w:t xml:space="preserve">), </w:t>
      </w:r>
      <w:del w:id="103" w:author="#289" w:date="2012-01-19T15:36:00Z">
        <w:r w:rsidRPr="00210652" w:rsidDel="002C7873">
          <w:rPr>
            <w:lang w:eastAsia="ko-KR"/>
          </w:rPr>
          <w:delText xml:space="preserve">the motion vector </w:delText>
        </w:r>
      </w:del>
      <w:r w:rsidRPr="00210652">
        <w:rPr>
          <w:lang w:eastAsia="ko-KR"/>
        </w:rPr>
        <w:t xml:space="preserve">mvCol, </w:t>
      </w:r>
      <w:del w:id="104" w:author="#289" w:date="2012-01-19T15:36:00Z">
        <w:r w:rsidRPr="00210652" w:rsidDel="002C7873">
          <w:rPr>
            <w:lang w:eastAsia="ko-KR"/>
          </w:rPr>
          <w:delText xml:space="preserve">the reference index </w:delText>
        </w:r>
      </w:del>
      <w:r w:rsidRPr="00210652">
        <w:rPr>
          <w:lang w:eastAsia="ko-KR"/>
        </w:rPr>
        <w:t xml:space="preserve">refIdxCol and </w:t>
      </w:r>
      <w:del w:id="105" w:author="#289" w:date="2012-01-19T15:36:00Z">
        <w:r w:rsidRPr="00210652" w:rsidDel="002C7873">
          <w:rPr>
            <w:lang w:eastAsia="ko-KR"/>
          </w:rPr>
          <w:delText xml:space="preserve">ListCol </w:delText>
        </w:r>
      </w:del>
      <w:ins w:id="106" w:author="#289" w:date="2012-01-19T15:36:00Z">
        <w:r w:rsidR="002C7873">
          <w:rPr>
            <w:lang w:eastAsia="ko-KR"/>
          </w:rPr>
          <w:t>listCol</w:t>
        </w:r>
        <w:r w:rsidR="002C7873" w:rsidRPr="00210652">
          <w:rPr>
            <w:lang w:eastAsia="ko-KR"/>
          </w:rPr>
          <w:t xml:space="preserve"> </w:t>
        </w:r>
      </w:ins>
      <w:r w:rsidRPr="00210652">
        <w:rPr>
          <w:lang w:eastAsia="ko-KR"/>
        </w:rPr>
        <w:t>are set equal to MvLN[</w:t>
      </w:r>
      <w:ins w:id="107" w:author="#289" w:date="2012-01-19T15:37:00Z">
        <w:r w:rsidR="002C7873">
          <w:rPr>
            <w:lang w:eastAsia="ko-KR"/>
          </w:rPr>
          <w:t> </w:t>
        </w:r>
      </w:ins>
      <w:del w:id="108" w:author="#289" w:date="2012-01-19T15:37:00Z">
        <w:r w:rsidRPr="00210652" w:rsidDel="002C7873">
          <w:rPr>
            <w:lang w:eastAsia="ko-KR"/>
          </w:rPr>
          <w:delText xml:space="preserve"> </w:delText>
        </w:r>
      </w:del>
      <w:r w:rsidRPr="00210652">
        <w:rPr>
          <w:lang w:eastAsia="ko-KR"/>
        </w:rPr>
        <w:t>xPCol</w:t>
      </w:r>
      <w:ins w:id="109" w:author="#289" w:date="2012-01-19T15:37:00Z">
        <w:r w:rsidR="002C7873">
          <w:rPr>
            <w:lang w:eastAsia="ko-KR"/>
          </w:rPr>
          <w:t> </w:t>
        </w:r>
      </w:ins>
      <w:del w:id="110" w:author="#289" w:date="2012-01-19T15:37:00Z">
        <w:r w:rsidRPr="00210652" w:rsidDel="002C7873">
          <w:rPr>
            <w:lang w:eastAsia="ko-KR"/>
          </w:rPr>
          <w:delText xml:space="preserve"> </w:delText>
        </w:r>
      </w:del>
      <w:r w:rsidRPr="00210652">
        <w:rPr>
          <w:lang w:eastAsia="ko-KR"/>
        </w:rPr>
        <w:t>][</w:t>
      </w:r>
      <w:ins w:id="111" w:author="#289" w:date="2012-01-19T15:37:00Z">
        <w:r w:rsidR="002C7873">
          <w:rPr>
            <w:lang w:eastAsia="ko-KR"/>
          </w:rPr>
          <w:t> </w:t>
        </w:r>
      </w:ins>
      <w:del w:id="112" w:author="#289" w:date="2012-01-19T15:37:00Z">
        <w:r w:rsidRPr="00210652" w:rsidDel="002C7873">
          <w:rPr>
            <w:lang w:eastAsia="ko-KR"/>
          </w:rPr>
          <w:delText xml:space="preserve"> </w:delText>
        </w:r>
      </w:del>
      <w:r w:rsidRPr="00210652">
        <w:rPr>
          <w:lang w:eastAsia="ko-KR"/>
        </w:rPr>
        <w:t>yPCol</w:t>
      </w:r>
      <w:ins w:id="113" w:author="#289" w:date="2012-01-19T15:37:00Z">
        <w:r w:rsidR="002C7873">
          <w:rPr>
            <w:lang w:eastAsia="ko-KR"/>
          </w:rPr>
          <w:t> </w:t>
        </w:r>
      </w:ins>
      <w:del w:id="114" w:author="#289" w:date="2012-01-19T15:37:00Z">
        <w:r w:rsidRPr="00210652" w:rsidDel="002C7873">
          <w:rPr>
            <w:lang w:eastAsia="ko-KR"/>
          </w:rPr>
          <w:delText xml:space="preserve"> </w:delText>
        </w:r>
      </w:del>
      <w:r w:rsidRPr="00210652">
        <w:rPr>
          <w:lang w:eastAsia="ko-KR"/>
        </w:rPr>
        <w:t xml:space="preserve">], </w:t>
      </w:r>
      <w:r w:rsidR="00644748" w:rsidRPr="00210652">
        <w:rPr>
          <w:lang w:eastAsia="ko-KR"/>
        </w:rPr>
        <w:t>RefIdxLN</w:t>
      </w:r>
      <w:r w:rsidR="00644748">
        <w:rPr>
          <w:rFonts w:hint="eastAsia"/>
          <w:lang w:eastAsia="ko-KR"/>
        </w:rPr>
        <w:t>[</w:t>
      </w:r>
      <w:ins w:id="115" w:author="#289" w:date="2012-01-19T15:37:00Z">
        <w:r w:rsidR="002C7873">
          <w:rPr>
            <w:lang w:eastAsia="ko-KR"/>
          </w:rPr>
          <w:t> </w:t>
        </w:r>
      </w:ins>
      <w:del w:id="116" w:author="#289" w:date="2012-01-19T15:37:00Z">
        <w:r w:rsidR="00644748" w:rsidDel="002C7873">
          <w:rPr>
            <w:rFonts w:hint="eastAsia"/>
            <w:lang w:eastAsia="ko-KR"/>
          </w:rPr>
          <w:delText xml:space="preserve"> </w:delText>
        </w:r>
      </w:del>
      <w:r w:rsidR="00644748">
        <w:rPr>
          <w:rFonts w:hint="eastAsia"/>
          <w:lang w:eastAsia="ko-KR"/>
        </w:rPr>
        <w:t>x</w:t>
      </w:r>
      <w:ins w:id="117" w:author="#289" w:date="2012-01-19T15:37:00Z">
        <w:r w:rsidR="002C7873">
          <w:rPr>
            <w:lang w:eastAsia="ko-KR"/>
          </w:rPr>
          <w:t>P</w:t>
        </w:r>
      </w:ins>
      <w:del w:id="118" w:author="#289" w:date="2012-01-19T15:37:00Z">
        <w:r w:rsidR="00644748" w:rsidDel="002C7873">
          <w:rPr>
            <w:rFonts w:hint="eastAsia"/>
            <w:lang w:eastAsia="ko-KR"/>
          </w:rPr>
          <w:delText>p</w:delText>
        </w:r>
      </w:del>
      <w:r w:rsidR="00644748">
        <w:rPr>
          <w:rFonts w:hint="eastAsia"/>
          <w:lang w:eastAsia="ko-KR"/>
        </w:rPr>
        <w:t>Col</w:t>
      </w:r>
      <w:ins w:id="119" w:author="#289" w:date="2012-01-19T15:37:00Z">
        <w:r w:rsidR="002C7873">
          <w:rPr>
            <w:lang w:eastAsia="ko-KR"/>
          </w:rPr>
          <w:t> </w:t>
        </w:r>
      </w:ins>
      <w:del w:id="120" w:author="#289" w:date="2012-01-19T15:37:00Z">
        <w:r w:rsidR="00644748" w:rsidDel="002C7873">
          <w:rPr>
            <w:rFonts w:hint="eastAsia"/>
            <w:lang w:eastAsia="ko-KR"/>
          </w:rPr>
          <w:delText xml:space="preserve"> </w:delText>
        </w:r>
      </w:del>
      <w:r w:rsidR="00644748">
        <w:rPr>
          <w:rFonts w:hint="eastAsia"/>
          <w:lang w:eastAsia="ko-KR"/>
        </w:rPr>
        <w:t>][</w:t>
      </w:r>
      <w:ins w:id="121" w:author="#289" w:date="2012-01-19T15:37:00Z">
        <w:r w:rsidR="002C7873">
          <w:rPr>
            <w:lang w:eastAsia="ko-KR"/>
          </w:rPr>
          <w:t> </w:t>
        </w:r>
      </w:ins>
      <w:del w:id="122" w:author="#289" w:date="2012-01-19T15:37:00Z">
        <w:r w:rsidR="00644748" w:rsidDel="002C7873">
          <w:rPr>
            <w:rFonts w:hint="eastAsia"/>
            <w:lang w:eastAsia="ko-KR"/>
          </w:rPr>
          <w:delText xml:space="preserve"> </w:delText>
        </w:r>
      </w:del>
      <w:r w:rsidR="00644748">
        <w:rPr>
          <w:rFonts w:hint="eastAsia"/>
          <w:lang w:eastAsia="ko-KR"/>
        </w:rPr>
        <w:t>y</w:t>
      </w:r>
      <w:ins w:id="123" w:author="#289" w:date="2012-01-19T15:37:00Z">
        <w:r w:rsidR="002C7873">
          <w:rPr>
            <w:lang w:eastAsia="ko-KR"/>
          </w:rPr>
          <w:t>P</w:t>
        </w:r>
      </w:ins>
      <w:del w:id="124" w:author="#289" w:date="2012-01-19T15:37:00Z">
        <w:r w:rsidR="00644748" w:rsidDel="002C7873">
          <w:rPr>
            <w:rFonts w:hint="eastAsia"/>
            <w:lang w:eastAsia="ko-KR"/>
          </w:rPr>
          <w:delText>p</w:delText>
        </w:r>
      </w:del>
      <w:r w:rsidR="00644748">
        <w:rPr>
          <w:rFonts w:hint="eastAsia"/>
          <w:lang w:eastAsia="ko-KR"/>
        </w:rPr>
        <w:t>Col</w:t>
      </w:r>
      <w:ins w:id="125" w:author="#289" w:date="2012-01-19T15:37:00Z">
        <w:r w:rsidR="002C7873">
          <w:rPr>
            <w:lang w:eastAsia="ko-KR"/>
          </w:rPr>
          <w:t> </w:t>
        </w:r>
      </w:ins>
      <w:del w:id="126" w:author="#289" w:date="2012-01-19T15:37:00Z">
        <w:r w:rsidR="00644748" w:rsidDel="002C7873">
          <w:rPr>
            <w:rFonts w:hint="eastAsia"/>
            <w:lang w:eastAsia="ko-KR"/>
          </w:rPr>
          <w:delText xml:space="preserve"> </w:delText>
        </w:r>
      </w:del>
      <w:r w:rsidR="00644748">
        <w:rPr>
          <w:rFonts w:hint="eastAsia"/>
          <w:lang w:eastAsia="ko-KR"/>
        </w:rPr>
        <w:t xml:space="preserve">] </w:t>
      </w:r>
      <w:r w:rsidRPr="00210652">
        <w:rPr>
          <w:lang w:eastAsia="ko-KR"/>
        </w:rPr>
        <w:t>and LN, respectively</w:t>
      </w:r>
      <w:del w:id="127" w:author="#289" w:date="2012-01-19T15:37:00Z">
        <w:r w:rsidRPr="00210652" w:rsidDel="002C7873">
          <w:rPr>
            <w:lang w:eastAsia="ko-KR"/>
          </w:rPr>
          <w:delText>,</w:delText>
        </w:r>
      </w:del>
      <w:r w:rsidRPr="00210652">
        <w:rPr>
          <w:lang w:eastAsia="ko-KR"/>
        </w:rPr>
        <w:t xml:space="preserve"> with N being </w:t>
      </w:r>
      <w:ins w:id="128" w:author="#289" w:date="2012-01-19T15:37:00Z">
        <w:r w:rsidR="002C7873">
          <w:rPr>
            <w:lang w:eastAsia="ko-KR"/>
          </w:rPr>
          <w:t xml:space="preserve">the </w:t>
        </w:r>
      </w:ins>
      <w:r w:rsidRPr="00210652">
        <w:rPr>
          <w:lang w:eastAsia="ko-KR"/>
        </w:rPr>
        <w:t>value of collocated_from_l0_flag.</w:t>
      </w:r>
    </w:p>
    <w:p w:rsidR="00E10025" w:rsidRPr="00210652" w:rsidRDefault="00220D16" w:rsidP="00C369CC">
      <w:pPr>
        <w:tabs>
          <w:tab w:val="clear" w:pos="794"/>
          <w:tab w:val="clear" w:pos="1191"/>
          <w:tab w:val="left" w:pos="400"/>
        </w:tabs>
        <w:ind w:left="800"/>
        <w:rPr>
          <w:lang w:eastAsia="ko-KR"/>
        </w:rPr>
        <w:pPrChange w:id="129" w:author="#289" w:date="2012-01-19T15:26:00Z">
          <w:pPr>
            <w:tabs>
              <w:tab w:val="clear" w:pos="794"/>
              <w:tab w:val="clear" w:pos="1191"/>
              <w:tab w:val="left" w:pos="400"/>
            </w:tabs>
            <w:ind w:left="403"/>
          </w:pPr>
        </w:pPrChange>
      </w:pPr>
      <w:r w:rsidRPr="00210652">
        <w:rPr>
          <w:lang w:eastAsia="ko-KR"/>
        </w:rPr>
        <w:t>and t</w:t>
      </w:r>
      <w:r w:rsidR="005920DA" w:rsidRPr="00210652">
        <w:rPr>
          <w:lang w:eastAsia="ko-KR"/>
        </w:rPr>
        <w:t xml:space="preserve">he variable availableFlagLXCol is set equal to 1 and </w:t>
      </w:r>
      <w:r w:rsidRPr="00210652">
        <w:rPr>
          <w:lang w:eastAsia="ko-KR"/>
        </w:rPr>
        <w:t>the following applies</w:t>
      </w:r>
      <w:r w:rsidR="007A1D1A" w:rsidRPr="00210652">
        <w:rPr>
          <w:lang w:eastAsia="ko-KR"/>
        </w:rPr>
        <w:t>.</w:t>
      </w:r>
    </w:p>
    <w:p w:rsidR="00E10025" w:rsidRPr="00210652" w:rsidRDefault="00E10025" w:rsidP="00C369CC">
      <w:pPr>
        <w:numPr>
          <w:ilvl w:val="1"/>
          <w:numId w:val="132"/>
        </w:numPr>
        <w:tabs>
          <w:tab w:val="clear" w:pos="800"/>
          <w:tab w:val="clear" w:pos="1191"/>
          <w:tab w:val="num" w:pos="1200"/>
        </w:tabs>
        <w:ind w:left="1200"/>
        <w:pPrChange w:id="130" w:author="#289" w:date="2012-01-19T15:26:00Z">
          <w:pPr>
            <w:numPr>
              <w:ilvl w:val="1"/>
              <w:numId w:val="80"/>
            </w:numPr>
            <w:tabs>
              <w:tab w:val="clear" w:pos="794"/>
              <w:tab w:val="num" w:pos="800"/>
            </w:tabs>
            <w:ind w:left="800" w:hanging="400"/>
          </w:pPr>
        </w:pPrChange>
      </w:pPr>
      <w:r w:rsidRPr="00210652">
        <w:t>If PicOrderCnt( colPic ) – RefPicOrderCnt( colPic, refIdxCol, </w:t>
      </w:r>
      <w:del w:id="131" w:author="#289" w:date="2012-01-19T15:37:00Z">
        <w:r w:rsidR="00B668CA" w:rsidRPr="00210652" w:rsidDel="003163C0">
          <w:delText>ListCol </w:delText>
        </w:r>
      </w:del>
      <w:ins w:id="132" w:author="#289" w:date="2012-01-19T15:37:00Z">
        <w:r w:rsidR="003163C0">
          <w:t>listCol</w:t>
        </w:r>
        <w:r w:rsidR="003163C0" w:rsidRPr="00210652">
          <w:t> </w:t>
        </w:r>
      </w:ins>
      <w:r w:rsidRPr="00210652">
        <w:t>) is equal to PicOrderCnt( currPic ) - RefPicOrderCnt( currPic, </w:t>
      </w:r>
      <w:r w:rsidR="00B668CA" w:rsidRPr="00210652">
        <w:t>refIdxLX</w:t>
      </w:r>
      <w:r w:rsidRPr="00210652">
        <w:t>, LX ),</w:t>
      </w:r>
    </w:p>
    <w:p w:rsidR="00E10025" w:rsidRPr="00210652" w:rsidRDefault="00E57294" w:rsidP="00C369CC">
      <w:pPr>
        <w:tabs>
          <w:tab w:val="left" w:pos="9090"/>
          <w:tab w:val="right" w:pos="9720"/>
        </w:tabs>
        <w:ind w:left="1440"/>
        <w:jc w:val="left"/>
        <w:rPr>
          <w:lang w:eastAsia="ko-KR"/>
        </w:rPr>
        <w:pPrChange w:id="133" w:author="#289" w:date="2012-01-19T15:28:00Z">
          <w:pPr>
            <w:tabs>
              <w:tab w:val="left" w:pos="9090"/>
            </w:tabs>
            <w:ind w:left="1124" w:firstLine="94"/>
            <w:jc w:val="right"/>
          </w:pPr>
        </w:pPrChange>
      </w:pPr>
      <w:r w:rsidRPr="00210652">
        <w:rPr>
          <w:lang w:eastAsia="ko-KR"/>
        </w:rPr>
        <w:t>mvLXCol = mvCol</w:t>
      </w:r>
      <w:r w:rsidRPr="00210652">
        <w:rPr>
          <w:lang w:eastAsia="ko-KR"/>
        </w:rPr>
        <w:tab/>
      </w:r>
      <w:r w:rsidR="00E10025" w:rsidRPr="00210652">
        <w:rPr>
          <w:lang w:eastAsia="ko-KR"/>
        </w:rPr>
        <w:t>(</w:t>
      </w:r>
      <w:r w:rsidR="00E10025" w:rsidRPr="00210652">
        <w:rPr>
          <w:lang w:eastAsia="ko-KR"/>
        </w:rPr>
        <w:fldChar w:fldCharType="begin" w:fldLock="1"/>
      </w:r>
      <w:r w:rsidR="00E10025" w:rsidRPr="00210652">
        <w:rPr>
          <w:lang w:eastAsia="ko-KR"/>
        </w:rPr>
        <w:instrText xml:space="preserve"> STYLEREF 1 \s </w:instrText>
      </w:r>
      <w:r w:rsidR="00E10025" w:rsidRPr="00210652">
        <w:rPr>
          <w:lang w:eastAsia="ko-KR"/>
        </w:rPr>
        <w:fldChar w:fldCharType="separate"/>
      </w:r>
      <w:r w:rsidR="00C531D1" w:rsidRPr="00210652">
        <w:rPr>
          <w:noProof/>
          <w:lang w:eastAsia="ko-KR"/>
        </w:rPr>
        <w:t>8</w:t>
      </w:r>
      <w:r w:rsidR="00E10025" w:rsidRPr="00210652">
        <w:rPr>
          <w:lang w:eastAsia="ko-KR"/>
        </w:rPr>
        <w:fldChar w:fldCharType="end"/>
      </w:r>
      <w:r w:rsidR="00E10025" w:rsidRPr="00210652">
        <w:rPr>
          <w:lang w:eastAsia="ko-KR"/>
        </w:rPr>
        <w:noBreakHyphen/>
      </w:r>
      <w:r w:rsidR="00E10025" w:rsidRPr="00210652">
        <w:rPr>
          <w:lang w:eastAsia="ko-KR"/>
        </w:rPr>
        <w:fldChar w:fldCharType="begin" w:fldLock="1"/>
      </w:r>
      <w:r w:rsidR="00E10025" w:rsidRPr="00210652">
        <w:rPr>
          <w:lang w:eastAsia="ko-KR"/>
        </w:rPr>
        <w:instrText xml:space="preserve"> SEQ Equation \* ARABIC \s 1 </w:instrText>
      </w:r>
      <w:r w:rsidR="00E10025" w:rsidRPr="00210652">
        <w:rPr>
          <w:lang w:eastAsia="ko-KR"/>
        </w:rPr>
        <w:fldChar w:fldCharType="separate"/>
      </w:r>
      <w:r w:rsidR="00C531D1" w:rsidRPr="00210652">
        <w:rPr>
          <w:noProof/>
          <w:lang w:eastAsia="ko-KR"/>
        </w:rPr>
        <w:t>144</w:t>
      </w:r>
      <w:r w:rsidR="00E10025" w:rsidRPr="00210652">
        <w:rPr>
          <w:lang w:eastAsia="ko-KR"/>
        </w:rPr>
        <w:fldChar w:fldCharType="end"/>
      </w:r>
      <w:r w:rsidR="00E10025" w:rsidRPr="00210652">
        <w:rPr>
          <w:lang w:eastAsia="ko-KR"/>
        </w:rPr>
        <w:t>)</w:t>
      </w:r>
    </w:p>
    <w:p w:rsidR="00E10025" w:rsidRPr="00210652" w:rsidRDefault="00E10025" w:rsidP="00C369CC">
      <w:pPr>
        <w:numPr>
          <w:ilvl w:val="1"/>
          <w:numId w:val="132"/>
        </w:numPr>
        <w:tabs>
          <w:tab w:val="clear" w:pos="800"/>
          <w:tab w:val="clear" w:pos="1191"/>
          <w:tab w:val="num" w:pos="1200"/>
        </w:tabs>
        <w:ind w:left="1200"/>
        <w:pPrChange w:id="134" w:author="#289" w:date="2012-01-19T15:26:00Z">
          <w:pPr>
            <w:numPr>
              <w:ilvl w:val="1"/>
              <w:numId w:val="80"/>
            </w:numPr>
            <w:tabs>
              <w:tab w:val="clear" w:pos="794"/>
              <w:tab w:val="num" w:pos="800"/>
              <w:tab w:val="left" w:pos="9090"/>
            </w:tabs>
            <w:ind w:left="800" w:hanging="400"/>
          </w:pPr>
        </w:pPrChange>
      </w:pPr>
      <w:r w:rsidRPr="00210652">
        <w:t>Otherwise, mvLXCol is derived as scaled version of the motion vector mvCol as specified below</w:t>
      </w:r>
    </w:p>
    <w:p w:rsidR="00E57294" w:rsidRPr="00210652" w:rsidRDefault="00E10025" w:rsidP="00C369CC">
      <w:pPr>
        <w:tabs>
          <w:tab w:val="left" w:pos="9090"/>
          <w:tab w:val="right" w:pos="9720"/>
        </w:tabs>
        <w:ind w:left="1440"/>
        <w:jc w:val="left"/>
        <w:rPr>
          <w:lang w:eastAsia="ko-KR"/>
        </w:rPr>
        <w:pPrChange w:id="135" w:author="#289" w:date="2012-01-19T15:28:00Z">
          <w:pPr>
            <w:tabs>
              <w:tab w:val="left" w:pos="9090"/>
            </w:tabs>
            <w:ind w:left="1088" w:firstLine="94"/>
            <w:jc w:val="right"/>
          </w:pPr>
        </w:pPrChange>
      </w:pPr>
      <w:r w:rsidRPr="00210652">
        <w:rPr>
          <w:lang w:eastAsia="ko-KR"/>
        </w:rPr>
        <w:t>tx = ( 16384 + </w:t>
      </w:r>
      <w:r w:rsidR="00352A34" w:rsidRPr="00C369CC">
        <w:rPr>
          <w:lang w:eastAsia="ko-KR"/>
          <w:rPrChange w:id="136" w:author="#289" w:date="2012-01-19T15:28:00Z">
            <w:rPr>
              <w:lang w:val="en-US" w:eastAsia="ko-KR"/>
            </w:rPr>
          </w:rPrChange>
        </w:rPr>
        <w:t>( </w:t>
      </w:r>
      <w:r w:rsidRPr="00210652">
        <w:rPr>
          <w:lang w:eastAsia="ko-KR"/>
        </w:rPr>
        <w:t>Abs( td ) </w:t>
      </w:r>
      <w:r w:rsidR="00352A34">
        <w:rPr>
          <w:rFonts w:hint="eastAsia"/>
          <w:lang w:eastAsia="ko-KR"/>
        </w:rPr>
        <w:t>&gt;&gt;1 ) </w:t>
      </w:r>
      <w:r w:rsidRPr="00210652">
        <w:rPr>
          <w:lang w:eastAsia="ko-KR"/>
        </w:rPr>
        <w:t>) / td</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lang w:eastAsia="ko-KR"/>
        </w:rPr>
        <w:t>145</w:t>
      </w:r>
      <w:r w:rsidRPr="00210652">
        <w:rPr>
          <w:lang w:eastAsia="ko-KR"/>
        </w:rPr>
        <w:fldChar w:fldCharType="end"/>
      </w:r>
      <w:r w:rsidRPr="00210652">
        <w:rPr>
          <w:lang w:eastAsia="ko-KR"/>
        </w:rPr>
        <w:t>)</w:t>
      </w:r>
    </w:p>
    <w:p w:rsidR="00E57294" w:rsidRPr="00210652" w:rsidRDefault="00E10025" w:rsidP="00C369CC">
      <w:pPr>
        <w:tabs>
          <w:tab w:val="left" w:pos="9090"/>
          <w:tab w:val="right" w:pos="9720"/>
        </w:tabs>
        <w:ind w:left="1440"/>
        <w:jc w:val="left"/>
        <w:rPr>
          <w:lang w:eastAsia="ko-KR"/>
        </w:rPr>
        <w:pPrChange w:id="137" w:author="#289" w:date="2012-01-19T15:28:00Z">
          <w:pPr>
            <w:tabs>
              <w:tab w:val="left" w:pos="9090"/>
            </w:tabs>
            <w:ind w:left="1088" w:firstLine="94"/>
            <w:jc w:val="right"/>
          </w:pPr>
        </w:pPrChange>
      </w:pPr>
      <w:r w:rsidRPr="00210652">
        <w:rPr>
          <w:lang w:eastAsia="ko-KR"/>
        </w:rPr>
        <w:t>DistScaleFactor = Clip3( </w:t>
      </w:r>
      <w:r w:rsidR="00256711">
        <w:rPr>
          <w:lang w:eastAsia="ko-KR"/>
        </w:rPr>
        <w:t>−4096</w:t>
      </w:r>
      <w:r w:rsidRPr="00210652">
        <w:rPr>
          <w:lang w:eastAsia="ko-KR"/>
        </w:rPr>
        <w:t>, </w:t>
      </w:r>
      <w:r w:rsidR="00256711">
        <w:rPr>
          <w:lang w:eastAsia="ko-KR"/>
        </w:rPr>
        <w:t>4095</w:t>
      </w:r>
      <w:r w:rsidRPr="00210652">
        <w:rPr>
          <w:lang w:eastAsia="ko-KR"/>
        </w:rPr>
        <w:t>, ( tb * tx + 32 ) &gt;&gt; 6 )</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lang w:eastAsia="ko-KR"/>
        </w:rPr>
        <w:t>146</w:t>
      </w:r>
      <w:r w:rsidRPr="00210652">
        <w:rPr>
          <w:lang w:eastAsia="ko-KR"/>
        </w:rPr>
        <w:fldChar w:fldCharType="end"/>
      </w:r>
      <w:r w:rsidRPr="00210652">
        <w:rPr>
          <w:lang w:eastAsia="ko-KR"/>
        </w:rPr>
        <w:t>)</w:t>
      </w:r>
    </w:p>
    <w:p w:rsidR="00E10025" w:rsidRPr="00210652" w:rsidRDefault="00E10025" w:rsidP="00C369CC">
      <w:pPr>
        <w:tabs>
          <w:tab w:val="clear" w:pos="1985"/>
          <w:tab w:val="left" w:pos="2340"/>
          <w:tab w:val="left" w:pos="9090"/>
          <w:tab w:val="right" w:pos="9720"/>
        </w:tabs>
        <w:ind w:left="1440"/>
        <w:jc w:val="left"/>
        <w:rPr>
          <w:lang w:eastAsia="ko-KR"/>
        </w:rPr>
        <w:pPrChange w:id="138" w:author="#289" w:date="2012-01-19T15:28:00Z">
          <w:pPr>
            <w:tabs>
              <w:tab w:val="clear" w:pos="1985"/>
              <w:tab w:val="left" w:pos="2070"/>
              <w:tab w:val="left" w:pos="2700"/>
              <w:tab w:val="left" w:pos="9090"/>
            </w:tabs>
            <w:ind w:left="1088" w:firstLine="94"/>
            <w:jc w:val="right"/>
          </w:pPr>
        </w:pPrChange>
      </w:pPr>
      <w:r w:rsidRPr="00210652">
        <w:rPr>
          <w:lang w:eastAsia="ko-KR"/>
        </w:rPr>
        <w:t>mvLXCol = </w:t>
      </w:r>
      <w:r w:rsidR="00D97516" w:rsidRPr="00210652">
        <w:rPr>
          <w:lang w:eastAsia="ko-KR"/>
        </w:rPr>
        <w:t xml:space="preserve"> Sign( DistScaleFactor * </w:t>
      </w:r>
      <w:r w:rsidR="00A90EFB" w:rsidRPr="00210652">
        <w:rPr>
          <w:lang w:eastAsia="ko-KR"/>
        </w:rPr>
        <w:t>mv</w:t>
      </w:r>
      <w:r w:rsidR="00A90EFB">
        <w:rPr>
          <w:rFonts w:hint="eastAsia"/>
          <w:lang w:eastAsia="ko-KR"/>
        </w:rPr>
        <w:t>Col</w:t>
      </w:r>
      <w:r w:rsidR="00A90EFB" w:rsidRPr="00210652">
        <w:rPr>
          <w:lang w:eastAsia="ko-KR"/>
        </w:rPr>
        <w:t> </w:t>
      </w:r>
      <w:r w:rsidR="00D97516" w:rsidRPr="00210652">
        <w:rPr>
          <w:lang w:eastAsia="ko-KR"/>
        </w:rPr>
        <w:t>) * </w:t>
      </w:r>
      <w:r w:rsidR="00D97516" w:rsidRPr="00210652">
        <w:rPr>
          <w:lang w:eastAsia="ko-KR"/>
        </w:rPr>
        <w:tab/>
      </w:r>
      <w:del w:id="139" w:author="#289" w:date="2012-01-19T15:28:00Z">
        <w:r w:rsidR="00D97516" w:rsidRPr="00210652" w:rsidDel="00C369CC">
          <w:rPr>
            <w:lang w:eastAsia="ko-KR"/>
          </w:rPr>
          <w:tab/>
        </w:r>
      </w:del>
      <w:r w:rsidR="00D97516" w:rsidRPr="00210652">
        <w:rPr>
          <w:lang w:eastAsia="ko-KR"/>
        </w:rPr>
        <w:tab/>
      </w:r>
      <w:r w:rsidR="00D97516" w:rsidRPr="00210652">
        <w:rPr>
          <w:lang w:eastAsia="ko-KR"/>
        </w:rPr>
        <w:br/>
      </w:r>
      <w:r w:rsidR="00D97516" w:rsidRPr="00210652">
        <w:rPr>
          <w:lang w:eastAsia="ko-KR"/>
        </w:rPr>
        <w:tab/>
      </w:r>
      <w:del w:id="140" w:author="#289" w:date="2012-01-19T15:28:00Z">
        <w:r w:rsidR="00D97516" w:rsidRPr="00210652" w:rsidDel="00C369CC">
          <w:rPr>
            <w:lang w:eastAsia="ko-KR"/>
          </w:rPr>
          <w:tab/>
        </w:r>
      </w:del>
      <w:r w:rsidR="00D97516" w:rsidRPr="00210652">
        <w:rPr>
          <w:lang w:eastAsia="ko-KR"/>
        </w:rPr>
        <w:tab/>
        <w:t>( (Abs( DistScaleFactor * </w:t>
      </w:r>
      <w:r w:rsidR="00A90EFB" w:rsidRPr="00210652">
        <w:rPr>
          <w:lang w:eastAsia="ko-KR"/>
        </w:rPr>
        <w:t>mv</w:t>
      </w:r>
      <w:r w:rsidR="00A90EFB">
        <w:rPr>
          <w:rFonts w:hint="eastAsia"/>
          <w:lang w:eastAsia="ko-KR"/>
        </w:rPr>
        <w:t>Col</w:t>
      </w:r>
      <w:r w:rsidR="00A90EFB" w:rsidRPr="00210652">
        <w:rPr>
          <w:lang w:eastAsia="ko-KR"/>
        </w:rPr>
        <w:t> </w:t>
      </w:r>
      <w:r w:rsidR="00D97516" w:rsidRPr="00210652">
        <w:rPr>
          <w:lang w:eastAsia="ko-KR"/>
        </w:rPr>
        <w:t>) + 127 ) &gt;&gt; 8 )</w:t>
      </w:r>
      <w:r w:rsidR="00D97516" w:rsidRPr="00210652">
        <w:rPr>
          <w:lang w:eastAsia="ko-KR"/>
        </w:rPr>
        <w:tab/>
      </w:r>
      <w:r w:rsidRPr="00210652">
        <w:rPr>
          <w:lang w:eastAsia="ko-KR"/>
        </w:rPr>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lang w:eastAsia="ko-KR"/>
        </w:rPr>
        <w:t>147</w:t>
      </w:r>
      <w:r w:rsidRPr="00210652">
        <w:rPr>
          <w:lang w:eastAsia="ko-KR"/>
        </w:rPr>
        <w:fldChar w:fldCharType="end"/>
      </w:r>
      <w:r w:rsidRPr="00210652">
        <w:rPr>
          <w:lang w:eastAsia="ko-KR"/>
        </w:rPr>
        <w:t>)</w:t>
      </w:r>
    </w:p>
    <w:p w:rsidR="00E10025" w:rsidRPr="00210652" w:rsidRDefault="00E10025" w:rsidP="00C369CC">
      <w:pPr>
        <w:tabs>
          <w:tab w:val="clear" w:pos="794"/>
          <w:tab w:val="clear" w:pos="1191"/>
        </w:tabs>
        <w:ind w:left="1200"/>
        <w:pPrChange w:id="141" w:author="#289" w:date="2012-01-19T15:27:00Z">
          <w:pPr>
            <w:tabs>
              <w:tab w:val="clear" w:pos="794"/>
              <w:tab w:val="clear" w:pos="1191"/>
              <w:tab w:val="left" w:pos="1170"/>
              <w:tab w:val="left" w:pos="9090"/>
            </w:tabs>
            <w:ind w:left="800"/>
          </w:pPr>
        </w:pPrChange>
      </w:pPr>
      <w:r w:rsidRPr="00210652">
        <w:t>where td and tb are derived as</w:t>
      </w:r>
    </w:p>
    <w:p w:rsidR="00E57294" w:rsidRPr="00210652" w:rsidRDefault="00E10025" w:rsidP="00C369CC">
      <w:pPr>
        <w:tabs>
          <w:tab w:val="left" w:pos="9090"/>
          <w:tab w:val="right" w:pos="9720"/>
        </w:tabs>
        <w:ind w:left="1440"/>
        <w:jc w:val="left"/>
        <w:rPr>
          <w:lang w:eastAsia="ko-KR"/>
        </w:rPr>
        <w:pPrChange w:id="142" w:author="#289" w:date="2012-01-19T15:27:00Z">
          <w:pPr>
            <w:tabs>
              <w:tab w:val="left" w:pos="9090"/>
            </w:tabs>
            <w:ind w:left="1088" w:firstLine="94"/>
            <w:jc w:val="right"/>
          </w:pPr>
        </w:pPrChange>
      </w:pPr>
      <w:r w:rsidRPr="00210652">
        <w:rPr>
          <w:lang w:eastAsia="ko-KR"/>
        </w:rPr>
        <w:t>td = Clip3( -128, 127, PicOrderCnt( colPic ) – RefPicOrderCnt( colPic, refIdxCol, </w:t>
      </w:r>
      <w:del w:id="143" w:author="#289" w:date="2012-01-19T15:37:00Z">
        <w:r w:rsidR="00E80F66" w:rsidRPr="00210652" w:rsidDel="003163C0">
          <w:rPr>
            <w:lang w:eastAsia="ko-KR"/>
          </w:rPr>
          <w:delText>ListCol </w:delText>
        </w:r>
      </w:del>
      <w:ins w:id="144" w:author="#289" w:date="2012-01-19T15:37:00Z">
        <w:r w:rsidR="003163C0">
          <w:rPr>
            <w:lang w:eastAsia="ko-KR"/>
          </w:rPr>
          <w:t>listCol</w:t>
        </w:r>
        <w:r w:rsidR="003163C0" w:rsidRPr="00210652">
          <w:rPr>
            <w:lang w:eastAsia="ko-KR"/>
          </w:rPr>
          <w:t> </w:t>
        </w:r>
      </w:ins>
      <w:r w:rsidRPr="00210652">
        <w:rPr>
          <w:lang w:eastAsia="ko-KR"/>
        </w:rPr>
        <w:t>) )</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noProof/>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noProof/>
          <w:lang w:eastAsia="ko-KR"/>
        </w:rPr>
        <w:t>148</w:t>
      </w:r>
      <w:r w:rsidRPr="00210652">
        <w:rPr>
          <w:lang w:eastAsia="ko-KR"/>
        </w:rPr>
        <w:fldChar w:fldCharType="end"/>
      </w:r>
      <w:r w:rsidRPr="00210652">
        <w:rPr>
          <w:lang w:eastAsia="ko-KR"/>
        </w:rPr>
        <w:t>)</w:t>
      </w:r>
    </w:p>
    <w:p w:rsidR="00E10025" w:rsidRPr="00210652" w:rsidRDefault="00E10025" w:rsidP="00C369CC">
      <w:pPr>
        <w:tabs>
          <w:tab w:val="right" w:pos="9720"/>
        </w:tabs>
        <w:ind w:left="1440"/>
        <w:jc w:val="left"/>
        <w:rPr>
          <w:lang w:eastAsia="ko-KR"/>
        </w:rPr>
        <w:pPrChange w:id="145" w:author="#289" w:date="2012-01-19T15:28:00Z">
          <w:pPr>
            <w:tabs>
              <w:tab w:val="left" w:pos="9090"/>
            </w:tabs>
            <w:ind w:left="1088" w:firstLine="94"/>
            <w:jc w:val="right"/>
          </w:pPr>
        </w:pPrChange>
      </w:pPr>
      <w:r w:rsidRPr="00210652">
        <w:rPr>
          <w:lang w:eastAsia="ko-KR"/>
        </w:rPr>
        <w:t>tb = Clip3( -128, 127, PicOrderCnt( currPic ) – RefPicOrderCnt( currPic, </w:t>
      </w:r>
      <w:r w:rsidR="00E80F66" w:rsidRPr="00210652">
        <w:rPr>
          <w:lang w:eastAsia="ko-KR"/>
        </w:rPr>
        <w:t>refIdxLX</w:t>
      </w:r>
      <w:r w:rsidRPr="00210652">
        <w:rPr>
          <w:lang w:eastAsia="ko-KR"/>
        </w:rPr>
        <w:t>, LX ) )</w:t>
      </w:r>
      <w:r w:rsidRPr="00210652">
        <w:rPr>
          <w:lang w:eastAsia="ko-KR"/>
        </w:rPr>
        <w:tab/>
        <w:t>(</w:t>
      </w:r>
      <w:r w:rsidRPr="00210652">
        <w:rPr>
          <w:lang w:eastAsia="ko-KR"/>
        </w:rPr>
        <w:fldChar w:fldCharType="begin" w:fldLock="1"/>
      </w:r>
      <w:r w:rsidRPr="00210652">
        <w:rPr>
          <w:lang w:eastAsia="ko-KR"/>
        </w:rPr>
        <w:instrText xml:space="preserve"> STYLEREF 1 \s </w:instrText>
      </w:r>
      <w:r w:rsidRPr="00210652">
        <w:rPr>
          <w:lang w:eastAsia="ko-KR"/>
        </w:rPr>
        <w:fldChar w:fldCharType="separate"/>
      </w:r>
      <w:r w:rsidR="00C531D1" w:rsidRPr="00210652">
        <w:rPr>
          <w:noProof/>
          <w:lang w:eastAsia="ko-KR"/>
        </w:rPr>
        <w:t>8</w:t>
      </w:r>
      <w:r w:rsidRPr="00210652">
        <w:rPr>
          <w:lang w:eastAsia="ko-KR"/>
        </w:rPr>
        <w:fldChar w:fldCharType="end"/>
      </w:r>
      <w:r w:rsidRPr="00210652">
        <w:rPr>
          <w:lang w:eastAsia="ko-KR"/>
        </w:rPr>
        <w:noBreakHyphen/>
      </w:r>
      <w:r w:rsidRPr="00210652">
        <w:rPr>
          <w:lang w:eastAsia="ko-KR"/>
        </w:rPr>
        <w:fldChar w:fldCharType="begin" w:fldLock="1"/>
      </w:r>
      <w:r w:rsidRPr="00210652">
        <w:rPr>
          <w:lang w:eastAsia="ko-KR"/>
        </w:rPr>
        <w:instrText xml:space="preserve"> SEQ Equation \* ARABIC \s 1 </w:instrText>
      </w:r>
      <w:r w:rsidRPr="00210652">
        <w:rPr>
          <w:lang w:eastAsia="ko-KR"/>
        </w:rPr>
        <w:fldChar w:fldCharType="separate"/>
      </w:r>
      <w:r w:rsidR="00C531D1" w:rsidRPr="00210652">
        <w:rPr>
          <w:noProof/>
          <w:lang w:eastAsia="ko-KR"/>
        </w:rPr>
        <w:t>149</w:t>
      </w:r>
      <w:r w:rsidRPr="00210652">
        <w:rPr>
          <w:lang w:eastAsia="ko-KR"/>
        </w:rPr>
        <w:fldChar w:fldCharType="end"/>
      </w:r>
      <w:r w:rsidRPr="00210652">
        <w:rPr>
          <w:lang w:eastAsia="ko-KR"/>
        </w:rPr>
        <w:t>)</w:t>
      </w:r>
    </w:p>
    <w:p w:rsidR="008D66D2" w:rsidRPr="00E8461A" w:rsidRDefault="008D66D2" w:rsidP="00017E87">
      <w:pPr>
        <w:pPrChange w:id="146" w:author="#289" w:date="2012-01-19T15:45:00Z">
          <w:pPr>
            <w:tabs>
              <w:tab w:val="clear" w:pos="794"/>
              <w:tab w:val="clear" w:pos="1191"/>
              <w:tab w:val="clear" w:pos="1588"/>
              <w:tab w:val="clear" w:pos="1985"/>
            </w:tabs>
            <w:overflowPunct/>
            <w:autoSpaceDE/>
            <w:autoSpaceDN/>
            <w:adjustRightInd/>
            <w:spacing w:before="0"/>
            <w:textAlignment w:val="auto"/>
          </w:pPr>
        </w:pPrChange>
      </w:pPr>
      <w:bookmarkStart w:id="147" w:name="_Toc282087387"/>
      <w:bookmarkStart w:id="148" w:name="_Toc282087407"/>
      <w:bookmarkStart w:id="149" w:name="deblock"/>
      <w:bookmarkStart w:id="150" w:name="_Toc288383137"/>
      <w:bookmarkStart w:id="151" w:name="_Toc278305710"/>
      <w:bookmarkStart w:id="152" w:name="_Toc278893662"/>
      <w:bookmarkStart w:id="153" w:name="_Toc278977647"/>
      <w:bookmarkStart w:id="154" w:name="_Toc20221200"/>
      <w:bookmarkStart w:id="155" w:name="_Toc24167875"/>
      <w:bookmarkStart w:id="156" w:name="_Toc24168931"/>
      <w:bookmarkStart w:id="157" w:name="_Toc22727479"/>
      <w:bookmarkStart w:id="158" w:name="_Toc22728252"/>
      <w:bookmarkStart w:id="159" w:name="_Toc22728986"/>
      <w:bookmarkStart w:id="160" w:name="_Toc22790490"/>
      <w:bookmarkStart w:id="161" w:name="_Toc22727483"/>
      <w:bookmarkStart w:id="162" w:name="_Toc22728256"/>
      <w:bookmarkStart w:id="163" w:name="_Toc22728990"/>
      <w:bookmarkStart w:id="164" w:name="_Toc22790494"/>
      <w:bookmarkStart w:id="165" w:name="_Toc22006965"/>
      <w:bookmarkStart w:id="166" w:name="_Toc22033244"/>
      <w:bookmarkStart w:id="167" w:name="_Toc311217284"/>
      <w:bookmarkStart w:id="168" w:name="_Toc311217287"/>
      <w:bookmarkStart w:id="169" w:name="_Toc311217291"/>
      <w:bookmarkStart w:id="170" w:name="_Toc311217298"/>
      <w:bookmarkStart w:id="171" w:name="_Toc311217303"/>
      <w:bookmarkStart w:id="172" w:name="_Toc311217312"/>
      <w:bookmarkStart w:id="173" w:name="_Toc311217316"/>
      <w:bookmarkStart w:id="174" w:name="_Toc311217318"/>
      <w:bookmarkStart w:id="175" w:name="_Toc311217320"/>
      <w:bookmarkStart w:id="176" w:name="_Toc311217331"/>
      <w:bookmarkStart w:id="177" w:name="_Toc311217332"/>
      <w:bookmarkStart w:id="178" w:name="_Toc311217333"/>
      <w:bookmarkStart w:id="179" w:name="_Toc311217334"/>
      <w:bookmarkStart w:id="180" w:name="_Toc311217363"/>
      <w:bookmarkStart w:id="181" w:name="_Toc311217416"/>
      <w:bookmarkStart w:id="182" w:name="_Toc311217520"/>
      <w:bookmarkStart w:id="183" w:name="_Toc311217530"/>
      <w:bookmarkStart w:id="184" w:name="_Toc311217535"/>
      <w:bookmarkStart w:id="185" w:name="_Toc311217610"/>
      <w:bookmarkStart w:id="186" w:name="_Toc311217611"/>
      <w:bookmarkStart w:id="187" w:name="_Toc311217686"/>
      <w:bookmarkStart w:id="188" w:name="_Toc311217689"/>
      <w:bookmarkStart w:id="189" w:name="_Toc311217690"/>
      <w:bookmarkStart w:id="190" w:name="_Toc311217691"/>
      <w:bookmarkStart w:id="191" w:name="_Toc311217759"/>
      <w:bookmarkStart w:id="192" w:name="_Toc311217765"/>
      <w:bookmarkStart w:id="193" w:name="_Toc311217825"/>
      <w:bookmarkStart w:id="194" w:name="_Toc311217826"/>
      <w:bookmarkStart w:id="195" w:name="_Toc311217867"/>
      <w:bookmarkStart w:id="196" w:name="_Toc311217872"/>
      <w:bookmarkStart w:id="197" w:name="_Toc311218100"/>
      <w:bookmarkStart w:id="198" w:name="_Toc311218101"/>
      <w:bookmarkStart w:id="199" w:name="_Toc311218106"/>
      <w:bookmarkStart w:id="200" w:name="_Toc311218112"/>
      <w:bookmarkStart w:id="201" w:name="_Toc311218117"/>
      <w:bookmarkStart w:id="202" w:name="_Toc311218125"/>
      <w:bookmarkStart w:id="203" w:name="_Toc311218127"/>
      <w:bookmarkStart w:id="204" w:name="_Toc311218133"/>
      <w:bookmarkStart w:id="205" w:name="_Toc311218135"/>
      <w:bookmarkStart w:id="206" w:name="_Toc311218141"/>
      <w:bookmarkStart w:id="207" w:name="_Toc311218143"/>
      <w:bookmarkStart w:id="208" w:name="_Toc311218146"/>
      <w:bookmarkStart w:id="209" w:name="_Toc311218147"/>
      <w:bookmarkStart w:id="210" w:name="_Toc311218149"/>
      <w:bookmarkStart w:id="211" w:name="_Toc311218323"/>
      <w:bookmarkStart w:id="212" w:name="_Toc311218329"/>
      <w:bookmarkStart w:id="213" w:name="_Toc311218332"/>
      <w:bookmarkStart w:id="214" w:name="_Toc311218341"/>
      <w:bookmarkStart w:id="215" w:name="_Toc311218342"/>
      <w:bookmarkStart w:id="216" w:name="_Toc311218345"/>
      <w:bookmarkStart w:id="217" w:name="_Toc311218349"/>
      <w:bookmarkStart w:id="218" w:name="_Toc311218352"/>
      <w:bookmarkStart w:id="219" w:name="_Toc311218353"/>
      <w:bookmarkStart w:id="220" w:name="_Toc311218354"/>
      <w:bookmarkStart w:id="221" w:name="_Toc311218356"/>
      <w:bookmarkStart w:id="222" w:name="_Toc311218358"/>
      <w:bookmarkStart w:id="223" w:name="_Toc311218446"/>
      <w:bookmarkStart w:id="224" w:name="_Toc311218447"/>
      <w:bookmarkStart w:id="225" w:name="_Toc311218535"/>
      <w:bookmarkStart w:id="226" w:name="_Toc311218537"/>
      <w:bookmarkStart w:id="227" w:name="_Toc311218642"/>
      <w:bookmarkStart w:id="228" w:name="_Toc311218644"/>
      <w:bookmarkStart w:id="229" w:name="_Toc311218749"/>
      <w:bookmarkStart w:id="230" w:name="_Toc311218750"/>
      <w:bookmarkStart w:id="231" w:name="_Toc311218849"/>
      <w:bookmarkStart w:id="232" w:name="_Toc311218851"/>
      <w:bookmarkStart w:id="233" w:name="_Toc311219347"/>
      <w:bookmarkStart w:id="234" w:name="_Toc311219348"/>
      <w:bookmarkStart w:id="235" w:name="_Toc311219815"/>
      <w:bookmarkStart w:id="236" w:name="_Toc311219817"/>
      <w:bookmarkStart w:id="237" w:name="_Toc311219824"/>
      <w:bookmarkStart w:id="238" w:name="_Toc311219841"/>
      <w:bookmarkStart w:id="239" w:name="_Toc311219842"/>
      <w:bookmarkStart w:id="240" w:name="_Toc311219843"/>
      <w:bookmarkStart w:id="241" w:name="_Toc311219844"/>
      <w:bookmarkStart w:id="242" w:name="_Toc311219850"/>
      <w:bookmarkStart w:id="243" w:name="_Toc311219852"/>
      <w:bookmarkStart w:id="244" w:name="_Toc311219853"/>
      <w:bookmarkStart w:id="245" w:name="_Toc311219854"/>
      <w:bookmarkStart w:id="246" w:name="_Toc311219855"/>
      <w:bookmarkStart w:id="247" w:name="_Toc311219856"/>
      <w:bookmarkStart w:id="248" w:name="_Toc311219857"/>
      <w:bookmarkStart w:id="249" w:name="_Toc311219861"/>
      <w:bookmarkStart w:id="250" w:name="_Toc311219867"/>
      <w:bookmarkStart w:id="251" w:name="_Toc311219870"/>
      <w:bookmarkStart w:id="252" w:name="_Toc311219871"/>
      <w:bookmarkStart w:id="253" w:name="_Toc311219872"/>
      <w:bookmarkStart w:id="254" w:name="_Toc311219873"/>
      <w:bookmarkStart w:id="255" w:name="_Toc311219874"/>
      <w:bookmarkStart w:id="256" w:name="_Toc311219875"/>
      <w:bookmarkStart w:id="257" w:name="_Toc311219877"/>
      <w:bookmarkStart w:id="258" w:name="_Toc311219883"/>
      <w:bookmarkStart w:id="259" w:name="_Toc311219886"/>
      <w:bookmarkStart w:id="260" w:name="_Toc311219889"/>
      <w:bookmarkStart w:id="261" w:name="_Toc311219890"/>
      <w:bookmarkStart w:id="262" w:name="_Toc311219891"/>
      <w:bookmarkStart w:id="263" w:name="_Toc311219892"/>
      <w:bookmarkStart w:id="264" w:name="_Toc311219893"/>
      <w:bookmarkStart w:id="265" w:name="_Toc311219895"/>
      <w:bookmarkStart w:id="266" w:name="_Toc311219896"/>
      <w:bookmarkStart w:id="267" w:name="_Toc311219897"/>
      <w:bookmarkStart w:id="268" w:name="_Toc311219898"/>
      <w:bookmarkStart w:id="269" w:name="_Toc311219899"/>
      <w:bookmarkStart w:id="270" w:name="_Toc311219900"/>
      <w:bookmarkStart w:id="271" w:name="_Toc311219901"/>
      <w:bookmarkStart w:id="272" w:name="_Toc311219902"/>
      <w:bookmarkStart w:id="273" w:name="_Toc311219938"/>
      <w:bookmarkStart w:id="274" w:name="_Toc311219940"/>
      <w:bookmarkStart w:id="275" w:name="_Toc311219961"/>
      <w:bookmarkStart w:id="276" w:name="_Toc311219989"/>
      <w:bookmarkStart w:id="277" w:name="_Toc29970785"/>
      <w:bookmarkStart w:id="278" w:name="_Toc29970797"/>
      <w:bookmarkStart w:id="279" w:name="_Toc29970909"/>
      <w:bookmarkStart w:id="280" w:name="_Toc29971021"/>
      <w:bookmarkStart w:id="281" w:name="_Toc29971133"/>
      <w:bookmarkStart w:id="282" w:name="_Toc29971188"/>
      <w:bookmarkStart w:id="283" w:name="_Toc29971192"/>
      <w:bookmarkStart w:id="284" w:name="_Toc29971235"/>
      <w:bookmarkStart w:id="285" w:name="_Toc29971238"/>
      <w:bookmarkStart w:id="286" w:name="_Toc29971240"/>
      <w:bookmarkStart w:id="287" w:name="_Toc29971249"/>
      <w:bookmarkStart w:id="288" w:name="_Toc29971260"/>
      <w:bookmarkStart w:id="289" w:name="_Toc29971279"/>
      <w:bookmarkStart w:id="290" w:name="_Toc29971281"/>
      <w:bookmarkStart w:id="291" w:name="_Toc29971300"/>
      <w:bookmarkStart w:id="292" w:name="_Toc29971302"/>
      <w:bookmarkStart w:id="293" w:name="_Toc29971321"/>
      <w:bookmarkStart w:id="294" w:name="_Toc29971323"/>
      <w:bookmarkStart w:id="295" w:name="_Toc29971342"/>
      <w:bookmarkStart w:id="296" w:name="_Toc29971344"/>
      <w:bookmarkStart w:id="297" w:name="_Toc29971363"/>
      <w:bookmarkStart w:id="298" w:name="_Toc29971365"/>
      <w:bookmarkStart w:id="299" w:name="_Toc29971384"/>
      <w:bookmarkStart w:id="300" w:name="_Toc29971771"/>
      <w:bookmarkStart w:id="301" w:name="_Toc33078898"/>
      <w:bookmarkStart w:id="302" w:name="_Toc33078899"/>
      <w:bookmarkStart w:id="303" w:name="_Toc24878143"/>
      <w:bookmarkStart w:id="304" w:name="_Toc24878171"/>
      <w:bookmarkStart w:id="305" w:name="_Toc24878199"/>
      <w:bookmarkStart w:id="306" w:name="_Toc24878227"/>
      <w:bookmarkStart w:id="307" w:name="_Toc24878251"/>
      <w:bookmarkStart w:id="308" w:name="_Toc24878277"/>
      <w:bookmarkStart w:id="309" w:name="_Toc24878303"/>
      <w:bookmarkStart w:id="310" w:name="_Toc24878329"/>
      <w:bookmarkStart w:id="311" w:name="_Toc24878352"/>
      <w:bookmarkStart w:id="312" w:name="_Toc24878384"/>
      <w:bookmarkStart w:id="313" w:name="_Toc24878416"/>
      <w:bookmarkStart w:id="314" w:name="_Toc24878448"/>
      <w:bookmarkStart w:id="315" w:name="_Toc24878473"/>
      <w:bookmarkStart w:id="316" w:name="_Toc24878507"/>
      <w:bookmarkStart w:id="317" w:name="_Toc24878541"/>
      <w:bookmarkStart w:id="318" w:name="_Toc24878575"/>
      <w:bookmarkStart w:id="319" w:name="_Toc24878592"/>
      <w:bookmarkStart w:id="320" w:name="_Toc24881337"/>
      <w:bookmarkStart w:id="321" w:name="_Toc24878601"/>
      <w:bookmarkStart w:id="322" w:name="_Toc24878625"/>
      <w:bookmarkStart w:id="323" w:name="_Toc24878649"/>
      <w:bookmarkStart w:id="324" w:name="_Toc24878673"/>
      <w:bookmarkStart w:id="325" w:name="_Toc24878693"/>
      <w:bookmarkStart w:id="326" w:name="_Toc24878742"/>
      <w:bookmarkStart w:id="327" w:name="_Toc24878749"/>
      <w:bookmarkStart w:id="328" w:name="_Toc24878756"/>
      <w:bookmarkStart w:id="329" w:name="_Toc24878778"/>
      <w:bookmarkStart w:id="330" w:name="_Toc24878789"/>
      <w:bookmarkStart w:id="331" w:name="_Toc24878800"/>
      <w:bookmarkStart w:id="332" w:name="_Toc24878822"/>
      <w:bookmarkStart w:id="333" w:name="_Toc24878833"/>
      <w:bookmarkStart w:id="334" w:name="_Toc24878844"/>
      <w:bookmarkStart w:id="335" w:name="_Toc24878855"/>
      <w:bookmarkStart w:id="336" w:name="_Toc24878866"/>
      <w:bookmarkStart w:id="337" w:name="_Toc24878877"/>
      <w:bookmarkStart w:id="338" w:name="_Toc24878888"/>
      <w:bookmarkStart w:id="339" w:name="_Toc24878899"/>
      <w:bookmarkStart w:id="340" w:name="_Toc24878906"/>
      <w:bookmarkStart w:id="341" w:name="_Toc24878913"/>
      <w:bookmarkStart w:id="342" w:name="_Toc24878935"/>
      <w:bookmarkStart w:id="343" w:name="_Toc24878946"/>
      <w:bookmarkStart w:id="344" w:name="_Toc24878957"/>
      <w:bookmarkStart w:id="345" w:name="_Toc24878979"/>
      <w:bookmarkStart w:id="346" w:name="_Toc24878990"/>
      <w:bookmarkStart w:id="347" w:name="_Toc24879001"/>
      <w:bookmarkStart w:id="348" w:name="_Toc24879023"/>
      <w:bookmarkStart w:id="349" w:name="_Toc24879034"/>
      <w:bookmarkStart w:id="350" w:name="_Toc24879045"/>
      <w:bookmarkStart w:id="351" w:name="_Toc24879067"/>
      <w:bookmarkStart w:id="352" w:name="_Toc24879078"/>
      <w:bookmarkStart w:id="353" w:name="_Toc24879089"/>
      <w:bookmarkStart w:id="354" w:name="_Toc24879111"/>
      <w:bookmarkStart w:id="355" w:name="_Toc24879122"/>
      <w:bookmarkStart w:id="356" w:name="_Toc24879133"/>
      <w:bookmarkStart w:id="357" w:name="_Toc24879144"/>
      <w:bookmarkStart w:id="358" w:name="_Toc24881341"/>
      <w:bookmarkStart w:id="359" w:name="_Toc24879150"/>
      <w:bookmarkStart w:id="360" w:name="_Toc24879157"/>
      <w:bookmarkStart w:id="361" w:name="_Toc24879179"/>
      <w:bookmarkStart w:id="362" w:name="_Toc24879190"/>
      <w:bookmarkStart w:id="363" w:name="_Toc24879201"/>
      <w:bookmarkStart w:id="364" w:name="_Toc24879212"/>
      <w:bookmarkStart w:id="365" w:name="_Toc24879223"/>
      <w:bookmarkStart w:id="366" w:name="_Toc24879234"/>
      <w:bookmarkStart w:id="367" w:name="_Toc24879245"/>
      <w:bookmarkStart w:id="368" w:name="_Toc24879256"/>
      <w:bookmarkStart w:id="369" w:name="_Toc24879267"/>
      <w:bookmarkStart w:id="370" w:name="_Toc24879278"/>
      <w:bookmarkStart w:id="371" w:name="_Toc24879289"/>
      <w:bookmarkStart w:id="372" w:name="_Toc24879300"/>
      <w:bookmarkStart w:id="373" w:name="_Toc24879311"/>
      <w:bookmarkStart w:id="374" w:name="_Toc24879322"/>
      <w:bookmarkStart w:id="375" w:name="_Toc24879344"/>
      <w:bookmarkStart w:id="376" w:name="_Toc24879355"/>
      <w:bookmarkStart w:id="377" w:name="_Toc24879366"/>
      <w:bookmarkStart w:id="378" w:name="_Toc24879377"/>
      <w:bookmarkStart w:id="379" w:name="_Toc24879388"/>
      <w:bookmarkStart w:id="380" w:name="_Toc24879399"/>
      <w:bookmarkStart w:id="381" w:name="_Toc24879410"/>
      <w:bookmarkStart w:id="382" w:name="_Toc24879421"/>
      <w:bookmarkStart w:id="383" w:name="_Toc24879432"/>
      <w:bookmarkStart w:id="384" w:name="_Toc24879443"/>
      <w:bookmarkStart w:id="385" w:name="_Toc24879454"/>
      <w:bookmarkStart w:id="386" w:name="_Toc24879465"/>
      <w:bookmarkStart w:id="387" w:name="_Toc24879476"/>
      <w:bookmarkStart w:id="388" w:name="_Toc24879498"/>
      <w:bookmarkStart w:id="389" w:name="_Toc24879509"/>
      <w:bookmarkStart w:id="390" w:name="_Toc24879520"/>
      <w:bookmarkStart w:id="391" w:name="_Toc24879531"/>
      <w:bookmarkStart w:id="392" w:name="_Toc24879542"/>
      <w:bookmarkStart w:id="393" w:name="_Toc24879553"/>
      <w:bookmarkStart w:id="394" w:name="_Toc24879564"/>
      <w:bookmarkStart w:id="395" w:name="_Toc24879575"/>
      <w:bookmarkStart w:id="396" w:name="_Toc24879586"/>
      <w:bookmarkStart w:id="397" w:name="_Toc24879597"/>
      <w:bookmarkStart w:id="398" w:name="_Toc24879608"/>
      <w:bookmarkStart w:id="399" w:name="_Toc24879619"/>
      <w:bookmarkStart w:id="400" w:name="_Toc24879630"/>
      <w:bookmarkStart w:id="401" w:name="_Toc24879641"/>
      <w:bookmarkStart w:id="402" w:name="_Toc24879663"/>
      <w:bookmarkStart w:id="403" w:name="_Toc24879674"/>
      <w:bookmarkStart w:id="404" w:name="_Toc24879696"/>
      <w:bookmarkStart w:id="405" w:name="_Toc24879707"/>
      <w:bookmarkStart w:id="406" w:name="_Toc24879718"/>
      <w:bookmarkStart w:id="407" w:name="_Toc24879729"/>
      <w:bookmarkStart w:id="408" w:name="_Toc24879740"/>
      <w:bookmarkStart w:id="409" w:name="_Toc24879751"/>
      <w:bookmarkStart w:id="410" w:name="_Toc24879762"/>
      <w:bookmarkStart w:id="411" w:name="_Toc24879773"/>
      <w:bookmarkStart w:id="412" w:name="_Toc24879784"/>
      <w:bookmarkStart w:id="413" w:name="_Toc24879795"/>
      <w:bookmarkStart w:id="414" w:name="_Toc24879806"/>
      <w:bookmarkStart w:id="415" w:name="_Toc24879817"/>
      <w:bookmarkStart w:id="416" w:name="_Toc24879828"/>
      <w:bookmarkStart w:id="417" w:name="_Toc24879839"/>
      <w:bookmarkStart w:id="418" w:name="_Toc24881342"/>
      <w:bookmarkStart w:id="419" w:name="_Toc24879845"/>
      <w:bookmarkStart w:id="420" w:name="_Toc24879852"/>
      <w:bookmarkStart w:id="421" w:name="_Toc24879874"/>
      <w:bookmarkStart w:id="422" w:name="_Toc24879885"/>
      <w:bookmarkStart w:id="423" w:name="_Toc24879896"/>
      <w:bookmarkStart w:id="424" w:name="_Toc24879907"/>
      <w:bookmarkStart w:id="425" w:name="_Toc24879918"/>
      <w:bookmarkStart w:id="426" w:name="_Toc24879929"/>
      <w:bookmarkStart w:id="427" w:name="_Toc24879940"/>
      <w:bookmarkStart w:id="428" w:name="_Toc24879951"/>
      <w:bookmarkStart w:id="429" w:name="_Toc24879962"/>
      <w:bookmarkStart w:id="430" w:name="_Toc24879973"/>
      <w:bookmarkStart w:id="431" w:name="_Toc24879984"/>
      <w:bookmarkStart w:id="432" w:name="_Toc24879995"/>
      <w:bookmarkStart w:id="433" w:name="_Toc24880006"/>
      <w:bookmarkStart w:id="434" w:name="_Toc24880017"/>
      <w:bookmarkStart w:id="435" w:name="_Toc24880039"/>
      <w:bookmarkStart w:id="436" w:name="_Toc24880050"/>
      <w:bookmarkStart w:id="437" w:name="_Toc24880061"/>
      <w:bookmarkStart w:id="438" w:name="_Toc24880072"/>
      <w:bookmarkStart w:id="439" w:name="_Toc24880083"/>
      <w:bookmarkStart w:id="440" w:name="_Toc24880094"/>
      <w:bookmarkStart w:id="441" w:name="_Toc24880105"/>
      <w:bookmarkStart w:id="442" w:name="_Toc24880116"/>
      <w:bookmarkStart w:id="443" w:name="_Toc24880127"/>
      <w:bookmarkStart w:id="444" w:name="_Toc24880138"/>
      <w:bookmarkStart w:id="445" w:name="_Toc24880149"/>
      <w:bookmarkStart w:id="446" w:name="_Toc24880160"/>
      <w:bookmarkStart w:id="447" w:name="_Toc24880171"/>
      <w:bookmarkStart w:id="448" w:name="_Toc24880193"/>
      <w:bookmarkStart w:id="449" w:name="_Toc24880204"/>
      <w:bookmarkStart w:id="450" w:name="_Toc24880215"/>
      <w:bookmarkStart w:id="451" w:name="_Toc24880226"/>
      <w:bookmarkStart w:id="452" w:name="_Toc24880237"/>
      <w:bookmarkStart w:id="453" w:name="_Toc24880248"/>
      <w:bookmarkStart w:id="454" w:name="_Toc24880259"/>
      <w:bookmarkStart w:id="455" w:name="_Toc24880270"/>
      <w:bookmarkStart w:id="456" w:name="_Toc24880281"/>
      <w:bookmarkStart w:id="457" w:name="_Toc24880292"/>
      <w:bookmarkStart w:id="458" w:name="_Toc24880303"/>
      <w:bookmarkStart w:id="459" w:name="_Toc24880314"/>
      <w:bookmarkStart w:id="460" w:name="_Toc24880325"/>
      <w:bookmarkStart w:id="461" w:name="_Toc24880336"/>
      <w:bookmarkStart w:id="462" w:name="_Toc24880358"/>
      <w:bookmarkStart w:id="463" w:name="_Toc24880369"/>
      <w:bookmarkStart w:id="464" w:name="_Toc24880391"/>
      <w:bookmarkStart w:id="465" w:name="_Toc24880402"/>
      <w:bookmarkStart w:id="466" w:name="_Toc24880413"/>
      <w:bookmarkStart w:id="467" w:name="_Toc24880424"/>
      <w:bookmarkStart w:id="468" w:name="_Toc24880435"/>
      <w:bookmarkStart w:id="469" w:name="_Toc24880446"/>
      <w:bookmarkStart w:id="470" w:name="_Toc24880457"/>
      <w:bookmarkStart w:id="471" w:name="_Toc24880468"/>
      <w:bookmarkStart w:id="472" w:name="_Toc24880479"/>
      <w:bookmarkStart w:id="473" w:name="_Toc24880490"/>
      <w:bookmarkStart w:id="474" w:name="_Toc24880501"/>
      <w:bookmarkStart w:id="475" w:name="_Toc24880512"/>
      <w:bookmarkStart w:id="476" w:name="_Toc24880523"/>
      <w:bookmarkStart w:id="477" w:name="_Toc24880534"/>
      <w:bookmarkStart w:id="478" w:name="_Toc24881343"/>
      <w:bookmarkStart w:id="479" w:name="_Toc24880540"/>
      <w:bookmarkStart w:id="480" w:name="_Toc24880547"/>
      <w:bookmarkStart w:id="481" w:name="_Toc24880569"/>
      <w:bookmarkStart w:id="482" w:name="_Toc24880580"/>
      <w:bookmarkStart w:id="483" w:name="_Toc24880591"/>
      <w:bookmarkStart w:id="484" w:name="_Toc24880602"/>
      <w:bookmarkStart w:id="485" w:name="_Toc24880613"/>
      <w:bookmarkStart w:id="486" w:name="_Toc24880624"/>
      <w:bookmarkStart w:id="487" w:name="_Toc24880635"/>
      <w:bookmarkStart w:id="488" w:name="_Toc24880646"/>
      <w:bookmarkStart w:id="489" w:name="_Toc24880657"/>
      <w:bookmarkStart w:id="490" w:name="_Toc24880679"/>
      <w:bookmarkStart w:id="491" w:name="_Toc24880690"/>
      <w:bookmarkStart w:id="492" w:name="_Toc24880701"/>
      <w:bookmarkStart w:id="493" w:name="_Toc24880712"/>
      <w:bookmarkStart w:id="494" w:name="_Toc24880723"/>
      <w:bookmarkStart w:id="495" w:name="_Toc24880734"/>
      <w:bookmarkStart w:id="496" w:name="_Toc24880745"/>
      <w:bookmarkStart w:id="497" w:name="_Toc24880756"/>
      <w:bookmarkStart w:id="498" w:name="_Toc24880767"/>
      <w:bookmarkStart w:id="499" w:name="_Toc24880789"/>
      <w:bookmarkStart w:id="500" w:name="_Toc24880800"/>
      <w:bookmarkStart w:id="501" w:name="_Toc24880811"/>
      <w:bookmarkStart w:id="502" w:name="_Toc24880822"/>
      <w:bookmarkStart w:id="503" w:name="_Toc24880833"/>
      <w:bookmarkStart w:id="504" w:name="_Toc24880844"/>
      <w:bookmarkStart w:id="505" w:name="_Toc24880855"/>
      <w:bookmarkStart w:id="506" w:name="_Toc24880866"/>
      <w:bookmarkStart w:id="507" w:name="_Toc24880877"/>
      <w:bookmarkStart w:id="508" w:name="_Toc24880899"/>
      <w:bookmarkStart w:id="509" w:name="_Toc24880910"/>
      <w:bookmarkStart w:id="510" w:name="_Toc24880921"/>
      <w:bookmarkStart w:id="511" w:name="_Toc24880932"/>
      <w:bookmarkStart w:id="512" w:name="_Toc24880943"/>
      <w:bookmarkStart w:id="513" w:name="_Toc24880954"/>
      <w:bookmarkStart w:id="514" w:name="_Toc24880965"/>
      <w:bookmarkStart w:id="515" w:name="_Toc24880976"/>
      <w:bookmarkStart w:id="516" w:name="_Toc24880998"/>
      <w:bookmarkStart w:id="517" w:name="_Toc24881009"/>
      <w:bookmarkStart w:id="518" w:name="_Toc24881020"/>
      <w:bookmarkStart w:id="519" w:name="_Toc24881031"/>
      <w:bookmarkStart w:id="520" w:name="_Toc24881042"/>
      <w:bookmarkStart w:id="521" w:name="_Toc24881053"/>
      <w:bookmarkStart w:id="522" w:name="_Toc24881064"/>
      <w:bookmarkStart w:id="523" w:name="_Toc24881075"/>
      <w:bookmarkStart w:id="524" w:name="_Toc24881086"/>
      <w:bookmarkStart w:id="525" w:name="_Toc33078907"/>
      <w:bookmarkStart w:id="526" w:name="_Toc24881104"/>
      <w:bookmarkStart w:id="527" w:name="_Toc33078912"/>
      <w:bookmarkStart w:id="528" w:name="_Toc33078919"/>
      <w:bookmarkStart w:id="529" w:name="_Toc24881112"/>
      <w:bookmarkStart w:id="530" w:name="_Toc24881114"/>
      <w:bookmarkStart w:id="531" w:name="_Toc24881115"/>
      <w:bookmarkStart w:id="532" w:name="_Toc24881117"/>
      <w:bookmarkStart w:id="533" w:name="_Toc33078928"/>
      <w:bookmarkStart w:id="534" w:name="_Toc23248822"/>
      <w:bookmarkStart w:id="535" w:name="_Toc23248830"/>
      <w:bookmarkStart w:id="536" w:name="_Toc29960185"/>
      <w:bookmarkStart w:id="537" w:name="_Toc29972050"/>
      <w:bookmarkStart w:id="538" w:name="_Toc29960222"/>
      <w:bookmarkStart w:id="539" w:name="_Toc29972087"/>
      <w:bookmarkEnd w:id="0"/>
      <w:bookmarkEnd w:id="1"/>
      <w:bookmarkEnd w:id="2"/>
      <w:bookmarkEnd w:id="3"/>
      <w:bookmarkEnd w:id="4"/>
      <w:bookmarkEnd w:id="5"/>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sectPr w:rsidR="008D66D2" w:rsidRPr="00E8461A" w:rsidSect="00CB04EC">
      <w:headerReference w:type="even" r:id="rId9"/>
      <w:headerReference w:type="default" r:id="rId10"/>
      <w:footerReference w:type="even" r:id="rId11"/>
      <w:footerReference w:type="default" r:id="rId12"/>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DA7" w:rsidRDefault="00540DA7">
      <w:r>
        <w:separator/>
      </w:r>
    </w:p>
  </w:endnote>
  <w:endnote w:type="continuationSeparator" w:id="0">
    <w:p w:rsidR="00540DA7" w:rsidRDefault="00540DA7">
      <w:r>
        <w:continuationSeparator/>
      </w:r>
    </w:p>
  </w:endnote>
  <w:endnote w:type="continuationNotice" w:id="1">
    <w:p w:rsidR="00540DA7" w:rsidRDefault="00540DA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B47" w:rsidRPr="00CB04EC" w:rsidRDefault="00CB5B47" w:rsidP="00CB04EC">
    <w:pPr>
      <w:pStyle w:val="FooterQP"/>
    </w:pPr>
    <w:r w:rsidRPr="00C37EDE">
      <w:rPr>
        <w:sz w:val="20"/>
      </w:rPr>
      <w:tab/>
    </w:r>
    <w:r w:rsidRPr="00C37EDE">
      <w:rPr>
        <w:sz w:val="20"/>
      </w:rPr>
      <w:tab/>
    </w:r>
    <w:r>
      <w:rPr>
        <w:sz w:val="20"/>
      </w:rPr>
      <w:t>Draft ITU-T Rec.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376825">
      <w:rPr>
        <w:b w:val="0"/>
        <w:bCs/>
        <w:noProof/>
        <w:sz w:val="20"/>
      </w:rPr>
      <w:t>2</w:t>
    </w:r>
    <w:r w:rsidRPr="00C37EDE">
      <w:rPr>
        <w:b w:val="0"/>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B47" w:rsidRPr="00CB04EC" w:rsidRDefault="00CB5B47"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76825">
      <w:rPr>
        <w:bCs/>
        <w:noProof/>
        <w:lang w:val="fr-CH"/>
      </w:rPr>
      <w:t>1</w:t>
    </w:r>
    <w:r w:rsidRPr="00D7598F">
      <w:rPr>
        <w:bCs/>
        <w:lang w:val="fr-CH"/>
      </w:rPr>
      <w:fldChar w:fldCharType="end"/>
    </w:r>
    <w:r w:rsidRPr="00CB04EC">
      <w:rPr>
        <w:b/>
        <w:bCs/>
      </w:rPr>
      <w:tab/>
    </w:r>
    <w:r w:rsidRPr="00CB04EC">
      <w:rPr>
        <w:b/>
      </w:rPr>
      <w:t>Draft ITU-T Rec.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DA7" w:rsidRDefault="00540DA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40DA7" w:rsidRDefault="00540DA7"/>
  </w:footnote>
  <w:footnote w:type="continuationSeparator" w:id="0">
    <w:p w:rsidR="00540DA7" w:rsidRDefault="00540DA7">
      <w:r>
        <w:continuationSeparator/>
      </w:r>
    </w:p>
  </w:footnote>
  <w:footnote w:type="continuationNotice" w:id="1">
    <w:p w:rsidR="00540DA7" w:rsidRDefault="00540DA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B47" w:rsidRPr="00256CBF" w:rsidRDefault="00CB5B47"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B47" w:rsidRPr="00563383" w:rsidRDefault="00CB5B47"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23008-HEVC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7">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19">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1">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4">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7">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5">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6">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37">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9">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2">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4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1">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5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2">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6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71">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2">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74">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76">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9">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8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6">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9">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1">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93">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6">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7">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2">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05">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06">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8">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9">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1">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2">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1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7">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9">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0">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1">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3">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4">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5">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29">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3">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4">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5">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3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38">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1">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2">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43">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8">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49">
    <w:nsid w:val="576A43C1"/>
    <w:multiLevelType w:val="hybridMultilevel"/>
    <w:tmpl w:val="32D8FFAE"/>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36F4A93E">
      <w:start w:val="5"/>
      <w:numFmt w:val="decimal"/>
      <w:lvlText w:val="%2."/>
      <w:lvlJc w:val="left"/>
      <w:pPr>
        <w:tabs>
          <w:tab w:val="num" w:pos="800"/>
        </w:tabs>
        <w:ind w:left="800" w:hanging="40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4">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5">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6">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0">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1">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2">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3">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4">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8">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2">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3">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74">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5">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6">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7">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8">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79">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2">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5">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187">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88">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9">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1">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2">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194">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96">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98">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199">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1">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0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4">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5">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6">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7">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13">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4">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0"/>
  </w:num>
  <w:num w:numId="7">
    <w:abstractNumId w:val="18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0"/>
  </w:num>
  <w:num w:numId="9">
    <w:abstractNumId w:val="50"/>
  </w:num>
  <w:num w:numId="10">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7"/>
  </w:num>
  <w:num w:numId="13">
    <w:abstractNumId w:val="212"/>
  </w:num>
  <w:num w:numId="14">
    <w:abstractNumId w:val="154"/>
  </w:num>
  <w:num w:numId="15">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97"/>
  </w:num>
  <w:num w:numId="18">
    <w:abstractNumId w:val="104"/>
  </w:num>
  <w:num w:numId="19">
    <w:abstractNumId w:val="137"/>
  </w:num>
  <w:num w:numId="20">
    <w:abstractNumId w:val="139"/>
  </w:num>
  <w:num w:numId="21">
    <w:abstractNumId w:val="29"/>
  </w:num>
  <w:num w:numId="22">
    <w:abstractNumId w:val="47"/>
  </w:num>
  <w:num w:numId="23">
    <w:abstractNumId w:val="111"/>
  </w:num>
  <w:num w:numId="24">
    <w:abstractNumId w:val="71"/>
  </w:num>
  <w:num w:numId="25">
    <w:abstractNumId w:val="73"/>
  </w:num>
  <w:num w:numId="26">
    <w:abstractNumId w:val="20"/>
  </w:num>
  <w:num w:numId="27">
    <w:abstractNumId w:val="203"/>
  </w:num>
  <w:num w:numId="28">
    <w:abstractNumId w:val="210"/>
  </w:num>
  <w:num w:numId="29">
    <w:abstractNumId w:val="187"/>
  </w:num>
  <w:num w:numId="30">
    <w:abstractNumId w:val="70"/>
  </w:num>
  <w:num w:numId="31">
    <w:abstractNumId w:val="136"/>
  </w:num>
  <w:num w:numId="32">
    <w:abstractNumId w:val="105"/>
  </w:num>
  <w:num w:numId="33">
    <w:abstractNumId w:val="124"/>
  </w:num>
  <w:num w:numId="34">
    <w:abstractNumId w:val="58"/>
  </w:num>
  <w:num w:numId="35">
    <w:abstractNumId w:val="99"/>
  </w:num>
  <w:num w:numId="36">
    <w:abstractNumId w:val="63"/>
  </w:num>
  <w:num w:numId="37">
    <w:abstractNumId w:val="49"/>
  </w:num>
  <w:num w:numId="38">
    <w:abstractNumId w:val="95"/>
  </w:num>
  <w:num w:numId="39">
    <w:abstractNumId w:val="19"/>
  </w:num>
  <w:num w:numId="40">
    <w:abstractNumId w:val="26"/>
  </w:num>
  <w:num w:numId="41">
    <w:abstractNumId w:val="132"/>
  </w:num>
  <w:num w:numId="42">
    <w:abstractNumId w:val="92"/>
  </w:num>
  <w:num w:numId="43">
    <w:abstractNumId w:val="195"/>
  </w:num>
  <w:num w:numId="44">
    <w:abstractNumId w:val="181"/>
  </w:num>
  <w:num w:numId="45">
    <w:abstractNumId w:val="140"/>
  </w:num>
  <w:num w:numId="46">
    <w:abstractNumId w:val="48"/>
  </w:num>
  <w:num w:numId="47">
    <w:abstractNumId w:val="94"/>
  </w:num>
  <w:num w:numId="48">
    <w:abstractNumId w:val="17"/>
  </w:num>
  <w:num w:numId="49">
    <w:abstractNumId w:val="189"/>
  </w:num>
  <w:num w:numId="50">
    <w:abstractNumId w:val="115"/>
  </w:num>
  <w:num w:numId="51">
    <w:abstractNumId w:val="184"/>
  </w:num>
  <w:num w:numId="52">
    <w:abstractNumId w:val="108"/>
  </w:num>
  <w:num w:numId="53">
    <w:abstractNumId w:val="40"/>
  </w:num>
  <w:num w:numId="54">
    <w:abstractNumId w:val="114"/>
  </w:num>
  <w:num w:numId="55">
    <w:abstractNumId w:val="15"/>
  </w:num>
  <w:num w:numId="56">
    <w:abstractNumId w:val="125"/>
  </w:num>
  <w:num w:numId="57">
    <w:abstractNumId w:val="122"/>
  </w:num>
  <w:num w:numId="58">
    <w:abstractNumId w:val="178"/>
  </w:num>
  <w:num w:numId="59">
    <w:abstractNumId w:val="133"/>
  </w:num>
  <w:num w:numId="60">
    <w:abstractNumId w:val="205"/>
  </w:num>
  <w:num w:numId="61">
    <w:abstractNumId w:val="152"/>
  </w:num>
  <w:num w:numId="62">
    <w:abstractNumId w:val="176"/>
  </w:num>
  <w:num w:numId="63">
    <w:abstractNumId w:val="91"/>
  </w:num>
  <w:num w:numId="64">
    <w:abstractNumId w:val="37"/>
  </w:num>
  <w:num w:numId="65">
    <w:abstractNumId w:val="190"/>
  </w:num>
  <w:num w:numId="66">
    <w:abstractNumId w:val="120"/>
  </w:num>
  <w:num w:numId="67">
    <w:abstractNumId w:val="88"/>
  </w:num>
  <w:num w:numId="68">
    <w:abstractNumId w:val="204"/>
  </w:num>
  <w:num w:numId="69">
    <w:abstractNumId w:val="191"/>
  </w:num>
  <w:num w:numId="70">
    <w:abstractNumId w:val="35"/>
  </w:num>
  <w:num w:numId="71">
    <w:abstractNumId w:val="194"/>
  </w:num>
  <w:num w:numId="72">
    <w:abstractNumId w:val="34"/>
  </w:num>
  <w:num w:numId="73">
    <w:abstractNumId w:val="12"/>
  </w:num>
  <w:num w:numId="74">
    <w:abstractNumId w:val="61"/>
  </w:num>
  <w:num w:numId="75">
    <w:abstractNumId w:val="147"/>
  </w:num>
  <w:num w:numId="76">
    <w:abstractNumId w:val="172"/>
  </w:num>
  <w:num w:numId="77">
    <w:abstractNumId w:val="43"/>
  </w:num>
  <w:num w:numId="78">
    <w:abstractNumId w:val="201"/>
  </w:num>
  <w:num w:numId="79">
    <w:abstractNumId w:val="171"/>
  </w:num>
  <w:num w:numId="80">
    <w:abstractNumId w:val="149"/>
  </w:num>
  <w:num w:numId="81">
    <w:abstractNumId w:val="21"/>
  </w:num>
  <w:num w:numId="82">
    <w:abstractNumId w:val="198"/>
  </w:num>
  <w:num w:numId="83">
    <w:abstractNumId w:val="128"/>
  </w:num>
  <w:num w:numId="84">
    <w:abstractNumId w:val="79"/>
  </w:num>
  <w:num w:numId="85">
    <w:abstractNumId w:val="148"/>
  </w:num>
  <w:num w:numId="86">
    <w:abstractNumId w:val="168"/>
  </w:num>
  <w:num w:numId="87">
    <w:abstractNumId w:val="142"/>
  </w:num>
  <w:num w:numId="88">
    <w:abstractNumId w:val="117"/>
  </w:num>
  <w:num w:numId="89">
    <w:abstractNumId w:val="188"/>
  </w:num>
  <w:num w:numId="90">
    <w:abstractNumId w:val="24"/>
  </w:num>
  <w:num w:numId="91">
    <w:abstractNumId w:val="107"/>
  </w:num>
  <w:num w:numId="92">
    <w:abstractNumId w:val="159"/>
  </w:num>
  <w:num w:numId="93">
    <w:abstractNumId w:val="78"/>
  </w:num>
  <w:num w:numId="94">
    <w:abstractNumId w:val="123"/>
  </w:num>
  <w:num w:numId="95">
    <w:abstractNumId w:val="51"/>
  </w:num>
  <w:num w:numId="96">
    <w:abstractNumId w:val="23"/>
  </w:num>
  <w:num w:numId="97">
    <w:abstractNumId w:val="30"/>
  </w:num>
  <w:num w:numId="98">
    <w:abstractNumId w:val="55"/>
  </w:num>
  <w:num w:numId="99">
    <w:abstractNumId w:val="179"/>
  </w:num>
  <w:num w:numId="100">
    <w:abstractNumId w:val="196"/>
  </w:num>
  <w:num w:numId="101">
    <w:abstractNumId w:val="30"/>
  </w:num>
  <w:num w:numId="102">
    <w:abstractNumId w:val="30"/>
  </w:num>
  <w:num w:numId="103">
    <w:abstractNumId w:val="208"/>
  </w:num>
  <w:num w:numId="104">
    <w:abstractNumId w:val="42"/>
  </w:num>
  <w:num w:numId="105">
    <w:abstractNumId w:val="170"/>
  </w:num>
  <w:num w:numId="106">
    <w:abstractNumId w:val="30"/>
  </w:num>
  <w:num w:numId="107">
    <w:abstractNumId w:val="30"/>
  </w:num>
  <w:num w:numId="108">
    <w:abstractNumId w:val="25"/>
  </w:num>
  <w:num w:numId="109">
    <w:abstractNumId w:val="93"/>
  </w:num>
  <w:num w:numId="110">
    <w:abstractNumId w:val="14"/>
  </w:num>
  <w:num w:numId="111">
    <w:abstractNumId w:val="30"/>
  </w:num>
  <w:num w:numId="112">
    <w:abstractNumId w:val="131"/>
  </w:num>
  <w:num w:numId="113">
    <w:abstractNumId w:val="45"/>
  </w:num>
  <w:num w:numId="114">
    <w:abstractNumId w:val="30"/>
  </w:num>
  <w:num w:numId="115">
    <w:abstractNumId w:val="27"/>
  </w:num>
  <w:num w:numId="116">
    <w:abstractNumId w:val="18"/>
  </w:num>
  <w:num w:numId="117">
    <w:abstractNumId w:val="16"/>
  </w:num>
  <w:num w:numId="118">
    <w:abstractNumId w:val="13"/>
  </w:num>
  <w:num w:numId="119">
    <w:abstractNumId w:val="106"/>
  </w:num>
  <w:num w:numId="120">
    <w:abstractNumId w:val="66"/>
  </w:num>
  <w:num w:numId="121">
    <w:abstractNumId w:val="44"/>
  </w:num>
  <w:num w:numId="122">
    <w:abstractNumId w:val="30"/>
  </w:num>
  <w:num w:numId="123">
    <w:abstractNumId w:val="30"/>
  </w:num>
  <w:num w:numId="124">
    <w:abstractNumId w:val="30"/>
  </w:num>
  <w:num w:numId="125">
    <w:abstractNumId w:val="81"/>
  </w:num>
  <w:num w:numId="126">
    <w:abstractNumId w:val="153"/>
  </w:num>
  <w:num w:numId="127">
    <w:abstractNumId w:val="86"/>
  </w:num>
  <w:num w:numId="128">
    <w:abstractNumId w:val="102"/>
  </w:num>
  <w:num w:numId="129">
    <w:abstractNumId w:val="53"/>
  </w:num>
  <w:num w:numId="130">
    <w:abstractNumId w:val="199"/>
  </w:num>
  <w:num w:numId="131">
    <w:abstractNumId w:val="76"/>
  </w:num>
  <w:num w:numId="132">
    <w:abstractNumId w:val="119"/>
  </w:num>
  <w:num w:numId="133">
    <w:abstractNumId w:val="80"/>
  </w:num>
  <w:num w:numId="134">
    <w:abstractNumId w:val="206"/>
  </w:num>
  <w:num w:numId="135">
    <w:abstractNumId w:val="36"/>
  </w:num>
  <w:num w:numId="136">
    <w:abstractNumId w:val="76"/>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60"/>
  </w:num>
  <w:num w:numId="138">
    <w:abstractNumId w:val="57"/>
  </w:num>
  <w:num w:numId="139">
    <w:abstractNumId w:val="177"/>
  </w:num>
  <w:num w:numId="140">
    <w:abstractNumId w:val="214"/>
  </w:num>
  <w:num w:numId="141">
    <w:abstractNumId w:val="56"/>
  </w:num>
  <w:num w:numId="142">
    <w:abstractNumId w:val="28"/>
  </w:num>
  <w:num w:numId="143">
    <w:abstractNumId w:val="41"/>
  </w:num>
  <w:num w:numId="144">
    <w:abstractNumId w:val="74"/>
  </w:num>
  <w:num w:numId="145">
    <w:abstractNumId w:val="165"/>
  </w:num>
  <w:num w:numId="146">
    <w:abstractNumId w:val="83"/>
  </w:num>
  <w:num w:numId="147">
    <w:abstractNumId w:val="62"/>
  </w:num>
  <w:num w:numId="148">
    <w:abstractNumId w:val="135"/>
  </w:num>
  <w:num w:numId="149">
    <w:abstractNumId w:val="145"/>
  </w:num>
  <w:num w:numId="150">
    <w:abstractNumId w:val="22"/>
  </w:num>
  <w:num w:numId="151">
    <w:abstractNumId w:val="87"/>
  </w:num>
  <w:num w:numId="152">
    <w:abstractNumId w:val="68"/>
  </w:num>
  <w:num w:numId="153">
    <w:abstractNumId w:val="207"/>
  </w:num>
  <w:num w:numId="154">
    <w:abstractNumId w:val="11"/>
  </w:num>
  <w:num w:numId="155">
    <w:abstractNumId w:val="183"/>
  </w:num>
  <w:num w:numId="156">
    <w:abstractNumId w:val="59"/>
  </w:num>
  <w:num w:numId="157">
    <w:abstractNumId w:val="130"/>
  </w:num>
  <w:num w:numId="158">
    <w:abstractNumId w:val="211"/>
  </w:num>
  <w:num w:numId="159">
    <w:abstractNumId w:val="30"/>
  </w:num>
  <w:num w:numId="160">
    <w:abstractNumId w:val="30"/>
  </w:num>
  <w:num w:numId="161">
    <w:abstractNumId w:val="121"/>
  </w:num>
  <w:num w:numId="162">
    <w:abstractNumId w:val="166"/>
  </w:num>
  <w:num w:numId="163">
    <w:abstractNumId w:val="173"/>
  </w:num>
  <w:num w:numId="164">
    <w:abstractNumId w:val="30"/>
  </w:num>
  <w:num w:numId="165">
    <w:abstractNumId w:val="30"/>
  </w:num>
  <w:num w:numId="166">
    <w:abstractNumId w:val="30"/>
  </w:num>
  <w:num w:numId="167">
    <w:abstractNumId w:val="69"/>
  </w:num>
  <w:num w:numId="168">
    <w:abstractNumId w:val="84"/>
  </w:num>
  <w:num w:numId="169">
    <w:abstractNumId w:val="30"/>
  </w:num>
  <w:num w:numId="170">
    <w:abstractNumId w:val="157"/>
  </w:num>
  <w:num w:numId="171">
    <w:abstractNumId w:val="30"/>
  </w:num>
  <w:num w:numId="172">
    <w:abstractNumId w:val="65"/>
  </w:num>
  <w:num w:numId="173">
    <w:abstractNumId w:val="6"/>
  </w:num>
  <w:num w:numId="174">
    <w:abstractNumId w:val="5"/>
  </w:num>
  <w:num w:numId="175">
    <w:abstractNumId w:val="3"/>
  </w:num>
  <w:num w:numId="176">
    <w:abstractNumId w:val="167"/>
  </w:num>
  <w:num w:numId="17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12"/>
  </w:num>
  <w:num w:numId="180">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02"/>
  </w:num>
  <w:num w:numId="182">
    <w:abstractNumId w:val="144"/>
  </w:num>
  <w:num w:numId="183">
    <w:abstractNumId w:val="10"/>
  </w:num>
  <w:num w:numId="184">
    <w:abstractNumId w:val="175"/>
  </w:num>
  <w:num w:numId="185">
    <w:abstractNumId w:val="110"/>
  </w:num>
  <w:num w:numId="186">
    <w:abstractNumId w:val="209"/>
  </w:num>
  <w:num w:numId="187">
    <w:abstractNumId w:val="0"/>
  </w:num>
  <w:num w:numId="188">
    <w:abstractNumId w:val="127"/>
  </w:num>
  <w:num w:numId="189">
    <w:abstractNumId w:val="213"/>
  </w:num>
  <w:num w:numId="190">
    <w:abstractNumId w:val="169"/>
  </w:num>
  <w:num w:numId="191">
    <w:abstractNumId w:val="146"/>
  </w:num>
  <w:num w:numId="192">
    <w:abstractNumId w:val="109"/>
  </w:num>
  <w:num w:numId="193">
    <w:abstractNumId w:val="180"/>
  </w:num>
  <w:num w:numId="194">
    <w:abstractNumId w:val="85"/>
  </w:num>
  <w:num w:numId="195">
    <w:abstractNumId w:val="30"/>
  </w:num>
  <w:num w:numId="196">
    <w:abstractNumId w:val="30"/>
  </w:num>
  <w:num w:numId="197">
    <w:abstractNumId w:val="30"/>
  </w:num>
  <w:num w:numId="198">
    <w:abstractNumId w:val="30"/>
  </w:num>
  <w:num w:numId="199">
    <w:abstractNumId w:val="30"/>
  </w:num>
  <w:num w:numId="200">
    <w:abstractNumId w:val="30"/>
  </w:num>
  <w:num w:numId="201">
    <w:abstractNumId w:val="30"/>
  </w:num>
  <w:num w:numId="202">
    <w:abstractNumId w:val="30"/>
  </w:num>
  <w:num w:numId="203">
    <w:abstractNumId w:val="30"/>
  </w:num>
  <w:num w:numId="204">
    <w:abstractNumId w:val="30"/>
  </w:num>
  <w:num w:numId="205">
    <w:abstractNumId w:val="162"/>
  </w:num>
  <w:num w:numId="206">
    <w:abstractNumId w:val="155"/>
  </w:num>
  <w:num w:numId="207">
    <w:abstractNumId w:val="138"/>
  </w:num>
  <w:num w:numId="208">
    <w:abstractNumId w:val="75"/>
  </w:num>
  <w:num w:numId="209">
    <w:abstractNumId w:val="141"/>
  </w:num>
  <w:num w:numId="210">
    <w:abstractNumId w:val="30"/>
  </w:num>
  <w:num w:numId="211">
    <w:abstractNumId w:val="30"/>
  </w:num>
  <w:num w:numId="212">
    <w:abstractNumId w:val="30"/>
  </w:num>
  <w:num w:numId="213">
    <w:abstractNumId w:val="30"/>
  </w:num>
  <w:num w:numId="214">
    <w:abstractNumId w:val="30"/>
  </w:num>
  <w:num w:numId="215">
    <w:abstractNumId w:val="30"/>
  </w:num>
  <w:num w:numId="216">
    <w:abstractNumId w:val="30"/>
  </w:num>
  <w:num w:numId="217">
    <w:abstractNumId w:val="30"/>
  </w:num>
  <w:num w:numId="218">
    <w:abstractNumId w:val="30"/>
  </w:num>
  <w:num w:numId="219">
    <w:abstractNumId w:val="30"/>
  </w:num>
  <w:num w:numId="220">
    <w:abstractNumId w:val="156"/>
  </w:num>
  <w:num w:numId="221">
    <w:abstractNumId w:val="32"/>
  </w:num>
  <w:num w:numId="222">
    <w:abstractNumId w:val="39"/>
  </w:num>
  <w:num w:numId="223">
    <w:abstractNumId w:val="158"/>
  </w:num>
  <w:num w:numId="224">
    <w:abstractNumId w:val="98"/>
  </w:num>
  <w:num w:numId="225">
    <w:abstractNumId w:val="30"/>
  </w:num>
  <w:num w:numId="226">
    <w:abstractNumId w:val="30"/>
  </w:num>
  <w:num w:numId="227">
    <w:abstractNumId w:val="129"/>
  </w:num>
  <w:num w:numId="228">
    <w:abstractNumId w:val="182"/>
  </w:num>
  <w:num w:numId="229">
    <w:abstractNumId w:val="30"/>
  </w:num>
  <w:num w:numId="230">
    <w:abstractNumId w:val="31"/>
  </w:num>
  <w:num w:numId="231">
    <w:abstractNumId w:val="30"/>
  </w:num>
  <w:num w:numId="232">
    <w:abstractNumId w:val="30"/>
  </w:num>
  <w:num w:numId="233">
    <w:abstractNumId w:val="150"/>
  </w:num>
  <w:num w:numId="234">
    <w:abstractNumId w:val="67"/>
  </w:num>
  <w:num w:numId="235">
    <w:abstractNumId w:val="97"/>
  </w:num>
  <w:num w:numId="236">
    <w:abstractNumId w:val="30"/>
  </w:num>
  <w:num w:numId="237">
    <w:abstractNumId w:val="30"/>
  </w:num>
  <w:num w:numId="238">
    <w:abstractNumId w:val="100"/>
  </w:num>
  <w:num w:numId="239">
    <w:abstractNumId w:val="174"/>
  </w:num>
  <w:num w:numId="240">
    <w:abstractNumId w:val="143"/>
  </w:num>
  <w:num w:numId="241">
    <w:abstractNumId w:val="134"/>
  </w:num>
  <w:num w:numId="242">
    <w:abstractNumId w:val="113"/>
  </w:num>
  <w:num w:numId="243">
    <w:abstractNumId w:val="89"/>
  </w:num>
  <w:num w:numId="244">
    <w:abstractNumId w:val="9"/>
  </w:num>
  <w:num w:numId="245">
    <w:abstractNumId w:val="54"/>
  </w:num>
  <w:num w:numId="246">
    <w:abstractNumId w:val="90"/>
  </w:num>
  <w:num w:numId="247">
    <w:abstractNumId w:val="82"/>
  </w:num>
  <w:num w:numId="248">
    <w:abstractNumId w:val="192"/>
  </w:num>
  <w:num w:numId="249">
    <w:abstractNumId w:val="116"/>
  </w:num>
  <w:num w:numId="250">
    <w:abstractNumId w:val="118"/>
  </w:num>
  <w:num w:numId="251">
    <w:abstractNumId w:val="96"/>
  </w:num>
  <w:num w:numId="252">
    <w:abstractNumId w:val="193"/>
  </w:num>
  <w:num w:numId="253">
    <w:abstractNumId w:val="38"/>
  </w:num>
  <w:num w:numId="254">
    <w:abstractNumId w:val="215"/>
  </w:num>
  <w:num w:numId="255">
    <w:abstractNumId w:val="161"/>
  </w:num>
  <w:num w:numId="256">
    <w:abstractNumId w:val="151"/>
  </w:num>
  <w:num w:numId="257">
    <w:abstractNumId w:val="46"/>
  </w:num>
  <w:num w:numId="258">
    <w:abstractNumId w:val="126"/>
  </w:num>
  <w:num w:numId="259">
    <w:abstractNumId w:val="163"/>
  </w:num>
  <w:num w:numId="260">
    <w:abstractNumId w:val="101"/>
  </w:num>
  <w:num w:numId="261">
    <w:abstractNumId w:val="77"/>
  </w:num>
  <w:num w:numId="262">
    <w:abstractNumId w:val="64"/>
  </w:num>
  <w:num w:numId="263">
    <w:abstractNumId w:val="186"/>
  </w:num>
  <w:num w:numId="264">
    <w:abstractNumId w:val="52"/>
  </w:num>
  <w:num w:numId="265">
    <w:abstractNumId w:val="103"/>
  </w:num>
  <w:num w:numId="266">
    <w:abstractNumId w:val="185"/>
  </w:num>
  <w:num w:numId="267">
    <w:abstractNumId w:val="164"/>
  </w:num>
  <w:num w:numId="268">
    <w:abstractNumId w:val="72"/>
  </w:num>
  <w:num w:numId="269">
    <w:abstractNumId w:val="200"/>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4"/>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E34"/>
    <w:rsid w:val="0000115B"/>
    <w:rsid w:val="00001CA3"/>
    <w:rsid w:val="00002CCC"/>
    <w:rsid w:val="00002E83"/>
    <w:rsid w:val="00003144"/>
    <w:rsid w:val="00004176"/>
    <w:rsid w:val="00004387"/>
    <w:rsid w:val="000043EB"/>
    <w:rsid w:val="0000440D"/>
    <w:rsid w:val="000044E1"/>
    <w:rsid w:val="00004882"/>
    <w:rsid w:val="00004A1B"/>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1459"/>
    <w:rsid w:val="00011DF0"/>
    <w:rsid w:val="000120A5"/>
    <w:rsid w:val="00012112"/>
    <w:rsid w:val="0001229E"/>
    <w:rsid w:val="00012582"/>
    <w:rsid w:val="000127CC"/>
    <w:rsid w:val="0001294D"/>
    <w:rsid w:val="00012DEA"/>
    <w:rsid w:val="0001305F"/>
    <w:rsid w:val="0001308C"/>
    <w:rsid w:val="000131C2"/>
    <w:rsid w:val="00013417"/>
    <w:rsid w:val="00013558"/>
    <w:rsid w:val="0001382C"/>
    <w:rsid w:val="000138BB"/>
    <w:rsid w:val="00013EFB"/>
    <w:rsid w:val="00013F8C"/>
    <w:rsid w:val="00014B98"/>
    <w:rsid w:val="00014FAD"/>
    <w:rsid w:val="0001540D"/>
    <w:rsid w:val="0001581D"/>
    <w:rsid w:val="0001591A"/>
    <w:rsid w:val="00015AC5"/>
    <w:rsid w:val="00015CCA"/>
    <w:rsid w:val="00015F34"/>
    <w:rsid w:val="000160AF"/>
    <w:rsid w:val="0001656F"/>
    <w:rsid w:val="00016B09"/>
    <w:rsid w:val="00016B9D"/>
    <w:rsid w:val="00016E7D"/>
    <w:rsid w:val="000170D1"/>
    <w:rsid w:val="00017912"/>
    <w:rsid w:val="000179DC"/>
    <w:rsid w:val="00017BCA"/>
    <w:rsid w:val="00017E87"/>
    <w:rsid w:val="000207BB"/>
    <w:rsid w:val="0002173F"/>
    <w:rsid w:val="00021769"/>
    <w:rsid w:val="00022084"/>
    <w:rsid w:val="00022160"/>
    <w:rsid w:val="00022B88"/>
    <w:rsid w:val="00022C55"/>
    <w:rsid w:val="00023196"/>
    <w:rsid w:val="0002377F"/>
    <w:rsid w:val="00023B9E"/>
    <w:rsid w:val="00023EA8"/>
    <w:rsid w:val="0002466F"/>
    <w:rsid w:val="00024EF0"/>
    <w:rsid w:val="00025BA3"/>
    <w:rsid w:val="00026B73"/>
    <w:rsid w:val="00026CF1"/>
    <w:rsid w:val="00026FC3"/>
    <w:rsid w:val="00027A9B"/>
    <w:rsid w:val="00030740"/>
    <w:rsid w:val="00030BF9"/>
    <w:rsid w:val="00030E5C"/>
    <w:rsid w:val="00031324"/>
    <w:rsid w:val="000315CE"/>
    <w:rsid w:val="00031AF8"/>
    <w:rsid w:val="00031F72"/>
    <w:rsid w:val="000329C0"/>
    <w:rsid w:val="00032A82"/>
    <w:rsid w:val="00033012"/>
    <w:rsid w:val="000330B7"/>
    <w:rsid w:val="00034090"/>
    <w:rsid w:val="00034192"/>
    <w:rsid w:val="000345C3"/>
    <w:rsid w:val="00034AA4"/>
    <w:rsid w:val="00035422"/>
    <w:rsid w:val="000358CB"/>
    <w:rsid w:val="00035E0C"/>
    <w:rsid w:val="00035F10"/>
    <w:rsid w:val="00036CE1"/>
    <w:rsid w:val="000370D1"/>
    <w:rsid w:val="00037796"/>
    <w:rsid w:val="000400C4"/>
    <w:rsid w:val="0004057F"/>
    <w:rsid w:val="000409A1"/>
    <w:rsid w:val="00041138"/>
    <w:rsid w:val="000414E9"/>
    <w:rsid w:val="0004152C"/>
    <w:rsid w:val="00041AAE"/>
    <w:rsid w:val="00042073"/>
    <w:rsid w:val="00042666"/>
    <w:rsid w:val="00042B2A"/>
    <w:rsid w:val="00043003"/>
    <w:rsid w:val="00043A6F"/>
    <w:rsid w:val="00043BCA"/>
    <w:rsid w:val="000445A4"/>
    <w:rsid w:val="000460DC"/>
    <w:rsid w:val="0004646C"/>
    <w:rsid w:val="00047028"/>
    <w:rsid w:val="0004716E"/>
    <w:rsid w:val="000471A3"/>
    <w:rsid w:val="000503EA"/>
    <w:rsid w:val="00050D2D"/>
    <w:rsid w:val="000512E0"/>
    <w:rsid w:val="00051A2C"/>
    <w:rsid w:val="0005225D"/>
    <w:rsid w:val="0005239C"/>
    <w:rsid w:val="00053041"/>
    <w:rsid w:val="00053F1B"/>
    <w:rsid w:val="000541E5"/>
    <w:rsid w:val="0005421C"/>
    <w:rsid w:val="00054312"/>
    <w:rsid w:val="0005458B"/>
    <w:rsid w:val="0005489A"/>
    <w:rsid w:val="00055056"/>
    <w:rsid w:val="00055435"/>
    <w:rsid w:val="000554B9"/>
    <w:rsid w:val="0005615E"/>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64"/>
    <w:rsid w:val="00062AB8"/>
    <w:rsid w:val="000634E8"/>
    <w:rsid w:val="000642A8"/>
    <w:rsid w:val="00065007"/>
    <w:rsid w:val="00065091"/>
    <w:rsid w:val="000652EE"/>
    <w:rsid w:val="000653C7"/>
    <w:rsid w:val="0006547B"/>
    <w:rsid w:val="00065714"/>
    <w:rsid w:val="000667E9"/>
    <w:rsid w:val="0006738A"/>
    <w:rsid w:val="0006791E"/>
    <w:rsid w:val="00067D81"/>
    <w:rsid w:val="00067F59"/>
    <w:rsid w:val="000702E1"/>
    <w:rsid w:val="000708DB"/>
    <w:rsid w:val="000712E9"/>
    <w:rsid w:val="0007154D"/>
    <w:rsid w:val="00071C48"/>
    <w:rsid w:val="00071D15"/>
    <w:rsid w:val="0007212D"/>
    <w:rsid w:val="000723ED"/>
    <w:rsid w:val="00072667"/>
    <w:rsid w:val="0007285E"/>
    <w:rsid w:val="00072A86"/>
    <w:rsid w:val="00073321"/>
    <w:rsid w:val="00073A0E"/>
    <w:rsid w:val="00074008"/>
    <w:rsid w:val="00074120"/>
    <w:rsid w:val="00074817"/>
    <w:rsid w:val="00074D08"/>
    <w:rsid w:val="00075524"/>
    <w:rsid w:val="00075563"/>
    <w:rsid w:val="00075A4D"/>
    <w:rsid w:val="00075EFB"/>
    <w:rsid w:val="0007615F"/>
    <w:rsid w:val="00076277"/>
    <w:rsid w:val="0007655A"/>
    <w:rsid w:val="00076561"/>
    <w:rsid w:val="00076757"/>
    <w:rsid w:val="00076771"/>
    <w:rsid w:val="00076CBA"/>
    <w:rsid w:val="000772A2"/>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46E"/>
    <w:rsid w:val="00090599"/>
    <w:rsid w:val="00090DA7"/>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3F2A"/>
    <w:rsid w:val="000A43B2"/>
    <w:rsid w:val="000A446D"/>
    <w:rsid w:val="000A4560"/>
    <w:rsid w:val="000A460E"/>
    <w:rsid w:val="000A4760"/>
    <w:rsid w:val="000A4849"/>
    <w:rsid w:val="000A4AE5"/>
    <w:rsid w:val="000A527C"/>
    <w:rsid w:val="000A610F"/>
    <w:rsid w:val="000A64AC"/>
    <w:rsid w:val="000A6D38"/>
    <w:rsid w:val="000A6DFA"/>
    <w:rsid w:val="000A7012"/>
    <w:rsid w:val="000A7159"/>
    <w:rsid w:val="000A779C"/>
    <w:rsid w:val="000A7874"/>
    <w:rsid w:val="000B0160"/>
    <w:rsid w:val="000B0296"/>
    <w:rsid w:val="000B032A"/>
    <w:rsid w:val="000B061E"/>
    <w:rsid w:val="000B0B97"/>
    <w:rsid w:val="000B0C56"/>
    <w:rsid w:val="000B120E"/>
    <w:rsid w:val="000B1388"/>
    <w:rsid w:val="000B1CE1"/>
    <w:rsid w:val="000B2465"/>
    <w:rsid w:val="000B307E"/>
    <w:rsid w:val="000B3E3F"/>
    <w:rsid w:val="000B49CA"/>
    <w:rsid w:val="000B5191"/>
    <w:rsid w:val="000B55F2"/>
    <w:rsid w:val="000B5BDE"/>
    <w:rsid w:val="000B5D09"/>
    <w:rsid w:val="000B60AB"/>
    <w:rsid w:val="000B6882"/>
    <w:rsid w:val="000B6900"/>
    <w:rsid w:val="000B6BB5"/>
    <w:rsid w:val="000B6CC1"/>
    <w:rsid w:val="000B6D6D"/>
    <w:rsid w:val="000B74CB"/>
    <w:rsid w:val="000B7AF3"/>
    <w:rsid w:val="000B7CF7"/>
    <w:rsid w:val="000C01F4"/>
    <w:rsid w:val="000C0333"/>
    <w:rsid w:val="000C087A"/>
    <w:rsid w:val="000C08D7"/>
    <w:rsid w:val="000C0A2B"/>
    <w:rsid w:val="000C0CBC"/>
    <w:rsid w:val="000C1568"/>
    <w:rsid w:val="000C2532"/>
    <w:rsid w:val="000C2B9E"/>
    <w:rsid w:val="000C2D0A"/>
    <w:rsid w:val="000C321F"/>
    <w:rsid w:val="000C369B"/>
    <w:rsid w:val="000C40CA"/>
    <w:rsid w:val="000C5231"/>
    <w:rsid w:val="000C52B4"/>
    <w:rsid w:val="000C5957"/>
    <w:rsid w:val="000C59F2"/>
    <w:rsid w:val="000C62AD"/>
    <w:rsid w:val="000C646C"/>
    <w:rsid w:val="000C6857"/>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750"/>
    <w:rsid w:val="000D4AEF"/>
    <w:rsid w:val="000D4AFF"/>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40E"/>
    <w:rsid w:val="000E108E"/>
    <w:rsid w:val="000E1E27"/>
    <w:rsid w:val="000E2893"/>
    <w:rsid w:val="000E30CA"/>
    <w:rsid w:val="000E3217"/>
    <w:rsid w:val="000E39D8"/>
    <w:rsid w:val="000E3DD3"/>
    <w:rsid w:val="000E3E8A"/>
    <w:rsid w:val="000E3FD9"/>
    <w:rsid w:val="000E4701"/>
    <w:rsid w:val="000E4CFA"/>
    <w:rsid w:val="000E5753"/>
    <w:rsid w:val="000E5D73"/>
    <w:rsid w:val="000E5E32"/>
    <w:rsid w:val="000E68D8"/>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E6E"/>
    <w:rsid w:val="000F6FC8"/>
    <w:rsid w:val="000F743A"/>
    <w:rsid w:val="000F7936"/>
    <w:rsid w:val="00100610"/>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E5"/>
    <w:rsid w:val="001048C8"/>
    <w:rsid w:val="001050D0"/>
    <w:rsid w:val="001054AC"/>
    <w:rsid w:val="00105C2B"/>
    <w:rsid w:val="00105ED9"/>
    <w:rsid w:val="00106AA6"/>
    <w:rsid w:val="00106AAD"/>
    <w:rsid w:val="001071A5"/>
    <w:rsid w:val="00107676"/>
    <w:rsid w:val="00107927"/>
    <w:rsid w:val="001105A7"/>
    <w:rsid w:val="00110CEC"/>
    <w:rsid w:val="00110FFF"/>
    <w:rsid w:val="00111534"/>
    <w:rsid w:val="00111DFA"/>
    <w:rsid w:val="001124A5"/>
    <w:rsid w:val="00112628"/>
    <w:rsid w:val="001127E8"/>
    <w:rsid w:val="00112BA5"/>
    <w:rsid w:val="00112C77"/>
    <w:rsid w:val="001131E8"/>
    <w:rsid w:val="001133F8"/>
    <w:rsid w:val="00113559"/>
    <w:rsid w:val="0011363B"/>
    <w:rsid w:val="00113812"/>
    <w:rsid w:val="0011391D"/>
    <w:rsid w:val="001141C0"/>
    <w:rsid w:val="001141FC"/>
    <w:rsid w:val="00114583"/>
    <w:rsid w:val="0011467A"/>
    <w:rsid w:val="0011548C"/>
    <w:rsid w:val="001155AC"/>
    <w:rsid w:val="00115BC7"/>
    <w:rsid w:val="00115DD1"/>
    <w:rsid w:val="0011624C"/>
    <w:rsid w:val="0011673A"/>
    <w:rsid w:val="001167FD"/>
    <w:rsid w:val="0011738D"/>
    <w:rsid w:val="00117B3D"/>
    <w:rsid w:val="00117DE6"/>
    <w:rsid w:val="001204EC"/>
    <w:rsid w:val="00120CEF"/>
    <w:rsid w:val="00120ED5"/>
    <w:rsid w:val="0012126A"/>
    <w:rsid w:val="00121BAB"/>
    <w:rsid w:val="00122412"/>
    <w:rsid w:val="0012271C"/>
    <w:rsid w:val="00122BDD"/>
    <w:rsid w:val="00123A95"/>
    <w:rsid w:val="00123BFB"/>
    <w:rsid w:val="00124C14"/>
    <w:rsid w:val="001257A7"/>
    <w:rsid w:val="001259B7"/>
    <w:rsid w:val="00125CB5"/>
    <w:rsid w:val="001261FD"/>
    <w:rsid w:val="00126279"/>
    <w:rsid w:val="0012642B"/>
    <w:rsid w:val="0012642F"/>
    <w:rsid w:val="001267CC"/>
    <w:rsid w:val="001268BE"/>
    <w:rsid w:val="001276CF"/>
    <w:rsid w:val="00127774"/>
    <w:rsid w:val="00127DAA"/>
    <w:rsid w:val="0013010D"/>
    <w:rsid w:val="00130116"/>
    <w:rsid w:val="001301AC"/>
    <w:rsid w:val="001304AF"/>
    <w:rsid w:val="00130986"/>
    <w:rsid w:val="00130A97"/>
    <w:rsid w:val="00130AAC"/>
    <w:rsid w:val="00130B54"/>
    <w:rsid w:val="00130E52"/>
    <w:rsid w:val="00132903"/>
    <w:rsid w:val="00132C2D"/>
    <w:rsid w:val="0013349E"/>
    <w:rsid w:val="001336F7"/>
    <w:rsid w:val="0013418E"/>
    <w:rsid w:val="001343C0"/>
    <w:rsid w:val="00134CBC"/>
    <w:rsid w:val="0013590A"/>
    <w:rsid w:val="00135DCC"/>
    <w:rsid w:val="00135E85"/>
    <w:rsid w:val="001364B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89"/>
    <w:rsid w:val="00144D74"/>
    <w:rsid w:val="0014587C"/>
    <w:rsid w:val="001459C6"/>
    <w:rsid w:val="00145A97"/>
    <w:rsid w:val="00145FE9"/>
    <w:rsid w:val="001463E1"/>
    <w:rsid w:val="001464CF"/>
    <w:rsid w:val="001465C5"/>
    <w:rsid w:val="001465FB"/>
    <w:rsid w:val="001469AA"/>
    <w:rsid w:val="00146A6E"/>
    <w:rsid w:val="00146B39"/>
    <w:rsid w:val="00146DD0"/>
    <w:rsid w:val="001472BB"/>
    <w:rsid w:val="00147388"/>
    <w:rsid w:val="00147885"/>
    <w:rsid w:val="00147FE6"/>
    <w:rsid w:val="001500A8"/>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325"/>
    <w:rsid w:val="001543B7"/>
    <w:rsid w:val="00154C7F"/>
    <w:rsid w:val="00154DD0"/>
    <w:rsid w:val="00154EF1"/>
    <w:rsid w:val="001553A1"/>
    <w:rsid w:val="00155B1D"/>
    <w:rsid w:val="001563EB"/>
    <w:rsid w:val="0015679E"/>
    <w:rsid w:val="001570F1"/>
    <w:rsid w:val="001577FA"/>
    <w:rsid w:val="001579DC"/>
    <w:rsid w:val="001601CB"/>
    <w:rsid w:val="0016027C"/>
    <w:rsid w:val="001603F7"/>
    <w:rsid w:val="00160403"/>
    <w:rsid w:val="00161AA6"/>
    <w:rsid w:val="001622ED"/>
    <w:rsid w:val="0016233E"/>
    <w:rsid w:val="00162365"/>
    <w:rsid w:val="001627F1"/>
    <w:rsid w:val="00162938"/>
    <w:rsid w:val="00162C9A"/>
    <w:rsid w:val="00162DE4"/>
    <w:rsid w:val="0016356C"/>
    <w:rsid w:val="00163CAD"/>
    <w:rsid w:val="00163D19"/>
    <w:rsid w:val="00163FB4"/>
    <w:rsid w:val="0016527E"/>
    <w:rsid w:val="00165B7C"/>
    <w:rsid w:val="0016656F"/>
    <w:rsid w:val="001665F6"/>
    <w:rsid w:val="0016744C"/>
    <w:rsid w:val="0016764C"/>
    <w:rsid w:val="00167947"/>
    <w:rsid w:val="00167950"/>
    <w:rsid w:val="00167DAC"/>
    <w:rsid w:val="0017017D"/>
    <w:rsid w:val="00170330"/>
    <w:rsid w:val="0017098D"/>
    <w:rsid w:val="00170A35"/>
    <w:rsid w:val="00170EFA"/>
    <w:rsid w:val="001716BE"/>
    <w:rsid w:val="001717E5"/>
    <w:rsid w:val="00171800"/>
    <w:rsid w:val="00171922"/>
    <w:rsid w:val="00171973"/>
    <w:rsid w:val="001728E8"/>
    <w:rsid w:val="00172A65"/>
    <w:rsid w:val="00173586"/>
    <w:rsid w:val="00173CEC"/>
    <w:rsid w:val="001741D9"/>
    <w:rsid w:val="00174D4A"/>
    <w:rsid w:val="0017576C"/>
    <w:rsid w:val="00175844"/>
    <w:rsid w:val="00175A63"/>
    <w:rsid w:val="00175BE4"/>
    <w:rsid w:val="00175D71"/>
    <w:rsid w:val="00176023"/>
    <w:rsid w:val="001760CC"/>
    <w:rsid w:val="00176886"/>
    <w:rsid w:val="00176C05"/>
    <w:rsid w:val="00176C5E"/>
    <w:rsid w:val="00176E04"/>
    <w:rsid w:val="001778AE"/>
    <w:rsid w:val="00177D7D"/>
    <w:rsid w:val="00177DCB"/>
    <w:rsid w:val="00177FD3"/>
    <w:rsid w:val="0018009F"/>
    <w:rsid w:val="001801DA"/>
    <w:rsid w:val="0018064C"/>
    <w:rsid w:val="00180DB3"/>
    <w:rsid w:val="00181072"/>
    <w:rsid w:val="001821AC"/>
    <w:rsid w:val="00182816"/>
    <w:rsid w:val="001828C4"/>
    <w:rsid w:val="00182D39"/>
    <w:rsid w:val="00183023"/>
    <w:rsid w:val="001830F0"/>
    <w:rsid w:val="0018340B"/>
    <w:rsid w:val="00183434"/>
    <w:rsid w:val="001836BE"/>
    <w:rsid w:val="00184153"/>
    <w:rsid w:val="0018476C"/>
    <w:rsid w:val="00184DA3"/>
    <w:rsid w:val="00185553"/>
    <w:rsid w:val="001857E8"/>
    <w:rsid w:val="00185B30"/>
    <w:rsid w:val="00185B59"/>
    <w:rsid w:val="00185BB6"/>
    <w:rsid w:val="00185E2A"/>
    <w:rsid w:val="001863B0"/>
    <w:rsid w:val="0018667E"/>
    <w:rsid w:val="00186ECA"/>
    <w:rsid w:val="001873CC"/>
    <w:rsid w:val="001878F4"/>
    <w:rsid w:val="00187C0D"/>
    <w:rsid w:val="00190024"/>
    <w:rsid w:val="0019068B"/>
    <w:rsid w:val="00190697"/>
    <w:rsid w:val="0019085B"/>
    <w:rsid w:val="00190C0B"/>
    <w:rsid w:val="00190E71"/>
    <w:rsid w:val="00191058"/>
    <w:rsid w:val="001917C9"/>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AD0"/>
    <w:rsid w:val="001A0D93"/>
    <w:rsid w:val="001A119F"/>
    <w:rsid w:val="001A1A23"/>
    <w:rsid w:val="001A1F9F"/>
    <w:rsid w:val="001A284F"/>
    <w:rsid w:val="001A3137"/>
    <w:rsid w:val="001A38A2"/>
    <w:rsid w:val="001A492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8B5"/>
    <w:rsid w:val="001B1D25"/>
    <w:rsid w:val="001B2BE9"/>
    <w:rsid w:val="001B2CEF"/>
    <w:rsid w:val="001B3091"/>
    <w:rsid w:val="001B34B8"/>
    <w:rsid w:val="001B353A"/>
    <w:rsid w:val="001B395A"/>
    <w:rsid w:val="001B4175"/>
    <w:rsid w:val="001B4A5B"/>
    <w:rsid w:val="001B4BB3"/>
    <w:rsid w:val="001B4DC6"/>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5A0"/>
    <w:rsid w:val="001C1D3C"/>
    <w:rsid w:val="001C1F70"/>
    <w:rsid w:val="001C27A5"/>
    <w:rsid w:val="001C2E52"/>
    <w:rsid w:val="001C2FC3"/>
    <w:rsid w:val="001C3023"/>
    <w:rsid w:val="001C3159"/>
    <w:rsid w:val="001C3319"/>
    <w:rsid w:val="001C37F2"/>
    <w:rsid w:val="001C39EE"/>
    <w:rsid w:val="001C444C"/>
    <w:rsid w:val="001C4CC1"/>
    <w:rsid w:val="001C4FFC"/>
    <w:rsid w:val="001C51A8"/>
    <w:rsid w:val="001C5AF0"/>
    <w:rsid w:val="001C5E58"/>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3369"/>
    <w:rsid w:val="001D351E"/>
    <w:rsid w:val="001D358D"/>
    <w:rsid w:val="001D375C"/>
    <w:rsid w:val="001D386E"/>
    <w:rsid w:val="001D3E8D"/>
    <w:rsid w:val="001D45C7"/>
    <w:rsid w:val="001D4B9A"/>
    <w:rsid w:val="001D4BD7"/>
    <w:rsid w:val="001D4C80"/>
    <w:rsid w:val="001D4DE0"/>
    <w:rsid w:val="001D4F9B"/>
    <w:rsid w:val="001D5359"/>
    <w:rsid w:val="001D5ADE"/>
    <w:rsid w:val="001D6111"/>
    <w:rsid w:val="001D614D"/>
    <w:rsid w:val="001D6A84"/>
    <w:rsid w:val="001D6DE3"/>
    <w:rsid w:val="001D7183"/>
    <w:rsid w:val="001D76A6"/>
    <w:rsid w:val="001D7843"/>
    <w:rsid w:val="001D7B2E"/>
    <w:rsid w:val="001D7D11"/>
    <w:rsid w:val="001E0314"/>
    <w:rsid w:val="001E0414"/>
    <w:rsid w:val="001E1593"/>
    <w:rsid w:val="001E200D"/>
    <w:rsid w:val="001E2430"/>
    <w:rsid w:val="001E2BEA"/>
    <w:rsid w:val="001E2CAD"/>
    <w:rsid w:val="001E2F4E"/>
    <w:rsid w:val="001E30CC"/>
    <w:rsid w:val="001E3728"/>
    <w:rsid w:val="001E4499"/>
    <w:rsid w:val="001E4F68"/>
    <w:rsid w:val="001E51B6"/>
    <w:rsid w:val="001E5449"/>
    <w:rsid w:val="001E55D4"/>
    <w:rsid w:val="001E56C4"/>
    <w:rsid w:val="001E5F8B"/>
    <w:rsid w:val="001E6923"/>
    <w:rsid w:val="001E6A87"/>
    <w:rsid w:val="001E70CA"/>
    <w:rsid w:val="001E73F5"/>
    <w:rsid w:val="001E7490"/>
    <w:rsid w:val="001E7534"/>
    <w:rsid w:val="001E775B"/>
    <w:rsid w:val="001E7BC9"/>
    <w:rsid w:val="001F0136"/>
    <w:rsid w:val="001F0AA5"/>
    <w:rsid w:val="001F0CF8"/>
    <w:rsid w:val="001F0F7C"/>
    <w:rsid w:val="001F178A"/>
    <w:rsid w:val="001F1CB3"/>
    <w:rsid w:val="001F1EE4"/>
    <w:rsid w:val="001F2496"/>
    <w:rsid w:val="001F2DAD"/>
    <w:rsid w:val="001F2E2D"/>
    <w:rsid w:val="001F3155"/>
    <w:rsid w:val="001F3280"/>
    <w:rsid w:val="001F3896"/>
    <w:rsid w:val="001F4201"/>
    <w:rsid w:val="001F43DA"/>
    <w:rsid w:val="001F43F9"/>
    <w:rsid w:val="001F4FA6"/>
    <w:rsid w:val="001F57B5"/>
    <w:rsid w:val="001F5A3B"/>
    <w:rsid w:val="001F6931"/>
    <w:rsid w:val="001F6FF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519A"/>
    <w:rsid w:val="0020580D"/>
    <w:rsid w:val="00205EDC"/>
    <w:rsid w:val="00205FBC"/>
    <w:rsid w:val="0020675D"/>
    <w:rsid w:val="00206A72"/>
    <w:rsid w:val="00206ECB"/>
    <w:rsid w:val="00206F1C"/>
    <w:rsid w:val="00206F4F"/>
    <w:rsid w:val="00207078"/>
    <w:rsid w:val="002070EB"/>
    <w:rsid w:val="00207BEE"/>
    <w:rsid w:val="00207E1A"/>
    <w:rsid w:val="00210515"/>
    <w:rsid w:val="00210652"/>
    <w:rsid w:val="002106CB"/>
    <w:rsid w:val="0021072E"/>
    <w:rsid w:val="00210743"/>
    <w:rsid w:val="00210A56"/>
    <w:rsid w:val="00210A8F"/>
    <w:rsid w:val="0021176B"/>
    <w:rsid w:val="00211B6A"/>
    <w:rsid w:val="00211C9A"/>
    <w:rsid w:val="00212203"/>
    <w:rsid w:val="002124EA"/>
    <w:rsid w:val="00212689"/>
    <w:rsid w:val="002130DD"/>
    <w:rsid w:val="00213A0A"/>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43D"/>
    <w:rsid w:val="0021759E"/>
    <w:rsid w:val="00217E78"/>
    <w:rsid w:val="002200ED"/>
    <w:rsid w:val="00220324"/>
    <w:rsid w:val="002208CF"/>
    <w:rsid w:val="0022096A"/>
    <w:rsid w:val="00220D16"/>
    <w:rsid w:val="00220EAD"/>
    <w:rsid w:val="00221962"/>
    <w:rsid w:val="00221D40"/>
    <w:rsid w:val="00222970"/>
    <w:rsid w:val="00222C21"/>
    <w:rsid w:val="00222F82"/>
    <w:rsid w:val="0022327C"/>
    <w:rsid w:val="00223EF3"/>
    <w:rsid w:val="002257CE"/>
    <w:rsid w:val="002258E8"/>
    <w:rsid w:val="00225BA3"/>
    <w:rsid w:val="00225C5C"/>
    <w:rsid w:val="00225D35"/>
    <w:rsid w:val="002260F3"/>
    <w:rsid w:val="00226231"/>
    <w:rsid w:val="00226366"/>
    <w:rsid w:val="002265C3"/>
    <w:rsid w:val="002267B1"/>
    <w:rsid w:val="00226A23"/>
    <w:rsid w:val="00226C17"/>
    <w:rsid w:val="0022716C"/>
    <w:rsid w:val="00227666"/>
    <w:rsid w:val="00227F7C"/>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AC3"/>
    <w:rsid w:val="00233BED"/>
    <w:rsid w:val="0023562D"/>
    <w:rsid w:val="002360D3"/>
    <w:rsid w:val="002365B9"/>
    <w:rsid w:val="0023694C"/>
    <w:rsid w:val="00236BE5"/>
    <w:rsid w:val="0023781D"/>
    <w:rsid w:val="00237F7F"/>
    <w:rsid w:val="00237FAE"/>
    <w:rsid w:val="00240AFF"/>
    <w:rsid w:val="00240F54"/>
    <w:rsid w:val="00241FBF"/>
    <w:rsid w:val="00242ACD"/>
    <w:rsid w:val="00242BAC"/>
    <w:rsid w:val="0024319E"/>
    <w:rsid w:val="0024335B"/>
    <w:rsid w:val="00243DE7"/>
    <w:rsid w:val="00243EAE"/>
    <w:rsid w:val="00244098"/>
    <w:rsid w:val="0024519C"/>
    <w:rsid w:val="00245358"/>
    <w:rsid w:val="002453E5"/>
    <w:rsid w:val="002456DE"/>
    <w:rsid w:val="002457C0"/>
    <w:rsid w:val="0024598D"/>
    <w:rsid w:val="00245BE3"/>
    <w:rsid w:val="00245E23"/>
    <w:rsid w:val="00246A46"/>
    <w:rsid w:val="00246CD1"/>
    <w:rsid w:val="002472B1"/>
    <w:rsid w:val="002477A0"/>
    <w:rsid w:val="00247E3A"/>
    <w:rsid w:val="00250372"/>
    <w:rsid w:val="0025044D"/>
    <w:rsid w:val="002505C1"/>
    <w:rsid w:val="0025067A"/>
    <w:rsid w:val="00250B7D"/>
    <w:rsid w:val="00250DF3"/>
    <w:rsid w:val="0025113C"/>
    <w:rsid w:val="002519D3"/>
    <w:rsid w:val="00251D14"/>
    <w:rsid w:val="00251F2F"/>
    <w:rsid w:val="00252778"/>
    <w:rsid w:val="00252B7D"/>
    <w:rsid w:val="00252C2F"/>
    <w:rsid w:val="00252DD9"/>
    <w:rsid w:val="0025347C"/>
    <w:rsid w:val="002538B9"/>
    <w:rsid w:val="00253957"/>
    <w:rsid w:val="00253E50"/>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33E2"/>
    <w:rsid w:val="002639A2"/>
    <w:rsid w:val="002642B8"/>
    <w:rsid w:val="00264585"/>
    <w:rsid w:val="00264B4C"/>
    <w:rsid w:val="00264CC3"/>
    <w:rsid w:val="00264E45"/>
    <w:rsid w:val="00265544"/>
    <w:rsid w:val="0026631F"/>
    <w:rsid w:val="002664A6"/>
    <w:rsid w:val="0026669A"/>
    <w:rsid w:val="00266C3E"/>
    <w:rsid w:val="00267480"/>
    <w:rsid w:val="002675D5"/>
    <w:rsid w:val="002676C6"/>
    <w:rsid w:val="00267D2D"/>
    <w:rsid w:val="00267F17"/>
    <w:rsid w:val="0027037C"/>
    <w:rsid w:val="002709FC"/>
    <w:rsid w:val="00270C4C"/>
    <w:rsid w:val="00270D0C"/>
    <w:rsid w:val="002710E6"/>
    <w:rsid w:val="002719BD"/>
    <w:rsid w:val="00271A26"/>
    <w:rsid w:val="002724E3"/>
    <w:rsid w:val="002737CF"/>
    <w:rsid w:val="00274415"/>
    <w:rsid w:val="00274A51"/>
    <w:rsid w:val="002750EB"/>
    <w:rsid w:val="00275129"/>
    <w:rsid w:val="0027528A"/>
    <w:rsid w:val="002753D0"/>
    <w:rsid w:val="002758DA"/>
    <w:rsid w:val="0027591A"/>
    <w:rsid w:val="002759A5"/>
    <w:rsid w:val="0027690E"/>
    <w:rsid w:val="00276973"/>
    <w:rsid w:val="00276FD1"/>
    <w:rsid w:val="002770E7"/>
    <w:rsid w:val="00277BC2"/>
    <w:rsid w:val="0028010F"/>
    <w:rsid w:val="00280251"/>
    <w:rsid w:val="00280263"/>
    <w:rsid w:val="0028028F"/>
    <w:rsid w:val="00280792"/>
    <w:rsid w:val="00280FD8"/>
    <w:rsid w:val="00281B69"/>
    <w:rsid w:val="00281E2D"/>
    <w:rsid w:val="00281F58"/>
    <w:rsid w:val="0028200C"/>
    <w:rsid w:val="0028266B"/>
    <w:rsid w:val="00282727"/>
    <w:rsid w:val="00282F3B"/>
    <w:rsid w:val="00282FF7"/>
    <w:rsid w:val="0028337A"/>
    <w:rsid w:val="0028351B"/>
    <w:rsid w:val="00283E45"/>
    <w:rsid w:val="00284257"/>
    <w:rsid w:val="00284806"/>
    <w:rsid w:val="002854AC"/>
    <w:rsid w:val="00285676"/>
    <w:rsid w:val="0028583D"/>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6"/>
    <w:rsid w:val="00291AF7"/>
    <w:rsid w:val="00291BA2"/>
    <w:rsid w:val="002923F9"/>
    <w:rsid w:val="00292A97"/>
    <w:rsid w:val="00292E21"/>
    <w:rsid w:val="002935A5"/>
    <w:rsid w:val="00293F68"/>
    <w:rsid w:val="00293FE4"/>
    <w:rsid w:val="002949EF"/>
    <w:rsid w:val="00294EF8"/>
    <w:rsid w:val="0029510B"/>
    <w:rsid w:val="00295BA2"/>
    <w:rsid w:val="00296054"/>
    <w:rsid w:val="002960EB"/>
    <w:rsid w:val="00296913"/>
    <w:rsid w:val="00296EA0"/>
    <w:rsid w:val="00296FB5"/>
    <w:rsid w:val="00296FC3"/>
    <w:rsid w:val="0029703E"/>
    <w:rsid w:val="0029746B"/>
    <w:rsid w:val="00297DFE"/>
    <w:rsid w:val="002A00EC"/>
    <w:rsid w:val="002A08B4"/>
    <w:rsid w:val="002A0907"/>
    <w:rsid w:val="002A0A59"/>
    <w:rsid w:val="002A0B14"/>
    <w:rsid w:val="002A0FBF"/>
    <w:rsid w:val="002A1023"/>
    <w:rsid w:val="002A10DF"/>
    <w:rsid w:val="002A111C"/>
    <w:rsid w:val="002A1200"/>
    <w:rsid w:val="002A13FD"/>
    <w:rsid w:val="002A1439"/>
    <w:rsid w:val="002A1B17"/>
    <w:rsid w:val="002A1BC3"/>
    <w:rsid w:val="002A221C"/>
    <w:rsid w:val="002A2808"/>
    <w:rsid w:val="002A2E2E"/>
    <w:rsid w:val="002A3084"/>
    <w:rsid w:val="002A3944"/>
    <w:rsid w:val="002A3C27"/>
    <w:rsid w:val="002A4BAA"/>
    <w:rsid w:val="002A4E2A"/>
    <w:rsid w:val="002A51D2"/>
    <w:rsid w:val="002A55A6"/>
    <w:rsid w:val="002A5F96"/>
    <w:rsid w:val="002A61BF"/>
    <w:rsid w:val="002A709C"/>
    <w:rsid w:val="002A790A"/>
    <w:rsid w:val="002A7A01"/>
    <w:rsid w:val="002B048B"/>
    <w:rsid w:val="002B0A46"/>
    <w:rsid w:val="002B0EBC"/>
    <w:rsid w:val="002B1457"/>
    <w:rsid w:val="002B191D"/>
    <w:rsid w:val="002B19D7"/>
    <w:rsid w:val="002B1E0F"/>
    <w:rsid w:val="002B23BC"/>
    <w:rsid w:val="002B23FF"/>
    <w:rsid w:val="002B28F2"/>
    <w:rsid w:val="002B324E"/>
    <w:rsid w:val="002B338E"/>
    <w:rsid w:val="002B35DC"/>
    <w:rsid w:val="002B382E"/>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87B"/>
    <w:rsid w:val="002C29A1"/>
    <w:rsid w:val="002C2CC5"/>
    <w:rsid w:val="002C3869"/>
    <w:rsid w:val="002C3B81"/>
    <w:rsid w:val="002C3C66"/>
    <w:rsid w:val="002C419D"/>
    <w:rsid w:val="002C443B"/>
    <w:rsid w:val="002C44D6"/>
    <w:rsid w:val="002C46F3"/>
    <w:rsid w:val="002C4988"/>
    <w:rsid w:val="002C50E2"/>
    <w:rsid w:val="002C54A7"/>
    <w:rsid w:val="002C586B"/>
    <w:rsid w:val="002C591F"/>
    <w:rsid w:val="002C5ED7"/>
    <w:rsid w:val="002C6567"/>
    <w:rsid w:val="002C6D6F"/>
    <w:rsid w:val="002C6E1C"/>
    <w:rsid w:val="002C7873"/>
    <w:rsid w:val="002C798C"/>
    <w:rsid w:val="002C7B34"/>
    <w:rsid w:val="002D07F0"/>
    <w:rsid w:val="002D08DA"/>
    <w:rsid w:val="002D0A84"/>
    <w:rsid w:val="002D1510"/>
    <w:rsid w:val="002D179B"/>
    <w:rsid w:val="002D18DF"/>
    <w:rsid w:val="002D2102"/>
    <w:rsid w:val="002D2BD9"/>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D95"/>
    <w:rsid w:val="002E2DFD"/>
    <w:rsid w:val="002E307E"/>
    <w:rsid w:val="002E3217"/>
    <w:rsid w:val="002E3755"/>
    <w:rsid w:val="002E3A81"/>
    <w:rsid w:val="002E3FF4"/>
    <w:rsid w:val="002E4073"/>
    <w:rsid w:val="002E41A8"/>
    <w:rsid w:val="002E42BB"/>
    <w:rsid w:val="002E50C9"/>
    <w:rsid w:val="002E5598"/>
    <w:rsid w:val="002E58BD"/>
    <w:rsid w:val="002E5E11"/>
    <w:rsid w:val="002E723E"/>
    <w:rsid w:val="002E7950"/>
    <w:rsid w:val="002E7FC1"/>
    <w:rsid w:val="002F01C3"/>
    <w:rsid w:val="002F03E2"/>
    <w:rsid w:val="002F040B"/>
    <w:rsid w:val="002F0F7B"/>
    <w:rsid w:val="002F1136"/>
    <w:rsid w:val="002F122F"/>
    <w:rsid w:val="002F1C73"/>
    <w:rsid w:val="002F1CE5"/>
    <w:rsid w:val="002F24B0"/>
    <w:rsid w:val="002F25B2"/>
    <w:rsid w:val="002F2A9D"/>
    <w:rsid w:val="002F30F8"/>
    <w:rsid w:val="002F31E6"/>
    <w:rsid w:val="002F35FC"/>
    <w:rsid w:val="002F3A86"/>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933"/>
    <w:rsid w:val="00300968"/>
    <w:rsid w:val="00301032"/>
    <w:rsid w:val="00301117"/>
    <w:rsid w:val="0030116B"/>
    <w:rsid w:val="003019A6"/>
    <w:rsid w:val="0030278F"/>
    <w:rsid w:val="00302AB6"/>
    <w:rsid w:val="00302C15"/>
    <w:rsid w:val="00303071"/>
    <w:rsid w:val="003035E7"/>
    <w:rsid w:val="00303C4D"/>
    <w:rsid w:val="00303F45"/>
    <w:rsid w:val="0030406E"/>
    <w:rsid w:val="003040B8"/>
    <w:rsid w:val="00304388"/>
    <w:rsid w:val="0030439D"/>
    <w:rsid w:val="003043FC"/>
    <w:rsid w:val="003044DB"/>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9B4"/>
    <w:rsid w:val="00310AF2"/>
    <w:rsid w:val="00310C56"/>
    <w:rsid w:val="003114E8"/>
    <w:rsid w:val="003116C8"/>
    <w:rsid w:val="00311807"/>
    <w:rsid w:val="00311838"/>
    <w:rsid w:val="003119C5"/>
    <w:rsid w:val="00311BE9"/>
    <w:rsid w:val="0031335F"/>
    <w:rsid w:val="00313635"/>
    <w:rsid w:val="003136D2"/>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75"/>
    <w:rsid w:val="00321A14"/>
    <w:rsid w:val="00321F34"/>
    <w:rsid w:val="003220CF"/>
    <w:rsid w:val="0032265B"/>
    <w:rsid w:val="003228CA"/>
    <w:rsid w:val="003234EC"/>
    <w:rsid w:val="00323D1B"/>
    <w:rsid w:val="0032404A"/>
    <w:rsid w:val="003245BD"/>
    <w:rsid w:val="00324B11"/>
    <w:rsid w:val="00325D86"/>
    <w:rsid w:val="0032612B"/>
    <w:rsid w:val="003263A3"/>
    <w:rsid w:val="00326A19"/>
    <w:rsid w:val="00327072"/>
    <w:rsid w:val="003274CF"/>
    <w:rsid w:val="00327589"/>
    <w:rsid w:val="00327EB3"/>
    <w:rsid w:val="00330690"/>
    <w:rsid w:val="00330849"/>
    <w:rsid w:val="003309A6"/>
    <w:rsid w:val="00331136"/>
    <w:rsid w:val="003314B0"/>
    <w:rsid w:val="003317E2"/>
    <w:rsid w:val="0033224B"/>
    <w:rsid w:val="00332B59"/>
    <w:rsid w:val="00333D26"/>
    <w:rsid w:val="00333EED"/>
    <w:rsid w:val="00334188"/>
    <w:rsid w:val="003341FA"/>
    <w:rsid w:val="00334476"/>
    <w:rsid w:val="00334A58"/>
    <w:rsid w:val="00335079"/>
    <w:rsid w:val="003352E4"/>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59D"/>
    <w:rsid w:val="00343A03"/>
    <w:rsid w:val="00343F33"/>
    <w:rsid w:val="0034404F"/>
    <w:rsid w:val="003445E2"/>
    <w:rsid w:val="0034484D"/>
    <w:rsid w:val="00344BCB"/>
    <w:rsid w:val="00344DEF"/>
    <w:rsid w:val="0034502F"/>
    <w:rsid w:val="003451E0"/>
    <w:rsid w:val="0034555B"/>
    <w:rsid w:val="00345648"/>
    <w:rsid w:val="00346582"/>
    <w:rsid w:val="003467DF"/>
    <w:rsid w:val="003471B2"/>
    <w:rsid w:val="00347B3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E31"/>
    <w:rsid w:val="0035366A"/>
    <w:rsid w:val="00353A13"/>
    <w:rsid w:val="00353C59"/>
    <w:rsid w:val="00353CB2"/>
    <w:rsid w:val="00354A82"/>
    <w:rsid w:val="003550EA"/>
    <w:rsid w:val="00355274"/>
    <w:rsid w:val="00355764"/>
    <w:rsid w:val="00355CDF"/>
    <w:rsid w:val="00356787"/>
    <w:rsid w:val="00356D43"/>
    <w:rsid w:val="00357225"/>
    <w:rsid w:val="00357997"/>
    <w:rsid w:val="003579CF"/>
    <w:rsid w:val="003579D8"/>
    <w:rsid w:val="00357F87"/>
    <w:rsid w:val="003600F2"/>
    <w:rsid w:val="00360202"/>
    <w:rsid w:val="003605E3"/>
    <w:rsid w:val="00360687"/>
    <w:rsid w:val="00360A84"/>
    <w:rsid w:val="00360B48"/>
    <w:rsid w:val="00360CBB"/>
    <w:rsid w:val="0036109A"/>
    <w:rsid w:val="003619FD"/>
    <w:rsid w:val="00362763"/>
    <w:rsid w:val="00362C03"/>
    <w:rsid w:val="00362F41"/>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BD7"/>
    <w:rsid w:val="00365C95"/>
    <w:rsid w:val="00365CC1"/>
    <w:rsid w:val="00365E7D"/>
    <w:rsid w:val="0036623D"/>
    <w:rsid w:val="00367529"/>
    <w:rsid w:val="00367853"/>
    <w:rsid w:val="00367A3A"/>
    <w:rsid w:val="0037089C"/>
    <w:rsid w:val="00370B57"/>
    <w:rsid w:val="00370FEE"/>
    <w:rsid w:val="00371366"/>
    <w:rsid w:val="00371B66"/>
    <w:rsid w:val="00371B9C"/>
    <w:rsid w:val="00372343"/>
    <w:rsid w:val="00372A2C"/>
    <w:rsid w:val="00373492"/>
    <w:rsid w:val="00373562"/>
    <w:rsid w:val="003738B5"/>
    <w:rsid w:val="00373C5D"/>
    <w:rsid w:val="00374931"/>
    <w:rsid w:val="00374A17"/>
    <w:rsid w:val="003752A2"/>
    <w:rsid w:val="003754D5"/>
    <w:rsid w:val="003758F7"/>
    <w:rsid w:val="00375A9C"/>
    <w:rsid w:val="003764C5"/>
    <w:rsid w:val="00376825"/>
    <w:rsid w:val="0037687D"/>
    <w:rsid w:val="00377749"/>
    <w:rsid w:val="00377B5E"/>
    <w:rsid w:val="00377C31"/>
    <w:rsid w:val="00377C67"/>
    <w:rsid w:val="00377CAA"/>
    <w:rsid w:val="003802C1"/>
    <w:rsid w:val="00380824"/>
    <w:rsid w:val="003809DC"/>
    <w:rsid w:val="00381CC2"/>
    <w:rsid w:val="00382179"/>
    <w:rsid w:val="003823F8"/>
    <w:rsid w:val="003824F2"/>
    <w:rsid w:val="00382918"/>
    <w:rsid w:val="00383241"/>
    <w:rsid w:val="003833E5"/>
    <w:rsid w:val="0038348A"/>
    <w:rsid w:val="003837EE"/>
    <w:rsid w:val="00383ABA"/>
    <w:rsid w:val="003846B3"/>
    <w:rsid w:val="00384700"/>
    <w:rsid w:val="00384788"/>
    <w:rsid w:val="0038535B"/>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D00"/>
    <w:rsid w:val="00393082"/>
    <w:rsid w:val="003931C6"/>
    <w:rsid w:val="0039326D"/>
    <w:rsid w:val="00393C0A"/>
    <w:rsid w:val="0039454C"/>
    <w:rsid w:val="00394B0E"/>
    <w:rsid w:val="00394B62"/>
    <w:rsid w:val="00394D14"/>
    <w:rsid w:val="00394E3B"/>
    <w:rsid w:val="0039567A"/>
    <w:rsid w:val="00395B17"/>
    <w:rsid w:val="00395DEA"/>
    <w:rsid w:val="00395E47"/>
    <w:rsid w:val="00395EE2"/>
    <w:rsid w:val="003963D1"/>
    <w:rsid w:val="00396716"/>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427"/>
    <w:rsid w:val="003A260B"/>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FE5"/>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44B"/>
    <w:rsid w:val="003C4588"/>
    <w:rsid w:val="003C4632"/>
    <w:rsid w:val="003C495B"/>
    <w:rsid w:val="003C4AE6"/>
    <w:rsid w:val="003C6C0A"/>
    <w:rsid w:val="003C7161"/>
    <w:rsid w:val="003C7341"/>
    <w:rsid w:val="003C7784"/>
    <w:rsid w:val="003C7B71"/>
    <w:rsid w:val="003C7B88"/>
    <w:rsid w:val="003C7D02"/>
    <w:rsid w:val="003D0281"/>
    <w:rsid w:val="003D050F"/>
    <w:rsid w:val="003D0AE9"/>
    <w:rsid w:val="003D0F7D"/>
    <w:rsid w:val="003D11FC"/>
    <w:rsid w:val="003D1343"/>
    <w:rsid w:val="003D1E3E"/>
    <w:rsid w:val="003D21EC"/>
    <w:rsid w:val="003D22AF"/>
    <w:rsid w:val="003D2619"/>
    <w:rsid w:val="003D2790"/>
    <w:rsid w:val="003D27D1"/>
    <w:rsid w:val="003D288C"/>
    <w:rsid w:val="003D290B"/>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6E4"/>
    <w:rsid w:val="003F0898"/>
    <w:rsid w:val="003F0DA0"/>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126B"/>
    <w:rsid w:val="00401662"/>
    <w:rsid w:val="00401D46"/>
    <w:rsid w:val="00401D6C"/>
    <w:rsid w:val="00401EAF"/>
    <w:rsid w:val="004028CD"/>
    <w:rsid w:val="00403B5E"/>
    <w:rsid w:val="00403CD7"/>
    <w:rsid w:val="004042A6"/>
    <w:rsid w:val="00404474"/>
    <w:rsid w:val="004046E7"/>
    <w:rsid w:val="00404853"/>
    <w:rsid w:val="00404DF0"/>
    <w:rsid w:val="00404F0D"/>
    <w:rsid w:val="004050AA"/>
    <w:rsid w:val="0040524D"/>
    <w:rsid w:val="00405896"/>
    <w:rsid w:val="00405C55"/>
    <w:rsid w:val="00405D7E"/>
    <w:rsid w:val="00405EF8"/>
    <w:rsid w:val="00405FDF"/>
    <w:rsid w:val="0040605B"/>
    <w:rsid w:val="00407E46"/>
    <w:rsid w:val="00410653"/>
    <w:rsid w:val="00410896"/>
    <w:rsid w:val="0041165D"/>
    <w:rsid w:val="004116A7"/>
    <w:rsid w:val="00411F56"/>
    <w:rsid w:val="00412326"/>
    <w:rsid w:val="00412473"/>
    <w:rsid w:val="00412A62"/>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C2"/>
    <w:rsid w:val="004169A4"/>
    <w:rsid w:val="00417543"/>
    <w:rsid w:val="00417B05"/>
    <w:rsid w:val="00417E01"/>
    <w:rsid w:val="004204B7"/>
    <w:rsid w:val="004206D2"/>
    <w:rsid w:val="00420AEF"/>
    <w:rsid w:val="00421CF7"/>
    <w:rsid w:val="00421F60"/>
    <w:rsid w:val="004220F8"/>
    <w:rsid w:val="00422457"/>
    <w:rsid w:val="0042256D"/>
    <w:rsid w:val="004229D0"/>
    <w:rsid w:val="004229FC"/>
    <w:rsid w:val="00423992"/>
    <w:rsid w:val="00423A82"/>
    <w:rsid w:val="00424575"/>
    <w:rsid w:val="00424B19"/>
    <w:rsid w:val="00424B5D"/>
    <w:rsid w:val="00424CF9"/>
    <w:rsid w:val="004253D7"/>
    <w:rsid w:val="0042556D"/>
    <w:rsid w:val="00425835"/>
    <w:rsid w:val="004258B6"/>
    <w:rsid w:val="0042601C"/>
    <w:rsid w:val="0042614B"/>
    <w:rsid w:val="004261B0"/>
    <w:rsid w:val="0042677D"/>
    <w:rsid w:val="0042777B"/>
    <w:rsid w:val="00427983"/>
    <w:rsid w:val="004301C1"/>
    <w:rsid w:val="00430C00"/>
    <w:rsid w:val="004310C8"/>
    <w:rsid w:val="00431B77"/>
    <w:rsid w:val="00431B93"/>
    <w:rsid w:val="00431FB9"/>
    <w:rsid w:val="0043203F"/>
    <w:rsid w:val="0043228E"/>
    <w:rsid w:val="00432514"/>
    <w:rsid w:val="00432D11"/>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7A6"/>
    <w:rsid w:val="004368D8"/>
    <w:rsid w:val="0043704A"/>
    <w:rsid w:val="004370DF"/>
    <w:rsid w:val="00437BC3"/>
    <w:rsid w:val="0044013E"/>
    <w:rsid w:val="00440618"/>
    <w:rsid w:val="00440896"/>
    <w:rsid w:val="00440BB7"/>
    <w:rsid w:val="00440C7A"/>
    <w:rsid w:val="00440F05"/>
    <w:rsid w:val="00441A47"/>
    <w:rsid w:val="00441D82"/>
    <w:rsid w:val="004422CA"/>
    <w:rsid w:val="004426C8"/>
    <w:rsid w:val="00442844"/>
    <w:rsid w:val="00443197"/>
    <w:rsid w:val="00443794"/>
    <w:rsid w:val="00443931"/>
    <w:rsid w:val="00443BCA"/>
    <w:rsid w:val="0044442D"/>
    <w:rsid w:val="004444C5"/>
    <w:rsid w:val="00444EE8"/>
    <w:rsid w:val="0044513F"/>
    <w:rsid w:val="004452F4"/>
    <w:rsid w:val="004457CF"/>
    <w:rsid w:val="00446493"/>
    <w:rsid w:val="00446541"/>
    <w:rsid w:val="00446766"/>
    <w:rsid w:val="00446FAE"/>
    <w:rsid w:val="00447815"/>
    <w:rsid w:val="00447A51"/>
    <w:rsid w:val="00450114"/>
    <w:rsid w:val="00450772"/>
    <w:rsid w:val="00450F46"/>
    <w:rsid w:val="004514E3"/>
    <w:rsid w:val="00451680"/>
    <w:rsid w:val="00451A88"/>
    <w:rsid w:val="0045213F"/>
    <w:rsid w:val="00452B4F"/>
    <w:rsid w:val="00452C7D"/>
    <w:rsid w:val="00452D62"/>
    <w:rsid w:val="00452FF7"/>
    <w:rsid w:val="00453BA1"/>
    <w:rsid w:val="00453E45"/>
    <w:rsid w:val="004547A8"/>
    <w:rsid w:val="00454A69"/>
    <w:rsid w:val="00455450"/>
    <w:rsid w:val="00455DA9"/>
    <w:rsid w:val="004561E0"/>
    <w:rsid w:val="004568B9"/>
    <w:rsid w:val="00456C1D"/>
    <w:rsid w:val="00456C55"/>
    <w:rsid w:val="0045782D"/>
    <w:rsid w:val="00457E01"/>
    <w:rsid w:val="00457FF0"/>
    <w:rsid w:val="004610EF"/>
    <w:rsid w:val="004619B0"/>
    <w:rsid w:val="00461E4A"/>
    <w:rsid w:val="00461EBC"/>
    <w:rsid w:val="004620B1"/>
    <w:rsid w:val="00462965"/>
    <w:rsid w:val="00462E60"/>
    <w:rsid w:val="00463AF5"/>
    <w:rsid w:val="00463C20"/>
    <w:rsid w:val="00464773"/>
    <w:rsid w:val="0046478C"/>
    <w:rsid w:val="00464800"/>
    <w:rsid w:val="00464B0E"/>
    <w:rsid w:val="004654DA"/>
    <w:rsid w:val="00465738"/>
    <w:rsid w:val="00466186"/>
    <w:rsid w:val="00466257"/>
    <w:rsid w:val="00466636"/>
    <w:rsid w:val="004667D9"/>
    <w:rsid w:val="00466A4E"/>
    <w:rsid w:val="00467395"/>
    <w:rsid w:val="00467962"/>
    <w:rsid w:val="00467BB9"/>
    <w:rsid w:val="00467BD5"/>
    <w:rsid w:val="0047047F"/>
    <w:rsid w:val="004707A8"/>
    <w:rsid w:val="00470D37"/>
    <w:rsid w:val="0047119D"/>
    <w:rsid w:val="00471768"/>
    <w:rsid w:val="00471CFD"/>
    <w:rsid w:val="00471E08"/>
    <w:rsid w:val="00471FC3"/>
    <w:rsid w:val="00472277"/>
    <w:rsid w:val="0047243F"/>
    <w:rsid w:val="00472830"/>
    <w:rsid w:val="00472CA1"/>
    <w:rsid w:val="00473010"/>
    <w:rsid w:val="004736DB"/>
    <w:rsid w:val="004736F4"/>
    <w:rsid w:val="00473A56"/>
    <w:rsid w:val="00473B1F"/>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635"/>
    <w:rsid w:val="004821D7"/>
    <w:rsid w:val="00482908"/>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E30"/>
    <w:rsid w:val="0049421B"/>
    <w:rsid w:val="00494DBC"/>
    <w:rsid w:val="00495417"/>
    <w:rsid w:val="00495A95"/>
    <w:rsid w:val="00496392"/>
    <w:rsid w:val="0049664C"/>
    <w:rsid w:val="00496BAD"/>
    <w:rsid w:val="004972CA"/>
    <w:rsid w:val="0049735C"/>
    <w:rsid w:val="00497C15"/>
    <w:rsid w:val="00497D9A"/>
    <w:rsid w:val="00497DC4"/>
    <w:rsid w:val="004A0E63"/>
    <w:rsid w:val="004A23AF"/>
    <w:rsid w:val="004A3DA3"/>
    <w:rsid w:val="004A3FDD"/>
    <w:rsid w:val="004A44D3"/>
    <w:rsid w:val="004A49BD"/>
    <w:rsid w:val="004A4DFB"/>
    <w:rsid w:val="004A529C"/>
    <w:rsid w:val="004A52E7"/>
    <w:rsid w:val="004A5540"/>
    <w:rsid w:val="004A5D75"/>
    <w:rsid w:val="004A6F14"/>
    <w:rsid w:val="004A7159"/>
    <w:rsid w:val="004B0491"/>
    <w:rsid w:val="004B0D99"/>
    <w:rsid w:val="004B11C5"/>
    <w:rsid w:val="004B163E"/>
    <w:rsid w:val="004B2053"/>
    <w:rsid w:val="004B23C4"/>
    <w:rsid w:val="004B26E9"/>
    <w:rsid w:val="004B3585"/>
    <w:rsid w:val="004B3A85"/>
    <w:rsid w:val="004B46C0"/>
    <w:rsid w:val="004B46E2"/>
    <w:rsid w:val="004B47DA"/>
    <w:rsid w:val="004B4A52"/>
    <w:rsid w:val="004B5168"/>
    <w:rsid w:val="004B5A6C"/>
    <w:rsid w:val="004B5EDF"/>
    <w:rsid w:val="004B6452"/>
    <w:rsid w:val="004B66D3"/>
    <w:rsid w:val="004B6778"/>
    <w:rsid w:val="004B6DA1"/>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FAB"/>
    <w:rsid w:val="004C52BF"/>
    <w:rsid w:val="004C534A"/>
    <w:rsid w:val="004C60B8"/>
    <w:rsid w:val="004C66EE"/>
    <w:rsid w:val="004C683A"/>
    <w:rsid w:val="004C684D"/>
    <w:rsid w:val="004C693C"/>
    <w:rsid w:val="004C693E"/>
    <w:rsid w:val="004C7505"/>
    <w:rsid w:val="004C77DB"/>
    <w:rsid w:val="004C781E"/>
    <w:rsid w:val="004C7B3B"/>
    <w:rsid w:val="004C7E64"/>
    <w:rsid w:val="004C7F56"/>
    <w:rsid w:val="004D05DC"/>
    <w:rsid w:val="004D0A16"/>
    <w:rsid w:val="004D150B"/>
    <w:rsid w:val="004D1659"/>
    <w:rsid w:val="004D2166"/>
    <w:rsid w:val="004D249C"/>
    <w:rsid w:val="004D2AA7"/>
    <w:rsid w:val="004D2D66"/>
    <w:rsid w:val="004D2E60"/>
    <w:rsid w:val="004D2ED0"/>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E00BE"/>
    <w:rsid w:val="004E01F9"/>
    <w:rsid w:val="004E026C"/>
    <w:rsid w:val="004E0DE8"/>
    <w:rsid w:val="004E0EFB"/>
    <w:rsid w:val="004E138A"/>
    <w:rsid w:val="004E1876"/>
    <w:rsid w:val="004E192A"/>
    <w:rsid w:val="004E1E7F"/>
    <w:rsid w:val="004E1F48"/>
    <w:rsid w:val="004E2287"/>
    <w:rsid w:val="004E245F"/>
    <w:rsid w:val="004E2755"/>
    <w:rsid w:val="004E2B3F"/>
    <w:rsid w:val="004E2DA7"/>
    <w:rsid w:val="004E37BC"/>
    <w:rsid w:val="004E407D"/>
    <w:rsid w:val="004E4916"/>
    <w:rsid w:val="004E4B8A"/>
    <w:rsid w:val="004E4DB5"/>
    <w:rsid w:val="004E5388"/>
    <w:rsid w:val="004E55AC"/>
    <w:rsid w:val="004E570A"/>
    <w:rsid w:val="004E69C0"/>
    <w:rsid w:val="004E6A9F"/>
    <w:rsid w:val="004E6F54"/>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FBD"/>
    <w:rsid w:val="004F5269"/>
    <w:rsid w:val="004F5BE1"/>
    <w:rsid w:val="004F5CB1"/>
    <w:rsid w:val="004F5F83"/>
    <w:rsid w:val="004F5FA1"/>
    <w:rsid w:val="004F632E"/>
    <w:rsid w:val="004F6C05"/>
    <w:rsid w:val="004F6E3C"/>
    <w:rsid w:val="004F6E42"/>
    <w:rsid w:val="004F7544"/>
    <w:rsid w:val="004F794C"/>
    <w:rsid w:val="004F7973"/>
    <w:rsid w:val="004F7C0E"/>
    <w:rsid w:val="004F7EC6"/>
    <w:rsid w:val="005002CE"/>
    <w:rsid w:val="0050040D"/>
    <w:rsid w:val="00500629"/>
    <w:rsid w:val="0050063D"/>
    <w:rsid w:val="00500B1C"/>
    <w:rsid w:val="00500C8E"/>
    <w:rsid w:val="005015FB"/>
    <w:rsid w:val="00501881"/>
    <w:rsid w:val="00501899"/>
    <w:rsid w:val="005019C1"/>
    <w:rsid w:val="00503558"/>
    <w:rsid w:val="005038A6"/>
    <w:rsid w:val="00503B4C"/>
    <w:rsid w:val="0050419F"/>
    <w:rsid w:val="00504526"/>
    <w:rsid w:val="00504C86"/>
    <w:rsid w:val="005059F1"/>
    <w:rsid w:val="00505DF4"/>
    <w:rsid w:val="00505E53"/>
    <w:rsid w:val="00506858"/>
    <w:rsid w:val="00506860"/>
    <w:rsid w:val="00506ABE"/>
    <w:rsid w:val="00507700"/>
    <w:rsid w:val="00507C33"/>
    <w:rsid w:val="00507C92"/>
    <w:rsid w:val="00507F8D"/>
    <w:rsid w:val="00510446"/>
    <w:rsid w:val="005110FA"/>
    <w:rsid w:val="0051139B"/>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322"/>
    <w:rsid w:val="005202C2"/>
    <w:rsid w:val="005207EA"/>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4C8"/>
    <w:rsid w:val="00532DA6"/>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799"/>
    <w:rsid w:val="00540DA7"/>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6235"/>
    <w:rsid w:val="00556682"/>
    <w:rsid w:val="00556F4A"/>
    <w:rsid w:val="0055780F"/>
    <w:rsid w:val="005578E7"/>
    <w:rsid w:val="00557A74"/>
    <w:rsid w:val="005600D1"/>
    <w:rsid w:val="00560197"/>
    <w:rsid w:val="005603E9"/>
    <w:rsid w:val="00560B40"/>
    <w:rsid w:val="00560B9E"/>
    <w:rsid w:val="0056158B"/>
    <w:rsid w:val="005615C9"/>
    <w:rsid w:val="00562342"/>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84E"/>
    <w:rsid w:val="00566BF8"/>
    <w:rsid w:val="005670A5"/>
    <w:rsid w:val="005672BF"/>
    <w:rsid w:val="0056742E"/>
    <w:rsid w:val="00570299"/>
    <w:rsid w:val="00570604"/>
    <w:rsid w:val="005706EB"/>
    <w:rsid w:val="00570F61"/>
    <w:rsid w:val="005716D1"/>
    <w:rsid w:val="0057184E"/>
    <w:rsid w:val="00571B96"/>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937"/>
    <w:rsid w:val="00574A6F"/>
    <w:rsid w:val="00574D8D"/>
    <w:rsid w:val="00575279"/>
    <w:rsid w:val="00575E3F"/>
    <w:rsid w:val="0057724C"/>
    <w:rsid w:val="005778B9"/>
    <w:rsid w:val="00577964"/>
    <w:rsid w:val="00577CD5"/>
    <w:rsid w:val="00577D55"/>
    <w:rsid w:val="00577E0B"/>
    <w:rsid w:val="00577E76"/>
    <w:rsid w:val="005802D3"/>
    <w:rsid w:val="005803AD"/>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26B"/>
    <w:rsid w:val="00590625"/>
    <w:rsid w:val="00591032"/>
    <w:rsid w:val="005913E4"/>
    <w:rsid w:val="00591FD4"/>
    <w:rsid w:val="005920DA"/>
    <w:rsid w:val="00592272"/>
    <w:rsid w:val="005929F5"/>
    <w:rsid w:val="00592C50"/>
    <w:rsid w:val="005931A4"/>
    <w:rsid w:val="00593333"/>
    <w:rsid w:val="00594202"/>
    <w:rsid w:val="0059423C"/>
    <w:rsid w:val="005945C9"/>
    <w:rsid w:val="00594B4F"/>
    <w:rsid w:val="005950E6"/>
    <w:rsid w:val="005956EF"/>
    <w:rsid w:val="00595710"/>
    <w:rsid w:val="00595810"/>
    <w:rsid w:val="00595940"/>
    <w:rsid w:val="005959A6"/>
    <w:rsid w:val="00595A46"/>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388"/>
    <w:rsid w:val="005B49BA"/>
    <w:rsid w:val="005B4A28"/>
    <w:rsid w:val="005B4B6A"/>
    <w:rsid w:val="005B4C2E"/>
    <w:rsid w:val="005B4D87"/>
    <w:rsid w:val="005B5147"/>
    <w:rsid w:val="005B5D5D"/>
    <w:rsid w:val="005B61D3"/>
    <w:rsid w:val="005B61FC"/>
    <w:rsid w:val="005B632A"/>
    <w:rsid w:val="005B6496"/>
    <w:rsid w:val="005B6614"/>
    <w:rsid w:val="005B6C47"/>
    <w:rsid w:val="005B7633"/>
    <w:rsid w:val="005B7F76"/>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D0246"/>
    <w:rsid w:val="005D0301"/>
    <w:rsid w:val="005D08C6"/>
    <w:rsid w:val="005D0DFB"/>
    <w:rsid w:val="005D15F4"/>
    <w:rsid w:val="005D17A0"/>
    <w:rsid w:val="005D19FB"/>
    <w:rsid w:val="005D1D8D"/>
    <w:rsid w:val="005D3075"/>
    <w:rsid w:val="005D31F5"/>
    <w:rsid w:val="005D3520"/>
    <w:rsid w:val="005D3651"/>
    <w:rsid w:val="005D3870"/>
    <w:rsid w:val="005D4354"/>
    <w:rsid w:val="005D43C3"/>
    <w:rsid w:val="005D5FC5"/>
    <w:rsid w:val="005D61B9"/>
    <w:rsid w:val="005D621E"/>
    <w:rsid w:val="005D63FD"/>
    <w:rsid w:val="005D66B8"/>
    <w:rsid w:val="005D6946"/>
    <w:rsid w:val="005D6C22"/>
    <w:rsid w:val="005D7A91"/>
    <w:rsid w:val="005E0259"/>
    <w:rsid w:val="005E045A"/>
    <w:rsid w:val="005E0583"/>
    <w:rsid w:val="005E0C8C"/>
    <w:rsid w:val="005E16E8"/>
    <w:rsid w:val="005E1BD2"/>
    <w:rsid w:val="005E1D09"/>
    <w:rsid w:val="005E2099"/>
    <w:rsid w:val="005E32AC"/>
    <w:rsid w:val="005E3FCE"/>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67F"/>
    <w:rsid w:val="005F780F"/>
    <w:rsid w:val="005F7DEA"/>
    <w:rsid w:val="005F7EE4"/>
    <w:rsid w:val="00600A2A"/>
    <w:rsid w:val="00601A5A"/>
    <w:rsid w:val="006024F2"/>
    <w:rsid w:val="00602905"/>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F72"/>
    <w:rsid w:val="006070F9"/>
    <w:rsid w:val="006075D4"/>
    <w:rsid w:val="006106D4"/>
    <w:rsid w:val="00610715"/>
    <w:rsid w:val="0061146D"/>
    <w:rsid w:val="006118DE"/>
    <w:rsid w:val="00611934"/>
    <w:rsid w:val="00612102"/>
    <w:rsid w:val="0061282E"/>
    <w:rsid w:val="00612D23"/>
    <w:rsid w:val="006130C5"/>
    <w:rsid w:val="0061377E"/>
    <w:rsid w:val="00613D7E"/>
    <w:rsid w:val="00613E91"/>
    <w:rsid w:val="00614290"/>
    <w:rsid w:val="0061441A"/>
    <w:rsid w:val="00615384"/>
    <w:rsid w:val="00615828"/>
    <w:rsid w:val="006167F7"/>
    <w:rsid w:val="00616C35"/>
    <w:rsid w:val="00616C48"/>
    <w:rsid w:val="00617134"/>
    <w:rsid w:val="0061733A"/>
    <w:rsid w:val="006173BB"/>
    <w:rsid w:val="00617C18"/>
    <w:rsid w:val="00617E2D"/>
    <w:rsid w:val="00617F31"/>
    <w:rsid w:val="006200BB"/>
    <w:rsid w:val="0062075B"/>
    <w:rsid w:val="00621353"/>
    <w:rsid w:val="00621B29"/>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6B7"/>
    <w:rsid w:val="0062573D"/>
    <w:rsid w:val="0062576E"/>
    <w:rsid w:val="00625A54"/>
    <w:rsid w:val="00626039"/>
    <w:rsid w:val="0062656B"/>
    <w:rsid w:val="00626B66"/>
    <w:rsid w:val="006271FE"/>
    <w:rsid w:val="00627EDC"/>
    <w:rsid w:val="00630346"/>
    <w:rsid w:val="00630C38"/>
    <w:rsid w:val="00631247"/>
    <w:rsid w:val="00631CA9"/>
    <w:rsid w:val="00631EFA"/>
    <w:rsid w:val="00631F48"/>
    <w:rsid w:val="0063208E"/>
    <w:rsid w:val="00632141"/>
    <w:rsid w:val="0063251A"/>
    <w:rsid w:val="00632A47"/>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6056"/>
    <w:rsid w:val="0063691C"/>
    <w:rsid w:val="00636CD3"/>
    <w:rsid w:val="00636EB7"/>
    <w:rsid w:val="006401B8"/>
    <w:rsid w:val="00640897"/>
    <w:rsid w:val="006408CF"/>
    <w:rsid w:val="00641127"/>
    <w:rsid w:val="00641A2A"/>
    <w:rsid w:val="00641A80"/>
    <w:rsid w:val="00641FB5"/>
    <w:rsid w:val="0064304C"/>
    <w:rsid w:val="006430B9"/>
    <w:rsid w:val="0064318A"/>
    <w:rsid w:val="006433D7"/>
    <w:rsid w:val="00643C5A"/>
    <w:rsid w:val="00643D99"/>
    <w:rsid w:val="00643FB8"/>
    <w:rsid w:val="0064405B"/>
    <w:rsid w:val="00644162"/>
    <w:rsid w:val="006441E7"/>
    <w:rsid w:val="00644748"/>
    <w:rsid w:val="0064518B"/>
    <w:rsid w:val="00645239"/>
    <w:rsid w:val="0064533E"/>
    <w:rsid w:val="006456B0"/>
    <w:rsid w:val="00645757"/>
    <w:rsid w:val="00645B31"/>
    <w:rsid w:val="00645C6D"/>
    <w:rsid w:val="00646834"/>
    <w:rsid w:val="00647501"/>
    <w:rsid w:val="006477C5"/>
    <w:rsid w:val="00647869"/>
    <w:rsid w:val="00647E94"/>
    <w:rsid w:val="00650316"/>
    <w:rsid w:val="0065073B"/>
    <w:rsid w:val="006507EA"/>
    <w:rsid w:val="00650872"/>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7105"/>
    <w:rsid w:val="00657129"/>
    <w:rsid w:val="00657188"/>
    <w:rsid w:val="00657B83"/>
    <w:rsid w:val="00657C76"/>
    <w:rsid w:val="00657C9C"/>
    <w:rsid w:val="006601EE"/>
    <w:rsid w:val="006603EE"/>
    <w:rsid w:val="006611AC"/>
    <w:rsid w:val="006611CD"/>
    <w:rsid w:val="00661413"/>
    <w:rsid w:val="00661934"/>
    <w:rsid w:val="00661992"/>
    <w:rsid w:val="00661B9C"/>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70A45"/>
    <w:rsid w:val="006712D1"/>
    <w:rsid w:val="00671678"/>
    <w:rsid w:val="006719DC"/>
    <w:rsid w:val="00671BB9"/>
    <w:rsid w:val="00671C95"/>
    <w:rsid w:val="00672032"/>
    <w:rsid w:val="00672B10"/>
    <w:rsid w:val="00672F6C"/>
    <w:rsid w:val="006731B2"/>
    <w:rsid w:val="006733C4"/>
    <w:rsid w:val="006733E2"/>
    <w:rsid w:val="0067361C"/>
    <w:rsid w:val="006739CE"/>
    <w:rsid w:val="00673D0B"/>
    <w:rsid w:val="00673DE7"/>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172D"/>
    <w:rsid w:val="00682761"/>
    <w:rsid w:val="00682A63"/>
    <w:rsid w:val="00682C49"/>
    <w:rsid w:val="0068342E"/>
    <w:rsid w:val="00683488"/>
    <w:rsid w:val="00683E67"/>
    <w:rsid w:val="006841BE"/>
    <w:rsid w:val="006843DC"/>
    <w:rsid w:val="006846B2"/>
    <w:rsid w:val="00684F68"/>
    <w:rsid w:val="006855F5"/>
    <w:rsid w:val="006861FB"/>
    <w:rsid w:val="006866EF"/>
    <w:rsid w:val="0068684B"/>
    <w:rsid w:val="00686BF9"/>
    <w:rsid w:val="0068741E"/>
    <w:rsid w:val="00687492"/>
    <w:rsid w:val="00687683"/>
    <w:rsid w:val="006902AB"/>
    <w:rsid w:val="00690471"/>
    <w:rsid w:val="006905EF"/>
    <w:rsid w:val="00691A1F"/>
    <w:rsid w:val="006921E8"/>
    <w:rsid w:val="00692E43"/>
    <w:rsid w:val="00692E5E"/>
    <w:rsid w:val="00692FB4"/>
    <w:rsid w:val="00692FC2"/>
    <w:rsid w:val="006930F3"/>
    <w:rsid w:val="00693110"/>
    <w:rsid w:val="00693A60"/>
    <w:rsid w:val="00693BE1"/>
    <w:rsid w:val="0069408D"/>
    <w:rsid w:val="006942C5"/>
    <w:rsid w:val="00694322"/>
    <w:rsid w:val="00694CCB"/>
    <w:rsid w:val="00694CE4"/>
    <w:rsid w:val="0069505C"/>
    <w:rsid w:val="006958EF"/>
    <w:rsid w:val="00695C74"/>
    <w:rsid w:val="006963BA"/>
    <w:rsid w:val="006963FA"/>
    <w:rsid w:val="00696FE0"/>
    <w:rsid w:val="006973F5"/>
    <w:rsid w:val="00697BF6"/>
    <w:rsid w:val="00697C45"/>
    <w:rsid w:val="006A0683"/>
    <w:rsid w:val="006A0864"/>
    <w:rsid w:val="006A09DF"/>
    <w:rsid w:val="006A0D50"/>
    <w:rsid w:val="006A1D84"/>
    <w:rsid w:val="006A2FED"/>
    <w:rsid w:val="006A3942"/>
    <w:rsid w:val="006A4581"/>
    <w:rsid w:val="006A4713"/>
    <w:rsid w:val="006A5AF8"/>
    <w:rsid w:val="006A5B81"/>
    <w:rsid w:val="006A5D64"/>
    <w:rsid w:val="006A5EFF"/>
    <w:rsid w:val="006A63C9"/>
    <w:rsid w:val="006A6778"/>
    <w:rsid w:val="006A6AF9"/>
    <w:rsid w:val="006A6C99"/>
    <w:rsid w:val="006A6D92"/>
    <w:rsid w:val="006A7B2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A09"/>
    <w:rsid w:val="006B4DB5"/>
    <w:rsid w:val="006B4F73"/>
    <w:rsid w:val="006B5A12"/>
    <w:rsid w:val="006B670D"/>
    <w:rsid w:val="006B7112"/>
    <w:rsid w:val="006B7152"/>
    <w:rsid w:val="006B7593"/>
    <w:rsid w:val="006B79B2"/>
    <w:rsid w:val="006B7ADE"/>
    <w:rsid w:val="006C021B"/>
    <w:rsid w:val="006C0802"/>
    <w:rsid w:val="006C0ABF"/>
    <w:rsid w:val="006C0B76"/>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AC7"/>
    <w:rsid w:val="006D2B38"/>
    <w:rsid w:val="006D3233"/>
    <w:rsid w:val="006D3CF9"/>
    <w:rsid w:val="006D4228"/>
    <w:rsid w:val="006D435E"/>
    <w:rsid w:val="006D45C2"/>
    <w:rsid w:val="006D50E9"/>
    <w:rsid w:val="006D51F3"/>
    <w:rsid w:val="006D55A8"/>
    <w:rsid w:val="006D5AD9"/>
    <w:rsid w:val="006D5B16"/>
    <w:rsid w:val="006D5B73"/>
    <w:rsid w:val="006D6571"/>
    <w:rsid w:val="006D6FB9"/>
    <w:rsid w:val="006D7121"/>
    <w:rsid w:val="006D71DC"/>
    <w:rsid w:val="006D7399"/>
    <w:rsid w:val="006D7493"/>
    <w:rsid w:val="006D78A5"/>
    <w:rsid w:val="006D7A17"/>
    <w:rsid w:val="006D7E28"/>
    <w:rsid w:val="006D7EF1"/>
    <w:rsid w:val="006E0040"/>
    <w:rsid w:val="006E0ABA"/>
    <w:rsid w:val="006E0ACB"/>
    <w:rsid w:val="006E0D04"/>
    <w:rsid w:val="006E0F0E"/>
    <w:rsid w:val="006E1208"/>
    <w:rsid w:val="006E157E"/>
    <w:rsid w:val="006E1606"/>
    <w:rsid w:val="006E16A7"/>
    <w:rsid w:val="006E1E26"/>
    <w:rsid w:val="006E359A"/>
    <w:rsid w:val="006E3873"/>
    <w:rsid w:val="006E3CAE"/>
    <w:rsid w:val="006E3F06"/>
    <w:rsid w:val="006E46F1"/>
    <w:rsid w:val="006E4DFA"/>
    <w:rsid w:val="006E544C"/>
    <w:rsid w:val="006E5577"/>
    <w:rsid w:val="006E63EF"/>
    <w:rsid w:val="006E669A"/>
    <w:rsid w:val="006E6F37"/>
    <w:rsid w:val="006E7283"/>
    <w:rsid w:val="006E77D5"/>
    <w:rsid w:val="006F046A"/>
    <w:rsid w:val="006F1F6C"/>
    <w:rsid w:val="006F265E"/>
    <w:rsid w:val="006F2EDC"/>
    <w:rsid w:val="006F3154"/>
    <w:rsid w:val="006F346E"/>
    <w:rsid w:val="006F3967"/>
    <w:rsid w:val="006F39BA"/>
    <w:rsid w:val="006F3A30"/>
    <w:rsid w:val="006F3A95"/>
    <w:rsid w:val="006F3AB5"/>
    <w:rsid w:val="006F3E77"/>
    <w:rsid w:val="006F41FE"/>
    <w:rsid w:val="006F44F0"/>
    <w:rsid w:val="006F4712"/>
    <w:rsid w:val="006F4DF8"/>
    <w:rsid w:val="006F530E"/>
    <w:rsid w:val="006F5505"/>
    <w:rsid w:val="006F5959"/>
    <w:rsid w:val="006F5D0F"/>
    <w:rsid w:val="006F61D6"/>
    <w:rsid w:val="006F64D4"/>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830"/>
    <w:rsid w:val="00701990"/>
    <w:rsid w:val="00701C9A"/>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9FE"/>
    <w:rsid w:val="00711060"/>
    <w:rsid w:val="007111DA"/>
    <w:rsid w:val="0071151F"/>
    <w:rsid w:val="0071191B"/>
    <w:rsid w:val="007119F8"/>
    <w:rsid w:val="00712586"/>
    <w:rsid w:val="00713289"/>
    <w:rsid w:val="00713316"/>
    <w:rsid w:val="00713451"/>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E8"/>
    <w:rsid w:val="007200DC"/>
    <w:rsid w:val="0072012D"/>
    <w:rsid w:val="0072046F"/>
    <w:rsid w:val="0072074A"/>
    <w:rsid w:val="00720865"/>
    <w:rsid w:val="00720C46"/>
    <w:rsid w:val="00721317"/>
    <w:rsid w:val="00721BB4"/>
    <w:rsid w:val="00721E66"/>
    <w:rsid w:val="0072363F"/>
    <w:rsid w:val="00723808"/>
    <w:rsid w:val="00724E92"/>
    <w:rsid w:val="00725100"/>
    <w:rsid w:val="0072575F"/>
    <w:rsid w:val="00725860"/>
    <w:rsid w:val="007258B6"/>
    <w:rsid w:val="0072598E"/>
    <w:rsid w:val="00726743"/>
    <w:rsid w:val="00726CE4"/>
    <w:rsid w:val="00726CF2"/>
    <w:rsid w:val="00727700"/>
    <w:rsid w:val="00727B6A"/>
    <w:rsid w:val="0073039F"/>
    <w:rsid w:val="00730492"/>
    <w:rsid w:val="00730535"/>
    <w:rsid w:val="007314C4"/>
    <w:rsid w:val="00731691"/>
    <w:rsid w:val="00731964"/>
    <w:rsid w:val="0073203D"/>
    <w:rsid w:val="00732112"/>
    <w:rsid w:val="00732258"/>
    <w:rsid w:val="00732378"/>
    <w:rsid w:val="0073264E"/>
    <w:rsid w:val="00732D52"/>
    <w:rsid w:val="00733254"/>
    <w:rsid w:val="007333A3"/>
    <w:rsid w:val="007345A4"/>
    <w:rsid w:val="00734A20"/>
    <w:rsid w:val="00734C53"/>
    <w:rsid w:val="00735B29"/>
    <w:rsid w:val="00735D34"/>
    <w:rsid w:val="00735F19"/>
    <w:rsid w:val="007362C3"/>
    <w:rsid w:val="00736578"/>
    <w:rsid w:val="007365CB"/>
    <w:rsid w:val="007370C1"/>
    <w:rsid w:val="007372BC"/>
    <w:rsid w:val="0073733E"/>
    <w:rsid w:val="007373DA"/>
    <w:rsid w:val="0073750E"/>
    <w:rsid w:val="007378D9"/>
    <w:rsid w:val="00737EBC"/>
    <w:rsid w:val="00740080"/>
    <w:rsid w:val="007400EB"/>
    <w:rsid w:val="007403A0"/>
    <w:rsid w:val="007403A3"/>
    <w:rsid w:val="00740B06"/>
    <w:rsid w:val="00740CDA"/>
    <w:rsid w:val="00740F4B"/>
    <w:rsid w:val="00741216"/>
    <w:rsid w:val="00742FDE"/>
    <w:rsid w:val="007434A9"/>
    <w:rsid w:val="00743631"/>
    <w:rsid w:val="00744743"/>
    <w:rsid w:val="007449AA"/>
    <w:rsid w:val="007453C7"/>
    <w:rsid w:val="00745689"/>
    <w:rsid w:val="00745C24"/>
    <w:rsid w:val="00745DD9"/>
    <w:rsid w:val="00745E9A"/>
    <w:rsid w:val="00745EA0"/>
    <w:rsid w:val="0074658D"/>
    <w:rsid w:val="00746952"/>
    <w:rsid w:val="0074697F"/>
    <w:rsid w:val="00746C51"/>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4B42"/>
    <w:rsid w:val="00754C01"/>
    <w:rsid w:val="0075509A"/>
    <w:rsid w:val="007555CC"/>
    <w:rsid w:val="0075576B"/>
    <w:rsid w:val="00755903"/>
    <w:rsid w:val="00755C49"/>
    <w:rsid w:val="00756088"/>
    <w:rsid w:val="007563CD"/>
    <w:rsid w:val="00756637"/>
    <w:rsid w:val="007567AD"/>
    <w:rsid w:val="00756B05"/>
    <w:rsid w:val="00756B85"/>
    <w:rsid w:val="00756E90"/>
    <w:rsid w:val="00757687"/>
    <w:rsid w:val="00757729"/>
    <w:rsid w:val="00760258"/>
    <w:rsid w:val="007604B3"/>
    <w:rsid w:val="00760D49"/>
    <w:rsid w:val="00760D9A"/>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9F2"/>
    <w:rsid w:val="00765B43"/>
    <w:rsid w:val="007662CF"/>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1C7"/>
    <w:rsid w:val="00772384"/>
    <w:rsid w:val="00772A79"/>
    <w:rsid w:val="00772BD5"/>
    <w:rsid w:val="00773E9B"/>
    <w:rsid w:val="00774180"/>
    <w:rsid w:val="00774429"/>
    <w:rsid w:val="00774759"/>
    <w:rsid w:val="00774857"/>
    <w:rsid w:val="00774D8E"/>
    <w:rsid w:val="00774F8F"/>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1F17"/>
    <w:rsid w:val="00782C81"/>
    <w:rsid w:val="00783087"/>
    <w:rsid w:val="0078311A"/>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531"/>
    <w:rsid w:val="007925A5"/>
    <w:rsid w:val="00792DD1"/>
    <w:rsid w:val="00793172"/>
    <w:rsid w:val="0079348C"/>
    <w:rsid w:val="007934E7"/>
    <w:rsid w:val="00793504"/>
    <w:rsid w:val="00793687"/>
    <w:rsid w:val="0079375E"/>
    <w:rsid w:val="0079390B"/>
    <w:rsid w:val="00793D6B"/>
    <w:rsid w:val="007945D2"/>
    <w:rsid w:val="00794B40"/>
    <w:rsid w:val="00794FA4"/>
    <w:rsid w:val="007952E9"/>
    <w:rsid w:val="0079581B"/>
    <w:rsid w:val="0079609C"/>
    <w:rsid w:val="0079685E"/>
    <w:rsid w:val="00796C8A"/>
    <w:rsid w:val="00796D2C"/>
    <w:rsid w:val="007976C3"/>
    <w:rsid w:val="007A015B"/>
    <w:rsid w:val="007A0928"/>
    <w:rsid w:val="007A0FFD"/>
    <w:rsid w:val="007A1146"/>
    <w:rsid w:val="007A1D1A"/>
    <w:rsid w:val="007A26EC"/>
    <w:rsid w:val="007A2E98"/>
    <w:rsid w:val="007A314B"/>
    <w:rsid w:val="007A370C"/>
    <w:rsid w:val="007A399D"/>
    <w:rsid w:val="007A39C1"/>
    <w:rsid w:val="007A3BDB"/>
    <w:rsid w:val="007A3CDD"/>
    <w:rsid w:val="007A3D40"/>
    <w:rsid w:val="007A4517"/>
    <w:rsid w:val="007A4563"/>
    <w:rsid w:val="007A4C35"/>
    <w:rsid w:val="007A56D8"/>
    <w:rsid w:val="007A5714"/>
    <w:rsid w:val="007A59FC"/>
    <w:rsid w:val="007A5EAF"/>
    <w:rsid w:val="007A62C5"/>
    <w:rsid w:val="007A6455"/>
    <w:rsid w:val="007A6696"/>
    <w:rsid w:val="007A66B1"/>
    <w:rsid w:val="007A7935"/>
    <w:rsid w:val="007A7A90"/>
    <w:rsid w:val="007B14F8"/>
    <w:rsid w:val="007B1D07"/>
    <w:rsid w:val="007B1DCD"/>
    <w:rsid w:val="007B25BF"/>
    <w:rsid w:val="007B28FF"/>
    <w:rsid w:val="007B2C1A"/>
    <w:rsid w:val="007B3521"/>
    <w:rsid w:val="007B4233"/>
    <w:rsid w:val="007B46A2"/>
    <w:rsid w:val="007B5A9E"/>
    <w:rsid w:val="007B5BD0"/>
    <w:rsid w:val="007B5F9E"/>
    <w:rsid w:val="007B6FDF"/>
    <w:rsid w:val="007B7239"/>
    <w:rsid w:val="007B73BC"/>
    <w:rsid w:val="007B7BE8"/>
    <w:rsid w:val="007B7EE7"/>
    <w:rsid w:val="007C02D5"/>
    <w:rsid w:val="007C0A79"/>
    <w:rsid w:val="007C0AF2"/>
    <w:rsid w:val="007C0D10"/>
    <w:rsid w:val="007C15E5"/>
    <w:rsid w:val="007C1668"/>
    <w:rsid w:val="007C2F7C"/>
    <w:rsid w:val="007C2FDF"/>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165C"/>
    <w:rsid w:val="007D1875"/>
    <w:rsid w:val="007D1DDB"/>
    <w:rsid w:val="007D1E1E"/>
    <w:rsid w:val="007D2342"/>
    <w:rsid w:val="007D2716"/>
    <w:rsid w:val="007D2CEA"/>
    <w:rsid w:val="007D3071"/>
    <w:rsid w:val="007D3227"/>
    <w:rsid w:val="007D3B70"/>
    <w:rsid w:val="007D3FD1"/>
    <w:rsid w:val="007D411A"/>
    <w:rsid w:val="007D4743"/>
    <w:rsid w:val="007D4C71"/>
    <w:rsid w:val="007D50FE"/>
    <w:rsid w:val="007D52DB"/>
    <w:rsid w:val="007D5616"/>
    <w:rsid w:val="007D56CF"/>
    <w:rsid w:val="007D5933"/>
    <w:rsid w:val="007D66A0"/>
    <w:rsid w:val="007D6784"/>
    <w:rsid w:val="007D753E"/>
    <w:rsid w:val="007D76CB"/>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D9A"/>
    <w:rsid w:val="007E7348"/>
    <w:rsid w:val="007E73C5"/>
    <w:rsid w:val="007E73E3"/>
    <w:rsid w:val="007E777D"/>
    <w:rsid w:val="007F0B8A"/>
    <w:rsid w:val="007F0C99"/>
    <w:rsid w:val="007F0CF1"/>
    <w:rsid w:val="007F18A1"/>
    <w:rsid w:val="007F1C11"/>
    <w:rsid w:val="007F1EF4"/>
    <w:rsid w:val="007F2157"/>
    <w:rsid w:val="007F24F0"/>
    <w:rsid w:val="007F258A"/>
    <w:rsid w:val="007F2DB6"/>
    <w:rsid w:val="007F31B7"/>
    <w:rsid w:val="007F365C"/>
    <w:rsid w:val="007F381D"/>
    <w:rsid w:val="007F3B39"/>
    <w:rsid w:val="007F526B"/>
    <w:rsid w:val="007F53C0"/>
    <w:rsid w:val="007F584B"/>
    <w:rsid w:val="007F6035"/>
    <w:rsid w:val="007F66BD"/>
    <w:rsid w:val="007F6FFD"/>
    <w:rsid w:val="007F7969"/>
    <w:rsid w:val="00800DE6"/>
    <w:rsid w:val="00800F95"/>
    <w:rsid w:val="00801003"/>
    <w:rsid w:val="00801291"/>
    <w:rsid w:val="008018FC"/>
    <w:rsid w:val="00801A40"/>
    <w:rsid w:val="0080213A"/>
    <w:rsid w:val="00802242"/>
    <w:rsid w:val="008022B8"/>
    <w:rsid w:val="008028D2"/>
    <w:rsid w:val="00802DAA"/>
    <w:rsid w:val="00802E72"/>
    <w:rsid w:val="008033B7"/>
    <w:rsid w:val="00803449"/>
    <w:rsid w:val="00803A86"/>
    <w:rsid w:val="0080491C"/>
    <w:rsid w:val="00804C1F"/>
    <w:rsid w:val="00806036"/>
    <w:rsid w:val="00806439"/>
    <w:rsid w:val="00806967"/>
    <w:rsid w:val="008069C1"/>
    <w:rsid w:val="00806C9D"/>
    <w:rsid w:val="00806D08"/>
    <w:rsid w:val="00807389"/>
    <w:rsid w:val="00807904"/>
    <w:rsid w:val="0081002B"/>
    <w:rsid w:val="008100E9"/>
    <w:rsid w:val="0081037D"/>
    <w:rsid w:val="0081082E"/>
    <w:rsid w:val="0081157A"/>
    <w:rsid w:val="00811623"/>
    <w:rsid w:val="00811B95"/>
    <w:rsid w:val="00811E3F"/>
    <w:rsid w:val="00812244"/>
    <w:rsid w:val="00812C5E"/>
    <w:rsid w:val="00812DBD"/>
    <w:rsid w:val="00812ED9"/>
    <w:rsid w:val="00813082"/>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225"/>
    <w:rsid w:val="00820994"/>
    <w:rsid w:val="00821205"/>
    <w:rsid w:val="00821A95"/>
    <w:rsid w:val="00821D03"/>
    <w:rsid w:val="00821E88"/>
    <w:rsid w:val="008224BB"/>
    <w:rsid w:val="008230BA"/>
    <w:rsid w:val="00823884"/>
    <w:rsid w:val="00823B13"/>
    <w:rsid w:val="0082512F"/>
    <w:rsid w:val="00825544"/>
    <w:rsid w:val="00825BD2"/>
    <w:rsid w:val="00825E7A"/>
    <w:rsid w:val="008260CC"/>
    <w:rsid w:val="0082656D"/>
    <w:rsid w:val="008269F5"/>
    <w:rsid w:val="00826B70"/>
    <w:rsid w:val="008273DB"/>
    <w:rsid w:val="00827FCC"/>
    <w:rsid w:val="00830C59"/>
    <w:rsid w:val="00830CB3"/>
    <w:rsid w:val="008314BE"/>
    <w:rsid w:val="00831CEA"/>
    <w:rsid w:val="00831D7E"/>
    <w:rsid w:val="00831DC4"/>
    <w:rsid w:val="008327FE"/>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4AD"/>
    <w:rsid w:val="0084079E"/>
    <w:rsid w:val="00840850"/>
    <w:rsid w:val="00840AA4"/>
    <w:rsid w:val="00840B90"/>
    <w:rsid w:val="00840C7D"/>
    <w:rsid w:val="0084185B"/>
    <w:rsid w:val="00842D25"/>
    <w:rsid w:val="00843788"/>
    <w:rsid w:val="00843FE2"/>
    <w:rsid w:val="0084462A"/>
    <w:rsid w:val="00844A3D"/>
    <w:rsid w:val="00844E71"/>
    <w:rsid w:val="0084505A"/>
    <w:rsid w:val="0084521E"/>
    <w:rsid w:val="00845566"/>
    <w:rsid w:val="00845CDF"/>
    <w:rsid w:val="00845DB3"/>
    <w:rsid w:val="008460A9"/>
    <w:rsid w:val="008466FA"/>
    <w:rsid w:val="00846955"/>
    <w:rsid w:val="00846C78"/>
    <w:rsid w:val="00846C99"/>
    <w:rsid w:val="00846D63"/>
    <w:rsid w:val="00846F82"/>
    <w:rsid w:val="00847146"/>
    <w:rsid w:val="00847631"/>
    <w:rsid w:val="0084774F"/>
    <w:rsid w:val="00847CA6"/>
    <w:rsid w:val="00850A72"/>
    <w:rsid w:val="00851353"/>
    <w:rsid w:val="008513B7"/>
    <w:rsid w:val="00851661"/>
    <w:rsid w:val="0085171A"/>
    <w:rsid w:val="0085284F"/>
    <w:rsid w:val="00852CC3"/>
    <w:rsid w:val="00852EE6"/>
    <w:rsid w:val="00852FE2"/>
    <w:rsid w:val="00853C4A"/>
    <w:rsid w:val="0085428F"/>
    <w:rsid w:val="0085447C"/>
    <w:rsid w:val="00854496"/>
    <w:rsid w:val="0085483E"/>
    <w:rsid w:val="00855CDE"/>
    <w:rsid w:val="008564C3"/>
    <w:rsid w:val="00857294"/>
    <w:rsid w:val="0085730F"/>
    <w:rsid w:val="00857CA1"/>
    <w:rsid w:val="008604CB"/>
    <w:rsid w:val="0086067B"/>
    <w:rsid w:val="00860B69"/>
    <w:rsid w:val="00861317"/>
    <w:rsid w:val="00861692"/>
    <w:rsid w:val="008618C7"/>
    <w:rsid w:val="008619BF"/>
    <w:rsid w:val="008620DE"/>
    <w:rsid w:val="0086247E"/>
    <w:rsid w:val="00862552"/>
    <w:rsid w:val="00862844"/>
    <w:rsid w:val="00863129"/>
    <w:rsid w:val="0086349D"/>
    <w:rsid w:val="00863592"/>
    <w:rsid w:val="00863883"/>
    <w:rsid w:val="008639C8"/>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2189"/>
    <w:rsid w:val="008721BE"/>
    <w:rsid w:val="008722F4"/>
    <w:rsid w:val="008728B9"/>
    <w:rsid w:val="00872E4E"/>
    <w:rsid w:val="00872E55"/>
    <w:rsid w:val="008732CD"/>
    <w:rsid w:val="008736B8"/>
    <w:rsid w:val="00873ED9"/>
    <w:rsid w:val="00874126"/>
    <w:rsid w:val="00874EEC"/>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A53"/>
    <w:rsid w:val="0088736A"/>
    <w:rsid w:val="008873CF"/>
    <w:rsid w:val="008879B8"/>
    <w:rsid w:val="00887AE3"/>
    <w:rsid w:val="00890679"/>
    <w:rsid w:val="00890837"/>
    <w:rsid w:val="00890CDF"/>
    <w:rsid w:val="00891103"/>
    <w:rsid w:val="00891224"/>
    <w:rsid w:val="00891B8F"/>
    <w:rsid w:val="008922C4"/>
    <w:rsid w:val="008927B9"/>
    <w:rsid w:val="008928E4"/>
    <w:rsid w:val="00892951"/>
    <w:rsid w:val="00893734"/>
    <w:rsid w:val="00893B36"/>
    <w:rsid w:val="008947BF"/>
    <w:rsid w:val="00894AED"/>
    <w:rsid w:val="00894FAB"/>
    <w:rsid w:val="00895185"/>
    <w:rsid w:val="00895429"/>
    <w:rsid w:val="00895CFE"/>
    <w:rsid w:val="00895EF2"/>
    <w:rsid w:val="0089632C"/>
    <w:rsid w:val="008964EE"/>
    <w:rsid w:val="00896989"/>
    <w:rsid w:val="0089764A"/>
    <w:rsid w:val="008A0586"/>
    <w:rsid w:val="008A0724"/>
    <w:rsid w:val="008A09A2"/>
    <w:rsid w:val="008A09AD"/>
    <w:rsid w:val="008A0B32"/>
    <w:rsid w:val="008A1118"/>
    <w:rsid w:val="008A11D8"/>
    <w:rsid w:val="008A174E"/>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F39"/>
    <w:rsid w:val="008C6061"/>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85"/>
    <w:rsid w:val="008D7C20"/>
    <w:rsid w:val="008D7C40"/>
    <w:rsid w:val="008D7F18"/>
    <w:rsid w:val="008E088B"/>
    <w:rsid w:val="008E12F9"/>
    <w:rsid w:val="008E15C4"/>
    <w:rsid w:val="008E1A31"/>
    <w:rsid w:val="008E1B71"/>
    <w:rsid w:val="008E2485"/>
    <w:rsid w:val="008E2A03"/>
    <w:rsid w:val="008E343D"/>
    <w:rsid w:val="008E4461"/>
    <w:rsid w:val="008E488A"/>
    <w:rsid w:val="008E48AC"/>
    <w:rsid w:val="008E5045"/>
    <w:rsid w:val="008E5109"/>
    <w:rsid w:val="008E5FEE"/>
    <w:rsid w:val="008E6046"/>
    <w:rsid w:val="008E61CF"/>
    <w:rsid w:val="008E69D2"/>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9AB"/>
    <w:rsid w:val="008F2DBC"/>
    <w:rsid w:val="008F3022"/>
    <w:rsid w:val="008F36DF"/>
    <w:rsid w:val="008F3872"/>
    <w:rsid w:val="008F3DDE"/>
    <w:rsid w:val="008F4334"/>
    <w:rsid w:val="008F4D94"/>
    <w:rsid w:val="008F56FF"/>
    <w:rsid w:val="008F59AE"/>
    <w:rsid w:val="008F6216"/>
    <w:rsid w:val="008F6A4A"/>
    <w:rsid w:val="008F6B5D"/>
    <w:rsid w:val="008F6D37"/>
    <w:rsid w:val="008F6F45"/>
    <w:rsid w:val="008F7408"/>
    <w:rsid w:val="008F7F4F"/>
    <w:rsid w:val="0090023D"/>
    <w:rsid w:val="009005EE"/>
    <w:rsid w:val="0090093D"/>
    <w:rsid w:val="0090161A"/>
    <w:rsid w:val="009016EC"/>
    <w:rsid w:val="00902C26"/>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AC4"/>
    <w:rsid w:val="00914B4F"/>
    <w:rsid w:val="00915880"/>
    <w:rsid w:val="00915D3B"/>
    <w:rsid w:val="009165A8"/>
    <w:rsid w:val="0091696C"/>
    <w:rsid w:val="00916CCC"/>
    <w:rsid w:val="0091716A"/>
    <w:rsid w:val="009202E8"/>
    <w:rsid w:val="0092074A"/>
    <w:rsid w:val="00920ABF"/>
    <w:rsid w:val="00920E40"/>
    <w:rsid w:val="0092106B"/>
    <w:rsid w:val="009210F2"/>
    <w:rsid w:val="009218EE"/>
    <w:rsid w:val="00921CCF"/>
    <w:rsid w:val="009222DB"/>
    <w:rsid w:val="009225C0"/>
    <w:rsid w:val="009228A7"/>
    <w:rsid w:val="00922D50"/>
    <w:rsid w:val="0092394F"/>
    <w:rsid w:val="009239BC"/>
    <w:rsid w:val="00924A3C"/>
    <w:rsid w:val="00924B76"/>
    <w:rsid w:val="00924BA0"/>
    <w:rsid w:val="00924C91"/>
    <w:rsid w:val="00924D14"/>
    <w:rsid w:val="0092630E"/>
    <w:rsid w:val="00926ACC"/>
    <w:rsid w:val="00927024"/>
    <w:rsid w:val="0092725A"/>
    <w:rsid w:val="00927504"/>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581"/>
    <w:rsid w:val="0093663F"/>
    <w:rsid w:val="00936B86"/>
    <w:rsid w:val="00936C4A"/>
    <w:rsid w:val="00936DF8"/>
    <w:rsid w:val="0093750A"/>
    <w:rsid w:val="0093756C"/>
    <w:rsid w:val="0093764A"/>
    <w:rsid w:val="00937E92"/>
    <w:rsid w:val="00937ED9"/>
    <w:rsid w:val="0094030B"/>
    <w:rsid w:val="0094113E"/>
    <w:rsid w:val="0094247F"/>
    <w:rsid w:val="009429D7"/>
    <w:rsid w:val="00942A92"/>
    <w:rsid w:val="009430AF"/>
    <w:rsid w:val="00943D9B"/>
    <w:rsid w:val="00943DB3"/>
    <w:rsid w:val="00943FE7"/>
    <w:rsid w:val="009441EC"/>
    <w:rsid w:val="009447E2"/>
    <w:rsid w:val="009449B3"/>
    <w:rsid w:val="009449E8"/>
    <w:rsid w:val="009454DD"/>
    <w:rsid w:val="00945712"/>
    <w:rsid w:val="00945B79"/>
    <w:rsid w:val="00945FC3"/>
    <w:rsid w:val="00946308"/>
    <w:rsid w:val="00946573"/>
    <w:rsid w:val="0094672C"/>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D6F"/>
    <w:rsid w:val="0096339C"/>
    <w:rsid w:val="009634DA"/>
    <w:rsid w:val="009634F0"/>
    <w:rsid w:val="00963ED2"/>
    <w:rsid w:val="009642D8"/>
    <w:rsid w:val="00965500"/>
    <w:rsid w:val="0096550A"/>
    <w:rsid w:val="00965806"/>
    <w:rsid w:val="00965CE6"/>
    <w:rsid w:val="009662E9"/>
    <w:rsid w:val="00966A6D"/>
    <w:rsid w:val="00967951"/>
    <w:rsid w:val="00967A22"/>
    <w:rsid w:val="00967F58"/>
    <w:rsid w:val="00970608"/>
    <w:rsid w:val="0097082E"/>
    <w:rsid w:val="00970BD9"/>
    <w:rsid w:val="0097105D"/>
    <w:rsid w:val="00971799"/>
    <w:rsid w:val="0097206A"/>
    <w:rsid w:val="0097224D"/>
    <w:rsid w:val="00973005"/>
    <w:rsid w:val="009739A2"/>
    <w:rsid w:val="00973AD8"/>
    <w:rsid w:val="00974613"/>
    <w:rsid w:val="00974C94"/>
    <w:rsid w:val="00975304"/>
    <w:rsid w:val="009753E3"/>
    <w:rsid w:val="009757BD"/>
    <w:rsid w:val="00975823"/>
    <w:rsid w:val="00975954"/>
    <w:rsid w:val="00975BCF"/>
    <w:rsid w:val="00975ED4"/>
    <w:rsid w:val="0097710D"/>
    <w:rsid w:val="0097727A"/>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8A1"/>
    <w:rsid w:val="00983BD0"/>
    <w:rsid w:val="00983E3C"/>
    <w:rsid w:val="009841AA"/>
    <w:rsid w:val="0098458B"/>
    <w:rsid w:val="00985C90"/>
    <w:rsid w:val="00986347"/>
    <w:rsid w:val="00986986"/>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CB5"/>
    <w:rsid w:val="00995091"/>
    <w:rsid w:val="009951A2"/>
    <w:rsid w:val="00995285"/>
    <w:rsid w:val="0099541C"/>
    <w:rsid w:val="00995507"/>
    <w:rsid w:val="00995BF4"/>
    <w:rsid w:val="00996444"/>
    <w:rsid w:val="009965A9"/>
    <w:rsid w:val="009969BB"/>
    <w:rsid w:val="0099711C"/>
    <w:rsid w:val="0099737A"/>
    <w:rsid w:val="009A0307"/>
    <w:rsid w:val="009A06DB"/>
    <w:rsid w:val="009A08AF"/>
    <w:rsid w:val="009A09D8"/>
    <w:rsid w:val="009A0DED"/>
    <w:rsid w:val="009A0F3A"/>
    <w:rsid w:val="009A175E"/>
    <w:rsid w:val="009A18D4"/>
    <w:rsid w:val="009A198E"/>
    <w:rsid w:val="009A1BDD"/>
    <w:rsid w:val="009A2501"/>
    <w:rsid w:val="009A25D3"/>
    <w:rsid w:val="009A25EC"/>
    <w:rsid w:val="009A2CC9"/>
    <w:rsid w:val="009A3681"/>
    <w:rsid w:val="009A3764"/>
    <w:rsid w:val="009A3786"/>
    <w:rsid w:val="009A3AFE"/>
    <w:rsid w:val="009A3BF2"/>
    <w:rsid w:val="009A3F1F"/>
    <w:rsid w:val="009A47D4"/>
    <w:rsid w:val="009A4C0B"/>
    <w:rsid w:val="009A4C66"/>
    <w:rsid w:val="009A549B"/>
    <w:rsid w:val="009A5AE4"/>
    <w:rsid w:val="009A5D03"/>
    <w:rsid w:val="009A5DC7"/>
    <w:rsid w:val="009A60B1"/>
    <w:rsid w:val="009A61A5"/>
    <w:rsid w:val="009A649D"/>
    <w:rsid w:val="009A68DA"/>
    <w:rsid w:val="009A68E6"/>
    <w:rsid w:val="009A6FAE"/>
    <w:rsid w:val="009A71A6"/>
    <w:rsid w:val="009B007D"/>
    <w:rsid w:val="009B022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E7"/>
    <w:rsid w:val="009C13A7"/>
    <w:rsid w:val="009C145A"/>
    <w:rsid w:val="009C1749"/>
    <w:rsid w:val="009C17FF"/>
    <w:rsid w:val="009C3530"/>
    <w:rsid w:val="009C39BD"/>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8D0"/>
    <w:rsid w:val="009D2B0F"/>
    <w:rsid w:val="009D2EB5"/>
    <w:rsid w:val="009D3117"/>
    <w:rsid w:val="009D363B"/>
    <w:rsid w:val="009D37C6"/>
    <w:rsid w:val="009D3BFC"/>
    <w:rsid w:val="009D3C5B"/>
    <w:rsid w:val="009D3D32"/>
    <w:rsid w:val="009D3E49"/>
    <w:rsid w:val="009D3FBE"/>
    <w:rsid w:val="009D4119"/>
    <w:rsid w:val="009D4D1D"/>
    <w:rsid w:val="009D59DF"/>
    <w:rsid w:val="009D5BA7"/>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DE9"/>
    <w:rsid w:val="009E2E30"/>
    <w:rsid w:val="009E2F57"/>
    <w:rsid w:val="009E329D"/>
    <w:rsid w:val="009E341A"/>
    <w:rsid w:val="009E35B6"/>
    <w:rsid w:val="009E43AA"/>
    <w:rsid w:val="009E46EB"/>
    <w:rsid w:val="009E4AA8"/>
    <w:rsid w:val="009E4BEB"/>
    <w:rsid w:val="009E5A16"/>
    <w:rsid w:val="009E5EFA"/>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4527"/>
    <w:rsid w:val="009F476E"/>
    <w:rsid w:val="009F4A42"/>
    <w:rsid w:val="009F518E"/>
    <w:rsid w:val="009F5C4F"/>
    <w:rsid w:val="009F601E"/>
    <w:rsid w:val="009F60BF"/>
    <w:rsid w:val="009F6487"/>
    <w:rsid w:val="009F6EA8"/>
    <w:rsid w:val="009F714A"/>
    <w:rsid w:val="009F7540"/>
    <w:rsid w:val="009F7AC4"/>
    <w:rsid w:val="00A0015E"/>
    <w:rsid w:val="00A00636"/>
    <w:rsid w:val="00A00C40"/>
    <w:rsid w:val="00A00D4A"/>
    <w:rsid w:val="00A0124F"/>
    <w:rsid w:val="00A0141A"/>
    <w:rsid w:val="00A01463"/>
    <w:rsid w:val="00A0147A"/>
    <w:rsid w:val="00A014AA"/>
    <w:rsid w:val="00A01DEA"/>
    <w:rsid w:val="00A01E06"/>
    <w:rsid w:val="00A020BB"/>
    <w:rsid w:val="00A0286B"/>
    <w:rsid w:val="00A029B9"/>
    <w:rsid w:val="00A02F39"/>
    <w:rsid w:val="00A0302A"/>
    <w:rsid w:val="00A03205"/>
    <w:rsid w:val="00A036E6"/>
    <w:rsid w:val="00A0398F"/>
    <w:rsid w:val="00A03BDE"/>
    <w:rsid w:val="00A04459"/>
    <w:rsid w:val="00A04821"/>
    <w:rsid w:val="00A049D1"/>
    <w:rsid w:val="00A05244"/>
    <w:rsid w:val="00A05270"/>
    <w:rsid w:val="00A056EF"/>
    <w:rsid w:val="00A05AC1"/>
    <w:rsid w:val="00A06323"/>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8AE"/>
    <w:rsid w:val="00A12915"/>
    <w:rsid w:val="00A12966"/>
    <w:rsid w:val="00A12B3A"/>
    <w:rsid w:val="00A12D65"/>
    <w:rsid w:val="00A130FB"/>
    <w:rsid w:val="00A13593"/>
    <w:rsid w:val="00A13A3E"/>
    <w:rsid w:val="00A141DF"/>
    <w:rsid w:val="00A14C21"/>
    <w:rsid w:val="00A15124"/>
    <w:rsid w:val="00A15EB0"/>
    <w:rsid w:val="00A15F7B"/>
    <w:rsid w:val="00A160B0"/>
    <w:rsid w:val="00A16405"/>
    <w:rsid w:val="00A1657F"/>
    <w:rsid w:val="00A16596"/>
    <w:rsid w:val="00A16AEF"/>
    <w:rsid w:val="00A1775F"/>
    <w:rsid w:val="00A1778A"/>
    <w:rsid w:val="00A205BA"/>
    <w:rsid w:val="00A20E1E"/>
    <w:rsid w:val="00A20E71"/>
    <w:rsid w:val="00A20F01"/>
    <w:rsid w:val="00A213E0"/>
    <w:rsid w:val="00A214E6"/>
    <w:rsid w:val="00A21587"/>
    <w:rsid w:val="00A21633"/>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82F"/>
    <w:rsid w:val="00A26BDF"/>
    <w:rsid w:val="00A2727E"/>
    <w:rsid w:val="00A2743F"/>
    <w:rsid w:val="00A2751C"/>
    <w:rsid w:val="00A278CC"/>
    <w:rsid w:val="00A300B9"/>
    <w:rsid w:val="00A30101"/>
    <w:rsid w:val="00A30A1A"/>
    <w:rsid w:val="00A30A85"/>
    <w:rsid w:val="00A311E4"/>
    <w:rsid w:val="00A314EA"/>
    <w:rsid w:val="00A31637"/>
    <w:rsid w:val="00A31B3B"/>
    <w:rsid w:val="00A329C6"/>
    <w:rsid w:val="00A32A95"/>
    <w:rsid w:val="00A3324E"/>
    <w:rsid w:val="00A3326D"/>
    <w:rsid w:val="00A3336E"/>
    <w:rsid w:val="00A33395"/>
    <w:rsid w:val="00A33399"/>
    <w:rsid w:val="00A339E7"/>
    <w:rsid w:val="00A33E1C"/>
    <w:rsid w:val="00A34F85"/>
    <w:rsid w:val="00A352AE"/>
    <w:rsid w:val="00A353A1"/>
    <w:rsid w:val="00A359F9"/>
    <w:rsid w:val="00A35DA1"/>
    <w:rsid w:val="00A35DB1"/>
    <w:rsid w:val="00A3654D"/>
    <w:rsid w:val="00A368E5"/>
    <w:rsid w:val="00A36CFB"/>
    <w:rsid w:val="00A36FCC"/>
    <w:rsid w:val="00A370ED"/>
    <w:rsid w:val="00A37342"/>
    <w:rsid w:val="00A37451"/>
    <w:rsid w:val="00A374CC"/>
    <w:rsid w:val="00A378B3"/>
    <w:rsid w:val="00A3796C"/>
    <w:rsid w:val="00A379F8"/>
    <w:rsid w:val="00A37BF1"/>
    <w:rsid w:val="00A401B5"/>
    <w:rsid w:val="00A40379"/>
    <w:rsid w:val="00A40D3C"/>
    <w:rsid w:val="00A41312"/>
    <w:rsid w:val="00A41C79"/>
    <w:rsid w:val="00A41D16"/>
    <w:rsid w:val="00A41F30"/>
    <w:rsid w:val="00A421A2"/>
    <w:rsid w:val="00A429AA"/>
    <w:rsid w:val="00A42A97"/>
    <w:rsid w:val="00A43F57"/>
    <w:rsid w:val="00A44B84"/>
    <w:rsid w:val="00A452F5"/>
    <w:rsid w:val="00A45B8F"/>
    <w:rsid w:val="00A45D85"/>
    <w:rsid w:val="00A45D99"/>
    <w:rsid w:val="00A45FD9"/>
    <w:rsid w:val="00A46436"/>
    <w:rsid w:val="00A465FC"/>
    <w:rsid w:val="00A4670A"/>
    <w:rsid w:val="00A46953"/>
    <w:rsid w:val="00A46A07"/>
    <w:rsid w:val="00A46EF8"/>
    <w:rsid w:val="00A47496"/>
    <w:rsid w:val="00A4750F"/>
    <w:rsid w:val="00A47519"/>
    <w:rsid w:val="00A477BC"/>
    <w:rsid w:val="00A50AF9"/>
    <w:rsid w:val="00A50C81"/>
    <w:rsid w:val="00A511FB"/>
    <w:rsid w:val="00A5122F"/>
    <w:rsid w:val="00A5133F"/>
    <w:rsid w:val="00A516FE"/>
    <w:rsid w:val="00A5247D"/>
    <w:rsid w:val="00A531FB"/>
    <w:rsid w:val="00A54277"/>
    <w:rsid w:val="00A546BA"/>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E"/>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F1"/>
    <w:rsid w:val="00A7291F"/>
    <w:rsid w:val="00A72C57"/>
    <w:rsid w:val="00A72E0F"/>
    <w:rsid w:val="00A73513"/>
    <w:rsid w:val="00A7367F"/>
    <w:rsid w:val="00A73899"/>
    <w:rsid w:val="00A739C9"/>
    <w:rsid w:val="00A73A57"/>
    <w:rsid w:val="00A73DD9"/>
    <w:rsid w:val="00A73E6F"/>
    <w:rsid w:val="00A740CD"/>
    <w:rsid w:val="00A746F1"/>
    <w:rsid w:val="00A7501F"/>
    <w:rsid w:val="00A75059"/>
    <w:rsid w:val="00A75428"/>
    <w:rsid w:val="00A76347"/>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768"/>
    <w:rsid w:val="00A877B0"/>
    <w:rsid w:val="00A906CB"/>
    <w:rsid w:val="00A90EF4"/>
    <w:rsid w:val="00A90EFB"/>
    <w:rsid w:val="00A90F2B"/>
    <w:rsid w:val="00A911FB"/>
    <w:rsid w:val="00A91386"/>
    <w:rsid w:val="00A91484"/>
    <w:rsid w:val="00A91AFE"/>
    <w:rsid w:val="00A9231A"/>
    <w:rsid w:val="00A92434"/>
    <w:rsid w:val="00A925E9"/>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65"/>
    <w:rsid w:val="00AA1A99"/>
    <w:rsid w:val="00AA1AEF"/>
    <w:rsid w:val="00AA201B"/>
    <w:rsid w:val="00AA28F5"/>
    <w:rsid w:val="00AA2F65"/>
    <w:rsid w:val="00AA311E"/>
    <w:rsid w:val="00AA3B4B"/>
    <w:rsid w:val="00AA3DE7"/>
    <w:rsid w:val="00AA4131"/>
    <w:rsid w:val="00AA4307"/>
    <w:rsid w:val="00AA4F45"/>
    <w:rsid w:val="00AA554C"/>
    <w:rsid w:val="00AA5584"/>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9EB"/>
    <w:rsid w:val="00AD1A49"/>
    <w:rsid w:val="00AD1AE6"/>
    <w:rsid w:val="00AD2998"/>
    <w:rsid w:val="00AD2DF1"/>
    <w:rsid w:val="00AD36A6"/>
    <w:rsid w:val="00AD3D7C"/>
    <w:rsid w:val="00AD4C93"/>
    <w:rsid w:val="00AD4CC3"/>
    <w:rsid w:val="00AD4E70"/>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5A4C"/>
    <w:rsid w:val="00AE62C4"/>
    <w:rsid w:val="00AE648A"/>
    <w:rsid w:val="00AE659B"/>
    <w:rsid w:val="00AE6BE9"/>
    <w:rsid w:val="00AE6E43"/>
    <w:rsid w:val="00AE77F1"/>
    <w:rsid w:val="00AF02D7"/>
    <w:rsid w:val="00AF085A"/>
    <w:rsid w:val="00AF0BEF"/>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507C"/>
    <w:rsid w:val="00AF5A8D"/>
    <w:rsid w:val="00AF65B8"/>
    <w:rsid w:val="00AF66CE"/>
    <w:rsid w:val="00AF6D04"/>
    <w:rsid w:val="00AF7578"/>
    <w:rsid w:val="00AF7D7E"/>
    <w:rsid w:val="00B002A9"/>
    <w:rsid w:val="00B00538"/>
    <w:rsid w:val="00B006AD"/>
    <w:rsid w:val="00B00945"/>
    <w:rsid w:val="00B0131A"/>
    <w:rsid w:val="00B0145A"/>
    <w:rsid w:val="00B014E5"/>
    <w:rsid w:val="00B01619"/>
    <w:rsid w:val="00B0164D"/>
    <w:rsid w:val="00B016BB"/>
    <w:rsid w:val="00B0189D"/>
    <w:rsid w:val="00B025AF"/>
    <w:rsid w:val="00B029F0"/>
    <w:rsid w:val="00B02E74"/>
    <w:rsid w:val="00B02EE4"/>
    <w:rsid w:val="00B030CF"/>
    <w:rsid w:val="00B0324A"/>
    <w:rsid w:val="00B03582"/>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7041"/>
    <w:rsid w:val="00B070B3"/>
    <w:rsid w:val="00B070B5"/>
    <w:rsid w:val="00B07503"/>
    <w:rsid w:val="00B1006D"/>
    <w:rsid w:val="00B100F7"/>
    <w:rsid w:val="00B106D8"/>
    <w:rsid w:val="00B106EB"/>
    <w:rsid w:val="00B10B1E"/>
    <w:rsid w:val="00B11BC8"/>
    <w:rsid w:val="00B11FBD"/>
    <w:rsid w:val="00B125E0"/>
    <w:rsid w:val="00B12931"/>
    <w:rsid w:val="00B12BFC"/>
    <w:rsid w:val="00B13B8E"/>
    <w:rsid w:val="00B13CA2"/>
    <w:rsid w:val="00B14248"/>
    <w:rsid w:val="00B146AF"/>
    <w:rsid w:val="00B150F2"/>
    <w:rsid w:val="00B1520A"/>
    <w:rsid w:val="00B15260"/>
    <w:rsid w:val="00B1531B"/>
    <w:rsid w:val="00B15CC2"/>
    <w:rsid w:val="00B1608A"/>
    <w:rsid w:val="00B16206"/>
    <w:rsid w:val="00B1624C"/>
    <w:rsid w:val="00B163C7"/>
    <w:rsid w:val="00B175A9"/>
    <w:rsid w:val="00B17602"/>
    <w:rsid w:val="00B17BF6"/>
    <w:rsid w:val="00B17C5F"/>
    <w:rsid w:val="00B201CD"/>
    <w:rsid w:val="00B206A0"/>
    <w:rsid w:val="00B20A60"/>
    <w:rsid w:val="00B20FC6"/>
    <w:rsid w:val="00B21381"/>
    <w:rsid w:val="00B2189D"/>
    <w:rsid w:val="00B21AD6"/>
    <w:rsid w:val="00B22362"/>
    <w:rsid w:val="00B22967"/>
    <w:rsid w:val="00B22A9D"/>
    <w:rsid w:val="00B230B8"/>
    <w:rsid w:val="00B233EC"/>
    <w:rsid w:val="00B2345B"/>
    <w:rsid w:val="00B23811"/>
    <w:rsid w:val="00B238DD"/>
    <w:rsid w:val="00B23DDD"/>
    <w:rsid w:val="00B241FA"/>
    <w:rsid w:val="00B2473D"/>
    <w:rsid w:val="00B2487B"/>
    <w:rsid w:val="00B256E8"/>
    <w:rsid w:val="00B25814"/>
    <w:rsid w:val="00B25AD4"/>
    <w:rsid w:val="00B25D0A"/>
    <w:rsid w:val="00B25E0B"/>
    <w:rsid w:val="00B25E8D"/>
    <w:rsid w:val="00B25F7E"/>
    <w:rsid w:val="00B2688A"/>
    <w:rsid w:val="00B26AA0"/>
    <w:rsid w:val="00B26D08"/>
    <w:rsid w:val="00B26F94"/>
    <w:rsid w:val="00B27F09"/>
    <w:rsid w:val="00B30581"/>
    <w:rsid w:val="00B30BAB"/>
    <w:rsid w:val="00B31560"/>
    <w:rsid w:val="00B316B0"/>
    <w:rsid w:val="00B319CC"/>
    <w:rsid w:val="00B32252"/>
    <w:rsid w:val="00B32401"/>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D90"/>
    <w:rsid w:val="00B37211"/>
    <w:rsid w:val="00B372C7"/>
    <w:rsid w:val="00B3748B"/>
    <w:rsid w:val="00B3778D"/>
    <w:rsid w:val="00B37865"/>
    <w:rsid w:val="00B3794D"/>
    <w:rsid w:val="00B37ADE"/>
    <w:rsid w:val="00B37B64"/>
    <w:rsid w:val="00B37D69"/>
    <w:rsid w:val="00B37F3F"/>
    <w:rsid w:val="00B40192"/>
    <w:rsid w:val="00B4022E"/>
    <w:rsid w:val="00B40272"/>
    <w:rsid w:val="00B403C9"/>
    <w:rsid w:val="00B404F2"/>
    <w:rsid w:val="00B409C2"/>
    <w:rsid w:val="00B40AA2"/>
    <w:rsid w:val="00B40F65"/>
    <w:rsid w:val="00B41A1E"/>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EAA"/>
    <w:rsid w:val="00B54FCA"/>
    <w:rsid w:val="00B55482"/>
    <w:rsid w:val="00B5562D"/>
    <w:rsid w:val="00B56193"/>
    <w:rsid w:val="00B56323"/>
    <w:rsid w:val="00B5672D"/>
    <w:rsid w:val="00B5690E"/>
    <w:rsid w:val="00B5708F"/>
    <w:rsid w:val="00B574E8"/>
    <w:rsid w:val="00B574ED"/>
    <w:rsid w:val="00B6029C"/>
    <w:rsid w:val="00B603E8"/>
    <w:rsid w:val="00B60A5D"/>
    <w:rsid w:val="00B6138C"/>
    <w:rsid w:val="00B613A1"/>
    <w:rsid w:val="00B615C4"/>
    <w:rsid w:val="00B6173E"/>
    <w:rsid w:val="00B61A23"/>
    <w:rsid w:val="00B61EE4"/>
    <w:rsid w:val="00B6260F"/>
    <w:rsid w:val="00B62638"/>
    <w:rsid w:val="00B6283F"/>
    <w:rsid w:val="00B63B66"/>
    <w:rsid w:val="00B63C8B"/>
    <w:rsid w:val="00B63D66"/>
    <w:rsid w:val="00B63F58"/>
    <w:rsid w:val="00B640B6"/>
    <w:rsid w:val="00B64431"/>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3AC0"/>
    <w:rsid w:val="00B73FD9"/>
    <w:rsid w:val="00B74E01"/>
    <w:rsid w:val="00B759FD"/>
    <w:rsid w:val="00B75A44"/>
    <w:rsid w:val="00B75AEF"/>
    <w:rsid w:val="00B762E8"/>
    <w:rsid w:val="00B76628"/>
    <w:rsid w:val="00B76A4F"/>
    <w:rsid w:val="00B76E90"/>
    <w:rsid w:val="00B7701D"/>
    <w:rsid w:val="00B7759C"/>
    <w:rsid w:val="00B779D1"/>
    <w:rsid w:val="00B80138"/>
    <w:rsid w:val="00B8016B"/>
    <w:rsid w:val="00B803E2"/>
    <w:rsid w:val="00B80553"/>
    <w:rsid w:val="00B806E7"/>
    <w:rsid w:val="00B808C5"/>
    <w:rsid w:val="00B8093F"/>
    <w:rsid w:val="00B810B4"/>
    <w:rsid w:val="00B813F9"/>
    <w:rsid w:val="00B81D77"/>
    <w:rsid w:val="00B8216A"/>
    <w:rsid w:val="00B8225F"/>
    <w:rsid w:val="00B8276A"/>
    <w:rsid w:val="00B8296E"/>
    <w:rsid w:val="00B82A1B"/>
    <w:rsid w:val="00B82A83"/>
    <w:rsid w:val="00B82AF3"/>
    <w:rsid w:val="00B82C2B"/>
    <w:rsid w:val="00B82DF8"/>
    <w:rsid w:val="00B83AA2"/>
    <w:rsid w:val="00B84415"/>
    <w:rsid w:val="00B84437"/>
    <w:rsid w:val="00B84517"/>
    <w:rsid w:val="00B84699"/>
    <w:rsid w:val="00B84768"/>
    <w:rsid w:val="00B84A04"/>
    <w:rsid w:val="00B84CCC"/>
    <w:rsid w:val="00B85333"/>
    <w:rsid w:val="00B85511"/>
    <w:rsid w:val="00B8569D"/>
    <w:rsid w:val="00B857D1"/>
    <w:rsid w:val="00B8590B"/>
    <w:rsid w:val="00B8623F"/>
    <w:rsid w:val="00B86841"/>
    <w:rsid w:val="00B871D4"/>
    <w:rsid w:val="00B87331"/>
    <w:rsid w:val="00B904B8"/>
    <w:rsid w:val="00B90553"/>
    <w:rsid w:val="00B90A09"/>
    <w:rsid w:val="00B90A20"/>
    <w:rsid w:val="00B919FF"/>
    <w:rsid w:val="00B91BE3"/>
    <w:rsid w:val="00B91E45"/>
    <w:rsid w:val="00B921A9"/>
    <w:rsid w:val="00B9231E"/>
    <w:rsid w:val="00B92D01"/>
    <w:rsid w:val="00B92D2C"/>
    <w:rsid w:val="00B93599"/>
    <w:rsid w:val="00B93889"/>
    <w:rsid w:val="00B949F2"/>
    <w:rsid w:val="00B952FE"/>
    <w:rsid w:val="00B9554D"/>
    <w:rsid w:val="00B9557C"/>
    <w:rsid w:val="00B9560D"/>
    <w:rsid w:val="00B96389"/>
    <w:rsid w:val="00B967E3"/>
    <w:rsid w:val="00B97228"/>
    <w:rsid w:val="00B975B4"/>
    <w:rsid w:val="00B97AD2"/>
    <w:rsid w:val="00B97E29"/>
    <w:rsid w:val="00BA011C"/>
    <w:rsid w:val="00BA0153"/>
    <w:rsid w:val="00BA0283"/>
    <w:rsid w:val="00BA124F"/>
    <w:rsid w:val="00BA14AC"/>
    <w:rsid w:val="00BA16F2"/>
    <w:rsid w:val="00BA1907"/>
    <w:rsid w:val="00BA1929"/>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0B9E"/>
    <w:rsid w:val="00BB22E0"/>
    <w:rsid w:val="00BB27B2"/>
    <w:rsid w:val="00BB2BAC"/>
    <w:rsid w:val="00BB2DA1"/>
    <w:rsid w:val="00BB2F5F"/>
    <w:rsid w:val="00BB3851"/>
    <w:rsid w:val="00BB3B25"/>
    <w:rsid w:val="00BB3B56"/>
    <w:rsid w:val="00BB3E93"/>
    <w:rsid w:val="00BB3F22"/>
    <w:rsid w:val="00BB4248"/>
    <w:rsid w:val="00BB4C33"/>
    <w:rsid w:val="00BB4D4F"/>
    <w:rsid w:val="00BB533F"/>
    <w:rsid w:val="00BB5902"/>
    <w:rsid w:val="00BB5F07"/>
    <w:rsid w:val="00BB6A6A"/>
    <w:rsid w:val="00BB6C1D"/>
    <w:rsid w:val="00BB711A"/>
    <w:rsid w:val="00BC12BD"/>
    <w:rsid w:val="00BC13F9"/>
    <w:rsid w:val="00BC14CB"/>
    <w:rsid w:val="00BC15AE"/>
    <w:rsid w:val="00BC1656"/>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DA1"/>
    <w:rsid w:val="00BD127C"/>
    <w:rsid w:val="00BD154D"/>
    <w:rsid w:val="00BD1920"/>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9F8"/>
    <w:rsid w:val="00BD7E3F"/>
    <w:rsid w:val="00BE0044"/>
    <w:rsid w:val="00BE0C1A"/>
    <w:rsid w:val="00BE0DA0"/>
    <w:rsid w:val="00BE1093"/>
    <w:rsid w:val="00BE133F"/>
    <w:rsid w:val="00BE22B0"/>
    <w:rsid w:val="00BE35D2"/>
    <w:rsid w:val="00BE423C"/>
    <w:rsid w:val="00BE4426"/>
    <w:rsid w:val="00BE4516"/>
    <w:rsid w:val="00BE481A"/>
    <w:rsid w:val="00BE49D9"/>
    <w:rsid w:val="00BE5144"/>
    <w:rsid w:val="00BE5A5A"/>
    <w:rsid w:val="00BE5F44"/>
    <w:rsid w:val="00BE6B5F"/>
    <w:rsid w:val="00BE70E3"/>
    <w:rsid w:val="00BE7402"/>
    <w:rsid w:val="00BE749D"/>
    <w:rsid w:val="00BE74E3"/>
    <w:rsid w:val="00BE77E0"/>
    <w:rsid w:val="00BE7DE1"/>
    <w:rsid w:val="00BF0CCD"/>
    <w:rsid w:val="00BF147A"/>
    <w:rsid w:val="00BF1CD9"/>
    <w:rsid w:val="00BF1D3F"/>
    <w:rsid w:val="00BF24A5"/>
    <w:rsid w:val="00BF2EC1"/>
    <w:rsid w:val="00BF2FD2"/>
    <w:rsid w:val="00BF38BC"/>
    <w:rsid w:val="00BF393E"/>
    <w:rsid w:val="00BF3AAC"/>
    <w:rsid w:val="00BF3AC4"/>
    <w:rsid w:val="00BF3D88"/>
    <w:rsid w:val="00BF4505"/>
    <w:rsid w:val="00BF4745"/>
    <w:rsid w:val="00BF4C65"/>
    <w:rsid w:val="00BF4E6E"/>
    <w:rsid w:val="00BF5F19"/>
    <w:rsid w:val="00BF5F93"/>
    <w:rsid w:val="00BF62C4"/>
    <w:rsid w:val="00BF63BA"/>
    <w:rsid w:val="00BF77B4"/>
    <w:rsid w:val="00BF79AE"/>
    <w:rsid w:val="00C007B5"/>
    <w:rsid w:val="00C01620"/>
    <w:rsid w:val="00C01D9B"/>
    <w:rsid w:val="00C020DF"/>
    <w:rsid w:val="00C03DE0"/>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504"/>
    <w:rsid w:val="00C15619"/>
    <w:rsid w:val="00C1574B"/>
    <w:rsid w:val="00C15C89"/>
    <w:rsid w:val="00C15D9A"/>
    <w:rsid w:val="00C16197"/>
    <w:rsid w:val="00C167DE"/>
    <w:rsid w:val="00C16926"/>
    <w:rsid w:val="00C16FEF"/>
    <w:rsid w:val="00C17116"/>
    <w:rsid w:val="00C171AE"/>
    <w:rsid w:val="00C1725F"/>
    <w:rsid w:val="00C1733E"/>
    <w:rsid w:val="00C175EC"/>
    <w:rsid w:val="00C17653"/>
    <w:rsid w:val="00C1778E"/>
    <w:rsid w:val="00C20067"/>
    <w:rsid w:val="00C20282"/>
    <w:rsid w:val="00C20587"/>
    <w:rsid w:val="00C21345"/>
    <w:rsid w:val="00C2136E"/>
    <w:rsid w:val="00C213D5"/>
    <w:rsid w:val="00C21A67"/>
    <w:rsid w:val="00C222F3"/>
    <w:rsid w:val="00C224C7"/>
    <w:rsid w:val="00C22A78"/>
    <w:rsid w:val="00C22B73"/>
    <w:rsid w:val="00C23973"/>
    <w:rsid w:val="00C23A7A"/>
    <w:rsid w:val="00C23F1B"/>
    <w:rsid w:val="00C23FD4"/>
    <w:rsid w:val="00C24AAF"/>
    <w:rsid w:val="00C25209"/>
    <w:rsid w:val="00C258B8"/>
    <w:rsid w:val="00C25BA4"/>
    <w:rsid w:val="00C25BA9"/>
    <w:rsid w:val="00C25C80"/>
    <w:rsid w:val="00C25E40"/>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5F5"/>
    <w:rsid w:val="00C34808"/>
    <w:rsid w:val="00C34CC9"/>
    <w:rsid w:val="00C353F0"/>
    <w:rsid w:val="00C3564B"/>
    <w:rsid w:val="00C358E1"/>
    <w:rsid w:val="00C359AE"/>
    <w:rsid w:val="00C35A8C"/>
    <w:rsid w:val="00C35C0E"/>
    <w:rsid w:val="00C35EE7"/>
    <w:rsid w:val="00C36741"/>
    <w:rsid w:val="00C369CC"/>
    <w:rsid w:val="00C36A58"/>
    <w:rsid w:val="00C36BC4"/>
    <w:rsid w:val="00C37EDE"/>
    <w:rsid w:val="00C37FA5"/>
    <w:rsid w:val="00C40AF1"/>
    <w:rsid w:val="00C40B59"/>
    <w:rsid w:val="00C40F3F"/>
    <w:rsid w:val="00C4104B"/>
    <w:rsid w:val="00C417CE"/>
    <w:rsid w:val="00C424E1"/>
    <w:rsid w:val="00C42680"/>
    <w:rsid w:val="00C42FC6"/>
    <w:rsid w:val="00C430D1"/>
    <w:rsid w:val="00C43BF2"/>
    <w:rsid w:val="00C43BF6"/>
    <w:rsid w:val="00C44690"/>
    <w:rsid w:val="00C44BDC"/>
    <w:rsid w:val="00C45411"/>
    <w:rsid w:val="00C455A5"/>
    <w:rsid w:val="00C45700"/>
    <w:rsid w:val="00C45928"/>
    <w:rsid w:val="00C45960"/>
    <w:rsid w:val="00C45B8F"/>
    <w:rsid w:val="00C462CC"/>
    <w:rsid w:val="00C464CF"/>
    <w:rsid w:val="00C4672F"/>
    <w:rsid w:val="00C47290"/>
    <w:rsid w:val="00C47344"/>
    <w:rsid w:val="00C474F3"/>
    <w:rsid w:val="00C4760C"/>
    <w:rsid w:val="00C479EC"/>
    <w:rsid w:val="00C50287"/>
    <w:rsid w:val="00C506D4"/>
    <w:rsid w:val="00C50F73"/>
    <w:rsid w:val="00C514CC"/>
    <w:rsid w:val="00C51786"/>
    <w:rsid w:val="00C52D2E"/>
    <w:rsid w:val="00C531D1"/>
    <w:rsid w:val="00C532D0"/>
    <w:rsid w:val="00C542A0"/>
    <w:rsid w:val="00C54EA8"/>
    <w:rsid w:val="00C54F84"/>
    <w:rsid w:val="00C55C4C"/>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4E"/>
    <w:rsid w:val="00C73EEF"/>
    <w:rsid w:val="00C747C7"/>
    <w:rsid w:val="00C74869"/>
    <w:rsid w:val="00C74C41"/>
    <w:rsid w:val="00C74DE5"/>
    <w:rsid w:val="00C75A5B"/>
    <w:rsid w:val="00C7629C"/>
    <w:rsid w:val="00C762A2"/>
    <w:rsid w:val="00C76A10"/>
    <w:rsid w:val="00C76BA9"/>
    <w:rsid w:val="00C76C08"/>
    <w:rsid w:val="00C772F1"/>
    <w:rsid w:val="00C772FB"/>
    <w:rsid w:val="00C779FB"/>
    <w:rsid w:val="00C77E09"/>
    <w:rsid w:val="00C77F9F"/>
    <w:rsid w:val="00C80002"/>
    <w:rsid w:val="00C818C4"/>
    <w:rsid w:val="00C81A25"/>
    <w:rsid w:val="00C81D04"/>
    <w:rsid w:val="00C81FA2"/>
    <w:rsid w:val="00C8208D"/>
    <w:rsid w:val="00C827D0"/>
    <w:rsid w:val="00C829DE"/>
    <w:rsid w:val="00C84215"/>
    <w:rsid w:val="00C8525D"/>
    <w:rsid w:val="00C85381"/>
    <w:rsid w:val="00C858E7"/>
    <w:rsid w:val="00C8594E"/>
    <w:rsid w:val="00C85D10"/>
    <w:rsid w:val="00C85D67"/>
    <w:rsid w:val="00C85D78"/>
    <w:rsid w:val="00C86510"/>
    <w:rsid w:val="00C86714"/>
    <w:rsid w:val="00C86718"/>
    <w:rsid w:val="00C86EB1"/>
    <w:rsid w:val="00C90323"/>
    <w:rsid w:val="00C90387"/>
    <w:rsid w:val="00C90782"/>
    <w:rsid w:val="00C90832"/>
    <w:rsid w:val="00C90D8F"/>
    <w:rsid w:val="00C910D4"/>
    <w:rsid w:val="00C9123A"/>
    <w:rsid w:val="00C9140F"/>
    <w:rsid w:val="00C91836"/>
    <w:rsid w:val="00C919FD"/>
    <w:rsid w:val="00C92043"/>
    <w:rsid w:val="00C920B8"/>
    <w:rsid w:val="00C9239F"/>
    <w:rsid w:val="00C9242E"/>
    <w:rsid w:val="00C926D3"/>
    <w:rsid w:val="00C92D7D"/>
    <w:rsid w:val="00C931B9"/>
    <w:rsid w:val="00C933A1"/>
    <w:rsid w:val="00C93424"/>
    <w:rsid w:val="00C9358D"/>
    <w:rsid w:val="00C93639"/>
    <w:rsid w:val="00C93703"/>
    <w:rsid w:val="00C93AD7"/>
    <w:rsid w:val="00C93DE2"/>
    <w:rsid w:val="00C9434A"/>
    <w:rsid w:val="00C94365"/>
    <w:rsid w:val="00C949CE"/>
    <w:rsid w:val="00C9571B"/>
    <w:rsid w:val="00C95946"/>
    <w:rsid w:val="00C95A00"/>
    <w:rsid w:val="00C95A8E"/>
    <w:rsid w:val="00C95B0D"/>
    <w:rsid w:val="00C95FE9"/>
    <w:rsid w:val="00C9611D"/>
    <w:rsid w:val="00C9674B"/>
    <w:rsid w:val="00C97A31"/>
    <w:rsid w:val="00C97BE8"/>
    <w:rsid w:val="00C97D8F"/>
    <w:rsid w:val="00C97FF5"/>
    <w:rsid w:val="00CA0083"/>
    <w:rsid w:val="00CA0372"/>
    <w:rsid w:val="00CA0984"/>
    <w:rsid w:val="00CA0B2C"/>
    <w:rsid w:val="00CA19F1"/>
    <w:rsid w:val="00CA1D49"/>
    <w:rsid w:val="00CA1E12"/>
    <w:rsid w:val="00CA327C"/>
    <w:rsid w:val="00CA34F9"/>
    <w:rsid w:val="00CA359E"/>
    <w:rsid w:val="00CA360B"/>
    <w:rsid w:val="00CA395D"/>
    <w:rsid w:val="00CA3CB9"/>
    <w:rsid w:val="00CA40FB"/>
    <w:rsid w:val="00CA427E"/>
    <w:rsid w:val="00CA48D3"/>
    <w:rsid w:val="00CA5E9F"/>
    <w:rsid w:val="00CA600D"/>
    <w:rsid w:val="00CA60E2"/>
    <w:rsid w:val="00CA6121"/>
    <w:rsid w:val="00CA7786"/>
    <w:rsid w:val="00CA789A"/>
    <w:rsid w:val="00CA7FF8"/>
    <w:rsid w:val="00CB002E"/>
    <w:rsid w:val="00CB04EC"/>
    <w:rsid w:val="00CB0914"/>
    <w:rsid w:val="00CB0C93"/>
    <w:rsid w:val="00CB0F9D"/>
    <w:rsid w:val="00CB111F"/>
    <w:rsid w:val="00CB1D5D"/>
    <w:rsid w:val="00CB1D93"/>
    <w:rsid w:val="00CB2194"/>
    <w:rsid w:val="00CB2A57"/>
    <w:rsid w:val="00CB2EC4"/>
    <w:rsid w:val="00CB3654"/>
    <w:rsid w:val="00CB3A84"/>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B98"/>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406"/>
    <w:rsid w:val="00CD49D1"/>
    <w:rsid w:val="00CD4C75"/>
    <w:rsid w:val="00CD4DDD"/>
    <w:rsid w:val="00CD4E02"/>
    <w:rsid w:val="00CD4FA3"/>
    <w:rsid w:val="00CD5215"/>
    <w:rsid w:val="00CD53B2"/>
    <w:rsid w:val="00CD5564"/>
    <w:rsid w:val="00CD5688"/>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4E"/>
    <w:rsid w:val="00CE3AE2"/>
    <w:rsid w:val="00CE3B74"/>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2374"/>
    <w:rsid w:val="00CF2644"/>
    <w:rsid w:val="00CF311F"/>
    <w:rsid w:val="00CF3474"/>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7D1"/>
    <w:rsid w:val="00D037D5"/>
    <w:rsid w:val="00D039F7"/>
    <w:rsid w:val="00D03EF8"/>
    <w:rsid w:val="00D0560B"/>
    <w:rsid w:val="00D05648"/>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91B"/>
    <w:rsid w:val="00D21F4D"/>
    <w:rsid w:val="00D21F8C"/>
    <w:rsid w:val="00D228E6"/>
    <w:rsid w:val="00D22A64"/>
    <w:rsid w:val="00D23092"/>
    <w:rsid w:val="00D2337F"/>
    <w:rsid w:val="00D23410"/>
    <w:rsid w:val="00D2363F"/>
    <w:rsid w:val="00D238C6"/>
    <w:rsid w:val="00D24EB4"/>
    <w:rsid w:val="00D250C0"/>
    <w:rsid w:val="00D255ED"/>
    <w:rsid w:val="00D25B16"/>
    <w:rsid w:val="00D25EA0"/>
    <w:rsid w:val="00D26044"/>
    <w:rsid w:val="00D26774"/>
    <w:rsid w:val="00D26C05"/>
    <w:rsid w:val="00D271B9"/>
    <w:rsid w:val="00D27FF0"/>
    <w:rsid w:val="00D3070E"/>
    <w:rsid w:val="00D30BA1"/>
    <w:rsid w:val="00D30C46"/>
    <w:rsid w:val="00D30DC7"/>
    <w:rsid w:val="00D3188B"/>
    <w:rsid w:val="00D31A2C"/>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AD9"/>
    <w:rsid w:val="00D36AEA"/>
    <w:rsid w:val="00D36B58"/>
    <w:rsid w:val="00D36E23"/>
    <w:rsid w:val="00D37988"/>
    <w:rsid w:val="00D37B8F"/>
    <w:rsid w:val="00D37C74"/>
    <w:rsid w:val="00D37FFC"/>
    <w:rsid w:val="00D411B6"/>
    <w:rsid w:val="00D41314"/>
    <w:rsid w:val="00D4224E"/>
    <w:rsid w:val="00D42482"/>
    <w:rsid w:val="00D4262E"/>
    <w:rsid w:val="00D428F7"/>
    <w:rsid w:val="00D42C95"/>
    <w:rsid w:val="00D43264"/>
    <w:rsid w:val="00D43E8E"/>
    <w:rsid w:val="00D4486A"/>
    <w:rsid w:val="00D44BB4"/>
    <w:rsid w:val="00D44D9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C32"/>
    <w:rsid w:val="00D51CF6"/>
    <w:rsid w:val="00D51D53"/>
    <w:rsid w:val="00D51E8F"/>
    <w:rsid w:val="00D51EAD"/>
    <w:rsid w:val="00D520F6"/>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930"/>
    <w:rsid w:val="00D55AB2"/>
    <w:rsid w:val="00D55B72"/>
    <w:rsid w:val="00D55EE6"/>
    <w:rsid w:val="00D56CDF"/>
    <w:rsid w:val="00D57386"/>
    <w:rsid w:val="00D57AA5"/>
    <w:rsid w:val="00D60C5C"/>
    <w:rsid w:val="00D60F39"/>
    <w:rsid w:val="00D614F4"/>
    <w:rsid w:val="00D6165A"/>
    <w:rsid w:val="00D6194B"/>
    <w:rsid w:val="00D61EB1"/>
    <w:rsid w:val="00D62447"/>
    <w:rsid w:val="00D62951"/>
    <w:rsid w:val="00D629C3"/>
    <w:rsid w:val="00D62A8E"/>
    <w:rsid w:val="00D62CCD"/>
    <w:rsid w:val="00D62F91"/>
    <w:rsid w:val="00D63394"/>
    <w:rsid w:val="00D636DB"/>
    <w:rsid w:val="00D6441B"/>
    <w:rsid w:val="00D64B42"/>
    <w:rsid w:val="00D64F2B"/>
    <w:rsid w:val="00D65337"/>
    <w:rsid w:val="00D65391"/>
    <w:rsid w:val="00D656F5"/>
    <w:rsid w:val="00D65856"/>
    <w:rsid w:val="00D66D01"/>
    <w:rsid w:val="00D670CE"/>
    <w:rsid w:val="00D672DA"/>
    <w:rsid w:val="00D67AF9"/>
    <w:rsid w:val="00D70290"/>
    <w:rsid w:val="00D7069D"/>
    <w:rsid w:val="00D70702"/>
    <w:rsid w:val="00D707BB"/>
    <w:rsid w:val="00D7111D"/>
    <w:rsid w:val="00D7198E"/>
    <w:rsid w:val="00D72260"/>
    <w:rsid w:val="00D72B8B"/>
    <w:rsid w:val="00D72FC1"/>
    <w:rsid w:val="00D73784"/>
    <w:rsid w:val="00D73BBF"/>
    <w:rsid w:val="00D73D18"/>
    <w:rsid w:val="00D741D1"/>
    <w:rsid w:val="00D748C6"/>
    <w:rsid w:val="00D74C4D"/>
    <w:rsid w:val="00D7524F"/>
    <w:rsid w:val="00D7541A"/>
    <w:rsid w:val="00D75470"/>
    <w:rsid w:val="00D75947"/>
    <w:rsid w:val="00D7598F"/>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6AC"/>
    <w:rsid w:val="00D82B15"/>
    <w:rsid w:val="00D82F7A"/>
    <w:rsid w:val="00D82FBB"/>
    <w:rsid w:val="00D837C5"/>
    <w:rsid w:val="00D83D8E"/>
    <w:rsid w:val="00D83F53"/>
    <w:rsid w:val="00D8443F"/>
    <w:rsid w:val="00D84BF8"/>
    <w:rsid w:val="00D8508F"/>
    <w:rsid w:val="00D85202"/>
    <w:rsid w:val="00D85E0B"/>
    <w:rsid w:val="00D861BD"/>
    <w:rsid w:val="00D8628E"/>
    <w:rsid w:val="00D86557"/>
    <w:rsid w:val="00D86832"/>
    <w:rsid w:val="00D86FC1"/>
    <w:rsid w:val="00D876B3"/>
    <w:rsid w:val="00D87B4E"/>
    <w:rsid w:val="00D87F47"/>
    <w:rsid w:val="00D9031C"/>
    <w:rsid w:val="00D90788"/>
    <w:rsid w:val="00D9120D"/>
    <w:rsid w:val="00D91299"/>
    <w:rsid w:val="00D91843"/>
    <w:rsid w:val="00D91C3B"/>
    <w:rsid w:val="00D92E55"/>
    <w:rsid w:val="00D931DF"/>
    <w:rsid w:val="00D934EF"/>
    <w:rsid w:val="00D935AB"/>
    <w:rsid w:val="00D93BCC"/>
    <w:rsid w:val="00D94737"/>
    <w:rsid w:val="00D947B1"/>
    <w:rsid w:val="00D94CFC"/>
    <w:rsid w:val="00D94D42"/>
    <w:rsid w:val="00D9502F"/>
    <w:rsid w:val="00D95354"/>
    <w:rsid w:val="00D95A6C"/>
    <w:rsid w:val="00D96206"/>
    <w:rsid w:val="00D96754"/>
    <w:rsid w:val="00D96AD1"/>
    <w:rsid w:val="00D96E90"/>
    <w:rsid w:val="00D96FE6"/>
    <w:rsid w:val="00D9717F"/>
    <w:rsid w:val="00D97516"/>
    <w:rsid w:val="00DA018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355"/>
    <w:rsid w:val="00DA56DD"/>
    <w:rsid w:val="00DA5CA8"/>
    <w:rsid w:val="00DA5E87"/>
    <w:rsid w:val="00DA6480"/>
    <w:rsid w:val="00DA6921"/>
    <w:rsid w:val="00DA6B18"/>
    <w:rsid w:val="00DA7CA7"/>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E65"/>
    <w:rsid w:val="00DB6055"/>
    <w:rsid w:val="00DB6229"/>
    <w:rsid w:val="00DB6964"/>
    <w:rsid w:val="00DB7240"/>
    <w:rsid w:val="00DB7737"/>
    <w:rsid w:val="00DB7D25"/>
    <w:rsid w:val="00DC0225"/>
    <w:rsid w:val="00DC0354"/>
    <w:rsid w:val="00DC195F"/>
    <w:rsid w:val="00DC2497"/>
    <w:rsid w:val="00DC26B8"/>
    <w:rsid w:val="00DC27FC"/>
    <w:rsid w:val="00DC2D39"/>
    <w:rsid w:val="00DC2DB6"/>
    <w:rsid w:val="00DC31F9"/>
    <w:rsid w:val="00DC3963"/>
    <w:rsid w:val="00DC3B8E"/>
    <w:rsid w:val="00DC3EC4"/>
    <w:rsid w:val="00DC46AD"/>
    <w:rsid w:val="00DC4ACA"/>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1177"/>
    <w:rsid w:val="00DD1DA3"/>
    <w:rsid w:val="00DD2033"/>
    <w:rsid w:val="00DD2154"/>
    <w:rsid w:val="00DD225B"/>
    <w:rsid w:val="00DD290F"/>
    <w:rsid w:val="00DD2BCA"/>
    <w:rsid w:val="00DD2CBB"/>
    <w:rsid w:val="00DD2D1A"/>
    <w:rsid w:val="00DD3217"/>
    <w:rsid w:val="00DD339B"/>
    <w:rsid w:val="00DD3419"/>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D3F"/>
    <w:rsid w:val="00DE6E52"/>
    <w:rsid w:val="00DE701A"/>
    <w:rsid w:val="00DE7283"/>
    <w:rsid w:val="00DE7385"/>
    <w:rsid w:val="00DE76B0"/>
    <w:rsid w:val="00DE78F6"/>
    <w:rsid w:val="00DF033B"/>
    <w:rsid w:val="00DF0545"/>
    <w:rsid w:val="00DF0BAF"/>
    <w:rsid w:val="00DF12BB"/>
    <w:rsid w:val="00DF12D1"/>
    <w:rsid w:val="00DF163A"/>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BC5"/>
    <w:rsid w:val="00E027A8"/>
    <w:rsid w:val="00E0298C"/>
    <w:rsid w:val="00E02DAC"/>
    <w:rsid w:val="00E02E4B"/>
    <w:rsid w:val="00E03451"/>
    <w:rsid w:val="00E0345F"/>
    <w:rsid w:val="00E034D8"/>
    <w:rsid w:val="00E036EA"/>
    <w:rsid w:val="00E03E0B"/>
    <w:rsid w:val="00E044EC"/>
    <w:rsid w:val="00E04E98"/>
    <w:rsid w:val="00E05560"/>
    <w:rsid w:val="00E05D68"/>
    <w:rsid w:val="00E06345"/>
    <w:rsid w:val="00E064C1"/>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80E"/>
    <w:rsid w:val="00E13D8C"/>
    <w:rsid w:val="00E14050"/>
    <w:rsid w:val="00E1409E"/>
    <w:rsid w:val="00E14358"/>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E0A"/>
    <w:rsid w:val="00E2013E"/>
    <w:rsid w:val="00E20661"/>
    <w:rsid w:val="00E2083A"/>
    <w:rsid w:val="00E2097B"/>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332"/>
    <w:rsid w:val="00E26580"/>
    <w:rsid w:val="00E26871"/>
    <w:rsid w:val="00E26A26"/>
    <w:rsid w:val="00E26B95"/>
    <w:rsid w:val="00E26BD8"/>
    <w:rsid w:val="00E26D5B"/>
    <w:rsid w:val="00E26E32"/>
    <w:rsid w:val="00E27DAD"/>
    <w:rsid w:val="00E27F21"/>
    <w:rsid w:val="00E30AC2"/>
    <w:rsid w:val="00E30B42"/>
    <w:rsid w:val="00E30BF4"/>
    <w:rsid w:val="00E30CFD"/>
    <w:rsid w:val="00E30DA3"/>
    <w:rsid w:val="00E31147"/>
    <w:rsid w:val="00E31206"/>
    <w:rsid w:val="00E318CB"/>
    <w:rsid w:val="00E31AE9"/>
    <w:rsid w:val="00E32045"/>
    <w:rsid w:val="00E32285"/>
    <w:rsid w:val="00E3321D"/>
    <w:rsid w:val="00E332A2"/>
    <w:rsid w:val="00E34AB3"/>
    <w:rsid w:val="00E357A6"/>
    <w:rsid w:val="00E35C6C"/>
    <w:rsid w:val="00E35FF5"/>
    <w:rsid w:val="00E36209"/>
    <w:rsid w:val="00E3668A"/>
    <w:rsid w:val="00E36CDD"/>
    <w:rsid w:val="00E3718A"/>
    <w:rsid w:val="00E371B4"/>
    <w:rsid w:val="00E37B61"/>
    <w:rsid w:val="00E4015A"/>
    <w:rsid w:val="00E405B0"/>
    <w:rsid w:val="00E408D1"/>
    <w:rsid w:val="00E40A70"/>
    <w:rsid w:val="00E40D27"/>
    <w:rsid w:val="00E41595"/>
    <w:rsid w:val="00E418A9"/>
    <w:rsid w:val="00E41A60"/>
    <w:rsid w:val="00E42147"/>
    <w:rsid w:val="00E424A6"/>
    <w:rsid w:val="00E4279D"/>
    <w:rsid w:val="00E4287B"/>
    <w:rsid w:val="00E428D2"/>
    <w:rsid w:val="00E430CE"/>
    <w:rsid w:val="00E43910"/>
    <w:rsid w:val="00E43AA5"/>
    <w:rsid w:val="00E444DD"/>
    <w:rsid w:val="00E445C8"/>
    <w:rsid w:val="00E44DC4"/>
    <w:rsid w:val="00E44EB2"/>
    <w:rsid w:val="00E450EC"/>
    <w:rsid w:val="00E4510C"/>
    <w:rsid w:val="00E45153"/>
    <w:rsid w:val="00E45656"/>
    <w:rsid w:val="00E462D8"/>
    <w:rsid w:val="00E465CE"/>
    <w:rsid w:val="00E465D4"/>
    <w:rsid w:val="00E465DD"/>
    <w:rsid w:val="00E46645"/>
    <w:rsid w:val="00E46912"/>
    <w:rsid w:val="00E46F2A"/>
    <w:rsid w:val="00E470AC"/>
    <w:rsid w:val="00E4762B"/>
    <w:rsid w:val="00E47875"/>
    <w:rsid w:val="00E47EC9"/>
    <w:rsid w:val="00E5006D"/>
    <w:rsid w:val="00E502A2"/>
    <w:rsid w:val="00E50C28"/>
    <w:rsid w:val="00E50ED8"/>
    <w:rsid w:val="00E514E5"/>
    <w:rsid w:val="00E5196B"/>
    <w:rsid w:val="00E52720"/>
    <w:rsid w:val="00E5282D"/>
    <w:rsid w:val="00E52B55"/>
    <w:rsid w:val="00E52BD9"/>
    <w:rsid w:val="00E53259"/>
    <w:rsid w:val="00E53283"/>
    <w:rsid w:val="00E534ED"/>
    <w:rsid w:val="00E53EB4"/>
    <w:rsid w:val="00E5431C"/>
    <w:rsid w:val="00E54619"/>
    <w:rsid w:val="00E546E0"/>
    <w:rsid w:val="00E54DCC"/>
    <w:rsid w:val="00E5524A"/>
    <w:rsid w:val="00E555AE"/>
    <w:rsid w:val="00E555B8"/>
    <w:rsid w:val="00E563AA"/>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2852"/>
    <w:rsid w:val="00E63441"/>
    <w:rsid w:val="00E6378C"/>
    <w:rsid w:val="00E6388F"/>
    <w:rsid w:val="00E63B3F"/>
    <w:rsid w:val="00E6404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3D4"/>
    <w:rsid w:val="00E74E24"/>
    <w:rsid w:val="00E750E1"/>
    <w:rsid w:val="00E75326"/>
    <w:rsid w:val="00E75503"/>
    <w:rsid w:val="00E75AC7"/>
    <w:rsid w:val="00E76365"/>
    <w:rsid w:val="00E763A5"/>
    <w:rsid w:val="00E77417"/>
    <w:rsid w:val="00E77D5E"/>
    <w:rsid w:val="00E77DF0"/>
    <w:rsid w:val="00E77EAC"/>
    <w:rsid w:val="00E80A9B"/>
    <w:rsid w:val="00E80D84"/>
    <w:rsid w:val="00E80D89"/>
    <w:rsid w:val="00E80F66"/>
    <w:rsid w:val="00E80FF7"/>
    <w:rsid w:val="00E81578"/>
    <w:rsid w:val="00E815C0"/>
    <w:rsid w:val="00E81752"/>
    <w:rsid w:val="00E81942"/>
    <w:rsid w:val="00E82564"/>
    <w:rsid w:val="00E827D1"/>
    <w:rsid w:val="00E82863"/>
    <w:rsid w:val="00E82A87"/>
    <w:rsid w:val="00E82D2A"/>
    <w:rsid w:val="00E83211"/>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76"/>
    <w:rsid w:val="00E92CF6"/>
    <w:rsid w:val="00E934CD"/>
    <w:rsid w:val="00E93A03"/>
    <w:rsid w:val="00E93F3D"/>
    <w:rsid w:val="00E943CF"/>
    <w:rsid w:val="00E952F1"/>
    <w:rsid w:val="00E9543F"/>
    <w:rsid w:val="00E95938"/>
    <w:rsid w:val="00E9599B"/>
    <w:rsid w:val="00E95AD8"/>
    <w:rsid w:val="00E95AE4"/>
    <w:rsid w:val="00E96058"/>
    <w:rsid w:val="00E963DF"/>
    <w:rsid w:val="00E9724A"/>
    <w:rsid w:val="00E97CAF"/>
    <w:rsid w:val="00EA01A1"/>
    <w:rsid w:val="00EA0319"/>
    <w:rsid w:val="00EA035D"/>
    <w:rsid w:val="00EA079D"/>
    <w:rsid w:val="00EA0A60"/>
    <w:rsid w:val="00EA0B1E"/>
    <w:rsid w:val="00EA0D35"/>
    <w:rsid w:val="00EA1010"/>
    <w:rsid w:val="00EA110C"/>
    <w:rsid w:val="00EA18C5"/>
    <w:rsid w:val="00EA1D48"/>
    <w:rsid w:val="00EA1D4D"/>
    <w:rsid w:val="00EA1EEB"/>
    <w:rsid w:val="00EA1EF5"/>
    <w:rsid w:val="00EA2054"/>
    <w:rsid w:val="00EA207B"/>
    <w:rsid w:val="00EA21ED"/>
    <w:rsid w:val="00EA251D"/>
    <w:rsid w:val="00EA26AE"/>
    <w:rsid w:val="00EA29F0"/>
    <w:rsid w:val="00EA2CDC"/>
    <w:rsid w:val="00EA2DCC"/>
    <w:rsid w:val="00EA4488"/>
    <w:rsid w:val="00EA48AC"/>
    <w:rsid w:val="00EA4EB0"/>
    <w:rsid w:val="00EA5054"/>
    <w:rsid w:val="00EA50B3"/>
    <w:rsid w:val="00EA5A6E"/>
    <w:rsid w:val="00EA66B0"/>
    <w:rsid w:val="00EA69F7"/>
    <w:rsid w:val="00EA6D98"/>
    <w:rsid w:val="00EA7218"/>
    <w:rsid w:val="00EA79A5"/>
    <w:rsid w:val="00EA7BF7"/>
    <w:rsid w:val="00EA7FE4"/>
    <w:rsid w:val="00EB01D8"/>
    <w:rsid w:val="00EB0730"/>
    <w:rsid w:val="00EB0A58"/>
    <w:rsid w:val="00EB0E91"/>
    <w:rsid w:val="00EB154A"/>
    <w:rsid w:val="00EB1A93"/>
    <w:rsid w:val="00EB206C"/>
    <w:rsid w:val="00EB2961"/>
    <w:rsid w:val="00EB2D54"/>
    <w:rsid w:val="00EB2F3C"/>
    <w:rsid w:val="00EB351F"/>
    <w:rsid w:val="00EB38C5"/>
    <w:rsid w:val="00EB41A9"/>
    <w:rsid w:val="00EB447A"/>
    <w:rsid w:val="00EB467E"/>
    <w:rsid w:val="00EB47B1"/>
    <w:rsid w:val="00EB4B00"/>
    <w:rsid w:val="00EB5110"/>
    <w:rsid w:val="00EB558F"/>
    <w:rsid w:val="00EB5619"/>
    <w:rsid w:val="00EB5965"/>
    <w:rsid w:val="00EB5D84"/>
    <w:rsid w:val="00EB6232"/>
    <w:rsid w:val="00EB6D48"/>
    <w:rsid w:val="00EC0258"/>
    <w:rsid w:val="00EC03E0"/>
    <w:rsid w:val="00EC0997"/>
    <w:rsid w:val="00EC15D9"/>
    <w:rsid w:val="00EC1FA1"/>
    <w:rsid w:val="00EC2291"/>
    <w:rsid w:val="00EC3339"/>
    <w:rsid w:val="00EC36A6"/>
    <w:rsid w:val="00EC38C6"/>
    <w:rsid w:val="00EC39AA"/>
    <w:rsid w:val="00EC4264"/>
    <w:rsid w:val="00EC51A3"/>
    <w:rsid w:val="00EC5B6A"/>
    <w:rsid w:val="00EC5E1B"/>
    <w:rsid w:val="00EC61C2"/>
    <w:rsid w:val="00EC61FE"/>
    <w:rsid w:val="00EC62A0"/>
    <w:rsid w:val="00EC62A9"/>
    <w:rsid w:val="00EC6598"/>
    <w:rsid w:val="00EC67CF"/>
    <w:rsid w:val="00EC6D51"/>
    <w:rsid w:val="00EC6F39"/>
    <w:rsid w:val="00EC745C"/>
    <w:rsid w:val="00EC7483"/>
    <w:rsid w:val="00EC7ED6"/>
    <w:rsid w:val="00ED07F7"/>
    <w:rsid w:val="00ED09A2"/>
    <w:rsid w:val="00ED13ED"/>
    <w:rsid w:val="00ED165C"/>
    <w:rsid w:val="00ED1E31"/>
    <w:rsid w:val="00ED1FA4"/>
    <w:rsid w:val="00ED21B6"/>
    <w:rsid w:val="00ED25BE"/>
    <w:rsid w:val="00ED25C0"/>
    <w:rsid w:val="00ED2FAA"/>
    <w:rsid w:val="00ED3027"/>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72D4"/>
    <w:rsid w:val="00ED76E3"/>
    <w:rsid w:val="00EE069D"/>
    <w:rsid w:val="00EE1419"/>
    <w:rsid w:val="00EE2166"/>
    <w:rsid w:val="00EE2B4F"/>
    <w:rsid w:val="00EE2E96"/>
    <w:rsid w:val="00EE388A"/>
    <w:rsid w:val="00EE4144"/>
    <w:rsid w:val="00EE4EEF"/>
    <w:rsid w:val="00EE507F"/>
    <w:rsid w:val="00EE5372"/>
    <w:rsid w:val="00EE53FA"/>
    <w:rsid w:val="00EE56D0"/>
    <w:rsid w:val="00EE57DA"/>
    <w:rsid w:val="00EE6785"/>
    <w:rsid w:val="00EE711E"/>
    <w:rsid w:val="00EE7136"/>
    <w:rsid w:val="00EE7B2D"/>
    <w:rsid w:val="00EE7BF6"/>
    <w:rsid w:val="00EF0300"/>
    <w:rsid w:val="00EF06DE"/>
    <w:rsid w:val="00EF0C34"/>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A3D"/>
    <w:rsid w:val="00EF7101"/>
    <w:rsid w:val="00EF722A"/>
    <w:rsid w:val="00EF74A6"/>
    <w:rsid w:val="00EF78C4"/>
    <w:rsid w:val="00F0085C"/>
    <w:rsid w:val="00F008C6"/>
    <w:rsid w:val="00F00B95"/>
    <w:rsid w:val="00F0165F"/>
    <w:rsid w:val="00F017C0"/>
    <w:rsid w:val="00F0196B"/>
    <w:rsid w:val="00F02785"/>
    <w:rsid w:val="00F029FC"/>
    <w:rsid w:val="00F038A9"/>
    <w:rsid w:val="00F03F1F"/>
    <w:rsid w:val="00F04191"/>
    <w:rsid w:val="00F044AF"/>
    <w:rsid w:val="00F04597"/>
    <w:rsid w:val="00F04A89"/>
    <w:rsid w:val="00F04C21"/>
    <w:rsid w:val="00F04C68"/>
    <w:rsid w:val="00F04DC7"/>
    <w:rsid w:val="00F04ED6"/>
    <w:rsid w:val="00F05085"/>
    <w:rsid w:val="00F06342"/>
    <w:rsid w:val="00F0643F"/>
    <w:rsid w:val="00F06741"/>
    <w:rsid w:val="00F0686D"/>
    <w:rsid w:val="00F06B9B"/>
    <w:rsid w:val="00F075E1"/>
    <w:rsid w:val="00F07B84"/>
    <w:rsid w:val="00F07DC5"/>
    <w:rsid w:val="00F07FB8"/>
    <w:rsid w:val="00F1031C"/>
    <w:rsid w:val="00F10342"/>
    <w:rsid w:val="00F103B6"/>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761"/>
    <w:rsid w:val="00F209FD"/>
    <w:rsid w:val="00F212B9"/>
    <w:rsid w:val="00F21331"/>
    <w:rsid w:val="00F213C0"/>
    <w:rsid w:val="00F21E27"/>
    <w:rsid w:val="00F220C0"/>
    <w:rsid w:val="00F220EE"/>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300C7"/>
    <w:rsid w:val="00F30B7D"/>
    <w:rsid w:val="00F30DD1"/>
    <w:rsid w:val="00F30E48"/>
    <w:rsid w:val="00F31429"/>
    <w:rsid w:val="00F3188F"/>
    <w:rsid w:val="00F31C67"/>
    <w:rsid w:val="00F31D5B"/>
    <w:rsid w:val="00F326F2"/>
    <w:rsid w:val="00F32D44"/>
    <w:rsid w:val="00F333E9"/>
    <w:rsid w:val="00F33502"/>
    <w:rsid w:val="00F34014"/>
    <w:rsid w:val="00F345CC"/>
    <w:rsid w:val="00F347A6"/>
    <w:rsid w:val="00F34C33"/>
    <w:rsid w:val="00F352A0"/>
    <w:rsid w:val="00F36266"/>
    <w:rsid w:val="00F364A2"/>
    <w:rsid w:val="00F3696B"/>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D49"/>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2221"/>
    <w:rsid w:val="00F52A3A"/>
    <w:rsid w:val="00F53499"/>
    <w:rsid w:val="00F53572"/>
    <w:rsid w:val="00F53814"/>
    <w:rsid w:val="00F5381B"/>
    <w:rsid w:val="00F53B56"/>
    <w:rsid w:val="00F53C00"/>
    <w:rsid w:val="00F5406B"/>
    <w:rsid w:val="00F5440B"/>
    <w:rsid w:val="00F54559"/>
    <w:rsid w:val="00F54730"/>
    <w:rsid w:val="00F54C60"/>
    <w:rsid w:val="00F552F2"/>
    <w:rsid w:val="00F5541B"/>
    <w:rsid w:val="00F55C5E"/>
    <w:rsid w:val="00F560DB"/>
    <w:rsid w:val="00F564AF"/>
    <w:rsid w:val="00F565A1"/>
    <w:rsid w:val="00F566EF"/>
    <w:rsid w:val="00F56C12"/>
    <w:rsid w:val="00F574D3"/>
    <w:rsid w:val="00F57522"/>
    <w:rsid w:val="00F57690"/>
    <w:rsid w:val="00F5794E"/>
    <w:rsid w:val="00F6008D"/>
    <w:rsid w:val="00F61B7B"/>
    <w:rsid w:val="00F61C19"/>
    <w:rsid w:val="00F62A42"/>
    <w:rsid w:val="00F631C2"/>
    <w:rsid w:val="00F635C7"/>
    <w:rsid w:val="00F63E75"/>
    <w:rsid w:val="00F63F10"/>
    <w:rsid w:val="00F64062"/>
    <w:rsid w:val="00F6429D"/>
    <w:rsid w:val="00F64709"/>
    <w:rsid w:val="00F64B86"/>
    <w:rsid w:val="00F64FC5"/>
    <w:rsid w:val="00F650E6"/>
    <w:rsid w:val="00F65138"/>
    <w:rsid w:val="00F6525E"/>
    <w:rsid w:val="00F65299"/>
    <w:rsid w:val="00F65520"/>
    <w:rsid w:val="00F658DE"/>
    <w:rsid w:val="00F667AF"/>
    <w:rsid w:val="00F66D77"/>
    <w:rsid w:val="00F66EEB"/>
    <w:rsid w:val="00F67234"/>
    <w:rsid w:val="00F673B4"/>
    <w:rsid w:val="00F67E1E"/>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89"/>
    <w:rsid w:val="00F72DF6"/>
    <w:rsid w:val="00F73168"/>
    <w:rsid w:val="00F73324"/>
    <w:rsid w:val="00F73DDA"/>
    <w:rsid w:val="00F74892"/>
    <w:rsid w:val="00F748AC"/>
    <w:rsid w:val="00F750A9"/>
    <w:rsid w:val="00F757C4"/>
    <w:rsid w:val="00F75871"/>
    <w:rsid w:val="00F7588B"/>
    <w:rsid w:val="00F759FE"/>
    <w:rsid w:val="00F75C27"/>
    <w:rsid w:val="00F75C43"/>
    <w:rsid w:val="00F763DC"/>
    <w:rsid w:val="00F763FE"/>
    <w:rsid w:val="00F76AA5"/>
    <w:rsid w:val="00F76FB1"/>
    <w:rsid w:val="00F772C3"/>
    <w:rsid w:val="00F77E1A"/>
    <w:rsid w:val="00F809AB"/>
    <w:rsid w:val="00F815CB"/>
    <w:rsid w:val="00F81C4A"/>
    <w:rsid w:val="00F821E7"/>
    <w:rsid w:val="00F82587"/>
    <w:rsid w:val="00F82DE0"/>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6AC"/>
    <w:rsid w:val="00F86A48"/>
    <w:rsid w:val="00F86CE8"/>
    <w:rsid w:val="00F86D1C"/>
    <w:rsid w:val="00F87214"/>
    <w:rsid w:val="00F87923"/>
    <w:rsid w:val="00F87C70"/>
    <w:rsid w:val="00F87C95"/>
    <w:rsid w:val="00F90AE7"/>
    <w:rsid w:val="00F91031"/>
    <w:rsid w:val="00F914FA"/>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5F7"/>
    <w:rsid w:val="00F96718"/>
    <w:rsid w:val="00F96E56"/>
    <w:rsid w:val="00F96E7A"/>
    <w:rsid w:val="00F96FE4"/>
    <w:rsid w:val="00F97046"/>
    <w:rsid w:val="00F97337"/>
    <w:rsid w:val="00F97596"/>
    <w:rsid w:val="00F97A05"/>
    <w:rsid w:val="00F97CFC"/>
    <w:rsid w:val="00F97F3B"/>
    <w:rsid w:val="00FA07E2"/>
    <w:rsid w:val="00FA0BDB"/>
    <w:rsid w:val="00FA0FF3"/>
    <w:rsid w:val="00FA147F"/>
    <w:rsid w:val="00FA167C"/>
    <w:rsid w:val="00FA18AF"/>
    <w:rsid w:val="00FA1DF8"/>
    <w:rsid w:val="00FA281E"/>
    <w:rsid w:val="00FA299F"/>
    <w:rsid w:val="00FA34B8"/>
    <w:rsid w:val="00FA3760"/>
    <w:rsid w:val="00FA3AE2"/>
    <w:rsid w:val="00FA3C7A"/>
    <w:rsid w:val="00FA3F6A"/>
    <w:rsid w:val="00FA3F8C"/>
    <w:rsid w:val="00FA4055"/>
    <w:rsid w:val="00FA41C5"/>
    <w:rsid w:val="00FA4215"/>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D21"/>
    <w:rsid w:val="00FB2527"/>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D74"/>
    <w:rsid w:val="00FC2D62"/>
    <w:rsid w:val="00FC31E2"/>
    <w:rsid w:val="00FC348F"/>
    <w:rsid w:val="00FC34B7"/>
    <w:rsid w:val="00FC3AF4"/>
    <w:rsid w:val="00FC4A3B"/>
    <w:rsid w:val="00FC4C78"/>
    <w:rsid w:val="00FC4D74"/>
    <w:rsid w:val="00FC5103"/>
    <w:rsid w:val="00FC523C"/>
    <w:rsid w:val="00FC5865"/>
    <w:rsid w:val="00FC5CFA"/>
    <w:rsid w:val="00FC5D42"/>
    <w:rsid w:val="00FC610F"/>
    <w:rsid w:val="00FC63A1"/>
    <w:rsid w:val="00FC640E"/>
    <w:rsid w:val="00FC691E"/>
    <w:rsid w:val="00FC6BEE"/>
    <w:rsid w:val="00FC74F7"/>
    <w:rsid w:val="00FC78A6"/>
    <w:rsid w:val="00FC79AC"/>
    <w:rsid w:val="00FC7FC6"/>
    <w:rsid w:val="00FD0180"/>
    <w:rsid w:val="00FD0389"/>
    <w:rsid w:val="00FD0B01"/>
    <w:rsid w:val="00FD0DFF"/>
    <w:rsid w:val="00FD0EE2"/>
    <w:rsid w:val="00FD1194"/>
    <w:rsid w:val="00FD1533"/>
    <w:rsid w:val="00FD1B01"/>
    <w:rsid w:val="00FD1CCA"/>
    <w:rsid w:val="00FD1E87"/>
    <w:rsid w:val="00FD232C"/>
    <w:rsid w:val="00FD2370"/>
    <w:rsid w:val="00FD23B2"/>
    <w:rsid w:val="00FD2427"/>
    <w:rsid w:val="00FD2492"/>
    <w:rsid w:val="00FD28D2"/>
    <w:rsid w:val="00FD2D41"/>
    <w:rsid w:val="00FD35EC"/>
    <w:rsid w:val="00FD37F3"/>
    <w:rsid w:val="00FD4427"/>
    <w:rsid w:val="00FD4881"/>
    <w:rsid w:val="00FD4996"/>
    <w:rsid w:val="00FD4A42"/>
    <w:rsid w:val="00FD4DD2"/>
    <w:rsid w:val="00FD4FEE"/>
    <w:rsid w:val="00FD5C4E"/>
    <w:rsid w:val="00FD6CD4"/>
    <w:rsid w:val="00FD71AD"/>
    <w:rsid w:val="00FD7B93"/>
    <w:rsid w:val="00FE02AD"/>
    <w:rsid w:val="00FE0937"/>
    <w:rsid w:val="00FE0AF2"/>
    <w:rsid w:val="00FE0B2C"/>
    <w:rsid w:val="00FE0E8B"/>
    <w:rsid w:val="00FE0FA7"/>
    <w:rsid w:val="00FE196B"/>
    <w:rsid w:val="00FE1AA8"/>
    <w:rsid w:val="00FE1CDD"/>
    <w:rsid w:val="00FE1E21"/>
    <w:rsid w:val="00FE209B"/>
    <w:rsid w:val="00FE243A"/>
    <w:rsid w:val="00FE25A8"/>
    <w:rsid w:val="00FE27A3"/>
    <w:rsid w:val="00FE2DB1"/>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725"/>
    <w:rsid w:val="00FE6A79"/>
    <w:rsid w:val="00FE6BA1"/>
    <w:rsid w:val="00FE6CD1"/>
    <w:rsid w:val="00FE70C1"/>
    <w:rsid w:val="00FE7326"/>
    <w:rsid w:val="00FE769D"/>
    <w:rsid w:val="00FE7B67"/>
    <w:rsid w:val="00FE7C6A"/>
    <w:rsid w:val="00FE7DC0"/>
    <w:rsid w:val="00FF07FA"/>
    <w:rsid w:val="00FF0BE0"/>
    <w:rsid w:val="00FF11E6"/>
    <w:rsid w:val="00FF1988"/>
    <w:rsid w:val="00FF1A93"/>
    <w:rsid w:val="00FF2166"/>
    <w:rsid w:val="00FF24CC"/>
    <w:rsid w:val="00FF2AA4"/>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E3B"/>
    <w:rsid w:val="00FF60AE"/>
    <w:rsid w:val="00FF6267"/>
    <w:rsid w:val="00FF6292"/>
    <w:rsid w:val="00FF636A"/>
    <w:rsid w:val="00FF64B9"/>
    <w:rsid w:val="00FF6584"/>
    <w:rsid w:val="00FF66D8"/>
    <w:rsid w:val="00FF698C"/>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96F6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645C6D"/>
    <w:pPr>
      <w:numPr>
        <w:ilvl w:val="3"/>
      </w:numPr>
      <w:ind w:left="1701" w:hanging="1701"/>
      <w:jc w:val="left"/>
      <w:outlineLvl w:val="3"/>
    </w:pPr>
    <w:rPr>
      <w:lang w:eastAsia="x-none"/>
    </w:r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rPr>
      <w:lang w:eastAsia="x-none"/>
    </w:r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rFonts w:eastAsia="Malgun Gothic"/>
      <w:b/>
      <w:bCs/>
      <w:sz w:val="24"/>
      <w:szCs w:val="24"/>
      <w:lang w:val="en-GB" w:eastAsia="en-US" w:bidi="ar-SA"/>
    </w:rPr>
  </w:style>
  <w:style w:type="character" w:customStyle="1" w:styleId="Heading2Char">
    <w:name w:val="Heading 2 Char"/>
    <w:link w:val="Heading2"/>
    <w:uiPriority w:val="99"/>
    <w:locked/>
    <w:rsid w:val="00F75C43"/>
    <w:rPr>
      <w:rFonts w:eastAsia="Malgun Gothic"/>
      <w:b/>
      <w:bCs/>
      <w:sz w:val="22"/>
      <w:szCs w:val="22"/>
      <w:lang w:val="en-GB" w:eastAsia="en-US" w:bidi="ar-SA"/>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uiPriority w:val="99"/>
    <w:semiHidden/>
    <w:locked/>
    <w:rsid w:val="00F75C43"/>
    <w:rPr>
      <w:rFonts w:eastAsia="Malgun Gothic"/>
      <w:b/>
      <w:bCs/>
      <w:lang w:val="en-GB" w:eastAsia="en-US" w:bidi="ar-SA"/>
    </w:rPr>
  </w:style>
  <w:style w:type="character" w:customStyle="1" w:styleId="Heading8Char">
    <w:name w:val="Heading 8 Char"/>
    <w:link w:val="Heading8"/>
    <w:uiPriority w:val="99"/>
    <w:semiHidden/>
    <w:locked/>
    <w:rsid w:val="00F75C43"/>
    <w:rPr>
      <w:rFonts w:eastAsia="Malgun Gothic"/>
      <w:b/>
      <w:bCs/>
      <w:sz w:val="24"/>
      <w:szCs w:val="24"/>
      <w:lang w:val="en-GB" w:eastAsia="en-US" w:bidi="ar-SA"/>
    </w:rPr>
  </w:style>
  <w:style w:type="character" w:customStyle="1" w:styleId="Heading9Char">
    <w:name w:val="Heading 9 Char"/>
    <w:link w:val="Heading9"/>
    <w:uiPriority w:val="99"/>
    <w:semiHidden/>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Normal"/>
    <w:uiPriority w:val="34"/>
    <w:qFormat/>
    <w:rsid w:val="009B4698"/>
    <w:pPr>
      <w:ind w:left="720"/>
    </w:pPr>
  </w:style>
  <w:style w:type="paragraph" w:styleId="ColorfulShading-Accent1">
    <w:name w:val="Colorful Shading Accent 1"/>
    <w:hidden/>
    <w:uiPriority w:val="99"/>
    <w:semiHidden/>
    <w:rsid w:val="004E192A"/>
    <w:rPr>
      <w:rFonts w:ascii="Times New Roman" w:hAnsi="Times New Roman"/>
      <w:lang w:eastAsia="en-US"/>
    </w:rPr>
  </w:style>
  <w:style w:type="paragraph" w:styleId="ColorfulList-Accent1">
    <w:name w:val="Colorful List Accent 1"/>
    <w:basedOn w:val="Normal"/>
    <w:uiPriority w:val="34"/>
    <w:qFormat/>
    <w:rsid w:val="00C6096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96F6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645C6D"/>
    <w:pPr>
      <w:numPr>
        <w:ilvl w:val="3"/>
      </w:numPr>
      <w:ind w:left="1701" w:hanging="1701"/>
      <w:jc w:val="left"/>
      <w:outlineLvl w:val="3"/>
    </w:pPr>
    <w:rPr>
      <w:lang w:eastAsia="x-none"/>
    </w:r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rPr>
      <w:lang w:eastAsia="x-none"/>
    </w:r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rFonts w:eastAsia="Malgun Gothic"/>
      <w:b/>
      <w:bCs/>
      <w:sz w:val="24"/>
      <w:szCs w:val="24"/>
      <w:lang w:val="en-GB" w:eastAsia="en-US" w:bidi="ar-SA"/>
    </w:rPr>
  </w:style>
  <w:style w:type="character" w:customStyle="1" w:styleId="Heading2Char">
    <w:name w:val="Heading 2 Char"/>
    <w:link w:val="Heading2"/>
    <w:uiPriority w:val="99"/>
    <w:locked/>
    <w:rsid w:val="00F75C43"/>
    <w:rPr>
      <w:rFonts w:eastAsia="Malgun Gothic"/>
      <w:b/>
      <w:bCs/>
      <w:sz w:val="22"/>
      <w:szCs w:val="22"/>
      <w:lang w:val="en-GB" w:eastAsia="en-US" w:bidi="ar-SA"/>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uiPriority w:val="99"/>
    <w:semiHidden/>
    <w:locked/>
    <w:rsid w:val="00F75C43"/>
    <w:rPr>
      <w:rFonts w:eastAsia="Malgun Gothic"/>
      <w:b/>
      <w:bCs/>
      <w:lang w:val="en-GB" w:eastAsia="en-US" w:bidi="ar-SA"/>
    </w:rPr>
  </w:style>
  <w:style w:type="character" w:customStyle="1" w:styleId="Heading8Char">
    <w:name w:val="Heading 8 Char"/>
    <w:link w:val="Heading8"/>
    <w:uiPriority w:val="99"/>
    <w:semiHidden/>
    <w:locked/>
    <w:rsid w:val="00F75C43"/>
    <w:rPr>
      <w:rFonts w:eastAsia="Malgun Gothic"/>
      <w:b/>
      <w:bCs/>
      <w:sz w:val="24"/>
      <w:szCs w:val="24"/>
      <w:lang w:val="en-GB" w:eastAsia="en-US" w:bidi="ar-SA"/>
    </w:rPr>
  </w:style>
  <w:style w:type="character" w:customStyle="1" w:styleId="Heading9Char">
    <w:name w:val="Heading 9 Char"/>
    <w:link w:val="Heading9"/>
    <w:uiPriority w:val="99"/>
    <w:semiHidden/>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Normal"/>
    <w:uiPriority w:val="34"/>
    <w:qFormat/>
    <w:rsid w:val="009B4698"/>
    <w:pPr>
      <w:ind w:left="720"/>
    </w:pPr>
  </w:style>
  <w:style w:type="paragraph" w:styleId="ColorfulShading-Accent1">
    <w:name w:val="Colorful Shading Accent 1"/>
    <w:hidden/>
    <w:uiPriority w:val="99"/>
    <w:semiHidden/>
    <w:rsid w:val="004E192A"/>
    <w:rPr>
      <w:rFonts w:ascii="Times New Roman" w:hAnsi="Times New Roman"/>
      <w:lang w:eastAsia="en-US"/>
    </w:rPr>
  </w:style>
  <w:style w:type="paragraph" w:styleId="ColorfulList-Accent1">
    <w:name w:val="Colorful List Accent 1"/>
    <w:basedOn w:val="Normal"/>
    <w:uiPriority w:val="34"/>
    <w:qFormat/>
    <w:rsid w:val="00C6096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5A810-D814-4D04-9319-197357221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Rapporteur Q6/16</dc:creator>
  <cp:keywords>6/16</cp:keywords>
  <cp:lastModifiedBy>#289</cp:lastModifiedBy>
  <cp:revision>2</cp:revision>
  <cp:lastPrinted>2011-03-04T13:21:00Z</cp:lastPrinted>
  <dcterms:created xsi:type="dcterms:W3CDTF">2012-01-19T14:48:00Z</dcterms:created>
  <dcterms:modified xsi:type="dcterms:W3CDTF">2012-01-19T14:48:00Z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