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235" w:rsidRPr="007F3EEE" w:rsidRDefault="001372EF" w:rsidP="008E4235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pPrChange w:id="0" w:author="juuj7350" w:date="2014-11-14T14:43:00Z">
          <w:pPr>
            <w:pStyle w:val="3H3"/>
            <w:numPr>
              <w:numId w:val="22"/>
            </w:numPr>
            <w:tabs>
              <w:tab w:val="clear" w:pos="794"/>
              <w:tab w:val="num" w:pos="936"/>
              <w:tab w:val="left" w:pos="1140"/>
              <w:tab w:val="left" w:pos="1361"/>
            </w:tabs>
          </w:pPr>
        </w:pPrChange>
      </w:pPr>
      <w:bookmarkStart w:id="1" w:name="_Ref371620408"/>
      <w:bookmarkStart w:id="2" w:name="_Toc395714692"/>
      <w:bookmarkStart w:id="3" w:name="_GoBack"/>
      <w:bookmarkEnd w:id="3"/>
      <w:r>
        <w:rPr>
          <w:rFonts w:eastAsiaTheme="minorEastAsia" w:hint="eastAsia"/>
          <w:lang w:val="en-US" w:eastAsia="ja-JP"/>
        </w:rPr>
        <w:t>I.</w:t>
      </w:r>
      <w:ins w:id="4" w:author="juuj7350" w:date="2014-11-14T14:43:00Z">
        <w:r w:rsidR="008E4235">
          <w:rPr>
            <w:rFonts w:eastAsiaTheme="minorEastAsia"/>
            <w:lang w:val="en-US" w:eastAsia="ja-JP"/>
          </w:rPr>
          <w:t>9.3.3.6</w:t>
        </w:r>
      </w:ins>
      <w:del w:id="5" w:author="juuj7350" w:date="2014-11-14T14:43:00Z">
        <w:r w:rsidDel="008E4235">
          <w:rPr>
            <w:rFonts w:eastAsiaTheme="minorEastAsia" w:hint="eastAsia"/>
            <w:lang w:val="en-US" w:eastAsia="ja-JP"/>
          </w:rPr>
          <w:delText>8.5.5</w:delText>
        </w:r>
      </w:del>
      <w:r>
        <w:rPr>
          <w:rFonts w:eastAsiaTheme="minorEastAsia" w:hint="eastAsia"/>
          <w:lang w:val="en-US" w:eastAsia="ja-JP"/>
        </w:rPr>
        <w:t xml:space="preserve"> </w:t>
      </w:r>
      <w:bookmarkStart w:id="6" w:name="_Ref287955995"/>
      <w:bookmarkStart w:id="7" w:name="_Ref288896079"/>
      <w:bookmarkStart w:id="8" w:name="_Toc311220000"/>
      <w:bookmarkStart w:id="9" w:name="_Toc317198845"/>
      <w:bookmarkStart w:id="10" w:name="_Ref330855812"/>
      <w:bookmarkStart w:id="11" w:name="_Toc331259892"/>
      <w:bookmarkEnd w:id="1"/>
      <w:bookmarkEnd w:id="2"/>
      <w:proofErr w:type="spellStart"/>
      <w:r w:rsidR="008E4235" w:rsidRPr="007F3EEE">
        <w:t>Binarization</w:t>
      </w:r>
      <w:proofErr w:type="spellEnd"/>
      <w:r w:rsidR="008E4235" w:rsidRPr="007F3EEE">
        <w:t xml:space="preserve"> process for </w:t>
      </w:r>
      <w:bookmarkEnd w:id="6"/>
      <w:bookmarkEnd w:id="7"/>
      <w:bookmarkEnd w:id="8"/>
      <w:proofErr w:type="spellStart"/>
      <w:r w:rsidR="008E4235" w:rsidRPr="007F3EEE">
        <w:t>part_mode</w:t>
      </w:r>
      <w:bookmarkEnd w:id="9"/>
      <w:bookmarkEnd w:id="10"/>
      <w:bookmarkEnd w:id="11"/>
      <w:proofErr w:type="spellEnd"/>
    </w:p>
    <w:p w:rsidR="008E4235" w:rsidRDefault="008E4235" w:rsidP="008E4235">
      <w:pPr>
        <w:rPr>
          <w:ins w:id="12" w:author="juuj7350" w:date="2014-11-14T14:43:00Z"/>
          <w:lang w:val="en-CA"/>
        </w:rPr>
      </w:pPr>
      <w:ins w:id="13" w:author="juuj7350" w:date="2014-11-14T14:43:00Z">
        <w:r w:rsidRPr="00195F66">
          <w:rPr>
            <w:lang w:val="en-CA"/>
          </w:rPr>
          <w:t xml:space="preserve">Inputs to this process are a request for a </w:t>
        </w:r>
        <w:proofErr w:type="spellStart"/>
        <w:r w:rsidRPr="00195F66">
          <w:rPr>
            <w:lang w:val="en-CA"/>
          </w:rPr>
          <w:t>binarization</w:t>
        </w:r>
        <w:proofErr w:type="spellEnd"/>
        <w:r w:rsidRPr="00195F66">
          <w:rPr>
            <w:lang w:val="en-CA"/>
          </w:rPr>
          <w:t xml:space="preserve"> for the syntax element </w:t>
        </w:r>
        <w:proofErr w:type="spellStart"/>
        <w:r w:rsidRPr="00195F66">
          <w:rPr>
            <w:lang w:val="en-CA"/>
          </w:rPr>
          <w:t>part_mode</w:t>
        </w:r>
        <w:proofErr w:type="spellEnd"/>
        <w:r w:rsidRPr="00195F66">
          <w:rPr>
            <w:lang w:val="en-CA"/>
          </w:rPr>
          <w:t xml:space="preserve"> a </w:t>
        </w:r>
        <w:proofErr w:type="spellStart"/>
        <w:r w:rsidRPr="00195F66">
          <w:rPr>
            <w:lang w:val="en-CA"/>
          </w:rPr>
          <w:t>luma</w:t>
        </w:r>
        <w:proofErr w:type="spellEnd"/>
        <w:r w:rsidRPr="00195F66">
          <w:rPr>
            <w:lang w:val="en-CA"/>
          </w:rPr>
          <w:t xml:space="preserve"> location </w:t>
        </w:r>
        <w:proofErr w:type="gramStart"/>
        <w:r w:rsidRPr="00195F66">
          <w:rPr>
            <w:lang w:val="en-CA"/>
          </w:rPr>
          <w:t>( </w:t>
        </w:r>
        <w:proofErr w:type="spellStart"/>
        <w:r w:rsidRPr="00195F66">
          <w:rPr>
            <w:lang w:val="en-CA"/>
          </w:rPr>
          <w:t>xCb</w:t>
        </w:r>
        <w:proofErr w:type="spellEnd"/>
        <w:proofErr w:type="gramEnd"/>
        <w:r w:rsidRPr="00195F66">
          <w:rPr>
            <w:lang w:val="en-CA"/>
          </w:rPr>
          <w:t>, </w:t>
        </w:r>
        <w:proofErr w:type="spellStart"/>
        <w:r w:rsidRPr="00195F66">
          <w:rPr>
            <w:lang w:val="en-CA"/>
          </w:rPr>
          <w:t>yCb</w:t>
        </w:r>
        <w:proofErr w:type="spellEnd"/>
        <w:r w:rsidRPr="00195F66">
          <w:rPr>
            <w:lang w:val="en-CA"/>
          </w:rPr>
          <w:t xml:space="preserve"> ), specifying the top-left sample of the current </w:t>
        </w:r>
        <w:proofErr w:type="spellStart"/>
        <w:r w:rsidRPr="00195F66">
          <w:rPr>
            <w:lang w:val="en-CA"/>
          </w:rPr>
          <w:t>luma</w:t>
        </w:r>
        <w:proofErr w:type="spellEnd"/>
        <w:r w:rsidRPr="00195F66">
          <w:rPr>
            <w:lang w:val="en-CA"/>
          </w:rPr>
          <w:t xml:space="preserve"> coding block relative to the top-left </w:t>
        </w:r>
        <w:proofErr w:type="spellStart"/>
        <w:r w:rsidRPr="00195F66">
          <w:rPr>
            <w:lang w:val="en-CA"/>
          </w:rPr>
          <w:t>luma</w:t>
        </w:r>
        <w:proofErr w:type="spellEnd"/>
        <w:r w:rsidRPr="00195F66">
          <w:rPr>
            <w:lang w:val="en-CA"/>
          </w:rPr>
          <w:t xml:space="preserve"> sample of the current picture, a variable log2CbSize specifying the current </w:t>
        </w:r>
        <w:proofErr w:type="spellStart"/>
        <w:r w:rsidRPr="00195F66">
          <w:rPr>
            <w:lang w:val="en-CA"/>
          </w:rPr>
          <w:t>luma</w:t>
        </w:r>
        <w:proofErr w:type="spellEnd"/>
        <w:r w:rsidRPr="00195F66">
          <w:rPr>
            <w:lang w:val="en-CA"/>
          </w:rPr>
          <w:t xml:space="preserve"> coding block size</w:t>
        </w:r>
        <w:r w:rsidRPr="00195F66">
          <w:rPr>
            <w:lang w:val="en-CA"/>
          </w:rPr>
          <w:t xml:space="preserve">, and the variable </w:t>
        </w:r>
        <w:proofErr w:type="spellStart"/>
        <w:r w:rsidRPr="00195F66">
          <w:rPr>
            <w:lang w:val="en-CA"/>
          </w:rPr>
          <w:t>partPredIdc</w:t>
        </w:r>
        <w:proofErr w:type="spellEnd"/>
        <w:r w:rsidRPr="00195F66">
          <w:rPr>
            <w:lang w:val="en-CA"/>
          </w:rPr>
          <w:t xml:space="preserve"> which indicates the partition mode of the collocated texture CU</w:t>
        </w:r>
        <w:r>
          <w:rPr>
            <w:lang w:val="en-CA"/>
          </w:rPr>
          <w:t>.</w:t>
        </w:r>
      </w:ins>
    </w:p>
    <w:p w:rsidR="008E4235" w:rsidRDefault="008E4235" w:rsidP="008E4235">
      <w:pPr>
        <w:rPr>
          <w:ins w:id="14" w:author="juuj7350" w:date="2014-11-14T14:43:00Z"/>
          <w:lang w:val="en-CA"/>
        </w:rPr>
      </w:pPr>
      <w:ins w:id="15" w:author="juuj7350" w:date="2014-11-14T14:43:00Z">
        <w:r w:rsidRPr="00195F66">
          <w:rPr>
            <w:lang w:val="en-CA"/>
          </w:rPr>
          <w:t xml:space="preserve">Output of this process is the </w:t>
        </w:r>
        <w:proofErr w:type="spellStart"/>
        <w:r w:rsidRPr="00195F66">
          <w:rPr>
            <w:lang w:val="en-CA"/>
          </w:rPr>
          <w:t>binarization</w:t>
        </w:r>
        <w:proofErr w:type="spellEnd"/>
        <w:r w:rsidRPr="00195F66">
          <w:rPr>
            <w:lang w:val="en-CA"/>
          </w:rPr>
          <w:t xml:space="preserve"> of the syntax element.</w:t>
        </w:r>
      </w:ins>
    </w:p>
    <w:p w:rsidR="008E4235" w:rsidRDefault="008E4235" w:rsidP="008E4235">
      <w:pPr>
        <w:rPr>
          <w:ins w:id="16" w:author="juuj7350" w:date="2014-11-14T14:43:00Z"/>
          <w:lang w:val="en-CA"/>
        </w:rPr>
      </w:pPr>
      <w:ins w:id="17" w:author="juuj7350" w:date="2014-11-14T14:43:00Z">
        <w:r w:rsidRPr="00195F66">
          <w:rPr>
            <w:lang w:val="en-CA"/>
          </w:rPr>
          <w:t xml:space="preserve">The bin string for the syntax element </w:t>
        </w:r>
        <w:proofErr w:type="spellStart"/>
        <w:r w:rsidRPr="00195F66">
          <w:rPr>
            <w:lang w:val="en-CA"/>
          </w:rPr>
          <w:t>part_mode</w:t>
        </w:r>
        <w:proofErr w:type="spellEnd"/>
        <w:r w:rsidRPr="00195F66">
          <w:rPr>
            <w:lang w:val="en-CA"/>
          </w:rPr>
          <w:t xml:space="preserve"> is empty if the variable </w:t>
        </w:r>
        <w:proofErr w:type="spellStart"/>
        <w:r w:rsidRPr="00195F66">
          <w:rPr>
            <w:lang w:val="en-CA"/>
          </w:rPr>
          <w:t>predPartModeFlag</w:t>
        </w:r>
        <w:proofErr w:type="spellEnd"/>
        <w:r w:rsidRPr="00195F66">
          <w:rPr>
            <w:lang w:val="en-CA"/>
          </w:rPr>
          <w:t xml:space="preserve"> equals 1.</w:t>
        </w:r>
      </w:ins>
    </w:p>
    <w:p w:rsidR="008E4235" w:rsidRDefault="008E4235" w:rsidP="008E4235">
      <w:pPr>
        <w:rPr>
          <w:ins w:id="18" w:author="juuj7350" w:date="2014-11-14T14:43:00Z"/>
          <w:lang w:val="en-CA"/>
        </w:rPr>
      </w:pPr>
      <w:ins w:id="19" w:author="juuj7350" w:date="2014-11-14T14:43:00Z">
        <w:r w:rsidRPr="00195F66">
          <w:rPr>
            <w:lang w:val="en-CA"/>
          </w:rPr>
          <w:t xml:space="preserve">Otherwise, the </w:t>
        </w:r>
        <w:proofErr w:type="spellStart"/>
        <w:r w:rsidRPr="00195F66">
          <w:rPr>
            <w:lang w:val="en-CA"/>
          </w:rPr>
          <w:t>binarization</w:t>
        </w:r>
        <w:proofErr w:type="spellEnd"/>
        <w:r w:rsidRPr="00195F66">
          <w:rPr>
            <w:lang w:val="en-CA"/>
          </w:rPr>
          <w:t xml:space="preserve"> for the syntax element </w:t>
        </w:r>
        <w:proofErr w:type="spellStart"/>
        <w:r w:rsidRPr="00195F66">
          <w:rPr>
            <w:lang w:val="en-CA"/>
          </w:rPr>
          <w:t>part_mode</w:t>
        </w:r>
        <w:proofErr w:type="spellEnd"/>
        <w:r w:rsidRPr="00195F66">
          <w:rPr>
            <w:lang w:val="en-CA"/>
          </w:rPr>
          <w:t xml:space="preserve"> is specified in </w:t>
        </w:r>
        <w:r w:rsidRPr="00195F66">
          <w:rPr>
            <w:lang w:val="en-CA"/>
          </w:rPr>
          <w:fldChar w:fldCharType="begin" w:fldLock="1"/>
        </w:r>
        <w:r w:rsidRPr="00195F66">
          <w:rPr>
            <w:lang w:val="en-CA"/>
          </w:rPr>
          <w:instrText xml:space="preserve"> REF _Ref285722862 \h </w:instrText>
        </w:r>
        <w:r w:rsidRPr="00195F66">
          <w:rPr>
            <w:lang w:val="en-CA"/>
          </w:rPr>
        </w:r>
        <w:r w:rsidRPr="00195F66">
          <w:rPr>
            <w:lang w:val="en-CA"/>
          </w:rPr>
          <w:instrText xml:space="preserve"> \* MERGEFORMAT </w:instrText>
        </w:r>
        <w:r w:rsidRPr="00195F66">
          <w:rPr>
            <w:lang w:val="en-CA"/>
          </w:rPr>
          <w:fldChar w:fldCharType="separate"/>
        </w:r>
        <w:r w:rsidRPr="00195F66">
          <w:rPr>
            <w:lang w:val="en-CA"/>
          </w:rPr>
          <w:t>Table I</w:t>
        </w:r>
        <w:r w:rsidRPr="00195F66">
          <w:rPr>
            <w:lang w:val="en-CA"/>
          </w:rPr>
          <w:noBreakHyphen/>
        </w:r>
        <w:r w:rsidRPr="00195F66">
          <w:rPr>
            <w:lang w:val="en-CA"/>
          </w:rPr>
          <w:fldChar w:fldCharType="end"/>
        </w:r>
        <w:r w:rsidRPr="00195F66">
          <w:rPr>
            <w:lang w:val="en-CA"/>
          </w:rPr>
          <w:t xml:space="preserve">22 depending on the values of </w:t>
        </w:r>
        <w:proofErr w:type="spellStart"/>
        <w:proofErr w:type="gramStart"/>
        <w:r w:rsidRPr="00195F66">
          <w:rPr>
            <w:lang w:val="en-CA"/>
          </w:rPr>
          <w:t>CuPredMode</w:t>
        </w:r>
        <w:proofErr w:type="spellEnd"/>
        <w:r w:rsidRPr="00195F66">
          <w:rPr>
            <w:lang w:val="en-CA"/>
          </w:rPr>
          <w:t>[</w:t>
        </w:r>
        <w:proofErr w:type="gramEnd"/>
        <w:r w:rsidRPr="00195F66">
          <w:rPr>
            <w:lang w:val="en-CA"/>
          </w:rPr>
          <w:t> </w:t>
        </w:r>
        <w:proofErr w:type="spellStart"/>
        <w:r w:rsidRPr="00195F66">
          <w:rPr>
            <w:lang w:val="en-CA"/>
          </w:rPr>
          <w:t>xCb</w:t>
        </w:r>
        <w:proofErr w:type="spellEnd"/>
        <w:r w:rsidRPr="00195F66">
          <w:rPr>
            <w:lang w:val="en-CA"/>
          </w:rPr>
          <w:t> ][ </w:t>
        </w:r>
        <w:proofErr w:type="spellStart"/>
        <w:r w:rsidRPr="00195F66">
          <w:rPr>
            <w:lang w:val="en-CA"/>
          </w:rPr>
          <w:t>yCb</w:t>
        </w:r>
        <w:proofErr w:type="spellEnd"/>
        <w:r w:rsidRPr="00195F66">
          <w:rPr>
            <w:lang w:val="en-CA"/>
          </w:rPr>
          <w:t xml:space="preserve"> ], log2CbSize, and </w:t>
        </w:r>
        <w:proofErr w:type="spellStart"/>
        <w:r w:rsidRPr="00195F66">
          <w:rPr>
            <w:lang w:val="en-CA"/>
          </w:rPr>
          <w:t>partPredIdc</w:t>
        </w:r>
        <w:proofErr w:type="spellEnd"/>
        <w:r w:rsidRPr="00195F66">
          <w:rPr>
            <w:lang w:val="en-CA"/>
          </w:rPr>
          <w:t>.</w:t>
        </w:r>
      </w:ins>
    </w:p>
    <w:p w:rsidR="008E4235" w:rsidRDefault="008E4235" w:rsidP="008E4235">
      <w:pPr>
        <w:rPr>
          <w:ins w:id="20" w:author="juuj7350" w:date="2014-11-14T14:43:00Z"/>
          <w:lang w:val="en-CA"/>
        </w:rPr>
      </w:pPr>
    </w:p>
    <w:p w:rsidR="001A562D" w:rsidRPr="001A562D" w:rsidRDefault="001A562D" w:rsidP="001A562D">
      <w:pPr>
        <w:pStyle w:val="3n00"/>
        <w:jc w:val="center"/>
        <w:rPr>
          <w:ins w:id="21" w:author="juuj7350" w:date="2014-11-14T14:50:00Z"/>
          <w:lang w:val="en-US"/>
          <w:rPrChange w:id="22" w:author="juuj7350" w:date="2014-11-14T14:50:00Z">
            <w:rPr>
              <w:ins w:id="23" w:author="juuj7350" w:date="2014-11-14T14:50:00Z"/>
            </w:rPr>
          </w:rPrChange>
        </w:rPr>
      </w:pPr>
      <w:bookmarkStart w:id="24" w:name="_Ref285722862"/>
      <w:bookmarkStart w:id="25" w:name="_Ref288895446"/>
      <w:bookmarkStart w:id="26" w:name="_Toc287363945"/>
      <w:bookmarkStart w:id="27" w:name="_Toc351409061"/>
      <w:ins w:id="28" w:author="juuj7350" w:date="2014-11-14T14:50:00Z">
        <w:r>
          <w:rPr>
            <w:lang w:val="en-GB"/>
          </w:rPr>
          <w:t>Table I</w:t>
        </w:r>
        <w:r>
          <w:rPr>
            <w:lang w:val="en-GB"/>
          </w:rPr>
          <w:noBreakHyphen/>
        </w:r>
        <w:bookmarkEnd w:id="24"/>
        <w:bookmarkEnd w:id="25"/>
        <w:r>
          <w:rPr>
            <w:lang w:val="en-GB"/>
          </w:rPr>
          <w:t xml:space="preserve">22 – </w:t>
        </w:r>
        <w:proofErr w:type="spellStart"/>
        <w:r>
          <w:rPr>
            <w:lang w:val="en-GB"/>
          </w:rPr>
          <w:t>Binarization</w:t>
        </w:r>
        <w:proofErr w:type="spellEnd"/>
        <w:r>
          <w:rPr>
            <w:lang w:val="en-GB"/>
          </w:rPr>
          <w:t xml:space="preserve"> for </w:t>
        </w:r>
        <w:bookmarkEnd w:id="26"/>
        <w:proofErr w:type="spellStart"/>
        <w:r>
          <w:rPr>
            <w:lang w:val="en-GB"/>
          </w:rPr>
          <w:t>part_mode</w:t>
        </w:r>
        <w:bookmarkEnd w:id="27"/>
        <w:proofErr w:type="spellEnd"/>
        <w:r>
          <w:rPr>
            <w:lang w:val="en-GB"/>
          </w:rPr>
          <w:t xml:space="preserve"> when </w:t>
        </w:r>
        <w:proofErr w:type="spellStart"/>
        <w:r>
          <w:rPr>
            <w:lang w:val="en-GB"/>
          </w:rPr>
          <w:t>predPartModeFlag</w:t>
        </w:r>
        <w:proofErr w:type="spellEnd"/>
        <w:r>
          <w:rPr>
            <w:lang w:val="en-GB"/>
          </w:rPr>
          <w:t>=0</w:t>
        </w:r>
      </w:ins>
    </w:p>
    <w:tbl>
      <w:tblPr>
        <w:tblW w:w="11685" w:type="dxa"/>
        <w:jc w:val="center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230"/>
        <w:gridCol w:w="1090"/>
        <w:gridCol w:w="1075"/>
        <w:gridCol w:w="1344"/>
        <w:gridCol w:w="1584"/>
        <w:gridCol w:w="1524"/>
        <w:gridCol w:w="1524"/>
        <w:gridCol w:w="1314"/>
      </w:tblGrid>
      <w:tr w:rsidR="001A562D" w:rsidTr="001A562D">
        <w:trPr>
          <w:cantSplit/>
          <w:trHeight w:val="180"/>
          <w:jc w:val="center"/>
          <w:ins w:id="29" w:author="juuj7350" w:date="2014-11-14T14:50:00Z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72" w:after="100" w:afterAutospacing="1"/>
              <w:jc w:val="center"/>
              <w:rPr>
                <w:ins w:id="30" w:author="juuj7350" w:date="2014-11-14T14:50:00Z"/>
              </w:rPr>
            </w:pPr>
            <w:ins w:id="31" w:author="juuj7350" w:date="2014-11-14T14:50:00Z">
              <w:r>
                <w:rPr>
                  <w:rFonts w:eastAsia="Batang"/>
                  <w:b/>
                  <w:bCs/>
                  <w:noProof/>
                  <w:sz w:val="18"/>
                  <w:lang w:eastAsia="ko-KR"/>
                </w:rPr>
                <w:t>CuPredMode</w:t>
              </w:r>
              <w:r>
                <w:rPr>
                  <w:rFonts w:eastAsia="Batang"/>
                  <w:bCs/>
                  <w:noProof/>
                  <w:sz w:val="18"/>
                  <w:lang w:eastAsia="ko-KR"/>
                </w:rPr>
                <w:t>[ xCb ][ yCb ]</w:t>
              </w:r>
            </w:ins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72" w:after="100" w:afterAutospacing="1"/>
              <w:jc w:val="center"/>
              <w:rPr>
                <w:ins w:id="32" w:author="juuj7350" w:date="2014-11-14T14:50:00Z"/>
              </w:rPr>
            </w:pPr>
            <w:ins w:id="33" w:author="juuj7350" w:date="2014-11-14T14:50:00Z">
              <w:r>
                <w:rPr>
                  <w:rFonts w:eastAsia="Batang"/>
                  <w:b/>
                  <w:bCs/>
                  <w:noProof/>
                  <w:sz w:val="18"/>
                  <w:lang w:eastAsia="ko-KR"/>
                </w:rPr>
                <w:t>part_mode</w:t>
              </w:r>
            </w:ins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72" w:after="100" w:afterAutospacing="1"/>
              <w:jc w:val="center"/>
              <w:rPr>
                <w:ins w:id="34" w:author="juuj7350" w:date="2014-11-14T14:50:00Z"/>
              </w:rPr>
            </w:pPr>
            <w:proofErr w:type="spellStart"/>
            <w:ins w:id="35" w:author="juuj7350" w:date="2014-11-14T14:50:00Z">
              <w:r>
                <w:rPr>
                  <w:sz w:val="18"/>
                </w:rPr>
                <w:t>partPredIdc</w:t>
              </w:r>
              <w:proofErr w:type="spellEnd"/>
            </w:ins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jc w:val="center"/>
              <w:rPr>
                <w:ins w:id="36" w:author="juuj7350" w:date="2014-11-14T14:50:00Z"/>
              </w:rPr>
            </w:pPr>
            <w:ins w:id="37" w:author="juuj7350" w:date="2014-11-14T14:50:00Z">
              <w:r>
                <w:rPr>
                  <w:rFonts w:eastAsia="Batang"/>
                  <w:b/>
                  <w:bCs/>
                  <w:noProof/>
                  <w:sz w:val="18"/>
                  <w:lang w:eastAsia="ko-KR"/>
                </w:rPr>
                <w:t>PartMode</w:t>
              </w:r>
            </w:ins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jc w:val="center"/>
              <w:rPr>
                <w:ins w:id="38" w:author="juuj7350" w:date="2014-11-14T14:50:00Z"/>
              </w:rPr>
            </w:pPr>
            <w:ins w:id="39" w:author="juuj7350" w:date="2014-11-14T14:50:00Z">
              <w:r>
                <w:rPr>
                  <w:rFonts w:eastAsia="Batang"/>
                  <w:b/>
                  <w:bCs/>
                  <w:noProof/>
                  <w:sz w:val="18"/>
                  <w:lang w:eastAsia="ko-KR"/>
                </w:rPr>
                <w:t>Bin string</w:t>
              </w:r>
            </w:ins>
          </w:p>
        </w:tc>
      </w:tr>
      <w:tr w:rsidR="001A562D" w:rsidTr="001A562D">
        <w:trPr>
          <w:cantSplit/>
          <w:trHeight w:val="180"/>
          <w:jc w:val="center"/>
          <w:ins w:id="40" w:author="juuj7350" w:date="2014-11-14T14:50:00Z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41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42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43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44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45" w:author="juuj7350" w:date="2014-11-14T14:50:00Z"/>
              </w:rPr>
            </w:pPr>
            <w:ins w:id="46" w:author="juuj7350" w:date="2014-11-14T14:50:00Z">
              <w:r>
                <w:rPr>
                  <w:noProof/>
                  <w:lang w:val="en-GB" w:eastAsia="ko-KR"/>
                </w:rPr>
                <w:t>log2CbSize &gt; </w:t>
              </w:r>
              <w:r>
                <w:rPr>
                  <w:noProof/>
                  <w:lang w:val="en-GB" w:eastAsia="ko-KR"/>
                </w:rPr>
                <w:br/>
              </w:r>
              <w:r>
                <w:rPr>
                  <w:noProof/>
                  <w:lang w:val="en-GB"/>
                </w:rPr>
                <w:t>MinCbLog2SizeY</w:t>
              </w:r>
            </w:ins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47" w:author="juuj7350" w:date="2014-11-14T14:50:00Z"/>
              </w:rPr>
            </w:pPr>
            <w:ins w:id="48" w:author="juuj7350" w:date="2014-11-14T14:50:00Z">
              <w:r>
                <w:rPr>
                  <w:noProof/>
                  <w:lang w:val="en-GB" w:eastAsia="ko-KR"/>
                </w:rPr>
                <w:t>log2CbSize  = =  </w:t>
              </w:r>
              <w:r>
                <w:rPr>
                  <w:noProof/>
                  <w:lang w:val="en-GB"/>
                </w:rPr>
                <w:t>MinCbLog2SizeY</w:t>
              </w:r>
            </w:ins>
          </w:p>
        </w:tc>
      </w:tr>
      <w:tr w:rsidR="001A562D" w:rsidTr="001A562D">
        <w:trPr>
          <w:cantSplit/>
          <w:trHeight w:val="180"/>
          <w:jc w:val="center"/>
          <w:ins w:id="49" w:author="juuj7350" w:date="2014-11-14T14:50:00Z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50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51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52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53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54" w:author="juuj7350" w:date="2014-11-14T14:50:00Z"/>
              </w:rPr>
            </w:pPr>
            <w:ins w:id="55" w:author="juuj7350" w:date="2014-11-14T14:50:00Z">
              <w:r>
                <w:rPr>
                  <w:noProof/>
                  <w:lang w:val="en-GB" w:eastAsia="ko-KR"/>
                </w:rPr>
                <w:t>!amp_enabled_flag</w:t>
              </w:r>
            </w:ins>
          </w:p>
        </w:tc>
        <w:tc>
          <w:tcPr>
            <w:tcW w:w="152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56" w:author="juuj7350" w:date="2014-11-14T14:50:00Z"/>
              </w:rPr>
            </w:pPr>
            <w:ins w:id="57" w:author="juuj7350" w:date="2014-11-14T14:50:00Z">
              <w:r>
                <w:rPr>
                  <w:noProof/>
                  <w:lang w:val="en-GB" w:eastAsia="ko-KR"/>
                </w:rPr>
                <w:t>amp_enabled_flag</w:t>
              </w:r>
            </w:ins>
          </w:p>
        </w:tc>
        <w:tc>
          <w:tcPr>
            <w:tcW w:w="152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58" w:author="juuj7350" w:date="2014-11-14T14:50:00Z"/>
              </w:rPr>
            </w:pPr>
            <w:ins w:id="59" w:author="juuj7350" w:date="2014-11-14T14:50:00Z">
              <w:r>
                <w:rPr>
                  <w:noProof/>
                  <w:lang w:val="en-GB" w:eastAsia="ko-KR"/>
                </w:rPr>
                <w:t>log2CbSize</w:t>
              </w:r>
              <w:r>
                <w:rPr>
                  <w:noProof/>
                  <w:lang w:val="en-GB"/>
                </w:rPr>
                <w:t>  </w:t>
              </w:r>
              <w:r>
                <w:rPr>
                  <w:noProof/>
                  <w:lang w:val="en-GB" w:eastAsia="ko-KR"/>
                </w:rPr>
                <w:t>= = </w:t>
              </w:r>
              <w:r>
                <w:rPr>
                  <w:noProof/>
                  <w:lang w:val="en-GB"/>
                </w:rPr>
                <w:t> 3</w:t>
              </w:r>
            </w:ins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jc w:val="center"/>
              <w:rPr>
                <w:ins w:id="60" w:author="juuj7350" w:date="2014-11-14T14:50:00Z"/>
              </w:rPr>
            </w:pPr>
            <w:ins w:id="61" w:author="juuj7350" w:date="2014-11-14T14:50:00Z">
              <w:r>
                <w:rPr>
                  <w:noProof/>
                  <w:lang w:val="en-GB" w:eastAsia="ko-KR"/>
                </w:rPr>
                <w:t>log2CbSize</w:t>
              </w:r>
              <w:r>
                <w:rPr>
                  <w:noProof/>
                  <w:lang w:val="en-GB"/>
                </w:rPr>
                <w:t> </w:t>
              </w:r>
              <w:r>
                <w:rPr>
                  <w:noProof/>
                  <w:lang w:val="en-GB" w:eastAsia="ko-KR"/>
                </w:rPr>
                <w:t>&gt;</w:t>
              </w:r>
              <w:r>
                <w:rPr>
                  <w:noProof/>
                  <w:lang w:val="en-GB"/>
                </w:rPr>
                <w:t> 3</w:t>
              </w:r>
            </w:ins>
          </w:p>
        </w:tc>
      </w:tr>
      <w:tr w:rsidR="001A562D" w:rsidTr="001A562D">
        <w:trPr>
          <w:cantSplit/>
          <w:jc w:val="center"/>
          <w:ins w:id="62" w:author="juuj7350" w:date="2014-11-14T14:50:00Z"/>
        </w:trPr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63" w:author="juuj7350" w:date="2014-11-14T14:50:00Z"/>
              </w:rPr>
            </w:pPr>
            <w:ins w:id="64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MODE_INTRA</w:t>
              </w:r>
            </w:ins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65" w:author="juuj7350" w:date="2014-11-14T14:50:00Z"/>
              </w:rPr>
            </w:pPr>
            <w:ins w:id="66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67" w:author="juuj7350" w:date="2014-11-14T14:50:00Z"/>
              </w:rPr>
            </w:pPr>
            <w:ins w:id="68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4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rPr>
                <w:ins w:id="69" w:author="juuj7350" w:date="2014-11-14T14:50:00Z"/>
              </w:rPr>
            </w:pPr>
            <w:ins w:id="70" w:author="juuj7350" w:date="2014-11-14T14:50:00Z">
              <w:r>
                <w:rPr>
                  <w:rFonts w:eastAsia="Batang"/>
                  <w:noProof/>
                  <w:sz w:val="18"/>
                </w:rPr>
                <w:t>PART_2Nx2N</w:t>
              </w:r>
            </w:ins>
          </w:p>
        </w:tc>
        <w:tc>
          <w:tcPr>
            <w:tcW w:w="158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71" w:author="juuj7350" w:date="2014-11-14T14:50:00Z"/>
              </w:rPr>
            </w:pPr>
            <w:ins w:id="72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73" w:author="juuj7350" w:date="2014-11-14T14:50:00Z"/>
              </w:rPr>
            </w:pPr>
            <w:ins w:id="74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75" w:author="juuj7350" w:date="2014-11-14T14:50:00Z"/>
              </w:rPr>
            </w:pPr>
            <w:ins w:id="76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1</w:t>
              </w:r>
            </w:ins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77" w:author="juuj7350" w:date="2014-11-14T14:50:00Z"/>
              </w:rPr>
            </w:pPr>
            <w:ins w:id="78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1</w:t>
              </w:r>
            </w:ins>
          </w:p>
        </w:tc>
      </w:tr>
      <w:tr w:rsidR="001A562D" w:rsidTr="001A562D">
        <w:trPr>
          <w:cantSplit/>
          <w:jc w:val="center"/>
          <w:ins w:id="79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80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81" w:author="juuj7350" w:date="2014-11-14T14:50:00Z"/>
              </w:rPr>
            </w:pPr>
            <w:ins w:id="82" w:author="juuj7350" w:date="2014-11-14T14:50:00Z">
              <w:r>
                <w:rPr>
                  <w:rFonts w:eastAsia="Batang"/>
                  <w:noProof/>
                  <w:sz w:val="18"/>
                </w:rPr>
                <w:t>1</w:t>
              </w:r>
            </w:ins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83" w:author="juuj7350" w:date="2014-11-14T14:50:00Z"/>
              </w:rPr>
            </w:pPr>
            <w:ins w:id="84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4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rPr>
                <w:ins w:id="85" w:author="juuj7350" w:date="2014-11-14T14:50:00Z"/>
              </w:rPr>
            </w:pPr>
            <w:ins w:id="86" w:author="juuj7350" w:date="2014-11-14T14:50:00Z">
              <w:r>
                <w:rPr>
                  <w:rFonts w:eastAsia="Batang"/>
                  <w:noProof/>
                  <w:sz w:val="18"/>
                </w:rPr>
                <w:t>PART_NxN</w:t>
              </w:r>
            </w:ins>
          </w:p>
        </w:tc>
        <w:tc>
          <w:tcPr>
            <w:tcW w:w="158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87" w:author="juuj7350" w:date="2014-11-14T14:50:00Z"/>
              </w:rPr>
            </w:pPr>
            <w:ins w:id="88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89" w:author="juuj7350" w:date="2014-11-14T14:50:00Z"/>
              </w:rPr>
            </w:pPr>
            <w:ins w:id="90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91" w:author="juuj7350" w:date="2014-11-14T14:50:00Z"/>
              </w:rPr>
            </w:pPr>
            <w:ins w:id="92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0</w:t>
              </w:r>
            </w:ins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93" w:author="juuj7350" w:date="2014-11-14T14:50:00Z"/>
              </w:rPr>
            </w:pPr>
            <w:ins w:id="94" w:author="juuj7350" w:date="2014-11-14T14:50:00Z">
              <w:r>
                <w:rPr>
                  <w:bCs/>
                  <w:noProof/>
                  <w:szCs w:val="20"/>
                  <w:lang w:val="en-GB" w:eastAsia="ko-KR"/>
                </w:rPr>
                <w:t>0</w:t>
              </w:r>
            </w:ins>
          </w:p>
        </w:tc>
      </w:tr>
      <w:tr w:rsidR="001A562D" w:rsidTr="001A562D">
        <w:trPr>
          <w:cantSplit/>
          <w:jc w:val="center"/>
          <w:ins w:id="95" w:author="juuj7350" w:date="2014-11-14T14:50:00Z"/>
        </w:trPr>
        <w:tc>
          <w:tcPr>
            <w:tcW w:w="2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96" w:author="juuj7350" w:date="2014-11-14T14:50:00Z"/>
              </w:rPr>
            </w:pPr>
            <w:ins w:id="9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MODE_INTER</w:t>
              </w:r>
            </w:ins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98" w:author="juuj7350" w:date="2014-11-14T14:50:00Z"/>
              </w:rPr>
            </w:pPr>
            <w:ins w:id="99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tabs>
                <w:tab w:val="left" w:pos="840"/>
              </w:tabs>
              <w:spacing w:before="20" w:after="100" w:afterAutospacing="1"/>
              <w:jc w:val="center"/>
              <w:rPr>
                <w:ins w:id="100" w:author="juuj7350" w:date="2014-11-14T14:50:00Z"/>
              </w:rPr>
            </w:pPr>
            <w:ins w:id="101" w:author="juuj7350" w:date="2014-11-14T14:50:00Z">
              <w:r>
                <w:rPr>
                  <w:noProof/>
                  <w:sz w:val="18"/>
                  <w:highlight w:val="green"/>
                  <w:lang w:eastAsia="ja-JP"/>
                </w:rPr>
                <w:t>0, 1, 2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02" w:author="juuj7350" w:date="2014-11-14T14:50:00Z"/>
              </w:rPr>
            </w:pPr>
            <w:ins w:id="103" w:author="juuj7350" w:date="2014-11-14T14:50:00Z">
              <w:r>
                <w:rPr>
                  <w:rFonts w:eastAsia="Batang"/>
                  <w:noProof/>
                  <w:sz w:val="18"/>
                </w:rPr>
                <w:t>PART_2Nx2N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04" w:author="juuj7350" w:date="2014-11-14T14:50:00Z"/>
              </w:rPr>
            </w:pPr>
            <w:ins w:id="105" w:author="juuj7350" w:date="2014-11-14T14:50:00Z">
              <w:r>
                <w:rPr>
                  <w:noProof/>
                  <w:szCs w:val="20"/>
                  <w:lang w:val="en-GB" w:eastAsia="ko-KR"/>
                </w:rPr>
                <w:t>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06" w:author="juuj7350" w:date="2014-11-14T14:50:00Z"/>
              </w:rPr>
            </w:pPr>
            <w:ins w:id="107" w:author="juuj7350" w:date="2014-11-14T14:50:00Z">
              <w:r>
                <w:rPr>
                  <w:noProof/>
                  <w:szCs w:val="20"/>
                  <w:lang w:val="en-GB" w:eastAsia="ko-KR"/>
                </w:rPr>
                <w:t>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08" w:author="juuj7350" w:date="2014-11-14T14:50:00Z"/>
              </w:rPr>
            </w:pPr>
            <w:ins w:id="109" w:author="juuj7350" w:date="2014-11-14T14:50:00Z">
              <w:r>
                <w:rPr>
                  <w:noProof/>
                  <w:szCs w:val="20"/>
                  <w:lang w:val="en-GB" w:eastAsia="ko-KR"/>
                </w:rPr>
                <w:t>1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10" w:author="juuj7350" w:date="2014-11-14T14:50:00Z"/>
              </w:rPr>
            </w:pPr>
            <w:ins w:id="111" w:author="juuj7350" w:date="2014-11-14T14:50:00Z">
              <w:r>
                <w:rPr>
                  <w:noProof/>
                  <w:szCs w:val="20"/>
                  <w:lang w:val="en-GB" w:eastAsia="ko-KR"/>
                </w:rPr>
                <w:t>1</w:t>
              </w:r>
            </w:ins>
          </w:p>
        </w:tc>
      </w:tr>
      <w:tr w:rsidR="001A562D" w:rsidTr="001A562D">
        <w:trPr>
          <w:cantSplit/>
          <w:jc w:val="center"/>
          <w:ins w:id="112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13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14" w:author="juuj7350" w:date="2014-11-14T14:50:00Z"/>
              </w:rPr>
            </w:pPr>
            <w:ins w:id="115" w:author="juuj7350" w:date="2014-11-14T14:50:00Z">
              <w:r>
                <w:rPr>
                  <w:rFonts w:eastAsia="Batang"/>
                  <w:noProof/>
                  <w:sz w:val="18"/>
                </w:rPr>
                <w:t>1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16" w:author="juuj7350" w:date="2014-11-14T14:50:00Z"/>
              </w:rPr>
            </w:pPr>
            <w:ins w:id="11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18" w:author="juuj7350" w:date="2014-11-14T14:50:00Z"/>
              </w:rPr>
            </w:pPr>
            <w:ins w:id="119" w:author="juuj7350" w:date="2014-11-14T14:50:00Z">
              <w:r>
                <w:rPr>
                  <w:rFonts w:eastAsia="Batang"/>
                  <w:noProof/>
                  <w:sz w:val="18"/>
                </w:rPr>
                <w:t>PART_2NxN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20" w:author="juuj7350" w:date="2014-11-14T14:50:00Z"/>
              </w:rPr>
            </w:pPr>
            <w:ins w:id="121" w:author="juuj7350" w:date="2014-11-14T14:50:00Z">
              <w:r>
                <w:rPr>
                  <w:noProof/>
                  <w:szCs w:val="20"/>
                  <w:lang w:val="en-GB" w:eastAsia="ko-KR"/>
                </w:rPr>
                <w:t>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22" w:author="juuj7350" w:date="2014-11-14T14:50:00Z"/>
              </w:rPr>
            </w:pPr>
            <w:ins w:id="123" w:author="juuj7350" w:date="2014-11-14T14:50:00Z">
              <w:r>
                <w:rPr>
                  <w:noProof/>
                  <w:szCs w:val="20"/>
                  <w:lang w:val="en-GB" w:eastAsia="ko-KR"/>
                </w:rPr>
                <w:t>011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24" w:author="juuj7350" w:date="2014-11-14T14:50:00Z"/>
              </w:rPr>
            </w:pPr>
            <w:ins w:id="125" w:author="juuj7350" w:date="2014-11-14T14:50:00Z">
              <w:r>
                <w:rPr>
                  <w:noProof/>
                  <w:szCs w:val="20"/>
                  <w:lang w:val="en-GB" w:eastAsia="ko-KR"/>
                </w:rPr>
                <w:t>01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26" w:author="juuj7350" w:date="2014-11-14T14:50:00Z"/>
              </w:rPr>
            </w:pPr>
            <w:ins w:id="127" w:author="juuj7350" w:date="2014-11-14T14:50:00Z">
              <w:r>
                <w:rPr>
                  <w:noProof/>
                  <w:szCs w:val="20"/>
                  <w:lang w:val="en-GB" w:eastAsia="ko-KR"/>
                </w:rPr>
                <w:t>01</w:t>
              </w:r>
            </w:ins>
          </w:p>
        </w:tc>
      </w:tr>
      <w:tr w:rsidR="001A562D" w:rsidTr="001A562D">
        <w:trPr>
          <w:cantSplit/>
          <w:jc w:val="center"/>
          <w:ins w:id="128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29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30" w:author="juuj7350" w:date="2014-11-14T14:50:00Z"/>
              </w:rPr>
            </w:pPr>
            <w:ins w:id="131" w:author="juuj7350" w:date="2014-11-14T14:50:00Z">
              <w:r>
                <w:rPr>
                  <w:rFonts w:eastAsia="Batang"/>
                  <w:noProof/>
                  <w:sz w:val="18"/>
                </w:rPr>
                <w:t>1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32" w:author="juuj7350" w:date="2014-11-14T14:50:00Z"/>
              </w:rPr>
            </w:pPr>
            <w:ins w:id="13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1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34" w:author="juuj7350" w:date="2014-11-14T14:50:00Z"/>
              </w:rPr>
            </w:pPr>
            <w:ins w:id="135" w:author="juuj7350" w:date="2014-11-14T14:50:00Z">
              <w:r>
                <w:rPr>
                  <w:rFonts w:eastAsia="Batang"/>
                  <w:noProof/>
                  <w:sz w:val="18"/>
                </w:rPr>
                <w:t>PART_2NxN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36" w:author="juuj7350" w:date="2014-11-14T14:50:00Z"/>
              </w:rPr>
            </w:pPr>
            <w:ins w:id="137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38" w:author="juuj7350" w:date="2014-11-14T14:50:00Z"/>
              </w:rPr>
            </w:pPr>
            <w:ins w:id="139" w:author="juuj7350" w:date="2014-11-14T14:50:00Z">
              <w:r>
                <w:rPr>
                  <w:rFonts w:eastAsia="Batang"/>
                  <w:noProof/>
                  <w:sz w:val="18"/>
                </w:rPr>
                <w:t>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40" w:author="juuj7350" w:date="2014-11-14T14:50:00Z"/>
              </w:rPr>
            </w:pPr>
            <w:ins w:id="141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42" w:author="juuj7350" w:date="2014-11-14T14:50:00Z"/>
              </w:rPr>
            </w:pPr>
            <w:ins w:id="143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</w:tr>
      <w:tr w:rsidR="001A562D" w:rsidTr="001A562D">
        <w:trPr>
          <w:cantSplit/>
          <w:jc w:val="center"/>
          <w:ins w:id="144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45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46" w:author="juuj7350" w:date="2014-11-14T14:50:00Z"/>
              </w:rPr>
            </w:pPr>
            <w:ins w:id="147" w:author="juuj7350" w:date="2014-11-14T14:50:00Z">
              <w:r>
                <w:rPr>
                  <w:rFonts w:eastAsia="Batang"/>
                  <w:noProof/>
                  <w:sz w:val="18"/>
                </w:rPr>
                <w:t>1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48" w:author="juuj7350" w:date="2014-11-14T14:50:00Z"/>
              </w:rPr>
            </w:pPr>
            <w:ins w:id="14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2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50" w:author="juuj7350" w:date="2014-11-14T14:50:00Z"/>
              </w:rPr>
            </w:pPr>
            <w:ins w:id="151" w:author="juuj7350" w:date="2014-11-14T14:50:00Z">
              <w:r>
                <w:rPr>
                  <w:rFonts w:eastAsia="Batang"/>
                  <w:noProof/>
                  <w:sz w:val="18"/>
                </w:rPr>
                <w:t>PART_Nx2N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52" w:author="juuj7350" w:date="2014-11-14T14:50:00Z"/>
              </w:rPr>
            </w:pPr>
            <w:ins w:id="153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54" w:author="juuj7350" w:date="2014-11-14T14:50:00Z"/>
              </w:rPr>
            </w:pPr>
            <w:ins w:id="155" w:author="juuj7350" w:date="2014-11-14T14:50:00Z">
              <w:r>
                <w:rPr>
                  <w:rFonts w:eastAsia="Batang"/>
                  <w:noProof/>
                  <w:sz w:val="18"/>
                </w:rPr>
                <w:t>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56" w:author="juuj7350" w:date="2014-11-14T14:50:00Z"/>
              </w:rPr>
            </w:pPr>
            <w:ins w:id="157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58" w:author="juuj7350" w:date="2014-11-14T14:50:00Z"/>
              </w:rPr>
            </w:pPr>
            <w:ins w:id="159" w:author="juuj7350" w:date="2014-11-14T14:50:00Z">
              <w:r>
                <w:rPr>
                  <w:rFonts w:eastAsia="Batang"/>
                  <w:noProof/>
                  <w:sz w:val="18"/>
                </w:rPr>
                <w:t>0</w:t>
              </w:r>
            </w:ins>
          </w:p>
        </w:tc>
      </w:tr>
      <w:tr w:rsidR="001A562D" w:rsidTr="001A562D">
        <w:trPr>
          <w:cantSplit/>
          <w:jc w:val="center"/>
          <w:ins w:id="160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61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62" w:author="juuj7350" w:date="2014-11-14T14:50:00Z"/>
              </w:rPr>
            </w:pPr>
            <w:ins w:id="163" w:author="juuj7350" w:date="2014-11-14T14:50:00Z">
              <w:r>
                <w:rPr>
                  <w:rFonts w:eastAsia="Batang"/>
                  <w:noProof/>
                  <w:sz w:val="18"/>
                </w:rPr>
                <w:t>2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64" w:author="juuj7350" w:date="2014-11-14T14:50:00Z"/>
              </w:rPr>
            </w:pPr>
            <w:ins w:id="16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66" w:author="juuj7350" w:date="2014-11-14T14:50:00Z"/>
              </w:rPr>
            </w:pPr>
            <w:ins w:id="167" w:author="juuj7350" w:date="2014-11-14T14:50:00Z">
              <w:r>
                <w:rPr>
                  <w:rFonts w:eastAsia="Batang"/>
                  <w:noProof/>
                  <w:sz w:val="18"/>
                </w:rPr>
                <w:t>PART_Nx2N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68" w:author="juuj7350" w:date="2014-11-14T14:50:00Z"/>
              </w:rPr>
            </w:pPr>
            <w:ins w:id="169" w:author="juuj7350" w:date="2014-11-14T14:50:00Z">
              <w:r>
                <w:rPr>
                  <w:noProof/>
                  <w:szCs w:val="20"/>
                  <w:lang w:val="en-GB" w:eastAsia="ko-KR"/>
                </w:rPr>
                <w:t>00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70" w:author="juuj7350" w:date="2014-11-14T14:50:00Z"/>
              </w:rPr>
            </w:pPr>
            <w:ins w:id="171" w:author="juuj7350" w:date="2014-11-14T14:50:00Z">
              <w:r>
                <w:rPr>
                  <w:noProof/>
                  <w:szCs w:val="20"/>
                  <w:lang w:val="en-GB" w:eastAsia="ko-KR"/>
                </w:rPr>
                <w:t>001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72" w:author="juuj7350" w:date="2014-11-14T14:50:00Z"/>
              </w:rPr>
            </w:pPr>
            <w:ins w:id="173" w:author="juuj7350" w:date="2014-11-14T14:50:00Z">
              <w:r>
                <w:rPr>
                  <w:noProof/>
                  <w:szCs w:val="20"/>
                  <w:lang w:val="en-GB" w:eastAsia="ko-KR"/>
                </w:rPr>
                <w:t>00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174" w:author="juuj7350" w:date="2014-11-14T14:50:00Z"/>
              </w:rPr>
            </w:pPr>
            <w:ins w:id="175" w:author="juuj7350" w:date="2014-11-14T14:50:00Z">
              <w:r>
                <w:rPr>
                  <w:noProof/>
                  <w:szCs w:val="20"/>
                  <w:lang w:val="en-GB" w:eastAsia="ko-KR"/>
                </w:rPr>
                <w:t>001</w:t>
              </w:r>
            </w:ins>
          </w:p>
        </w:tc>
      </w:tr>
      <w:tr w:rsidR="001A562D" w:rsidTr="001A562D">
        <w:trPr>
          <w:cantSplit/>
          <w:jc w:val="center"/>
          <w:ins w:id="176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77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78" w:author="juuj7350" w:date="2014-11-14T14:50:00Z"/>
              </w:rPr>
            </w:pPr>
            <w:ins w:id="179" w:author="juuj7350" w:date="2014-11-14T14:50:00Z">
              <w:r>
                <w:rPr>
                  <w:rFonts w:eastAsia="Batang"/>
                  <w:noProof/>
                  <w:sz w:val="18"/>
                </w:rPr>
                <w:t>2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80" w:author="juuj7350" w:date="2014-11-14T14:50:00Z"/>
              </w:rPr>
            </w:pPr>
            <w:ins w:id="18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1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82" w:author="juuj7350" w:date="2014-11-14T14:50:00Z"/>
              </w:rPr>
            </w:pPr>
            <w:ins w:id="18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PART_2NxnU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84" w:author="juuj7350" w:date="2014-11-14T14:50:00Z"/>
              </w:rPr>
            </w:pPr>
            <w:ins w:id="18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86" w:author="juuj7350" w:date="2014-11-14T14:50:00Z"/>
              </w:rPr>
            </w:pPr>
            <w:ins w:id="18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000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88" w:author="juuj7350" w:date="2014-11-14T14:50:00Z"/>
              </w:rPr>
            </w:pPr>
            <w:ins w:id="18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90" w:author="juuj7350" w:date="2014-11-14T14:50:00Z"/>
              </w:rPr>
            </w:pPr>
            <w:ins w:id="19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</w:tr>
      <w:tr w:rsidR="001A562D" w:rsidTr="001A562D">
        <w:trPr>
          <w:cantSplit/>
          <w:jc w:val="center"/>
          <w:ins w:id="192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193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94" w:author="juuj7350" w:date="2014-11-14T14:50:00Z"/>
              </w:rPr>
            </w:pPr>
            <w:ins w:id="195" w:author="juuj7350" w:date="2014-11-14T14:50:00Z">
              <w:r>
                <w:rPr>
                  <w:rFonts w:eastAsia="Batang"/>
                  <w:noProof/>
                  <w:sz w:val="18"/>
                </w:rPr>
                <w:t>2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196" w:author="juuj7350" w:date="2014-11-14T14:50:00Z"/>
              </w:rPr>
            </w:pPr>
            <w:ins w:id="19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2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198" w:author="juuj7350" w:date="2014-11-14T14:50:00Z"/>
              </w:rPr>
            </w:pPr>
            <w:ins w:id="19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PART_nLx2N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00" w:author="juuj7350" w:date="2014-11-14T14:50:00Z"/>
              </w:rPr>
            </w:pPr>
            <w:ins w:id="20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02" w:author="juuj7350" w:date="2014-11-14T14:50:00Z"/>
              </w:rPr>
            </w:pPr>
            <w:ins w:id="20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000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04" w:author="juuj7350" w:date="2014-11-14T14:50:00Z"/>
              </w:rPr>
            </w:pPr>
            <w:ins w:id="20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06" w:author="juuj7350" w:date="2014-11-14T14:50:00Z"/>
              </w:rPr>
            </w:pPr>
            <w:ins w:id="20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08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09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10" w:author="juuj7350" w:date="2014-11-14T14:50:00Z"/>
              </w:rPr>
            </w:pPr>
            <w:ins w:id="211" w:author="juuj7350" w:date="2014-11-14T14:50:00Z">
              <w:r>
                <w:rPr>
                  <w:rFonts w:eastAsia="Batang"/>
                  <w:noProof/>
                  <w:sz w:val="18"/>
                </w:rPr>
                <w:t>3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12" w:author="juuj7350" w:date="2014-11-14T14:50:00Z"/>
              </w:rPr>
            </w:pPr>
            <w:ins w:id="21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14" w:author="juuj7350" w:date="2014-11-14T14:50:00Z"/>
              </w:rPr>
            </w:pPr>
            <w:ins w:id="215" w:author="juuj7350" w:date="2014-11-14T14:50:00Z">
              <w:r>
                <w:rPr>
                  <w:rFonts w:eastAsia="Batang"/>
                  <w:noProof/>
                  <w:sz w:val="18"/>
                </w:rPr>
                <w:t>PART_NxN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16" w:author="juuj7350" w:date="2014-11-14T14:50:00Z"/>
              </w:rPr>
            </w:pPr>
            <w:ins w:id="217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18" w:author="juuj7350" w:date="2014-11-14T14:50:00Z"/>
              </w:rPr>
            </w:pPr>
            <w:ins w:id="219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20" w:author="juuj7350" w:date="2014-11-14T14:50:00Z"/>
              </w:rPr>
            </w:pPr>
            <w:ins w:id="221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22" w:author="juuj7350" w:date="2014-11-14T14:50:00Z"/>
              </w:rPr>
            </w:pPr>
            <w:ins w:id="223" w:author="juuj7350" w:date="2014-11-14T14:50:00Z">
              <w:r>
                <w:rPr>
                  <w:noProof/>
                  <w:szCs w:val="20"/>
                  <w:lang w:val="en-GB" w:eastAsia="ko-KR"/>
                </w:rPr>
                <w:t>000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24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25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26" w:author="juuj7350" w:date="2014-11-14T14:50:00Z"/>
              </w:rPr>
            </w:pPr>
            <w:ins w:id="227" w:author="juuj7350" w:date="2014-11-14T14:50:00Z">
              <w:r>
                <w:rPr>
                  <w:rFonts w:eastAsia="Batang"/>
                  <w:noProof/>
                  <w:sz w:val="18"/>
                </w:rPr>
                <w:t>3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28" w:author="juuj7350" w:date="2014-11-14T14:50:00Z"/>
              </w:rPr>
            </w:pPr>
            <w:ins w:id="22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1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30" w:author="juuj7350" w:date="2014-11-14T14:50:00Z"/>
              </w:rPr>
            </w:pPr>
            <w:ins w:id="23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PART_2NxnD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32" w:author="juuj7350" w:date="2014-11-14T14:50:00Z"/>
              </w:rPr>
            </w:pPr>
            <w:ins w:id="23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34" w:author="juuj7350" w:date="2014-11-14T14:50:00Z"/>
              </w:rPr>
            </w:pPr>
            <w:ins w:id="23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36" w:author="juuj7350" w:date="2014-11-14T14:50:00Z"/>
              </w:rPr>
            </w:pPr>
            <w:ins w:id="23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38" w:author="juuj7350" w:date="2014-11-14T14:50:00Z"/>
              </w:rPr>
            </w:pPr>
            <w:ins w:id="23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40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41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42" w:author="juuj7350" w:date="2014-11-14T14:50:00Z"/>
              </w:rPr>
            </w:pPr>
            <w:ins w:id="243" w:author="juuj7350" w:date="2014-11-14T14:50:00Z">
              <w:r>
                <w:rPr>
                  <w:rFonts w:eastAsia="Batang"/>
                  <w:noProof/>
                  <w:sz w:val="18"/>
                </w:rPr>
                <w:t>3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44" w:author="juuj7350" w:date="2014-11-14T14:50:00Z"/>
              </w:rPr>
            </w:pPr>
            <w:ins w:id="24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2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46" w:author="juuj7350" w:date="2014-11-14T14:50:00Z"/>
              </w:rPr>
            </w:pPr>
            <w:ins w:id="247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PART_nRx2N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48" w:author="juuj7350" w:date="2014-11-14T14:50:00Z"/>
              </w:rPr>
            </w:pPr>
            <w:ins w:id="24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50" w:author="juuj7350" w:date="2014-11-14T14:50:00Z"/>
              </w:rPr>
            </w:pPr>
            <w:ins w:id="25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001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52" w:author="juuj7350" w:date="2014-11-14T14:50:00Z"/>
              </w:rPr>
            </w:pPr>
            <w:ins w:id="25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54" w:author="juuj7350" w:date="2014-11-14T14:50:00Z"/>
              </w:rPr>
            </w:pPr>
            <w:ins w:id="25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56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57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58" w:author="juuj7350" w:date="2014-11-14T14:50:00Z"/>
              </w:rPr>
            </w:pPr>
            <w:ins w:id="259" w:author="juuj7350" w:date="2014-11-14T14:50:00Z">
              <w:r>
                <w:rPr>
                  <w:sz w:val="18"/>
                </w:rPr>
                <w:t>4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60" w:author="juuj7350" w:date="2014-11-14T14:50:00Z"/>
              </w:rPr>
            </w:pPr>
            <w:ins w:id="261" w:author="juuj7350" w:date="2014-11-14T14:50:00Z">
              <w:r>
                <w:rPr>
                  <w:noProof/>
                  <w:sz w:val="18"/>
                  <w:highlight w:val="yellow"/>
                  <w:lang w:eastAsia="ja-JP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62" w:author="juuj7350" w:date="2014-11-14T14:50:00Z"/>
              </w:rPr>
            </w:pPr>
            <w:ins w:id="263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PART_2NxnU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64" w:author="juuj7350" w:date="2014-11-14T14:50:00Z"/>
              </w:rPr>
            </w:pPr>
            <w:ins w:id="265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66" w:author="juuj7350" w:date="2014-11-14T14:50:00Z"/>
              </w:rPr>
            </w:pPr>
            <w:ins w:id="267" w:author="juuj7350" w:date="2014-11-14T14:50:00Z">
              <w:r>
                <w:rPr>
                  <w:noProof/>
                  <w:szCs w:val="20"/>
                  <w:lang w:val="en-GB" w:eastAsia="ko-KR"/>
                </w:rPr>
                <w:t>0100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68" w:author="juuj7350" w:date="2014-11-14T14:50:00Z"/>
              </w:rPr>
            </w:pPr>
            <w:ins w:id="269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70" w:author="juuj7350" w:date="2014-11-14T14:50:00Z"/>
              </w:rPr>
            </w:pPr>
            <w:ins w:id="271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72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73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74" w:author="juuj7350" w:date="2014-11-14T14:50:00Z"/>
              </w:rPr>
            </w:pPr>
            <w:ins w:id="275" w:author="juuj7350" w:date="2014-11-14T14:50:00Z">
              <w:r>
                <w:rPr>
                  <w:sz w:val="18"/>
                </w:rPr>
                <w:t>5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76" w:author="juuj7350" w:date="2014-11-14T14:50:00Z"/>
              </w:rPr>
            </w:pPr>
            <w:ins w:id="277" w:author="juuj7350" w:date="2014-11-14T14:50:00Z">
              <w:r>
                <w:rPr>
                  <w:noProof/>
                  <w:sz w:val="18"/>
                  <w:highlight w:val="yellow"/>
                  <w:lang w:eastAsia="ja-JP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78" w:author="juuj7350" w:date="2014-11-14T14:50:00Z"/>
              </w:rPr>
            </w:pPr>
            <w:ins w:id="279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PART_2NxnD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80" w:author="juuj7350" w:date="2014-11-14T14:50:00Z"/>
              </w:rPr>
            </w:pPr>
            <w:ins w:id="281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82" w:author="juuj7350" w:date="2014-11-14T14:50:00Z"/>
              </w:rPr>
            </w:pPr>
            <w:ins w:id="283" w:author="juuj7350" w:date="2014-11-14T14:50:00Z">
              <w:r>
                <w:rPr>
                  <w:noProof/>
                  <w:szCs w:val="20"/>
                  <w:lang w:val="en-GB" w:eastAsia="ko-KR"/>
                </w:rPr>
                <w:t>0101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84" w:author="juuj7350" w:date="2014-11-14T14:50:00Z"/>
              </w:rPr>
            </w:pPr>
            <w:ins w:id="285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86" w:author="juuj7350" w:date="2014-11-14T14:50:00Z"/>
              </w:rPr>
            </w:pPr>
            <w:ins w:id="287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288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289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90" w:author="juuj7350" w:date="2014-11-14T14:50:00Z"/>
              </w:rPr>
            </w:pPr>
            <w:ins w:id="291" w:author="juuj7350" w:date="2014-11-14T14:50:00Z">
              <w:r>
                <w:rPr>
                  <w:sz w:val="18"/>
                </w:rPr>
                <w:t>6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292" w:author="juuj7350" w:date="2014-11-14T14:50:00Z"/>
              </w:rPr>
            </w:pPr>
            <w:ins w:id="293" w:author="juuj7350" w:date="2014-11-14T14:50:00Z">
              <w:r>
                <w:rPr>
                  <w:noProof/>
                  <w:sz w:val="18"/>
                  <w:highlight w:val="yellow"/>
                  <w:lang w:eastAsia="ja-JP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294" w:author="juuj7350" w:date="2014-11-14T14:50:00Z"/>
              </w:rPr>
            </w:pPr>
            <w:ins w:id="295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PART_nLx2N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96" w:author="juuj7350" w:date="2014-11-14T14:50:00Z"/>
              </w:rPr>
            </w:pPr>
            <w:ins w:id="297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298" w:author="juuj7350" w:date="2014-11-14T14:50:00Z"/>
              </w:rPr>
            </w:pPr>
            <w:ins w:id="299" w:author="juuj7350" w:date="2014-11-14T14:50:00Z">
              <w:r>
                <w:rPr>
                  <w:noProof/>
                  <w:szCs w:val="20"/>
                  <w:lang w:val="en-GB" w:eastAsia="ko-KR"/>
                </w:rPr>
                <w:t>0000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00" w:author="juuj7350" w:date="2014-11-14T14:50:00Z"/>
              </w:rPr>
            </w:pPr>
            <w:ins w:id="301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02" w:author="juuj7350" w:date="2014-11-14T14:50:00Z"/>
              </w:rPr>
            </w:pPr>
            <w:ins w:id="303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</w:tr>
      <w:tr w:rsidR="001A562D" w:rsidTr="001A562D">
        <w:trPr>
          <w:cantSplit/>
          <w:trHeight w:val="204"/>
          <w:jc w:val="center"/>
          <w:ins w:id="304" w:author="juuj7350" w:date="2014-11-14T14:50:00Z"/>
        </w:trPr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overflowPunct/>
              <w:autoSpaceDE/>
              <w:autoSpaceDN/>
              <w:adjustRightInd/>
              <w:spacing w:before="0"/>
              <w:rPr>
                <w:ins w:id="305" w:author="juuj7350" w:date="2014-11-14T14:50:00Z"/>
                <w:rFonts w:eastAsia="Malgun Gothic"/>
                <w:color w:val="000000"/>
                <w:lang w:val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306" w:author="juuj7350" w:date="2014-11-14T14:50:00Z"/>
              </w:rPr>
            </w:pPr>
            <w:ins w:id="307" w:author="juuj7350" w:date="2014-11-14T14:50:00Z">
              <w:r>
                <w:rPr>
                  <w:sz w:val="18"/>
                </w:rPr>
                <w:t>7</w:t>
              </w:r>
            </w:ins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A562D" w:rsidRDefault="001A562D">
            <w:pPr>
              <w:keepNext/>
              <w:keepLines/>
              <w:spacing w:before="20" w:after="100" w:afterAutospacing="1"/>
              <w:jc w:val="center"/>
              <w:rPr>
                <w:ins w:id="308" w:author="juuj7350" w:date="2014-11-14T14:50:00Z"/>
              </w:rPr>
            </w:pPr>
            <w:ins w:id="309" w:author="juuj7350" w:date="2014-11-14T14:50:00Z">
              <w:r>
                <w:rPr>
                  <w:noProof/>
                  <w:sz w:val="18"/>
                  <w:highlight w:val="yellow"/>
                  <w:lang w:eastAsia="ja-JP"/>
                </w:rPr>
                <w:t>0</w:t>
              </w:r>
            </w:ins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62D" w:rsidRDefault="001A562D">
            <w:pPr>
              <w:spacing w:before="100" w:beforeAutospacing="1" w:after="100" w:afterAutospacing="1"/>
              <w:rPr>
                <w:ins w:id="310" w:author="juuj7350" w:date="2014-11-14T14:50:00Z"/>
              </w:rPr>
            </w:pPr>
            <w:ins w:id="311" w:author="juuj7350" w:date="2014-11-14T14:50:00Z">
              <w:r>
                <w:rPr>
                  <w:rFonts w:eastAsia="Batang"/>
                  <w:noProof/>
                  <w:sz w:val="18"/>
                  <w:lang w:eastAsia="ko-KR"/>
                </w:rPr>
                <w:t>PART_nRx2N</w:t>
              </w:r>
            </w:ins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12" w:author="juuj7350" w:date="2014-11-14T14:50:00Z"/>
              </w:rPr>
            </w:pPr>
            <w:ins w:id="313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14" w:author="juuj7350" w:date="2014-11-14T14:50:00Z"/>
              </w:rPr>
            </w:pPr>
            <w:ins w:id="315" w:author="juuj7350" w:date="2014-11-14T14:50:00Z">
              <w:r>
                <w:rPr>
                  <w:noProof/>
                  <w:szCs w:val="20"/>
                  <w:lang w:val="en-GB" w:eastAsia="ko-KR"/>
                </w:rPr>
                <w:t>0001</w:t>
              </w:r>
            </w:ins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16" w:author="juuj7350" w:date="2014-11-14T14:50:00Z"/>
              </w:rPr>
            </w:pPr>
            <w:ins w:id="317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62D" w:rsidRDefault="001A562D">
            <w:pPr>
              <w:pStyle w:val="tabletext0"/>
              <w:keepNext/>
              <w:rPr>
                <w:ins w:id="318" w:author="juuj7350" w:date="2014-11-14T14:50:00Z"/>
              </w:rPr>
            </w:pPr>
            <w:ins w:id="319" w:author="juuj7350" w:date="2014-11-14T14:50:00Z">
              <w:r>
                <w:rPr>
                  <w:noProof/>
                  <w:szCs w:val="20"/>
                  <w:lang w:val="en-GB" w:eastAsia="ko-KR"/>
                </w:rPr>
                <w:t>-</w:t>
              </w:r>
            </w:ins>
          </w:p>
        </w:tc>
      </w:tr>
    </w:tbl>
    <w:p w:rsidR="008E4235" w:rsidRDefault="008E4235" w:rsidP="008E4235">
      <w:pPr>
        <w:pStyle w:val="3N0"/>
        <w:rPr>
          <w:lang w:val="en-CA"/>
        </w:rPr>
      </w:pPr>
    </w:p>
    <w:p w:rsidR="006C4A3D" w:rsidRPr="009E72F1" w:rsidDel="008E4235" w:rsidRDefault="008E4235" w:rsidP="008E4235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del w:id="320" w:author="juuj7350" w:date="2014-11-14T14:42:00Z"/>
        </w:rPr>
      </w:pPr>
      <w:del w:id="321" w:author="juuj7350" w:date="2014-11-14T14:42:00Z">
        <w:r w:rsidRPr="007F3EEE" w:rsidDel="008E4235">
          <w:rPr>
            <w:lang w:val="en-CA"/>
          </w:rPr>
          <w:delText>The specifications in clause 9.3.3.6 apply</w:delText>
        </w:r>
      </w:del>
    </w:p>
    <w:p w:rsidR="007D6B34" w:rsidRDefault="007D6B34"/>
    <w:sectPr w:rsidR="007D6B34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FA1832A2"/>
    <w:lvl w:ilvl="0">
      <w:start w:val="9"/>
      <w:numFmt w:val="upperLetter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2A941BA8"/>
    <w:multiLevelType w:val="multilevel"/>
    <w:tmpl w:val="7EB41E8E"/>
    <w:lvl w:ilvl="0">
      <w:start w:val="1"/>
      <w:numFmt w:val="decimal"/>
      <w:pStyle w:val="3HAnnex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E860EA7"/>
    <w:multiLevelType w:val="multilevel"/>
    <w:tmpl w:val="EE04B4FE"/>
    <w:numStyleLink w:val="3DNumbering"/>
  </w:abstractNum>
  <w:abstractNum w:abstractNumId="8">
    <w:nsid w:val="78F93966"/>
    <w:multiLevelType w:val="multilevel"/>
    <w:tmpl w:val="4836CA5C"/>
    <w:lvl w:ilvl="0">
      <w:start w:val="6"/>
      <w:numFmt w:val="upperLetter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9">
    <w:nsid w:val="7BC330F5"/>
    <w:multiLevelType w:val="hybridMultilevel"/>
    <w:tmpl w:val="C2769C2A"/>
    <w:lvl w:ilvl="0" w:tplc="C96250DE">
      <w:start w:val="1"/>
      <w:numFmt w:val="bullet"/>
      <w:pStyle w:val="CharCharZchnZchnCharCharCarCar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</w:rPr>
    </w:lvl>
    <w:lvl w:ilvl="1" w:tplc="B41624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26B6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20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EA3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A4A0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F03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C6D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E61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0">
    <w:abstractNumId w:val="8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1">
    <w:abstractNumId w:val="8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2">
    <w:abstractNumId w:val="8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3">
    <w:abstractNumId w:val="8"/>
    <w:lvlOverride w:ilvl="0">
      <w:lvl w:ilvl="0">
        <w:start w:val="6"/>
        <w:numFmt w:val="upperLetter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eastAsia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3H4"/>
        <w:lvlText w:val="%1.%2.%3.%4.%5.%6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</w:num>
  <w:num w:numId="14">
    <w:abstractNumId w:val="6"/>
  </w:num>
  <w:num w:numId="15">
    <w:abstractNumId w:val="4"/>
  </w:num>
  <w:num w:numId="16">
    <w:abstractNumId w:val="2"/>
  </w:num>
  <w:num w:numId="17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5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9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3"/>
  </w:num>
  <w:num w:numId="21">
    <w:abstractNumId w:val="9"/>
  </w:num>
  <w:num w:numId="2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uj7350">
    <w15:presenceInfo w15:providerId="None" w15:userId="juuj73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84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EF"/>
    <w:rsid w:val="001372EF"/>
    <w:rsid w:val="001A562D"/>
    <w:rsid w:val="001C662B"/>
    <w:rsid w:val="00434DD8"/>
    <w:rsid w:val="006C4A3D"/>
    <w:rsid w:val="007216B5"/>
    <w:rsid w:val="007D6B34"/>
    <w:rsid w:val="00890271"/>
    <w:rsid w:val="008E4235"/>
    <w:rsid w:val="009521E1"/>
    <w:rsid w:val="00CC7996"/>
    <w:rsid w:val="00E4351F"/>
    <w:rsid w:val="00E82FE4"/>
    <w:rsid w:val="00F8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5:docId w15:val="{31A450E0-011F-4DE6-AF38-67FE28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1E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521E1"/>
    <w:pPr>
      <w:keepNext/>
      <w:numPr>
        <w:numId w:val="8"/>
      </w:numPr>
      <w:tabs>
        <w:tab w:val="clear" w:pos="360"/>
      </w:tabs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521E1"/>
    <w:pPr>
      <w:keepNext/>
      <w:numPr>
        <w:ilvl w:val="1"/>
        <w:numId w:val="8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521E1"/>
    <w:pPr>
      <w:keepNext/>
      <w:numPr>
        <w:ilvl w:val="2"/>
        <w:numId w:val="8"/>
      </w:numPr>
      <w:tabs>
        <w:tab w:val="clear" w:pos="360"/>
      </w:tabs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521E1"/>
    <w:pPr>
      <w:keepNext/>
      <w:numPr>
        <w:ilvl w:val="3"/>
        <w:numId w:val="8"/>
      </w:numPr>
      <w:tabs>
        <w:tab w:val="clear" w:pos="36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521E1"/>
    <w:pPr>
      <w:keepNext/>
      <w:numPr>
        <w:ilvl w:val="4"/>
        <w:numId w:val="8"/>
      </w:numPr>
      <w:tabs>
        <w:tab w:val="clear" w:pos="36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521E1"/>
    <w:pPr>
      <w:keepNext/>
      <w:numPr>
        <w:ilvl w:val="5"/>
        <w:numId w:val="8"/>
      </w:numPr>
      <w:tabs>
        <w:tab w:val="clear" w:pos="360"/>
      </w:tabs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521E1"/>
    <w:pPr>
      <w:keepNext/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521E1"/>
    <w:pPr>
      <w:keepNext/>
      <w:numPr>
        <w:ilvl w:val="7"/>
        <w:numId w:val="8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521E1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21E1"/>
    <w:rPr>
      <w:rFonts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9521E1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9521E1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9521E1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9521E1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9521E1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9521E1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9521E1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9521E1"/>
    <w:rPr>
      <w:b/>
      <w:sz w:val="22"/>
      <w:szCs w:val="22"/>
      <w:lang w:eastAsia="en-US"/>
    </w:rPr>
  </w:style>
  <w:style w:type="paragraph" w:customStyle="1" w:styleId="3H0">
    <w:name w:val="3H0"/>
    <w:next w:val="Normal"/>
    <w:qFormat/>
    <w:rsid w:val="009521E1"/>
    <w:pPr>
      <w:keepNext/>
      <w:keepLines/>
      <w:numPr>
        <w:ilvl w:val="1"/>
        <w:numId w:val="13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Normal"/>
    <w:qFormat/>
    <w:rsid w:val="009521E1"/>
    <w:pPr>
      <w:numPr>
        <w:ilvl w:val="2"/>
      </w:numPr>
      <w:spacing w:before="181"/>
      <w:outlineLvl w:val="2"/>
    </w:pPr>
  </w:style>
  <w:style w:type="paragraph" w:customStyle="1" w:styleId="3H2">
    <w:name w:val="3H2"/>
    <w:basedOn w:val="3H1"/>
    <w:next w:val="Normal"/>
    <w:link w:val="3H2Char"/>
    <w:qFormat/>
    <w:rsid w:val="009521E1"/>
    <w:pPr>
      <w:numPr>
        <w:ilvl w:val="3"/>
      </w:numPr>
      <w:outlineLvl w:val="3"/>
    </w:pPr>
  </w:style>
  <w:style w:type="character" w:customStyle="1" w:styleId="3H2Char">
    <w:name w:val="3H2 Char"/>
    <w:link w:val="3H2"/>
    <w:rsid w:val="009521E1"/>
    <w:rPr>
      <w:rFonts w:eastAsia="Malgun Gothic"/>
      <w:b/>
      <w:lang w:val="en-GB" w:eastAsia="zh-CN"/>
    </w:rPr>
  </w:style>
  <w:style w:type="paragraph" w:customStyle="1" w:styleId="3H3">
    <w:name w:val="3H3"/>
    <w:basedOn w:val="3H2"/>
    <w:next w:val="Normal"/>
    <w:link w:val="3H3Char"/>
    <w:qFormat/>
    <w:rsid w:val="009521E1"/>
    <w:pPr>
      <w:numPr>
        <w:ilvl w:val="4"/>
      </w:numPr>
      <w:outlineLvl w:val="4"/>
    </w:pPr>
    <w:rPr>
      <w:lang w:val="en-CA"/>
    </w:rPr>
  </w:style>
  <w:style w:type="character" w:customStyle="1" w:styleId="3H3Char">
    <w:name w:val="3H3 Char"/>
    <w:link w:val="3H3"/>
    <w:rsid w:val="009521E1"/>
    <w:rPr>
      <w:rFonts w:eastAsia="Malgun Gothic"/>
      <w:b/>
      <w:lang w:val="en-CA" w:eastAsia="zh-CN"/>
    </w:rPr>
  </w:style>
  <w:style w:type="paragraph" w:customStyle="1" w:styleId="3H4">
    <w:name w:val="3H4"/>
    <w:basedOn w:val="3H3"/>
    <w:next w:val="Normal"/>
    <w:qFormat/>
    <w:rsid w:val="009521E1"/>
    <w:pPr>
      <w:numPr>
        <w:ilvl w:val="5"/>
      </w:numPr>
      <w:outlineLvl w:val="5"/>
    </w:pPr>
  </w:style>
  <w:style w:type="paragraph" w:customStyle="1" w:styleId="3N0">
    <w:name w:val="3N0"/>
    <w:basedOn w:val="Normal"/>
    <w:link w:val="3N0Char"/>
    <w:qFormat/>
    <w:rsid w:val="001372E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372EF"/>
    <w:rPr>
      <w:rFonts w:eastAsia="Malgun Gothic"/>
      <w:lang w:val="en-GB" w:eastAsia="en-US"/>
    </w:rPr>
  </w:style>
  <w:style w:type="paragraph" w:customStyle="1" w:styleId="3H5">
    <w:name w:val="3H5"/>
    <w:basedOn w:val="3H4"/>
    <w:next w:val="3N0"/>
    <w:qFormat/>
    <w:rsid w:val="001372EF"/>
    <w:pPr>
      <w:numPr>
        <w:ilvl w:val="0"/>
        <w:numId w:val="0"/>
      </w:numPr>
      <w:tabs>
        <w:tab w:val="left" w:pos="1140"/>
        <w:tab w:val="left" w:pos="1361"/>
      </w:tabs>
    </w:pPr>
    <w:rPr>
      <w:rFonts w:ascii="Times New Roman Bold" w:hAnsi="Times New Roman Bold"/>
      <w:lang w:val="en-GB" w:eastAsia="en-US"/>
    </w:rPr>
  </w:style>
  <w:style w:type="paragraph" w:customStyle="1" w:styleId="3H6">
    <w:name w:val="3H6"/>
    <w:basedOn w:val="Normal"/>
    <w:rsid w:val="001372E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1372E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1372EF"/>
    <w:pPr>
      <w:numPr>
        <w:numId w:val="1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72EF"/>
    <w:pPr>
      <w:numPr>
        <w:ilvl w:val="1"/>
      </w:numPr>
    </w:pPr>
  </w:style>
  <w:style w:type="character" w:customStyle="1" w:styleId="3D0Char">
    <w:name w:val="3D0 Char"/>
    <w:link w:val="3D0"/>
    <w:rsid w:val="001372EF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1372EF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1372EF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372EF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1372EF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1372EF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1372EF"/>
    <w:rPr>
      <w:rFonts w:eastAsia="Malgun Gothic"/>
      <w:lang w:val="en-GB" w:eastAsia="en-US"/>
    </w:rPr>
  </w:style>
  <w:style w:type="paragraph" w:customStyle="1" w:styleId="3D5">
    <w:name w:val="3D5"/>
    <w:basedOn w:val="3D4"/>
    <w:qFormat/>
    <w:rsid w:val="001372EF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1372EF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1372EF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1372EF"/>
    <w:pPr>
      <w:numPr>
        <w:ilvl w:val="1"/>
        <w:numId w:val="1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72EF"/>
    <w:pPr>
      <w:numPr>
        <w:numId w:val="1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72E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72E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72E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72E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72E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1372EF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1372EF"/>
    <w:pPr>
      <w:numPr>
        <w:ilvl w:val="8"/>
      </w:numPr>
    </w:pPr>
  </w:style>
  <w:style w:type="paragraph" w:customStyle="1" w:styleId="3D7">
    <w:name w:val="3D7"/>
    <w:basedOn w:val="Normal"/>
    <w:rsid w:val="001372EF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1372EF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372EF"/>
    <w:pPr>
      <w:numPr>
        <w:numId w:val="1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372EF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372E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1372EF"/>
    <w:pPr>
      <w:numPr>
        <w:ilvl w:val="3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1372EF"/>
    <w:pPr>
      <w:numPr>
        <w:ilvl w:val="4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1372EF"/>
    <w:pPr>
      <w:numPr>
        <w:ilvl w:val="5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1372EF"/>
    <w:pPr>
      <w:numPr>
        <w:ilvl w:val="6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1372EF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1372EF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372EF"/>
    <w:pPr>
      <w:numPr>
        <w:numId w:val="15"/>
      </w:numPr>
    </w:pPr>
  </w:style>
  <w:style w:type="numbering" w:customStyle="1" w:styleId="3DNumbering">
    <w:name w:val="3D Numbering"/>
    <w:uiPriority w:val="99"/>
    <w:rsid w:val="001372EF"/>
    <w:pPr>
      <w:numPr>
        <w:numId w:val="16"/>
      </w:numPr>
    </w:pPr>
  </w:style>
  <w:style w:type="paragraph" w:customStyle="1" w:styleId="3N">
    <w:name w:val="3N"/>
    <w:basedOn w:val="Normal"/>
    <w:link w:val="3NChar"/>
    <w:qFormat/>
    <w:rsid w:val="001372E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372EF"/>
    <w:rPr>
      <w:rFonts w:eastAsia="Malgun Gothic"/>
      <w:lang w:val="en-GB" w:eastAsia="en-US"/>
    </w:rPr>
  </w:style>
  <w:style w:type="paragraph" w:customStyle="1" w:styleId="3HAnnex">
    <w:name w:val="3HAnnex"/>
    <w:basedOn w:val="Normal"/>
    <w:qFormat/>
    <w:rsid w:val="001372EF"/>
    <w:pPr>
      <w:keepNext/>
      <w:keepLines/>
      <w:numPr>
        <w:numId w:val="20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customStyle="1" w:styleId="TableText">
    <w:name w:val="Table_Text"/>
    <w:basedOn w:val="Normal"/>
    <w:rsid w:val="008E423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CharCharZchnZchnCharCharCarCar">
    <w:name w:val="Char Char Zchn Zchn Char Char Car Car"/>
    <w:uiPriority w:val="99"/>
    <w:semiHidden/>
    <w:rsid w:val="008E4235"/>
    <w:pPr>
      <w:keepNext/>
      <w:numPr>
        <w:numId w:val="21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62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62D"/>
    <w:rPr>
      <w:rFonts w:ascii="Segoe UI" w:hAnsi="Segoe UI" w:cs="Segoe UI"/>
      <w:sz w:val="18"/>
      <w:szCs w:val="18"/>
      <w:lang w:eastAsia="en-US"/>
    </w:rPr>
  </w:style>
  <w:style w:type="paragraph" w:customStyle="1" w:styleId="3n00">
    <w:name w:val="3n0"/>
    <w:basedOn w:val="Normal"/>
    <w:rsid w:val="001A562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color w:val="000000"/>
      <w:sz w:val="24"/>
      <w:szCs w:val="24"/>
      <w:lang w:val="fr-FR" w:eastAsia="fr-FR"/>
    </w:rPr>
  </w:style>
  <w:style w:type="paragraph" w:customStyle="1" w:styleId="tabletext0">
    <w:name w:val="tabletext"/>
    <w:basedOn w:val="Normal"/>
    <w:rsid w:val="001A562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6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</dc:creator>
  <cp:lastModifiedBy>juuj7350</cp:lastModifiedBy>
  <cp:revision>4</cp:revision>
  <dcterms:created xsi:type="dcterms:W3CDTF">2014-11-14T13:35:00Z</dcterms:created>
  <dcterms:modified xsi:type="dcterms:W3CDTF">2014-11-14T13:51:00Z</dcterms:modified>
</cp:coreProperties>
</file>