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D0" w:rsidRDefault="001862D0" w:rsidP="001862D0">
      <w:pPr>
        <w:pStyle w:val="3D0"/>
      </w:pPr>
      <w:r>
        <w:t xml:space="preserve">The variable </w:t>
      </w:r>
      <w:proofErr w:type="spellStart"/>
      <w:r>
        <w:t>minSubBlkSizeFlag</w:t>
      </w:r>
      <w:proofErr w:type="spellEnd"/>
      <w:r>
        <w:t xml:space="preserve"> is derived as specified in the following: </w:t>
      </w:r>
    </w:p>
    <w:p w:rsidR="001862D0" w:rsidRDefault="001862D0" w:rsidP="001862D0">
      <w:pPr>
        <w:pStyle w:val="3E2"/>
      </w:pPr>
      <w:proofErr w:type="spellStart"/>
      <w:r>
        <w:t>minSubBlkSizeFlag</w:t>
      </w:r>
      <w:proofErr w:type="spellEnd"/>
      <w:r>
        <w:t xml:space="preserve"> = </w:t>
      </w:r>
      <w:r w:rsidRPr="00A345C2">
        <w:t>(</w:t>
      </w:r>
      <w:r>
        <w:t> </w:t>
      </w:r>
      <w:proofErr w:type="spellStart"/>
      <w:r w:rsidRPr="00A345C2">
        <w:t>nPSW</w:t>
      </w:r>
      <w:proofErr w:type="spellEnd"/>
      <w:r w:rsidRPr="00A345C2">
        <w:t xml:space="preserve"> % 8</w:t>
      </w:r>
      <w:r>
        <w:t xml:space="preserve">  !=  0</w:t>
      </w:r>
      <w:r w:rsidRPr="00A345C2">
        <w:t xml:space="preserve">) </w:t>
      </w:r>
      <w:r>
        <w:t xml:space="preserve"> | |</w:t>
      </w:r>
      <w:r w:rsidRPr="00A345C2">
        <w:t xml:space="preserve"> </w:t>
      </w:r>
      <w:r>
        <w:t xml:space="preserve"> </w:t>
      </w:r>
      <w:r w:rsidRPr="00A345C2">
        <w:t>(</w:t>
      </w:r>
      <w:r>
        <w:t> </w:t>
      </w:r>
      <w:proofErr w:type="spellStart"/>
      <w:r w:rsidRPr="00A345C2">
        <w:t>nPSH</w:t>
      </w:r>
      <w:proofErr w:type="spellEnd"/>
      <w:r w:rsidRPr="00A345C2">
        <w:t xml:space="preserve"> % 8</w:t>
      </w:r>
      <w:r>
        <w:t>   !=  0 </w:t>
      </w:r>
      <w:r w:rsidRPr="00A345C2">
        <w:t>)</w:t>
      </w:r>
      <w: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r w:rsidRPr="004A52A3">
        <w:fldChar w:fldCharType="begin" w:fldLock="1"/>
      </w:r>
      <w:r w:rsidRPr="004A52A3">
        <w:instrText xml:space="preserve"> SEQ Equation \* ARABIC </w:instrText>
      </w:r>
      <w:r w:rsidRPr="004A52A3">
        <w:fldChar w:fldCharType="separate"/>
      </w:r>
      <w:r>
        <w:rPr>
          <w:noProof/>
        </w:rPr>
        <w:t>290</w:t>
      </w:r>
      <w:r w:rsidRPr="004A52A3">
        <w:fldChar w:fldCharType="end"/>
      </w:r>
      <w:r w:rsidRPr="004A52A3">
        <w:t>)</w:t>
      </w:r>
    </w:p>
    <w:p w:rsidR="001862D0" w:rsidRDefault="001862D0" w:rsidP="001862D0">
      <w:pPr>
        <w:pStyle w:val="3D0"/>
      </w:pPr>
      <w:r>
        <w:t xml:space="preserve">Depending on the value of </w:t>
      </w:r>
      <w:proofErr w:type="spellStart"/>
      <w:r>
        <w:t>minSubBlkSizeFlag</w:t>
      </w:r>
      <w:proofErr w:type="spellEnd"/>
      <w:r>
        <w:t xml:space="preserve">, the following applies. </w:t>
      </w:r>
    </w:p>
    <w:p w:rsidR="001862D0" w:rsidRDefault="001862D0" w:rsidP="001862D0">
      <w:pPr>
        <w:pStyle w:val="3D1"/>
      </w:pPr>
      <w:r>
        <w:t xml:space="preserve">If </w:t>
      </w:r>
      <w:proofErr w:type="spellStart"/>
      <w:r>
        <w:t>minSubBlkSizeFlag</w:t>
      </w:r>
      <w:proofErr w:type="spellEnd"/>
      <w:r>
        <w:t xml:space="preserve"> is equal to 1, the following applies: </w:t>
      </w:r>
    </w:p>
    <w:p w:rsidR="001862D0" w:rsidRDefault="001862D0" w:rsidP="001862D0">
      <w:pPr>
        <w:pStyle w:val="3E3"/>
      </w:pPr>
      <w:proofErr w:type="spellStart"/>
      <w:proofErr w:type="gramStart"/>
      <w:r>
        <w:t>horSplitFlag</w:t>
      </w:r>
      <w:proofErr w:type="spellEnd"/>
      <w:proofErr w:type="gramEnd"/>
      <w:r>
        <w:t xml:space="preserve"> = </w:t>
      </w:r>
      <w:r>
        <w:rPr>
          <w:lang w:eastAsia="ko-KR"/>
        </w:rPr>
        <w:t xml:space="preserve"> ( </w:t>
      </w:r>
      <w:proofErr w:type="spellStart"/>
      <w:r>
        <w:rPr>
          <w:lang w:eastAsia="ko-KR"/>
        </w:rPr>
        <w:t>nPSH</w:t>
      </w:r>
      <w:proofErr w:type="spellEnd"/>
      <w:r>
        <w:rPr>
          <w:lang w:eastAsia="ko-KR"/>
        </w:rPr>
        <w:t xml:space="preserve"> % 8  ! =  0 )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r w:rsidRPr="004A52A3">
        <w:fldChar w:fldCharType="begin" w:fldLock="1"/>
      </w:r>
      <w:r w:rsidRPr="004A52A3">
        <w:instrText xml:space="preserve"> SEQ Equation \* ARABIC </w:instrText>
      </w:r>
      <w:r w:rsidRPr="004A52A3">
        <w:fldChar w:fldCharType="separate"/>
      </w:r>
      <w:r>
        <w:rPr>
          <w:noProof/>
        </w:rPr>
        <w:t>291</w:t>
      </w:r>
      <w:r w:rsidRPr="004A52A3">
        <w:fldChar w:fldCharType="end"/>
      </w:r>
      <w:r w:rsidRPr="004A52A3">
        <w:t>)</w:t>
      </w:r>
    </w:p>
    <w:p w:rsidR="001862D0" w:rsidRDefault="001862D0" w:rsidP="001862D0">
      <w:pPr>
        <w:pStyle w:val="3D1"/>
      </w:pPr>
      <w:r>
        <w:rPr>
          <w:lang w:eastAsia="ko-KR"/>
        </w:rPr>
        <w:t>Otherwise (</w:t>
      </w:r>
      <w:proofErr w:type="spellStart"/>
      <w:r>
        <w:rPr>
          <w:lang w:eastAsia="ko-KR"/>
        </w:rPr>
        <w:t>minSubBlkSizeFlag</w:t>
      </w:r>
      <w:proofErr w:type="spellEnd"/>
      <w:r>
        <w:rPr>
          <w:lang w:eastAsia="ko-KR"/>
        </w:rPr>
        <w:t xml:space="preserve"> is equal to 0), the following applies: </w:t>
      </w:r>
    </w:p>
    <w:p w:rsidR="001862D0" w:rsidRDefault="001862D0" w:rsidP="001862D0">
      <w:pPr>
        <w:pStyle w:val="3E3"/>
        <w:jc w:val="left"/>
        <w:rPr>
          <w:lang w:eastAsia="ko-KR"/>
        </w:rPr>
      </w:pPr>
      <w:r w:rsidRPr="004A52A3">
        <w:rPr>
          <w:lang w:eastAsia="ko-KR"/>
        </w:rPr>
        <w:t>x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 xml:space="preserve">0, </w:t>
      </w:r>
      <w:proofErr w:type="spellStart"/>
      <w:r w:rsidRPr="00CB44FB">
        <w:rPr>
          <w:lang w:eastAsia="ko-KR"/>
        </w:rPr>
        <w:t>pic_width_in_luma_samples</w:t>
      </w:r>
      <w:proofErr w:type="spellEnd"/>
      <w:r w:rsidRPr="00CB44FB">
        <w:rPr>
          <w:lang w:eastAsia="ko-KR"/>
        </w:rPr>
        <w:t xml:space="preserve"> – 1,</w:t>
      </w:r>
      <w:r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vertAlign w:val="subscript"/>
          <w:lang w:eastAsia="ko-KR"/>
        </w:rPr>
        <w:t xml:space="preserve"> </w:t>
      </w:r>
      <w:r>
        <w:rPr>
          <w:lang w:eastAsia="ko-KR"/>
        </w:rPr>
        <w:t>)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r w:rsidRPr="004A52A3">
        <w:fldChar w:fldCharType="begin" w:fldLock="1"/>
      </w:r>
      <w:r w:rsidRPr="004A52A3">
        <w:instrText xml:space="preserve"> SEQ Equation \* ARABIC </w:instrText>
      </w:r>
      <w:r w:rsidRPr="004A52A3">
        <w:fldChar w:fldCharType="separate"/>
      </w:r>
      <w:r>
        <w:rPr>
          <w:noProof/>
        </w:rPr>
        <w:t>292</w:t>
      </w:r>
      <w:r w:rsidRPr="004A52A3">
        <w:fldChar w:fldCharType="end"/>
      </w:r>
      <w:r w:rsidRPr="004A52A3">
        <w:t>)</w:t>
      </w:r>
    </w:p>
    <w:p w:rsidR="001862D0" w:rsidRDefault="001862D0" w:rsidP="001862D0">
      <w:pPr>
        <w:pStyle w:val="3E3"/>
        <w:jc w:val="left"/>
        <w:rPr>
          <w:lang w:eastAsia="ko-KR"/>
        </w:rPr>
      </w:pPr>
      <w:r w:rsidRPr="004A52A3">
        <w:rPr>
          <w:lang w:eastAsia="ko-KR"/>
        </w:rPr>
        <w:t>y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 xml:space="preserve">0, </w:t>
      </w:r>
      <w:proofErr w:type="spellStart"/>
      <w:r w:rsidRPr="00CB44FB">
        <w:rPr>
          <w:lang w:eastAsia="ko-KR"/>
        </w:rPr>
        <w:t>pic_</w:t>
      </w:r>
      <w:r>
        <w:rPr>
          <w:lang w:eastAsia="ko-KR"/>
        </w:rPr>
        <w:t>height</w:t>
      </w:r>
      <w:r w:rsidRPr="00CB44FB">
        <w:rPr>
          <w:lang w:eastAsia="ko-KR"/>
        </w:rPr>
        <w:t>_in_luma_samples</w:t>
      </w:r>
      <w:proofErr w:type="spellEnd"/>
      <w:r w:rsidRPr="00CB44FB">
        <w:rPr>
          <w:lang w:eastAsia="ko-KR"/>
        </w:rPr>
        <w:t xml:space="preserve"> – 1,</w:t>
      </w:r>
      <w:r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)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r w:rsidRPr="004A52A3">
        <w:fldChar w:fldCharType="begin" w:fldLock="1"/>
      </w:r>
      <w:r w:rsidRPr="004A52A3">
        <w:instrText xml:space="preserve"> SEQ Equation \* ARABIC </w:instrText>
      </w:r>
      <w:r w:rsidRPr="004A52A3">
        <w:fldChar w:fldCharType="separate"/>
      </w:r>
      <w:r>
        <w:rPr>
          <w:noProof/>
        </w:rPr>
        <w:t>293</w:t>
      </w:r>
      <w:r w:rsidRPr="004A52A3">
        <w:fldChar w:fldCharType="end"/>
      </w:r>
      <w:r w:rsidRPr="004A52A3">
        <w:t>)</w:t>
      </w:r>
    </w:p>
    <w:p w:rsidR="001862D0" w:rsidRDefault="001862D0" w:rsidP="001862D0">
      <w:pPr>
        <w:pStyle w:val="3E3"/>
        <w:jc w:val="left"/>
        <w:rPr>
          <w:lang w:eastAsia="ko-KR"/>
        </w:rPr>
      </w:pPr>
      <w:r>
        <w:rPr>
          <w:lang w:eastAsia="ko-KR"/>
        </w:rPr>
        <w:t xml:space="preserve">xP1 = Clip3( 0, </w:t>
      </w:r>
      <w:proofErr w:type="spellStart"/>
      <w:r>
        <w:rPr>
          <w:lang w:eastAsia="ko-KR"/>
        </w:rPr>
        <w:t>pic_width_in_luma_samples</w:t>
      </w:r>
      <w:proofErr w:type="spellEnd"/>
      <w:r>
        <w:rPr>
          <w:lang w:eastAsia="ko-KR"/>
        </w:rPr>
        <w:t xml:space="preserve"> – 1, </w:t>
      </w:r>
      <w:proofErr w:type="spellStart"/>
      <w:r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nPSW</w:t>
      </w:r>
      <w:proofErr w:type="spellEnd"/>
      <w:r>
        <w:rPr>
          <w:lang w:eastAsia="ko-KR"/>
        </w:rPr>
        <w:t xml:space="preserve"> – 1 )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r w:rsidRPr="004A52A3">
        <w:fldChar w:fldCharType="begin" w:fldLock="1"/>
      </w:r>
      <w:r w:rsidRPr="004A52A3">
        <w:instrText xml:space="preserve"> SEQ Equation \* ARABIC </w:instrText>
      </w:r>
      <w:r w:rsidRPr="004A52A3">
        <w:fldChar w:fldCharType="separate"/>
      </w:r>
      <w:r>
        <w:rPr>
          <w:noProof/>
        </w:rPr>
        <w:t>294</w:t>
      </w:r>
      <w:r w:rsidRPr="004A52A3">
        <w:fldChar w:fldCharType="end"/>
      </w:r>
      <w:r w:rsidRPr="004A52A3">
        <w:t>)</w:t>
      </w:r>
    </w:p>
    <w:p w:rsidR="001862D0" w:rsidRDefault="001862D0" w:rsidP="001862D0">
      <w:pPr>
        <w:pStyle w:val="3E3"/>
        <w:jc w:val="left"/>
        <w:rPr>
          <w:lang w:eastAsia="ko-KR"/>
        </w:rPr>
      </w:pPr>
      <w:r>
        <w:rPr>
          <w:lang w:eastAsia="ko-KR"/>
        </w:rPr>
        <w:t xml:space="preserve">yP1 = Clip3( 0, </w:t>
      </w:r>
      <w:proofErr w:type="spellStart"/>
      <w:r>
        <w:rPr>
          <w:lang w:eastAsia="ko-KR"/>
        </w:rPr>
        <w:t>pic_height_in_luma_samples</w:t>
      </w:r>
      <w:proofErr w:type="spellEnd"/>
      <w:r>
        <w:rPr>
          <w:lang w:eastAsia="ko-KR"/>
        </w:rPr>
        <w:t xml:space="preserve"> – 1, </w:t>
      </w:r>
      <w:proofErr w:type="spellStart"/>
      <w:r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nPSH</w:t>
      </w:r>
      <w:proofErr w:type="spellEnd"/>
      <w:r>
        <w:rPr>
          <w:lang w:eastAsia="ko-KR"/>
        </w:rPr>
        <w:t xml:space="preserve">  – 1 )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r w:rsidRPr="004A52A3">
        <w:fldChar w:fldCharType="begin" w:fldLock="1"/>
      </w:r>
      <w:r w:rsidRPr="004A52A3">
        <w:instrText xml:space="preserve"> SEQ Equation \* ARABIC </w:instrText>
      </w:r>
      <w:r w:rsidRPr="004A52A3">
        <w:fldChar w:fldCharType="separate"/>
      </w:r>
      <w:r>
        <w:rPr>
          <w:noProof/>
        </w:rPr>
        <w:t>295</w:t>
      </w:r>
      <w:r w:rsidRPr="004A52A3">
        <w:fldChar w:fldCharType="end"/>
      </w:r>
      <w:r w:rsidRPr="004A52A3">
        <w:t>)</w:t>
      </w:r>
    </w:p>
    <w:p w:rsidR="001862D0" w:rsidRDefault="001862D0" w:rsidP="001862D0">
      <w:pPr>
        <w:pStyle w:val="3E3"/>
        <w:jc w:val="left"/>
        <w:rPr>
          <w:lang w:eastAsia="ko-KR"/>
        </w:rPr>
      </w:pP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= ( </w:t>
      </w:r>
      <w:proofErr w:type="spellStart"/>
      <w:r>
        <w:rPr>
          <w:lang w:eastAsia="ko-KR"/>
        </w:rPr>
        <w:t>refDepPels</w:t>
      </w:r>
      <w:proofErr w:type="spellEnd"/>
      <w:r>
        <w:t xml:space="preserve">[ xP0 ][ yP0 ] </w:t>
      </w:r>
      <w:ins w:id="0" w:author="s124087_0209" w:date="2013-11-21T11:57:00Z">
        <w:r w:rsidR="00024DFD" w:rsidRPr="00024DFD">
          <w:rPr>
            <w:rFonts w:eastAsiaTheme="minorEastAsia" w:hint="eastAsia"/>
            <w:highlight w:val="yellow"/>
            <w:lang w:eastAsia="ja-JP"/>
          </w:rPr>
          <w:t>&lt;</w:t>
        </w:r>
      </w:ins>
      <w:del w:id="1" w:author="s124087_0209" w:date="2013-11-21T11:57:00Z">
        <w:r w:rsidDel="00024DFD">
          <w:rPr>
            <w:lang w:eastAsia="ko-KR"/>
          </w:rPr>
          <w:delText>&gt;</w:delText>
        </w:r>
      </w:del>
      <w:r>
        <w:rPr>
          <w:lang w:eastAsia="ko-KR"/>
        </w:rPr>
        <w:t xml:space="preserve"> </w:t>
      </w:r>
      <w:proofErr w:type="spellStart"/>
      <w:r>
        <w:rPr>
          <w:lang w:eastAsia="ko-KR"/>
        </w:rPr>
        <w:t>refDepPels</w:t>
      </w:r>
      <w:proofErr w:type="spellEnd"/>
      <w:r>
        <w:t>[ xP1 ][ yP1 ]</w:t>
      </w:r>
      <w:r>
        <w:rPr>
          <w:lang w:eastAsia="ko-KR"/>
        </w:rPr>
        <w:t xml:space="preserve"> )</w:t>
      </w:r>
      <w:r>
        <w:rPr>
          <w:lang w:eastAsia="ko-KR"/>
        </w:rPr>
        <w:br/>
      </w:r>
      <w:r>
        <w:rPr>
          <w:lang w:eastAsia="ko-KR"/>
        </w:rPr>
        <w:tab/>
        <w:t xml:space="preserve">  = =  ( </w:t>
      </w:r>
      <w:proofErr w:type="spellStart"/>
      <w:r>
        <w:rPr>
          <w:lang w:eastAsia="ko-KR"/>
        </w:rPr>
        <w:t>refDepPels</w:t>
      </w:r>
      <w:proofErr w:type="spellEnd"/>
      <w:r>
        <w:t>[ xP1 ][ yP0 ]</w:t>
      </w:r>
      <w:r>
        <w:rPr>
          <w:lang w:eastAsia="ko-KR"/>
        </w:rPr>
        <w:t xml:space="preserve"> </w:t>
      </w:r>
      <w:ins w:id="2" w:author="s124087_0209" w:date="2013-11-21T11:57:00Z">
        <w:r w:rsidR="00024DFD" w:rsidRPr="00024DFD">
          <w:rPr>
            <w:rFonts w:eastAsiaTheme="minorEastAsia" w:hint="eastAsia"/>
            <w:highlight w:val="yellow"/>
            <w:lang w:eastAsia="ja-JP"/>
          </w:rPr>
          <w:t>&lt;</w:t>
        </w:r>
      </w:ins>
      <w:del w:id="3" w:author="s124087_0209" w:date="2013-11-21T11:57:00Z">
        <w:r w:rsidDel="00024DFD">
          <w:rPr>
            <w:lang w:eastAsia="ko-KR"/>
          </w:rPr>
          <w:delText>&gt;</w:delText>
        </w:r>
      </w:del>
      <w:r>
        <w:rPr>
          <w:lang w:eastAsia="ko-KR"/>
        </w:rPr>
        <w:t xml:space="preserve"> </w:t>
      </w:r>
      <w:proofErr w:type="spellStart"/>
      <w:r>
        <w:rPr>
          <w:lang w:eastAsia="ko-KR"/>
        </w:rPr>
        <w:t>refDepPels</w:t>
      </w:r>
      <w:proofErr w:type="spellEnd"/>
      <w:r>
        <w:t>[ xP0 ][ yP1]</w:t>
      </w:r>
      <w:r>
        <w:rPr>
          <w:lang w:eastAsia="ko-KR"/>
        </w:rPr>
        <w:t> ) )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r w:rsidRPr="004A52A3">
        <w:fldChar w:fldCharType="begin" w:fldLock="1"/>
      </w:r>
      <w:r w:rsidRPr="004A52A3">
        <w:instrText xml:space="preserve"> SEQ Equation \* ARABIC </w:instrText>
      </w:r>
      <w:r w:rsidRPr="004A52A3">
        <w:fldChar w:fldCharType="separate"/>
      </w:r>
      <w:r>
        <w:rPr>
          <w:noProof/>
        </w:rPr>
        <w:t>296</w:t>
      </w:r>
      <w:r w:rsidRPr="004A52A3">
        <w:fldChar w:fldCharType="end"/>
      </w:r>
      <w:r w:rsidRPr="004A52A3">
        <w:t>)</w:t>
      </w:r>
    </w:p>
    <w:p w:rsidR="001862D0" w:rsidRDefault="001862D0" w:rsidP="001862D0">
      <w:pPr>
        <w:pStyle w:val="3D0"/>
      </w:pPr>
      <w:r>
        <w:t xml:space="preserve">The variables </w:t>
      </w:r>
      <w:proofErr w:type="spellStart"/>
      <w:r>
        <w:t>nSubBlkW</w:t>
      </w:r>
      <w:proofErr w:type="spellEnd"/>
      <w:r>
        <w:t xml:space="preserve"> and </w:t>
      </w:r>
      <w:proofErr w:type="spellStart"/>
      <w:r>
        <w:t>nSubBlkH</w:t>
      </w:r>
      <w:proofErr w:type="spellEnd"/>
      <w:r>
        <w:t xml:space="preserve"> are modified as specified in the following: </w:t>
      </w:r>
    </w:p>
    <w:p w:rsidR="001862D0" w:rsidRDefault="001862D0" w:rsidP="001862D0">
      <w:pPr>
        <w:pStyle w:val="3E2"/>
        <w:rPr>
          <w:lang w:eastAsia="ko-KR"/>
        </w:rPr>
      </w:pPr>
      <w:proofErr w:type="spellStart"/>
      <w:proofErr w:type="gramStart"/>
      <w:r>
        <w:rPr>
          <w:lang w:eastAsia="ko-KR"/>
        </w:rPr>
        <w:t>nSubBlkW</w:t>
      </w:r>
      <w:proofErr w:type="spellEnd"/>
      <w:proofErr w:type="gramEnd"/>
      <w:r>
        <w:rPr>
          <w:lang w:eastAsia="ko-KR"/>
        </w:rPr>
        <w:t xml:space="preserve"> = </w:t>
      </w: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? 8 : 4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r w:rsidRPr="004A52A3">
        <w:fldChar w:fldCharType="begin" w:fldLock="1"/>
      </w:r>
      <w:r w:rsidRPr="004A52A3">
        <w:instrText xml:space="preserve"> SEQ Equation \* ARABIC </w:instrText>
      </w:r>
      <w:r w:rsidRPr="004A52A3">
        <w:fldChar w:fldCharType="separate"/>
      </w:r>
      <w:r>
        <w:rPr>
          <w:noProof/>
        </w:rPr>
        <w:t>297</w:t>
      </w:r>
      <w:r w:rsidRPr="004A52A3">
        <w:fldChar w:fldCharType="end"/>
      </w:r>
      <w:r w:rsidRPr="004A52A3">
        <w:t>)</w:t>
      </w:r>
    </w:p>
    <w:p w:rsidR="001862D0" w:rsidRDefault="001862D0" w:rsidP="001862D0">
      <w:pPr>
        <w:pStyle w:val="3E2"/>
        <w:rPr>
          <w:lang w:eastAsia="ko-KR"/>
        </w:rPr>
      </w:pPr>
      <w:proofErr w:type="spellStart"/>
      <w:proofErr w:type="gramStart"/>
      <w:r>
        <w:rPr>
          <w:lang w:eastAsia="ko-KR"/>
        </w:rPr>
        <w:t>nSubBlkH</w:t>
      </w:r>
      <w:proofErr w:type="spellEnd"/>
      <w:proofErr w:type="gramEnd"/>
      <w:r>
        <w:rPr>
          <w:lang w:eastAsia="ko-KR"/>
        </w:rPr>
        <w:t xml:space="preserve"> =  </w:t>
      </w: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? 4 : 8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r w:rsidRPr="004A52A3">
        <w:fldChar w:fldCharType="begin" w:fldLock="1"/>
      </w:r>
      <w:r w:rsidRPr="004A52A3">
        <w:instrText xml:space="preserve"> SEQ Equation \* ARABIC </w:instrText>
      </w:r>
      <w:r w:rsidRPr="004A52A3">
        <w:fldChar w:fldCharType="separate"/>
      </w:r>
      <w:r>
        <w:rPr>
          <w:noProof/>
        </w:rPr>
        <w:t>298</w:t>
      </w:r>
      <w:r w:rsidRPr="004A52A3">
        <w:fldChar w:fldCharType="end"/>
      </w:r>
      <w:r w:rsidRPr="004A52A3">
        <w:t>)</w:t>
      </w:r>
    </w:p>
    <w:p w:rsidR="007D6B34" w:rsidRDefault="007D6B34"/>
    <w:sectPr w:rsidR="007D6B34" w:rsidSect="007D6B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78F93966"/>
    <w:multiLevelType w:val="multilevel"/>
    <w:tmpl w:val="4836CA5C"/>
    <w:lvl w:ilvl="0">
      <w:start w:val="6"/>
      <w:numFmt w:val="upperLetter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4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0">
    <w:abstractNumId w:val="4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1">
    <w:abstractNumId w:val="4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2">
    <w:abstractNumId w:val="4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3">
    <w:abstractNumId w:val="4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4">
    <w:abstractNumId w:val="3"/>
  </w:num>
  <w:num w:numId="15">
    <w:abstractNumId w:val="1"/>
  </w:num>
  <w:num w:numId="16">
    <w:abstractNumId w:val="2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62D0"/>
    <w:rsid w:val="00024DFD"/>
    <w:rsid w:val="001862D0"/>
    <w:rsid w:val="00317F0F"/>
    <w:rsid w:val="00621785"/>
    <w:rsid w:val="007216B5"/>
    <w:rsid w:val="007D6B34"/>
    <w:rsid w:val="00890271"/>
    <w:rsid w:val="009521E1"/>
    <w:rsid w:val="00E4351F"/>
    <w:rsid w:val="00E8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1E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9521E1"/>
    <w:pPr>
      <w:keepNext/>
      <w:numPr>
        <w:numId w:val="8"/>
      </w:numPr>
      <w:tabs>
        <w:tab w:val="clear" w:pos="360"/>
      </w:tabs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521E1"/>
    <w:pPr>
      <w:keepNext/>
      <w:numPr>
        <w:ilvl w:val="1"/>
        <w:numId w:val="8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521E1"/>
    <w:pPr>
      <w:keepNext/>
      <w:numPr>
        <w:ilvl w:val="2"/>
        <w:numId w:val="8"/>
      </w:numPr>
      <w:tabs>
        <w:tab w:val="clear" w:pos="360"/>
      </w:tabs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521E1"/>
    <w:pPr>
      <w:keepNext/>
      <w:numPr>
        <w:ilvl w:val="3"/>
        <w:numId w:val="8"/>
      </w:numPr>
      <w:tabs>
        <w:tab w:val="clear" w:pos="36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521E1"/>
    <w:pPr>
      <w:keepNext/>
      <w:numPr>
        <w:ilvl w:val="4"/>
        <w:numId w:val="8"/>
      </w:numPr>
      <w:tabs>
        <w:tab w:val="clear" w:pos="36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521E1"/>
    <w:pPr>
      <w:keepNext/>
      <w:numPr>
        <w:ilvl w:val="5"/>
        <w:numId w:val="8"/>
      </w:numPr>
      <w:tabs>
        <w:tab w:val="clear" w:pos="360"/>
      </w:tabs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9521E1"/>
    <w:pPr>
      <w:keepNext/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9521E1"/>
    <w:pPr>
      <w:keepNext/>
      <w:numPr>
        <w:ilvl w:val="7"/>
        <w:numId w:val="8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9521E1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521E1"/>
    <w:rPr>
      <w:rFonts w:cs="Arial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link w:val="2"/>
    <w:rsid w:val="009521E1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9521E1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9521E1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9521E1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9521E1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9521E1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9521E1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9521E1"/>
    <w:rPr>
      <w:b/>
      <w:sz w:val="22"/>
      <w:szCs w:val="22"/>
      <w:lang w:eastAsia="en-US"/>
    </w:rPr>
  </w:style>
  <w:style w:type="paragraph" w:customStyle="1" w:styleId="3H0">
    <w:name w:val="3H0"/>
    <w:next w:val="a"/>
    <w:qFormat/>
    <w:rsid w:val="009521E1"/>
    <w:pPr>
      <w:keepNext/>
      <w:keepLines/>
      <w:numPr>
        <w:ilvl w:val="1"/>
        <w:numId w:val="13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9521E1"/>
    <w:pPr>
      <w:numPr>
        <w:ilvl w:val="2"/>
      </w:numPr>
      <w:spacing w:before="181"/>
      <w:outlineLvl w:val="2"/>
    </w:pPr>
  </w:style>
  <w:style w:type="paragraph" w:customStyle="1" w:styleId="3H2">
    <w:name w:val="3H2"/>
    <w:basedOn w:val="3H1"/>
    <w:next w:val="a"/>
    <w:link w:val="3H2Char"/>
    <w:qFormat/>
    <w:rsid w:val="009521E1"/>
    <w:pPr>
      <w:numPr>
        <w:ilvl w:val="3"/>
      </w:numPr>
      <w:outlineLvl w:val="3"/>
    </w:pPr>
  </w:style>
  <w:style w:type="character" w:customStyle="1" w:styleId="3H2Char">
    <w:name w:val="3H2 Char"/>
    <w:link w:val="3H2"/>
    <w:rsid w:val="009521E1"/>
    <w:rPr>
      <w:rFonts w:eastAsia="Malgun Gothic"/>
      <w:b/>
      <w:lang w:val="en-GB" w:eastAsia="zh-CN"/>
    </w:rPr>
  </w:style>
  <w:style w:type="paragraph" w:customStyle="1" w:styleId="3H3">
    <w:name w:val="3H3"/>
    <w:basedOn w:val="3H2"/>
    <w:next w:val="a"/>
    <w:link w:val="3H3Char"/>
    <w:qFormat/>
    <w:rsid w:val="009521E1"/>
    <w:pPr>
      <w:numPr>
        <w:ilvl w:val="4"/>
      </w:numPr>
      <w:outlineLvl w:val="4"/>
    </w:pPr>
    <w:rPr>
      <w:lang w:val="en-CA"/>
    </w:rPr>
  </w:style>
  <w:style w:type="character" w:customStyle="1" w:styleId="3H3Char">
    <w:name w:val="3H3 Char"/>
    <w:link w:val="3H3"/>
    <w:rsid w:val="009521E1"/>
    <w:rPr>
      <w:rFonts w:eastAsia="Malgun Gothic"/>
      <w:b/>
      <w:lang w:val="en-CA" w:eastAsia="zh-CN"/>
    </w:rPr>
  </w:style>
  <w:style w:type="paragraph" w:customStyle="1" w:styleId="3H4">
    <w:name w:val="3H4"/>
    <w:basedOn w:val="3H3"/>
    <w:next w:val="a"/>
    <w:qFormat/>
    <w:rsid w:val="009521E1"/>
    <w:pPr>
      <w:numPr>
        <w:ilvl w:val="5"/>
      </w:numPr>
      <w:outlineLvl w:val="5"/>
    </w:pPr>
  </w:style>
  <w:style w:type="paragraph" w:customStyle="1" w:styleId="3D0">
    <w:name w:val="3D0"/>
    <w:basedOn w:val="a"/>
    <w:link w:val="3D0Char"/>
    <w:qFormat/>
    <w:rsid w:val="001862D0"/>
    <w:pPr>
      <w:widowControl w:val="0"/>
      <w:numPr>
        <w:numId w:val="14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link w:val="3D1Char"/>
    <w:qFormat/>
    <w:rsid w:val="001862D0"/>
    <w:pPr>
      <w:numPr>
        <w:ilvl w:val="1"/>
      </w:numPr>
    </w:pPr>
  </w:style>
  <w:style w:type="character" w:customStyle="1" w:styleId="3D0Char">
    <w:name w:val="3D0 Char"/>
    <w:link w:val="3D0"/>
    <w:rsid w:val="001862D0"/>
    <w:rPr>
      <w:rFonts w:eastAsia="Malgun Gothic"/>
      <w:lang w:val="en-GB" w:eastAsia="en-US"/>
    </w:rPr>
  </w:style>
  <w:style w:type="paragraph" w:customStyle="1" w:styleId="3D2">
    <w:name w:val="3D2"/>
    <w:basedOn w:val="3D1"/>
    <w:qFormat/>
    <w:rsid w:val="001862D0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862D0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1862D0"/>
    <w:pPr>
      <w:numPr>
        <w:ilvl w:val="3"/>
      </w:numPr>
      <w:tabs>
        <w:tab w:val="num" w:pos="360"/>
      </w:tabs>
    </w:pPr>
  </w:style>
  <w:style w:type="paragraph" w:customStyle="1" w:styleId="3D4">
    <w:name w:val="3D4"/>
    <w:basedOn w:val="3D3"/>
    <w:qFormat/>
    <w:rsid w:val="001862D0"/>
    <w:pPr>
      <w:numPr>
        <w:ilvl w:val="4"/>
      </w:numPr>
      <w:tabs>
        <w:tab w:val="clear" w:pos="1588"/>
        <w:tab w:val="num" w:pos="360"/>
      </w:tabs>
    </w:pPr>
  </w:style>
  <w:style w:type="paragraph" w:customStyle="1" w:styleId="3D5">
    <w:name w:val="3D5"/>
    <w:basedOn w:val="3D4"/>
    <w:qFormat/>
    <w:rsid w:val="001862D0"/>
    <w:pPr>
      <w:numPr>
        <w:ilvl w:val="5"/>
      </w:numPr>
      <w:tabs>
        <w:tab w:val="clear" w:pos="1985"/>
        <w:tab w:val="num" w:pos="360"/>
      </w:tabs>
    </w:pPr>
  </w:style>
  <w:style w:type="paragraph" w:customStyle="1" w:styleId="3D6">
    <w:name w:val="3D6"/>
    <w:basedOn w:val="3D5"/>
    <w:qFormat/>
    <w:rsid w:val="001862D0"/>
    <w:pPr>
      <w:numPr>
        <w:ilvl w:val="6"/>
      </w:numPr>
      <w:tabs>
        <w:tab w:val="clear" w:pos="2381"/>
        <w:tab w:val="num" w:pos="360"/>
      </w:tabs>
    </w:pPr>
  </w:style>
  <w:style w:type="paragraph" w:customStyle="1" w:styleId="3D7">
    <w:name w:val="3D7"/>
    <w:basedOn w:val="a"/>
    <w:rsid w:val="001862D0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862D0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a"/>
    <w:qFormat/>
    <w:rsid w:val="001862D0"/>
    <w:pPr>
      <w:widowControl w:val="0"/>
      <w:numPr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1">
    <w:name w:val="3E1"/>
    <w:basedOn w:val="3E0"/>
    <w:qFormat/>
    <w:rsid w:val="001862D0"/>
    <w:pPr>
      <w:numPr>
        <w:ilvl w:val="1"/>
      </w:numPr>
    </w:pPr>
  </w:style>
  <w:style w:type="paragraph" w:customStyle="1" w:styleId="3E2">
    <w:name w:val="3E2"/>
    <w:basedOn w:val="3E1"/>
    <w:qFormat/>
    <w:rsid w:val="001862D0"/>
    <w:pPr>
      <w:numPr>
        <w:ilvl w:val="2"/>
      </w:numPr>
    </w:pPr>
  </w:style>
  <w:style w:type="paragraph" w:customStyle="1" w:styleId="3E3">
    <w:name w:val="3E3"/>
    <w:basedOn w:val="a"/>
    <w:qFormat/>
    <w:rsid w:val="001862D0"/>
    <w:pPr>
      <w:numPr>
        <w:ilvl w:val="3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862D0"/>
    <w:pPr>
      <w:numPr>
        <w:ilvl w:val="4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862D0"/>
    <w:pPr>
      <w:numPr>
        <w:ilvl w:val="5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862D0"/>
    <w:pPr>
      <w:numPr>
        <w:ilvl w:val="6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862D0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862D0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862D0"/>
    <w:pPr>
      <w:numPr>
        <w:numId w:val="15"/>
      </w:numPr>
    </w:pPr>
  </w:style>
  <w:style w:type="paragraph" w:styleId="a3">
    <w:name w:val="Balloon Text"/>
    <w:basedOn w:val="a"/>
    <w:link w:val="a4"/>
    <w:uiPriority w:val="99"/>
    <w:semiHidden/>
    <w:unhideWhenUsed/>
    <w:rsid w:val="00024DFD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24DFD"/>
    <w:rPr>
      <w:rFonts w:asciiTheme="majorHAnsi" w:eastAsiaTheme="majorEastAsia" w:hAnsiTheme="majorHAnsi" w:cstheme="majorBid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s124087_0209</dc:creator>
  <cp:lastModifiedBy>s124087_0209</cp:lastModifiedBy>
  <cp:revision>3</cp:revision>
  <dcterms:created xsi:type="dcterms:W3CDTF">2013-11-21T02:56:00Z</dcterms:created>
  <dcterms:modified xsi:type="dcterms:W3CDTF">2013-11-21T03:03:00Z</dcterms:modified>
</cp:coreProperties>
</file>