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05B" w:rsidRPr="004A52A3" w:rsidRDefault="0079705B" w:rsidP="004E149F">
      <w:pPr>
        <w:pStyle w:val="3H4"/>
      </w:pPr>
      <w:bookmarkStart w:id="0" w:name="_Ref327890410"/>
      <w:bookmarkStart w:id="1" w:name="_Toc331592208"/>
      <w:bookmarkStart w:id="2" w:name="_Ref350194816"/>
      <w:r w:rsidRPr="004A52A3">
        <w:rPr>
          <w:lang w:eastAsia="ko-KR"/>
        </w:rPr>
        <w:t>View synthesis prediction</w:t>
      </w:r>
      <w:r w:rsidRPr="004A52A3">
        <w:t xml:space="preserve"> process</w:t>
      </w:r>
      <w:bookmarkEnd w:id="2"/>
    </w:p>
    <w:p w:rsidR="0079705B" w:rsidRPr="004A52A3" w:rsidRDefault="0079705B" w:rsidP="004E149F">
      <w:pPr>
        <w:pStyle w:val="3N0"/>
        <w:rPr>
          <w:lang w:eastAsia="ko-KR"/>
        </w:rPr>
      </w:pPr>
      <w:r w:rsidRPr="004A52A3">
        <w:rPr>
          <w:lang w:eastAsia="ko-KR"/>
        </w:rPr>
        <w:t>Inputs to this process are:</w:t>
      </w:r>
    </w:p>
    <w:p w:rsidR="0079705B" w:rsidRPr="004A52A3" w:rsidRDefault="0079705B" w:rsidP="004E149F">
      <w:pPr>
        <w:pStyle w:val="3D0"/>
        <w:rPr>
          <w:lang w:eastAsia="ko-KR"/>
        </w:rPr>
      </w:pPr>
      <w:r w:rsidRPr="004A52A3">
        <w:rPr>
          <w:lang w:eastAsia="ko-KR"/>
        </w:rPr>
        <w:t>a location ( xC, yC ) specifying the top-left sample of the current luma coding block relative to the top left sample of the current picture,</w:t>
      </w:r>
    </w:p>
    <w:p w:rsidR="0079705B" w:rsidRPr="004A52A3" w:rsidRDefault="0079705B" w:rsidP="004E149F">
      <w:pPr>
        <w:pStyle w:val="3D0"/>
        <w:rPr>
          <w:lang w:eastAsia="ko-KR"/>
        </w:rPr>
      </w:pPr>
      <w:r w:rsidRPr="004A52A3">
        <w:rPr>
          <w:lang w:eastAsia="ko-KR"/>
        </w:rPr>
        <w:t>a location ( xB, yB ) specifying the top-left sample of the current prediction block relative to the top left sample of the current coding block,</w:t>
      </w:r>
    </w:p>
    <w:p w:rsidR="0079705B" w:rsidRPr="004A52A3" w:rsidRDefault="0079705B" w:rsidP="004E149F">
      <w:pPr>
        <w:pStyle w:val="3D0"/>
        <w:rPr>
          <w:lang w:eastAsia="ko-KR"/>
        </w:rPr>
      </w:pPr>
      <w:r w:rsidRPr="004A52A3">
        <w:rPr>
          <w:lang w:eastAsia="ko-KR"/>
        </w:rPr>
        <w:t>the width and height of this prediction block, nPbW and nPbH,</w:t>
      </w:r>
    </w:p>
    <w:p w:rsidR="00442EC1" w:rsidRPr="004A52A3" w:rsidRDefault="00442EC1" w:rsidP="00442EC1">
      <w:pPr>
        <w:pStyle w:val="3D0"/>
        <w:rPr>
          <w:lang w:eastAsia="ko-KR"/>
        </w:rPr>
      </w:pPr>
      <w:r>
        <w:rPr>
          <w:lang w:eastAsia="ko-KR"/>
        </w:rPr>
        <w:t>the prediction list indicator X</w:t>
      </w:r>
    </w:p>
    <w:p w:rsidR="00442EC1" w:rsidRDefault="00442EC1" w:rsidP="00442EC1">
      <w:pPr>
        <w:pStyle w:val="3D0"/>
        <w:rPr>
          <w:lang w:eastAsia="ko-KR"/>
        </w:rPr>
      </w:pPr>
      <w:r>
        <w:rPr>
          <w:lang w:eastAsia="ko-KR"/>
        </w:rPr>
        <w:t>the reference index refIdxLX</w:t>
      </w:r>
    </w:p>
    <w:p w:rsidR="0079705B" w:rsidRPr="004A52A3" w:rsidRDefault="0079705B" w:rsidP="004E149F">
      <w:pPr>
        <w:pStyle w:val="3N0"/>
        <w:rPr>
          <w:lang w:eastAsia="ko-KR"/>
        </w:rPr>
      </w:pPr>
      <w:r w:rsidRPr="004A52A3">
        <w:rPr>
          <w:lang w:eastAsia="ko-KR"/>
        </w:rPr>
        <w:t>Outputs of this process are:</w:t>
      </w:r>
    </w:p>
    <w:p w:rsidR="0079705B" w:rsidRPr="004A52A3" w:rsidRDefault="0079705B" w:rsidP="004E149F">
      <w:pPr>
        <w:tabs>
          <w:tab w:val="left" w:pos="284"/>
        </w:tabs>
        <w:ind w:left="284" w:hanging="284"/>
        <w:rPr>
          <w:lang w:eastAsia="ko-KR"/>
        </w:rPr>
      </w:pPr>
      <w:r w:rsidRPr="004A52A3">
        <w:t>–</w:t>
      </w:r>
      <w:r w:rsidRPr="004A52A3">
        <w:tab/>
      </w:r>
      <w:proofErr w:type="gramStart"/>
      <w:r w:rsidRPr="004A52A3">
        <w:t>a</w:t>
      </w:r>
      <w:r w:rsidR="00C10FE6" w:rsidRPr="004A52A3">
        <w:t>n</w:t>
      </w:r>
      <w:proofErr w:type="gramEnd"/>
      <w:r w:rsidR="00C10FE6" w:rsidRPr="004A52A3">
        <w:t xml:space="preserve"> </w:t>
      </w:r>
      <w:r w:rsidRPr="004A52A3">
        <w:t>array predSamples</w:t>
      </w:r>
      <w:r w:rsidRPr="004A52A3">
        <w:rPr>
          <w:vertAlign w:val="subscript"/>
        </w:rPr>
        <w:t>L</w:t>
      </w:r>
      <w:r w:rsidRPr="004A52A3">
        <w:t xml:space="preserve"> of luma prediction samples,</w:t>
      </w:r>
    </w:p>
    <w:p w:rsidR="0079705B" w:rsidRPr="004A52A3" w:rsidRDefault="0079705B" w:rsidP="004E149F">
      <w:pPr>
        <w:tabs>
          <w:tab w:val="left" w:pos="284"/>
        </w:tabs>
        <w:ind w:left="284" w:hanging="284"/>
        <w:rPr>
          <w:lang w:eastAsia="ko-KR"/>
        </w:rPr>
      </w:pPr>
      <w:r w:rsidRPr="004A52A3">
        <w:t>–</w:t>
      </w:r>
      <w:r w:rsidRPr="004A52A3">
        <w:tab/>
      </w:r>
      <w:proofErr w:type="gramStart"/>
      <w:r w:rsidRPr="004A52A3">
        <w:t>a</w:t>
      </w:r>
      <w:r w:rsidR="00C10FE6" w:rsidRPr="004A52A3">
        <w:t>n</w:t>
      </w:r>
      <w:proofErr w:type="gramEnd"/>
      <w:r w:rsidRPr="004A52A3">
        <w:t xml:space="preserve"> array predSamples</w:t>
      </w:r>
      <w:r w:rsidRPr="004A52A3">
        <w:rPr>
          <w:vertAlign w:val="subscript"/>
        </w:rPr>
        <w:t>Cb</w:t>
      </w:r>
      <w:r w:rsidRPr="004A52A3">
        <w:t xml:space="preserve"> of chroma prediction samples for the component Cb</w:t>
      </w:r>
    </w:p>
    <w:p w:rsidR="0079705B" w:rsidRPr="004A52A3" w:rsidRDefault="0079705B" w:rsidP="00907B7A">
      <w:pPr>
        <w:tabs>
          <w:tab w:val="left" w:pos="284"/>
        </w:tabs>
        <w:ind w:left="284" w:hanging="284"/>
      </w:pPr>
      <w:r w:rsidRPr="004A52A3">
        <w:t>–</w:t>
      </w:r>
      <w:r w:rsidRPr="004A52A3">
        <w:tab/>
      </w:r>
      <w:proofErr w:type="gramStart"/>
      <w:r w:rsidRPr="004A52A3">
        <w:t>a</w:t>
      </w:r>
      <w:r w:rsidR="00C10FE6" w:rsidRPr="004A52A3">
        <w:t>n</w:t>
      </w:r>
      <w:proofErr w:type="gramEnd"/>
      <w:r w:rsidR="00C10FE6" w:rsidRPr="004A52A3">
        <w:t xml:space="preserve"> </w:t>
      </w:r>
      <w:r w:rsidRPr="004A52A3">
        <w:t>array predSamples</w:t>
      </w:r>
      <w:r w:rsidRPr="004A52A3">
        <w:rPr>
          <w:vertAlign w:val="subscript"/>
        </w:rPr>
        <w:t>Cr</w:t>
      </w:r>
      <w:r w:rsidRPr="004A52A3">
        <w:t xml:space="preserve"> of chroma </w:t>
      </w:r>
      <w:r w:rsidR="00C10FE6" w:rsidRPr="004A52A3">
        <w:t xml:space="preserve">prediction </w:t>
      </w:r>
      <w:r w:rsidRPr="004A52A3">
        <w:t>samples for the component Cr</w:t>
      </w:r>
    </w:p>
    <w:p w:rsidR="0079705B" w:rsidRPr="004A52A3" w:rsidRDefault="0079705B" w:rsidP="00585F57">
      <w:pPr>
        <w:pStyle w:val="3N0"/>
        <w:rPr>
          <w:lang w:eastAsia="ko-KR"/>
        </w:rPr>
      </w:pPr>
      <w:r w:rsidRPr="004A52A3">
        <w:rPr>
          <w:lang w:eastAsia="ko-KR"/>
        </w:rPr>
        <w:t xml:space="preserve">The location ( xP, yP ) given in full-sample units of the upper-left luma samples of the current prediction block relative to the upper-left luma sample location of the current picture is derived by: </w:t>
      </w:r>
    </w:p>
    <w:p w:rsidR="0079705B" w:rsidRPr="004A52A3" w:rsidRDefault="0079705B" w:rsidP="00585F57">
      <w:pPr>
        <w:pStyle w:val="3E1"/>
      </w:pPr>
      <w:r w:rsidRPr="004A52A3">
        <w:rPr>
          <w:lang w:eastAsia="ko-KR"/>
        </w:rPr>
        <w:t>xP = xC + xB</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208</w:t>
      </w:r>
      <w:r w:rsidR="00E56364" w:rsidRPr="004A52A3">
        <w:rPr>
          <w:lang w:eastAsia="ko-KR"/>
        </w:rPr>
        <w:fldChar w:fldCharType="end"/>
      </w:r>
      <w:r w:rsidRPr="004A52A3">
        <w:t>)</w:t>
      </w:r>
      <w:r w:rsidRPr="004A52A3">
        <w:rPr>
          <w:lang w:eastAsia="ko-KR"/>
        </w:rPr>
        <w:br/>
        <w:t>yP = yC + yB</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209</w:t>
      </w:r>
      <w:r w:rsidR="00E56364" w:rsidRPr="004A52A3">
        <w:rPr>
          <w:lang w:eastAsia="ko-KR"/>
        </w:rPr>
        <w:fldChar w:fldCharType="end"/>
      </w:r>
      <w:r w:rsidRPr="004A52A3">
        <w:t>)</w:t>
      </w:r>
    </w:p>
    <w:p w:rsidR="0079705B" w:rsidRPr="004A52A3" w:rsidRDefault="0079705B" w:rsidP="00585F57">
      <w:pPr>
        <w:pStyle w:val="3N0"/>
        <w:rPr>
          <w:lang w:eastAsia="ko-KR"/>
        </w:rPr>
      </w:pPr>
      <w:r w:rsidRPr="004A52A3">
        <w:rPr>
          <w:lang w:eastAsia="ko-KR"/>
        </w:rPr>
        <w:t>The reference picture consisting of an ordered two-dimensional array refPic</w:t>
      </w:r>
      <w:r w:rsidRPr="004A52A3">
        <w:rPr>
          <w:vertAlign w:val="subscript"/>
          <w:lang w:eastAsia="ko-KR"/>
        </w:rPr>
        <w:t>L</w:t>
      </w:r>
      <w:r w:rsidRPr="004A52A3">
        <w:rPr>
          <w:lang w:eastAsia="ko-KR"/>
        </w:rPr>
        <w:t xml:space="preserve"> of luma samples and two ordered two-dimensional arrays refPic</w:t>
      </w:r>
      <w:r w:rsidRPr="004A52A3">
        <w:rPr>
          <w:vertAlign w:val="subscript"/>
          <w:lang w:eastAsia="ko-KR"/>
        </w:rPr>
        <w:t>Cb</w:t>
      </w:r>
      <w:r w:rsidRPr="004A52A3">
        <w:rPr>
          <w:lang w:eastAsia="ko-KR"/>
        </w:rPr>
        <w:t xml:space="preserve"> and refPic</w:t>
      </w:r>
      <w:r w:rsidRPr="004A52A3">
        <w:rPr>
          <w:vertAlign w:val="subscript"/>
          <w:lang w:eastAsia="ko-KR"/>
        </w:rPr>
        <w:t>Cr</w:t>
      </w:r>
      <w:r w:rsidRPr="004A52A3">
        <w:rPr>
          <w:lang w:eastAsia="ko-KR"/>
        </w:rPr>
        <w:t xml:space="preserve"> of chroma samples is derived by invoking the process specified in subclause </w:t>
      </w:r>
      <w:r w:rsidRPr="004A52A3">
        <w:rPr>
          <w:highlight w:val="yellow"/>
          <w:lang w:eastAsia="ko-KR"/>
        </w:rPr>
        <w:t>8.5.2.2.1</w:t>
      </w:r>
      <w:r w:rsidRPr="004A52A3">
        <w:rPr>
          <w:lang w:eastAsia="ko-KR"/>
        </w:rPr>
        <w:t xml:space="preserve"> with </w:t>
      </w:r>
      <w:r w:rsidRPr="004A52A3">
        <w:rPr>
          <w:rFonts w:eastAsia="Times New Roman"/>
          <w:lang w:eastAsia="ja-JP"/>
        </w:rPr>
        <w:t>refIdx</w:t>
      </w:r>
      <w:r w:rsidR="00442EC1">
        <w:rPr>
          <w:rFonts w:eastAsia="Times New Roman"/>
          <w:lang w:eastAsia="ja-JP"/>
        </w:rPr>
        <w:t>LX</w:t>
      </w:r>
      <w:r w:rsidRPr="004A52A3">
        <w:rPr>
          <w:lang w:eastAsia="ko-KR"/>
        </w:rPr>
        <w:t xml:space="preserve"> as input. </w:t>
      </w:r>
    </w:p>
    <w:p w:rsidR="00442EC1" w:rsidRDefault="00442EC1" w:rsidP="00442EC1">
      <w:pPr>
        <w:pStyle w:val="3N0"/>
        <w:rPr>
          <w:lang w:eastAsia="ko-KR"/>
        </w:rPr>
      </w:pPr>
      <w:r>
        <w:rPr>
          <w:lang w:eastAsia="ko-KR"/>
        </w:rPr>
        <w:t xml:space="preserve">The variable refViewIdx is set equal to the ViewIdx( RefPicListX[ refIdxLX ] ) and the variable depthViewIdx is set equal to RefViewIdx[ xC + xB ][ yC + yB ]. </w:t>
      </w:r>
      <w:r w:rsidR="00C405CC">
        <w:rPr>
          <w:lang w:eastAsia="ko-KR"/>
        </w:rPr>
        <w:t xml:space="preserve">The variable mvDisp is set equal </w:t>
      </w:r>
      <w:r w:rsidR="00C405CC" w:rsidRPr="00C405CC">
        <w:rPr>
          <w:lang w:eastAsia="ko-KR"/>
        </w:rPr>
        <w:t xml:space="preserve">to </w:t>
      </w:r>
      <w:proofErr w:type="gramStart"/>
      <w:r w:rsidR="00C405CC" w:rsidRPr="00C405CC">
        <w:rPr>
          <w:lang w:eastAsia="ko-KR"/>
        </w:rPr>
        <w:t>MvDisp[</w:t>
      </w:r>
      <w:proofErr w:type="gramEnd"/>
      <w:r w:rsidR="00C405CC">
        <w:rPr>
          <w:lang w:eastAsia="ko-KR"/>
        </w:rPr>
        <w:t> </w:t>
      </w:r>
      <w:r w:rsidR="00C405CC" w:rsidRPr="00C405CC">
        <w:rPr>
          <w:lang w:eastAsia="ko-KR"/>
        </w:rPr>
        <w:t>xC</w:t>
      </w:r>
      <w:r w:rsidR="00C405CC">
        <w:rPr>
          <w:lang w:eastAsia="ko-KR"/>
        </w:rPr>
        <w:t> </w:t>
      </w:r>
      <w:r w:rsidR="00C405CC" w:rsidRPr="00C405CC">
        <w:rPr>
          <w:lang w:eastAsia="ko-KR"/>
        </w:rPr>
        <w:t>+</w:t>
      </w:r>
      <w:r w:rsidR="00C405CC">
        <w:rPr>
          <w:lang w:eastAsia="ko-KR"/>
        </w:rPr>
        <w:t> </w:t>
      </w:r>
      <w:r w:rsidR="00C405CC" w:rsidRPr="00C405CC">
        <w:rPr>
          <w:lang w:eastAsia="ko-KR"/>
        </w:rPr>
        <w:t>xB</w:t>
      </w:r>
      <w:r w:rsidR="00C405CC">
        <w:rPr>
          <w:lang w:eastAsia="ko-KR"/>
        </w:rPr>
        <w:t> </w:t>
      </w:r>
      <w:r w:rsidR="00C405CC" w:rsidRPr="00C405CC">
        <w:rPr>
          <w:lang w:eastAsia="ko-KR"/>
        </w:rPr>
        <w:t>][</w:t>
      </w:r>
      <w:r w:rsidR="00C405CC">
        <w:rPr>
          <w:lang w:eastAsia="ko-KR"/>
        </w:rPr>
        <w:t> </w:t>
      </w:r>
      <w:r w:rsidR="00C405CC" w:rsidRPr="00C405CC">
        <w:rPr>
          <w:lang w:eastAsia="ko-KR"/>
        </w:rPr>
        <w:t>yC</w:t>
      </w:r>
      <w:r w:rsidR="00C405CC">
        <w:rPr>
          <w:lang w:eastAsia="ko-KR"/>
        </w:rPr>
        <w:t> </w:t>
      </w:r>
      <w:r w:rsidR="00C405CC" w:rsidRPr="00C405CC">
        <w:rPr>
          <w:lang w:eastAsia="ko-KR"/>
        </w:rPr>
        <w:t>+</w:t>
      </w:r>
      <w:r w:rsidR="00C405CC">
        <w:rPr>
          <w:lang w:eastAsia="ko-KR"/>
        </w:rPr>
        <w:t> </w:t>
      </w:r>
      <w:r w:rsidR="00C405CC" w:rsidRPr="00C405CC">
        <w:rPr>
          <w:lang w:eastAsia="ko-KR"/>
        </w:rPr>
        <w:t>yB</w:t>
      </w:r>
      <w:r w:rsidR="00C405CC">
        <w:rPr>
          <w:lang w:eastAsia="ko-KR"/>
        </w:rPr>
        <w:t> </w:t>
      </w:r>
      <w:r w:rsidR="00C405CC" w:rsidRPr="00C405CC">
        <w:rPr>
          <w:lang w:eastAsia="ko-KR"/>
        </w:rPr>
        <w:t>]</w:t>
      </w:r>
    </w:p>
    <w:p w:rsidR="00442EC1" w:rsidRDefault="00442EC1" w:rsidP="00442EC1">
      <w:pPr>
        <w:pStyle w:val="3N0"/>
      </w:pPr>
      <w:r w:rsidRPr="00233482">
        <w:rPr>
          <w:highlight w:val="yellow"/>
        </w:rPr>
        <w:t xml:space="preserve">[Ed. (GT) In software </w:t>
      </w:r>
      <w:r>
        <w:rPr>
          <w:highlight w:val="yellow"/>
        </w:rPr>
        <w:t xml:space="preserve">refIdxLX is used to derive the depth picture, whereas the reference index of the texture picture is derived similar to the process specified </w:t>
      </w:r>
      <w:r w:rsidRPr="00233482">
        <w:rPr>
          <w:highlight w:val="yellow"/>
        </w:rPr>
        <w:t>in the derivation process for a view synthesis prediction merge candidate</w:t>
      </w:r>
      <w:proofErr w:type="gramStart"/>
      <w:r>
        <w:rPr>
          <w:highlight w:val="yellow"/>
        </w:rPr>
        <w:t xml:space="preserve">. </w:t>
      </w:r>
      <w:r w:rsidRPr="00233482">
        <w:rPr>
          <w:highlight w:val="yellow"/>
        </w:rPr>
        <w:t>]</w:t>
      </w:r>
      <w:proofErr w:type="gramEnd"/>
    </w:p>
    <w:p w:rsidR="0079705B" w:rsidRPr="004A52A3" w:rsidRDefault="0079705B" w:rsidP="00C10FE6">
      <w:pPr>
        <w:pStyle w:val="3N0"/>
        <w:rPr>
          <w:lang w:eastAsia="ko-KR"/>
        </w:rPr>
      </w:pPr>
      <w:r w:rsidRPr="004A52A3">
        <w:rPr>
          <w:lang w:eastAsia="ko-KR"/>
        </w:rPr>
        <w:t>The derivation process for disparity</w:t>
      </w:r>
      <w:r w:rsidR="00765B09" w:rsidRPr="004A52A3">
        <w:rPr>
          <w:lang w:eastAsia="ko-KR"/>
        </w:rPr>
        <w:t xml:space="preserve"> sample array</w:t>
      </w:r>
      <w:r w:rsidRPr="004A52A3">
        <w:rPr>
          <w:lang w:eastAsia="ko-KR"/>
        </w:rPr>
        <w:t xml:space="preserve"> as specified in section </w:t>
      </w:r>
      <w:r w:rsidR="00E56364" w:rsidRPr="004A52A3">
        <w:rPr>
          <w:lang w:eastAsia="ko-KR"/>
        </w:rPr>
        <w:fldChar w:fldCharType="begin" w:fldLock="1"/>
      </w:r>
      <w:r w:rsidR="00765B09" w:rsidRPr="004A52A3">
        <w:rPr>
          <w:lang w:eastAsia="ko-KR"/>
        </w:rPr>
        <w:instrText xml:space="preserve"> REF _Ref350878761 \r \h </w:instrText>
      </w:r>
      <w:r w:rsidR="00E56364" w:rsidRPr="004A52A3">
        <w:rPr>
          <w:lang w:eastAsia="ko-KR"/>
        </w:rPr>
      </w:r>
      <w:r w:rsidR="00E56364" w:rsidRPr="004A52A3">
        <w:rPr>
          <w:lang w:eastAsia="ko-KR"/>
        </w:rPr>
        <w:fldChar w:fldCharType="separate"/>
      </w:r>
      <w:r w:rsidR="008E6E7E">
        <w:rPr>
          <w:lang w:eastAsia="ko-KR"/>
        </w:rPr>
        <w:t>H.8.5.4.2</w:t>
      </w:r>
      <w:r w:rsidR="00E56364" w:rsidRPr="004A52A3">
        <w:rPr>
          <w:lang w:eastAsia="ko-KR"/>
        </w:rPr>
        <w:fldChar w:fldCharType="end"/>
      </w:r>
      <w:r w:rsidRPr="004A52A3">
        <w:rPr>
          <w:lang w:eastAsia="ko-KR"/>
        </w:rPr>
        <w:t xml:space="preserve"> is invoked with the luma location </w:t>
      </w:r>
      <w:proofErr w:type="gramStart"/>
      <w:r w:rsidRPr="004A52A3">
        <w:rPr>
          <w:lang w:eastAsia="ko-KR"/>
        </w:rPr>
        <w:t>( xP</w:t>
      </w:r>
      <w:proofErr w:type="gramEnd"/>
      <w:r w:rsidRPr="004A52A3">
        <w:rPr>
          <w:lang w:eastAsia="ko-KR"/>
        </w:rPr>
        <w:t xml:space="preserve">, yP ), the disparity vector mvDisp, the variable refViewIdx, </w:t>
      </w:r>
      <w:r w:rsidR="00442EC1">
        <w:rPr>
          <w:lang w:eastAsia="ko-KR"/>
        </w:rPr>
        <w:t xml:space="preserve">the variable depthViewIdx, </w:t>
      </w:r>
      <w:r w:rsidRPr="004A52A3">
        <w:rPr>
          <w:lang w:eastAsia="ko-KR"/>
        </w:rPr>
        <w:t xml:space="preserve">the variables nPSW and nPSH, the variable </w:t>
      </w:r>
      <w:r w:rsidRPr="004A52A3">
        <w:t>nSubBlkW</w:t>
      </w:r>
      <w:r w:rsidRPr="004A52A3">
        <w:rPr>
          <w:lang w:eastAsia="ko-KR"/>
        </w:rPr>
        <w:t xml:space="preserve"> being equal </w:t>
      </w:r>
      <w:del w:id="3" w:author="s124087_0209" w:date="2013-09-10T16:01:00Z">
        <w:r w:rsidRPr="004A52A3" w:rsidDel="00C9349C">
          <w:rPr>
            <w:lang w:eastAsia="ko-KR"/>
          </w:rPr>
          <w:delText xml:space="preserve">4 </w:delText>
        </w:r>
      </w:del>
      <w:ins w:id="4" w:author="s124087_0209" w:date="2013-09-10T16:01:00Z">
        <w:r w:rsidR="00C9349C" w:rsidRPr="00C9349C">
          <w:rPr>
            <w:rFonts w:eastAsiaTheme="minorEastAsia" w:hint="eastAsia"/>
            <w:highlight w:val="magenta"/>
            <w:lang w:eastAsia="ja-JP"/>
          </w:rPr>
          <w:t>8</w:t>
        </w:r>
      </w:ins>
      <w:del w:id="5" w:author="s124087_0209" w:date="2013-09-10T16:01:00Z">
        <w:r w:rsidR="000B13C0" w:rsidRPr="004A52A3" w:rsidDel="00C9349C">
          <w:rPr>
            <w:lang w:eastAsia="ko-KR"/>
          </w:rPr>
          <w:delText>and</w:delText>
        </w:r>
      </w:del>
      <w:r w:rsidR="000B13C0" w:rsidRPr="004A52A3">
        <w:rPr>
          <w:lang w:eastAsia="ko-KR"/>
        </w:rPr>
        <w:t xml:space="preserve"> </w:t>
      </w:r>
      <w:r w:rsidRPr="004A52A3">
        <w:rPr>
          <w:lang w:eastAsia="ko-KR"/>
        </w:rPr>
        <w:t xml:space="preserve">the variable </w:t>
      </w:r>
      <w:r w:rsidRPr="004A52A3">
        <w:t xml:space="preserve">nSubBlkW being equal to </w:t>
      </w:r>
      <w:ins w:id="6" w:author="s124087_0209" w:date="2013-09-10T16:01:00Z">
        <w:r w:rsidR="00C9349C" w:rsidRPr="00C9349C">
          <w:rPr>
            <w:rFonts w:eastAsiaTheme="minorEastAsia" w:hint="eastAsia"/>
            <w:highlight w:val="magenta"/>
            <w:lang w:eastAsia="ja-JP"/>
          </w:rPr>
          <w:t>8</w:t>
        </w:r>
      </w:ins>
      <w:del w:id="7" w:author="s124087_0209" w:date="2013-09-10T16:01:00Z">
        <w:r w:rsidRPr="00C9349C" w:rsidDel="00C9349C">
          <w:rPr>
            <w:highlight w:val="magenta"/>
          </w:rPr>
          <w:delText>4</w:delText>
        </w:r>
      </w:del>
      <w:ins w:id="8" w:author="s124087_0209" w:date="2013-09-10T16:01:00Z">
        <w:r w:rsidR="00C9349C" w:rsidRPr="00C9349C">
          <w:rPr>
            <w:rFonts w:eastAsiaTheme="minorEastAsia" w:hint="eastAsia"/>
            <w:highlight w:val="magenta"/>
            <w:lang w:eastAsia="ja-JP"/>
          </w:rPr>
          <w:t xml:space="preserve"> and the variable splitFlag equal to 1,</w:t>
        </w:r>
      </w:ins>
      <w:r w:rsidRPr="004A52A3">
        <w:t xml:space="preserve"> as the inputs, and the output is the </w:t>
      </w:r>
      <w:r w:rsidRPr="004A52A3">
        <w:rPr>
          <w:lang w:eastAsia="ko-KR"/>
        </w:rPr>
        <w:t xml:space="preserve">array disparitySamples of size (nPSW)x(nPSH). </w:t>
      </w:r>
    </w:p>
    <w:p w:rsidR="0079705B" w:rsidRPr="004A52A3" w:rsidRDefault="0079705B" w:rsidP="00743C27">
      <w:pPr>
        <w:pStyle w:val="3N0"/>
        <w:rPr>
          <w:lang w:eastAsia="ko-KR"/>
        </w:rPr>
      </w:pPr>
      <w:r w:rsidRPr="004A52A3">
        <w:rPr>
          <w:lang w:eastAsia="ko-KR"/>
        </w:rPr>
        <w:t xml:space="preserve">Let </w:t>
      </w:r>
      <w:proofErr w:type="gramStart"/>
      <w:r w:rsidRPr="004A52A3">
        <w:rPr>
          <w:lang w:eastAsia="ko-KR"/>
        </w:rPr>
        <w:t>( xInt</w:t>
      </w:r>
      <w:r w:rsidRPr="004A52A3">
        <w:rPr>
          <w:vertAlign w:val="subscript"/>
          <w:lang w:eastAsia="ko-KR"/>
        </w:rPr>
        <w:t>L</w:t>
      </w:r>
      <w:proofErr w:type="gramEnd"/>
      <w:r w:rsidRPr="004A52A3">
        <w:rPr>
          <w:lang w:eastAsia="ko-KR"/>
        </w:rPr>
        <w:t>, yInt</w:t>
      </w:r>
      <w:r w:rsidRPr="004A52A3">
        <w:rPr>
          <w:vertAlign w:val="subscript"/>
          <w:lang w:eastAsia="ko-KR"/>
        </w:rPr>
        <w:t>L</w:t>
      </w:r>
      <w:r w:rsidRPr="004A52A3">
        <w:rPr>
          <w:lang w:eastAsia="ko-KR"/>
        </w:rPr>
        <w:t> ) be a luma location given in full-sample units and ( xFrac</w:t>
      </w:r>
      <w:r w:rsidRPr="004A52A3">
        <w:rPr>
          <w:vertAlign w:val="subscript"/>
          <w:lang w:eastAsia="ko-KR"/>
        </w:rPr>
        <w:t>L</w:t>
      </w:r>
      <w:r w:rsidRPr="004A52A3">
        <w:rPr>
          <w:lang w:eastAsia="ko-KR"/>
        </w:rPr>
        <w:t>, yFrac</w:t>
      </w:r>
      <w:r w:rsidRPr="004A52A3">
        <w:rPr>
          <w:vertAlign w:val="subscript"/>
          <w:lang w:eastAsia="ko-KR"/>
        </w:rPr>
        <w:t>L</w:t>
      </w:r>
      <w:r w:rsidRPr="004A52A3">
        <w:rPr>
          <w:lang w:eastAsia="ko-KR"/>
        </w:rPr>
        <w:t xml:space="preserve"> ) be an offset given in quarter-sample units. </w:t>
      </w:r>
    </w:p>
    <w:p w:rsidR="0079705B" w:rsidRPr="004A52A3" w:rsidRDefault="0079705B" w:rsidP="00743C27">
      <w:pPr>
        <w:pStyle w:val="3N0"/>
        <w:rPr>
          <w:lang w:eastAsia="ko-KR"/>
        </w:rPr>
      </w:pPr>
      <w:r w:rsidRPr="004A52A3">
        <w:rPr>
          <w:lang w:eastAsia="ko-KR"/>
        </w:rPr>
        <w:t>For each luma sample location ( x</w:t>
      </w:r>
      <w:r w:rsidRPr="004A52A3">
        <w:rPr>
          <w:vertAlign w:val="subscript"/>
          <w:lang w:eastAsia="ko-KR"/>
        </w:rPr>
        <w:t>L</w:t>
      </w:r>
      <w:r w:rsidRPr="004A52A3">
        <w:rPr>
          <w:lang w:eastAsia="ko-KR"/>
        </w:rPr>
        <w:t> = 0..nPbW−1, y</w:t>
      </w:r>
      <w:r w:rsidRPr="004A52A3">
        <w:rPr>
          <w:vertAlign w:val="subscript"/>
          <w:lang w:eastAsia="ko-KR"/>
        </w:rPr>
        <w:t>L</w:t>
      </w:r>
      <w:r w:rsidRPr="004A52A3">
        <w:rPr>
          <w:lang w:eastAsia="ko-KR"/>
        </w:rPr>
        <w:t> = 0..nPbH−1 ) inside the prediction luma sample array predSamples</w:t>
      </w:r>
      <w:r w:rsidRPr="004A52A3">
        <w:rPr>
          <w:vertAlign w:val="subscript"/>
          <w:lang w:eastAsia="ko-KR"/>
        </w:rPr>
        <w:t>L</w:t>
      </w:r>
      <w:r w:rsidRPr="004A52A3">
        <w:rPr>
          <w:lang w:eastAsia="ko-KR"/>
        </w:rPr>
        <w:t>, the corresponding prediction luma sample value predSamples</w:t>
      </w:r>
      <w:r w:rsidRPr="004A52A3">
        <w:rPr>
          <w:vertAlign w:val="subscript"/>
          <w:lang w:eastAsia="ko-KR"/>
        </w:rPr>
        <w:t>L</w:t>
      </w:r>
      <w:r w:rsidRPr="004A52A3">
        <w:rPr>
          <w:lang w:eastAsia="ko-KR"/>
        </w:rPr>
        <w:t>[ x</w:t>
      </w:r>
      <w:r w:rsidRPr="004A52A3">
        <w:rPr>
          <w:vertAlign w:val="subscript"/>
          <w:lang w:eastAsia="ko-KR"/>
        </w:rPr>
        <w:t>L</w:t>
      </w:r>
      <w:r w:rsidRPr="004A52A3">
        <w:rPr>
          <w:lang w:eastAsia="ko-KR"/>
        </w:rPr>
        <w:t> ][ y</w:t>
      </w:r>
      <w:r w:rsidRPr="004A52A3">
        <w:rPr>
          <w:vertAlign w:val="subscript"/>
          <w:lang w:eastAsia="ko-KR"/>
        </w:rPr>
        <w:t>L</w:t>
      </w:r>
      <w:r w:rsidRPr="004A52A3">
        <w:rPr>
          <w:lang w:eastAsia="ko-KR"/>
        </w:rPr>
        <w:t> ] is derived as follows:</w:t>
      </w:r>
    </w:p>
    <w:p w:rsidR="0079705B" w:rsidRPr="004A52A3" w:rsidRDefault="0079705B" w:rsidP="00743C27">
      <w:pPr>
        <w:pStyle w:val="3D0"/>
        <w:rPr>
          <w:lang w:eastAsia="ko-KR"/>
        </w:rPr>
      </w:pPr>
      <w:r w:rsidRPr="004A52A3">
        <w:rPr>
          <w:lang w:eastAsia="ko-KR"/>
        </w:rPr>
        <w:t>The variables xInt</w:t>
      </w:r>
      <w:r w:rsidRPr="004A52A3">
        <w:rPr>
          <w:vertAlign w:val="subscript"/>
          <w:lang w:eastAsia="ko-KR"/>
        </w:rPr>
        <w:t>L</w:t>
      </w:r>
      <w:r w:rsidRPr="004A52A3">
        <w:rPr>
          <w:lang w:eastAsia="ko-KR"/>
        </w:rPr>
        <w:t>, yInt</w:t>
      </w:r>
      <w:r w:rsidRPr="004A52A3">
        <w:rPr>
          <w:vertAlign w:val="subscript"/>
          <w:lang w:eastAsia="ko-KR"/>
        </w:rPr>
        <w:t>L</w:t>
      </w:r>
      <w:r w:rsidRPr="004A52A3">
        <w:rPr>
          <w:lang w:eastAsia="ko-KR"/>
        </w:rPr>
        <w:t>, xFrac</w:t>
      </w:r>
      <w:r w:rsidRPr="004A52A3">
        <w:rPr>
          <w:vertAlign w:val="subscript"/>
          <w:lang w:eastAsia="ko-KR"/>
        </w:rPr>
        <w:t>L</w:t>
      </w:r>
      <w:r w:rsidRPr="004A52A3">
        <w:rPr>
          <w:lang w:eastAsia="ko-KR"/>
        </w:rPr>
        <w:t>, and yFrac</w:t>
      </w:r>
      <w:r w:rsidRPr="004A52A3">
        <w:rPr>
          <w:vertAlign w:val="subscript"/>
          <w:lang w:eastAsia="ko-KR"/>
        </w:rPr>
        <w:t>L</w:t>
      </w:r>
      <w:r w:rsidRPr="004A52A3">
        <w:rPr>
          <w:lang w:eastAsia="ko-KR"/>
        </w:rPr>
        <w:t xml:space="preserve"> are derived by</w:t>
      </w:r>
    </w:p>
    <w:p w:rsidR="0079705B" w:rsidRPr="004A52A3" w:rsidRDefault="0079705B" w:rsidP="00743C27">
      <w:pPr>
        <w:pStyle w:val="3E1"/>
        <w:rPr>
          <w:lang w:eastAsia="ko-KR"/>
        </w:rPr>
      </w:pPr>
      <w:r w:rsidRPr="004A52A3">
        <w:rPr>
          <w:lang w:eastAsia="ko-KR"/>
        </w:rPr>
        <w:t>xInt</w:t>
      </w:r>
      <w:r w:rsidRPr="004A52A3">
        <w:rPr>
          <w:vertAlign w:val="subscript"/>
          <w:lang w:eastAsia="ko-KR"/>
        </w:rPr>
        <w:t>L</w:t>
      </w:r>
      <w:r w:rsidRPr="004A52A3">
        <w:rPr>
          <w:lang w:eastAsia="ko-KR"/>
        </w:rPr>
        <w:t xml:space="preserve"> = xP + x</w:t>
      </w:r>
      <w:r w:rsidRPr="004A52A3">
        <w:rPr>
          <w:vertAlign w:val="subscript"/>
          <w:lang w:eastAsia="ko-KR"/>
        </w:rPr>
        <w:t>L</w:t>
      </w:r>
      <w:r w:rsidRPr="004A52A3">
        <w:rPr>
          <w:lang w:eastAsia="ko-KR"/>
        </w:rPr>
        <w:t>+ disparitySamples[ x</w:t>
      </w:r>
      <w:r w:rsidRPr="004A52A3">
        <w:rPr>
          <w:vertAlign w:val="subscript"/>
          <w:lang w:eastAsia="ko-KR"/>
        </w:rPr>
        <w:t>L</w:t>
      </w:r>
      <w:r w:rsidRPr="004A52A3">
        <w:rPr>
          <w:lang w:eastAsia="ko-KR"/>
        </w:rPr>
        <w:t> ][ y</w:t>
      </w:r>
      <w:r w:rsidRPr="004A52A3">
        <w:rPr>
          <w:vertAlign w:val="subscript"/>
          <w:lang w:eastAsia="ko-KR"/>
        </w:rPr>
        <w:t>L</w:t>
      </w:r>
      <w:r w:rsidRPr="004A52A3">
        <w:rPr>
          <w:lang w:eastAsia="ko-KR"/>
        </w:rPr>
        <w:t> ]</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210</w:t>
      </w:r>
      <w:r w:rsidR="00E56364" w:rsidRPr="004A52A3">
        <w:rPr>
          <w:lang w:eastAsia="ko-KR"/>
        </w:rPr>
        <w:fldChar w:fldCharType="end"/>
      </w:r>
      <w:r w:rsidRPr="004A52A3">
        <w:t>)</w:t>
      </w:r>
      <w:r w:rsidRPr="004A52A3">
        <w:rPr>
          <w:lang w:eastAsia="ko-KR"/>
        </w:rPr>
        <w:br/>
        <w:t>yInt</w:t>
      </w:r>
      <w:r w:rsidRPr="004A52A3">
        <w:rPr>
          <w:vertAlign w:val="subscript"/>
          <w:lang w:eastAsia="ko-KR"/>
        </w:rPr>
        <w:t>L</w:t>
      </w:r>
      <w:r w:rsidRPr="004A52A3">
        <w:rPr>
          <w:lang w:eastAsia="ko-KR"/>
        </w:rPr>
        <w:t xml:space="preserve"> = yP + y</w:t>
      </w:r>
      <w:r w:rsidRPr="004A52A3">
        <w:rPr>
          <w:vertAlign w:val="subscript"/>
          <w:lang w:eastAsia="ko-KR"/>
        </w:rPr>
        <w:t>L</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211</w:t>
      </w:r>
      <w:r w:rsidR="00E56364" w:rsidRPr="004A52A3">
        <w:rPr>
          <w:lang w:eastAsia="ko-KR"/>
        </w:rPr>
        <w:fldChar w:fldCharType="end"/>
      </w:r>
      <w:r w:rsidRPr="004A52A3">
        <w:t>)</w:t>
      </w:r>
    </w:p>
    <w:p w:rsidR="0079705B" w:rsidRPr="004A52A3" w:rsidRDefault="0079705B" w:rsidP="00743C27">
      <w:pPr>
        <w:pStyle w:val="3E1"/>
        <w:rPr>
          <w:lang w:eastAsia="ko-KR"/>
        </w:rPr>
      </w:pPr>
      <w:r w:rsidRPr="004A52A3">
        <w:rPr>
          <w:lang w:eastAsia="ko-KR"/>
        </w:rPr>
        <w:t>xFrac</w:t>
      </w:r>
      <w:r w:rsidRPr="004A52A3">
        <w:rPr>
          <w:vertAlign w:val="subscript"/>
          <w:lang w:eastAsia="ko-KR"/>
        </w:rPr>
        <w:t>L</w:t>
      </w:r>
      <w:r w:rsidRPr="004A52A3">
        <w:rPr>
          <w:lang w:eastAsia="ko-KR"/>
        </w:rPr>
        <w:t xml:space="preserve"> = disparitySamples[ x</w:t>
      </w:r>
      <w:r w:rsidRPr="004A52A3">
        <w:rPr>
          <w:vertAlign w:val="subscript"/>
          <w:lang w:eastAsia="ko-KR"/>
        </w:rPr>
        <w:t>L</w:t>
      </w:r>
      <w:r w:rsidRPr="004A52A3">
        <w:rPr>
          <w:lang w:eastAsia="ko-KR"/>
        </w:rPr>
        <w:t> ][ y</w:t>
      </w:r>
      <w:r w:rsidRPr="004A52A3">
        <w:rPr>
          <w:vertAlign w:val="subscript"/>
          <w:lang w:eastAsia="ko-KR"/>
        </w:rPr>
        <w:t>L</w:t>
      </w:r>
      <w:r w:rsidRPr="004A52A3">
        <w:rPr>
          <w:lang w:eastAsia="ko-KR"/>
        </w:rPr>
        <w:t> ] &amp; 3</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212</w:t>
      </w:r>
      <w:r w:rsidR="00E56364" w:rsidRPr="004A52A3">
        <w:rPr>
          <w:lang w:eastAsia="ko-KR"/>
        </w:rPr>
        <w:fldChar w:fldCharType="end"/>
      </w:r>
      <w:r w:rsidRPr="004A52A3">
        <w:t>)</w:t>
      </w:r>
      <w:r w:rsidRPr="004A52A3">
        <w:rPr>
          <w:lang w:eastAsia="ko-KR"/>
        </w:rPr>
        <w:br/>
        <w:t>yFrac</w:t>
      </w:r>
      <w:r w:rsidRPr="004A52A3">
        <w:rPr>
          <w:vertAlign w:val="subscript"/>
          <w:lang w:eastAsia="ko-KR"/>
        </w:rPr>
        <w:t>L</w:t>
      </w:r>
      <w:r w:rsidRPr="004A52A3">
        <w:rPr>
          <w:lang w:eastAsia="ko-KR"/>
        </w:rPr>
        <w:t xml:space="preserve"> = 0</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213</w:t>
      </w:r>
      <w:r w:rsidR="00E56364" w:rsidRPr="004A52A3">
        <w:rPr>
          <w:lang w:eastAsia="ko-KR"/>
        </w:rPr>
        <w:fldChar w:fldCharType="end"/>
      </w:r>
      <w:r w:rsidRPr="004A52A3">
        <w:t>)</w:t>
      </w:r>
    </w:p>
    <w:p w:rsidR="0079705B" w:rsidRPr="004A52A3" w:rsidRDefault="0079705B" w:rsidP="00343D8E">
      <w:pPr>
        <w:pStyle w:val="3D0"/>
        <w:rPr>
          <w:lang w:eastAsia="ko-KR"/>
        </w:rPr>
      </w:pPr>
      <w:r w:rsidRPr="004A52A3">
        <w:rPr>
          <w:lang w:eastAsia="ko-KR"/>
        </w:rPr>
        <w:t>The prediction luma sample value predSamples</w:t>
      </w:r>
      <w:r w:rsidRPr="004A52A3">
        <w:rPr>
          <w:vertAlign w:val="subscript"/>
          <w:lang w:eastAsia="ko-KR"/>
        </w:rPr>
        <w:t>L</w:t>
      </w:r>
      <w:r w:rsidRPr="004A52A3">
        <w:rPr>
          <w:lang w:eastAsia="ko-KR"/>
        </w:rPr>
        <w:t>[ x</w:t>
      </w:r>
      <w:r w:rsidRPr="004A52A3">
        <w:rPr>
          <w:vertAlign w:val="subscript"/>
          <w:lang w:eastAsia="ko-KR"/>
        </w:rPr>
        <w:t>L</w:t>
      </w:r>
      <w:r w:rsidRPr="004A52A3">
        <w:rPr>
          <w:lang w:eastAsia="ko-KR"/>
        </w:rPr>
        <w:t>][ y</w:t>
      </w:r>
      <w:r w:rsidRPr="004A52A3">
        <w:rPr>
          <w:vertAlign w:val="subscript"/>
          <w:lang w:eastAsia="ko-KR"/>
        </w:rPr>
        <w:t>L</w:t>
      </w:r>
      <w:r w:rsidRPr="004A52A3">
        <w:rPr>
          <w:lang w:eastAsia="ko-KR"/>
        </w:rPr>
        <w:t xml:space="preserve"> ] is derived by invoking the process specified in subclause </w:t>
      </w:r>
      <w:r w:rsidRPr="004A52A3">
        <w:rPr>
          <w:highlight w:val="yellow"/>
          <w:lang w:eastAsia="ko-KR"/>
        </w:rPr>
        <w:t>8.5.2.2.2.1</w:t>
      </w:r>
      <w:r w:rsidRPr="004A52A3">
        <w:rPr>
          <w:lang w:eastAsia="ko-KR"/>
        </w:rPr>
        <w:t xml:space="preserve"> with ( xInt</w:t>
      </w:r>
      <w:r w:rsidRPr="004A52A3">
        <w:rPr>
          <w:vertAlign w:val="subscript"/>
          <w:lang w:eastAsia="ko-KR"/>
        </w:rPr>
        <w:t>L</w:t>
      </w:r>
      <w:r w:rsidRPr="004A52A3">
        <w:rPr>
          <w:lang w:eastAsia="ko-KR"/>
        </w:rPr>
        <w:t>, yInt</w:t>
      </w:r>
      <w:r w:rsidRPr="004A52A3">
        <w:rPr>
          <w:vertAlign w:val="subscript"/>
          <w:lang w:eastAsia="ko-KR"/>
        </w:rPr>
        <w:t>L</w:t>
      </w:r>
      <w:r w:rsidRPr="004A52A3">
        <w:rPr>
          <w:lang w:eastAsia="ko-KR"/>
        </w:rPr>
        <w:t> ), ( xFrac</w:t>
      </w:r>
      <w:r w:rsidRPr="004A52A3">
        <w:rPr>
          <w:vertAlign w:val="subscript"/>
          <w:lang w:eastAsia="ko-KR"/>
        </w:rPr>
        <w:t>L</w:t>
      </w:r>
      <w:r w:rsidRPr="004A52A3">
        <w:rPr>
          <w:lang w:eastAsia="ko-KR"/>
        </w:rPr>
        <w:t>, yFrac</w:t>
      </w:r>
      <w:r w:rsidRPr="004A52A3">
        <w:rPr>
          <w:vertAlign w:val="subscript"/>
          <w:lang w:eastAsia="ko-KR"/>
        </w:rPr>
        <w:t>L</w:t>
      </w:r>
      <w:r w:rsidRPr="004A52A3">
        <w:rPr>
          <w:lang w:eastAsia="ko-KR"/>
        </w:rPr>
        <w:t> ) and refPic</w:t>
      </w:r>
      <w:r w:rsidRPr="004A52A3">
        <w:rPr>
          <w:vertAlign w:val="subscript"/>
          <w:lang w:eastAsia="ko-KR"/>
        </w:rPr>
        <w:t>L</w:t>
      </w:r>
      <w:r w:rsidRPr="004A52A3">
        <w:rPr>
          <w:lang w:eastAsia="ko-KR"/>
        </w:rPr>
        <w:t xml:space="preserve"> given as input.</w:t>
      </w:r>
    </w:p>
    <w:p w:rsidR="0079705B" w:rsidRPr="004A52A3" w:rsidRDefault="0079705B" w:rsidP="00743C27">
      <w:pPr>
        <w:pStyle w:val="3N0"/>
        <w:rPr>
          <w:lang w:eastAsia="ko-KR"/>
        </w:rPr>
      </w:pPr>
      <w:r w:rsidRPr="004A52A3">
        <w:rPr>
          <w:highlight w:val="yellow"/>
        </w:rPr>
        <w:t xml:space="preserve">[Ed. (GT): As for inter prediction the treatment of colour planes for depth needs to be discussed. In software colour planes are set to 128 in VSP process. </w:t>
      </w:r>
      <w:r w:rsidR="00403B13" w:rsidRPr="004A52A3">
        <w:rPr>
          <w:rStyle w:val="3DVCnormalChar"/>
          <w:highlight w:val="yellow"/>
        </w:rPr>
        <w:t>(</w:t>
      </w:r>
      <w:r w:rsidR="00F04D2B" w:rsidRPr="004A52A3">
        <w:rPr>
          <w:rStyle w:val="3DVCnormalChar"/>
          <w:highlight w:val="yellow"/>
        </w:rPr>
        <w:t>#12</w:t>
      </w:r>
      <w:r w:rsidR="00403B13" w:rsidRPr="004A52A3">
        <w:rPr>
          <w:rStyle w:val="3DVCnormalChar"/>
          <w:highlight w:val="yellow"/>
        </w:rPr>
        <w:t>)</w:t>
      </w:r>
      <w:r w:rsidRPr="004A52A3">
        <w:rPr>
          <w:highlight w:val="yellow"/>
        </w:rPr>
        <w:t>]</w:t>
      </w:r>
    </w:p>
    <w:p w:rsidR="0079705B" w:rsidRPr="004A52A3" w:rsidRDefault="0079705B" w:rsidP="00743C27">
      <w:pPr>
        <w:pStyle w:val="3N0"/>
        <w:rPr>
          <w:lang w:eastAsia="ko-KR"/>
        </w:rPr>
      </w:pPr>
      <w:r w:rsidRPr="004A52A3">
        <w:rPr>
          <w:lang w:eastAsia="ko-KR"/>
        </w:rPr>
        <w:t xml:space="preserve">Let </w:t>
      </w:r>
      <w:proofErr w:type="gramStart"/>
      <w:r w:rsidRPr="004A52A3">
        <w:rPr>
          <w:lang w:eastAsia="ko-KR"/>
        </w:rPr>
        <w:t>( xInt</w:t>
      </w:r>
      <w:r w:rsidRPr="004A52A3">
        <w:rPr>
          <w:vertAlign w:val="subscript"/>
          <w:lang w:eastAsia="ko-KR"/>
        </w:rPr>
        <w:t>C</w:t>
      </w:r>
      <w:proofErr w:type="gramEnd"/>
      <w:r w:rsidRPr="004A52A3">
        <w:rPr>
          <w:lang w:eastAsia="ko-KR"/>
        </w:rPr>
        <w:t>, yInt</w:t>
      </w:r>
      <w:r w:rsidRPr="004A52A3">
        <w:rPr>
          <w:vertAlign w:val="subscript"/>
          <w:lang w:eastAsia="ko-KR"/>
        </w:rPr>
        <w:t>C</w:t>
      </w:r>
      <w:r w:rsidRPr="004A52A3">
        <w:rPr>
          <w:lang w:eastAsia="ko-KR"/>
        </w:rPr>
        <w:t> ) be a chroma location given in full-sample units and ( xFrac</w:t>
      </w:r>
      <w:r w:rsidRPr="004A52A3">
        <w:rPr>
          <w:vertAlign w:val="subscript"/>
          <w:lang w:eastAsia="ko-KR"/>
        </w:rPr>
        <w:t>C</w:t>
      </w:r>
      <w:r w:rsidRPr="004A52A3">
        <w:rPr>
          <w:lang w:eastAsia="ko-KR"/>
        </w:rPr>
        <w:t>, yFrac</w:t>
      </w:r>
      <w:r w:rsidRPr="004A52A3">
        <w:rPr>
          <w:vertAlign w:val="subscript"/>
          <w:lang w:eastAsia="ko-KR"/>
        </w:rPr>
        <w:t>C</w:t>
      </w:r>
      <w:r w:rsidRPr="004A52A3">
        <w:rPr>
          <w:lang w:eastAsia="ko-KR"/>
        </w:rPr>
        <w:t xml:space="preserve"> ) be an offset given in one-eighth sample units. </w:t>
      </w:r>
    </w:p>
    <w:p w:rsidR="0079705B" w:rsidRPr="004A52A3" w:rsidRDefault="0079705B" w:rsidP="00743C27">
      <w:pPr>
        <w:pStyle w:val="3N0"/>
        <w:rPr>
          <w:lang w:eastAsia="ko-KR"/>
        </w:rPr>
      </w:pPr>
      <w:r w:rsidRPr="004A52A3">
        <w:rPr>
          <w:lang w:eastAsia="ko-KR"/>
        </w:rPr>
        <w:t>For each chroma sample location ( x</w:t>
      </w:r>
      <w:r w:rsidRPr="004A52A3">
        <w:rPr>
          <w:vertAlign w:val="subscript"/>
          <w:lang w:eastAsia="ko-KR"/>
        </w:rPr>
        <w:t>C</w:t>
      </w:r>
      <w:r w:rsidRPr="004A52A3">
        <w:rPr>
          <w:lang w:eastAsia="ko-KR"/>
        </w:rPr>
        <w:t> = 0..nPbW/2−1, y</w:t>
      </w:r>
      <w:r w:rsidRPr="004A52A3">
        <w:rPr>
          <w:vertAlign w:val="subscript"/>
          <w:lang w:eastAsia="ko-KR"/>
        </w:rPr>
        <w:t>C</w:t>
      </w:r>
      <w:r w:rsidRPr="004A52A3">
        <w:rPr>
          <w:lang w:eastAsia="ko-KR"/>
        </w:rPr>
        <w:t> = 0..nPbH/2−1 ) inside the prediction chroma sample arrays predSamples</w:t>
      </w:r>
      <w:r w:rsidRPr="004A52A3">
        <w:rPr>
          <w:vertAlign w:val="subscript"/>
          <w:lang w:eastAsia="ko-KR"/>
        </w:rPr>
        <w:t>Cb</w:t>
      </w:r>
      <w:r w:rsidRPr="004A52A3">
        <w:rPr>
          <w:lang w:eastAsia="ko-KR"/>
        </w:rPr>
        <w:t xml:space="preserve"> and predSamples</w:t>
      </w:r>
      <w:r w:rsidRPr="004A52A3">
        <w:rPr>
          <w:vertAlign w:val="subscript"/>
          <w:lang w:eastAsia="ko-KR"/>
        </w:rPr>
        <w:t>Cr</w:t>
      </w:r>
      <w:r w:rsidRPr="004A52A3">
        <w:rPr>
          <w:lang w:eastAsia="ko-KR"/>
        </w:rPr>
        <w:t>, the corresponding prediction chroma sample values predSampleLX</w:t>
      </w:r>
      <w:r w:rsidRPr="004A52A3">
        <w:rPr>
          <w:vertAlign w:val="subscript"/>
          <w:lang w:eastAsia="ko-KR"/>
        </w:rPr>
        <w:t>Cb</w:t>
      </w:r>
      <w:r w:rsidRPr="004A52A3">
        <w:rPr>
          <w:lang w:eastAsia="ko-KR"/>
        </w:rPr>
        <w:t>[ x</w:t>
      </w:r>
      <w:r w:rsidRPr="004A52A3">
        <w:rPr>
          <w:vertAlign w:val="subscript"/>
          <w:lang w:eastAsia="ko-KR"/>
        </w:rPr>
        <w:t>C</w:t>
      </w:r>
      <w:r w:rsidRPr="004A52A3">
        <w:rPr>
          <w:lang w:eastAsia="ko-KR"/>
        </w:rPr>
        <w:t> ][ y</w:t>
      </w:r>
      <w:r w:rsidRPr="004A52A3">
        <w:rPr>
          <w:vertAlign w:val="subscript"/>
          <w:lang w:eastAsia="ko-KR"/>
        </w:rPr>
        <w:t>C</w:t>
      </w:r>
      <w:r w:rsidRPr="004A52A3">
        <w:rPr>
          <w:lang w:eastAsia="ko-KR"/>
        </w:rPr>
        <w:t> ] and predSamples</w:t>
      </w:r>
      <w:r w:rsidRPr="004A52A3">
        <w:rPr>
          <w:vertAlign w:val="subscript"/>
          <w:lang w:eastAsia="ko-KR"/>
        </w:rPr>
        <w:t>Cr</w:t>
      </w:r>
      <w:r w:rsidRPr="004A52A3">
        <w:rPr>
          <w:lang w:eastAsia="ko-KR"/>
        </w:rPr>
        <w:t>[ x</w:t>
      </w:r>
      <w:r w:rsidRPr="004A52A3">
        <w:rPr>
          <w:vertAlign w:val="subscript"/>
          <w:lang w:eastAsia="ko-KR"/>
        </w:rPr>
        <w:t>C</w:t>
      </w:r>
      <w:r w:rsidRPr="004A52A3">
        <w:rPr>
          <w:lang w:eastAsia="ko-KR"/>
        </w:rPr>
        <w:t> ][ y</w:t>
      </w:r>
      <w:r w:rsidRPr="004A52A3">
        <w:rPr>
          <w:vertAlign w:val="subscript"/>
          <w:lang w:eastAsia="ko-KR"/>
        </w:rPr>
        <w:t>C</w:t>
      </w:r>
      <w:r w:rsidRPr="004A52A3">
        <w:rPr>
          <w:lang w:eastAsia="ko-KR"/>
        </w:rPr>
        <w:t> ] are derived as follows:</w:t>
      </w:r>
    </w:p>
    <w:p w:rsidR="0079705B" w:rsidRPr="004A52A3" w:rsidRDefault="0079705B" w:rsidP="00E34051">
      <w:pPr>
        <w:pStyle w:val="3D0"/>
        <w:rPr>
          <w:lang w:eastAsia="ko-KR"/>
        </w:rPr>
      </w:pPr>
      <w:r w:rsidRPr="004A52A3">
        <w:rPr>
          <w:lang w:eastAsia="ko-KR"/>
        </w:rPr>
        <w:t>The variables xInt</w:t>
      </w:r>
      <w:r w:rsidRPr="004A52A3">
        <w:rPr>
          <w:vertAlign w:val="subscript"/>
          <w:lang w:eastAsia="ko-KR"/>
        </w:rPr>
        <w:t>C</w:t>
      </w:r>
      <w:r w:rsidRPr="004A52A3">
        <w:rPr>
          <w:lang w:eastAsia="ko-KR"/>
        </w:rPr>
        <w:t>, yInt</w:t>
      </w:r>
      <w:r w:rsidRPr="004A52A3">
        <w:rPr>
          <w:vertAlign w:val="subscript"/>
          <w:lang w:eastAsia="ko-KR"/>
        </w:rPr>
        <w:t>C</w:t>
      </w:r>
      <w:r w:rsidRPr="004A52A3">
        <w:rPr>
          <w:lang w:eastAsia="ko-KR"/>
        </w:rPr>
        <w:t>, xFrac</w:t>
      </w:r>
      <w:r w:rsidRPr="004A52A3">
        <w:rPr>
          <w:vertAlign w:val="subscript"/>
          <w:lang w:eastAsia="ko-KR"/>
        </w:rPr>
        <w:t>C</w:t>
      </w:r>
      <w:r w:rsidRPr="004A52A3">
        <w:rPr>
          <w:lang w:eastAsia="ko-KR"/>
        </w:rPr>
        <w:t>, and yFrac</w:t>
      </w:r>
      <w:r w:rsidRPr="004A52A3">
        <w:rPr>
          <w:vertAlign w:val="subscript"/>
          <w:lang w:eastAsia="ko-KR"/>
        </w:rPr>
        <w:t>C</w:t>
      </w:r>
      <w:r w:rsidRPr="004A52A3">
        <w:rPr>
          <w:lang w:eastAsia="ko-KR"/>
        </w:rPr>
        <w:t xml:space="preserve"> are derived by</w:t>
      </w:r>
    </w:p>
    <w:p w:rsidR="0079705B" w:rsidRPr="004A52A3" w:rsidRDefault="0079705B" w:rsidP="00743C27">
      <w:pPr>
        <w:pStyle w:val="3E1"/>
        <w:rPr>
          <w:lang w:eastAsia="ko-KR"/>
        </w:rPr>
      </w:pPr>
      <w:r w:rsidRPr="004A52A3">
        <w:rPr>
          <w:lang w:eastAsia="ko-KR"/>
        </w:rPr>
        <w:lastRenderedPageBreak/>
        <w:t>xInt</w:t>
      </w:r>
      <w:r w:rsidRPr="004A52A3">
        <w:rPr>
          <w:vertAlign w:val="subscript"/>
          <w:lang w:eastAsia="ko-KR"/>
        </w:rPr>
        <w:t>C</w:t>
      </w:r>
      <w:r w:rsidRPr="004A52A3">
        <w:rPr>
          <w:lang w:eastAsia="ko-KR"/>
        </w:rPr>
        <w:t xml:space="preserve"> = ( xP / 2 ) + x</w:t>
      </w:r>
      <w:r w:rsidRPr="004A52A3">
        <w:rPr>
          <w:vertAlign w:val="subscript"/>
          <w:lang w:eastAsia="ko-KR"/>
        </w:rPr>
        <w:t>C</w:t>
      </w:r>
      <w:r w:rsidRPr="004A52A3">
        <w:rPr>
          <w:lang w:eastAsia="ko-KR"/>
        </w:rPr>
        <w:t xml:space="preserve"> + disparitySamples[ x</w:t>
      </w:r>
      <w:r w:rsidRPr="004A52A3">
        <w:rPr>
          <w:vertAlign w:val="subscript"/>
          <w:lang w:eastAsia="ko-KR"/>
        </w:rPr>
        <w:t>C</w:t>
      </w:r>
      <w:r w:rsidRPr="004A52A3">
        <w:rPr>
          <w:lang w:eastAsia="ko-KR"/>
        </w:rPr>
        <w:t> &lt;&lt; 1 ][ y</w:t>
      </w:r>
      <w:r w:rsidRPr="004A52A3">
        <w:rPr>
          <w:vertAlign w:val="subscript"/>
          <w:lang w:eastAsia="ko-KR"/>
        </w:rPr>
        <w:t>C</w:t>
      </w:r>
      <w:r w:rsidRPr="004A52A3">
        <w:rPr>
          <w:lang w:eastAsia="ko-KR"/>
        </w:rPr>
        <w:t> &lt;&lt; 1 ]</w:t>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214</w:t>
      </w:r>
      <w:r w:rsidR="00E56364" w:rsidRPr="004A52A3">
        <w:rPr>
          <w:lang w:eastAsia="ko-KR"/>
        </w:rPr>
        <w:fldChar w:fldCharType="end"/>
      </w:r>
      <w:r w:rsidRPr="004A52A3">
        <w:t>)</w:t>
      </w:r>
      <w:r w:rsidRPr="004A52A3">
        <w:rPr>
          <w:lang w:eastAsia="ko-KR"/>
        </w:rPr>
        <w:br/>
        <w:t>yInt</w:t>
      </w:r>
      <w:r w:rsidRPr="004A52A3">
        <w:rPr>
          <w:vertAlign w:val="subscript"/>
          <w:lang w:eastAsia="ko-KR"/>
        </w:rPr>
        <w:t>C</w:t>
      </w:r>
      <w:r w:rsidRPr="004A52A3">
        <w:rPr>
          <w:lang w:eastAsia="ko-KR"/>
        </w:rPr>
        <w:t xml:space="preserve"> = ( yP / 2 ) + y</w:t>
      </w:r>
      <w:r w:rsidRPr="004A52A3">
        <w:rPr>
          <w:vertAlign w:val="subscript"/>
          <w:lang w:eastAsia="ko-KR"/>
        </w:rPr>
        <w:t>C</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215</w:t>
      </w:r>
      <w:r w:rsidR="00E56364" w:rsidRPr="004A52A3">
        <w:rPr>
          <w:lang w:eastAsia="ko-KR"/>
        </w:rPr>
        <w:fldChar w:fldCharType="end"/>
      </w:r>
      <w:r w:rsidRPr="004A52A3">
        <w:t>)</w:t>
      </w:r>
    </w:p>
    <w:p w:rsidR="0079705B" w:rsidRPr="004A52A3" w:rsidRDefault="0079705B" w:rsidP="00743C27">
      <w:pPr>
        <w:pStyle w:val="3E1"/>
        <w:rPr>
          <w:lang w:eastAsia="ko-KR"/>
        </w:rPr>
      </w:pPr>
      <w:r w:rsidRPr="004A52A3">
        <w:rPr>
          <w:lang w:eastAsia="ko-KR"/>
        </w:rPr>
        <w:t>xFrac</w:t>
      </w:r>
      <w:r w:rsidRPr="004A52A3">
        <w:rPr>
          <w:vertAlign w:val="subscript"/>
          <w:lang w:eastAsia="ko-KR"/>
        </w:rPr>
        <w:t>C</w:t>
      </w:r>
      <w:r w:rsidRPr="004A52A3">
        <w:rPr>
          <w:lang w:eastAsia="ko-KR"/>
        </w:rPr>
        <w:t xml:space="preserve"> = disparitySamples[ x</w:t>
      </w:r>
      <w:r w:rsidRPr="004A52A3">
        <w:rPr>
          <w:vertAlign w:val="subscript"/>
          <w:lang w:eastAsia="ko-KR"/>
        </w:rPr>
        <w:t>C</w:t>
      </w:r>
      <w:r w:rsidRPr="004A52A3">
        <w:rPr>
          <w:lang w:eastAsia="ko-KR"/>
        </w:rPr>
        <w:t> &lt;&lt; 1][ y</w:t>
      </w:r>
      <w:r w:rsidRPr="004A52A3">
        <w:rPr>
          <w:vertAlign w:val="subscript"/>
          <w:lang w:eastAsia="ko-KR"/>
        </w:rPr>
        <w:t>C</w:t>
      </w:r>
      <w:r w:rsidRPr="004A52A3">
        <w:rPr>
          <w:lang w:eastAsia="ko-KR"/>
        </w:rPr>
        <w:t> &lt;&lt; 1 ] &amp; 7</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216</w:t>
      </w:r>
      <w:r w:rsidR="00E56364" w:rsidRPr="004A52A3">
        <w:rPr>
          <w:lang w:eastAsia="ko-KR"/>
        </w:rPr>
        <w:fldChar w:fldCharType="end"/>
      </w:r>
      <w:r w:rsidRPr="004A52A3">
        <w:t>)</w:t>
      </w:r>
      <w:r w:rsidRPr="004A52A3">
        <w:rPr>
          <w:lang w:eastAsia="ko-KR"/>
        </w:rPr>
        <w:br/>
        <w:t>yFrac</w:t>
      </w:r>
      <w:r w:rsidRPr="004A52A3">
        <w:rPr>
          <w:vertAlign w:val="subscript"/>
          <w:lang w:eastAsia="ko-KR"/>
        </w:rPr>
        <w:t>C</w:t>
      </w:r>
      <w:r w:rsidRPr="004A52A3">
        <w:rPr>
          <w:lang w:eastAsia="ko-KR"/>
        </w:rPr>
        <w:t xml:space="preserve"> = 0</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217</w:t>
      </w:r>
      <w:r w:rsidR="00E56364" w:rsidRPr="004A52A3">
        <w:rPr>
          <w:lang w:eastAsia="ko-KR"/>
        </w:rPr>
        <w:fldChar w:fldCharType="end"/>
      </w:r>
      <w:r w:rsidRPr="004A52A3">
        <w:t>)</w:t>
      </w:r>
    </w:p>
    <w:p w:rsidR="0079705B" w:rsidRPr="004A52A3" w:rsidRDefault="0079705B" w:rsidP="00343D8E">
      <w:pPr>
        <w:pStyle w:val="3D0"/>
        <w:rPr>
          <w:lang w:eastAsia="ko-KR"/>
        </w:rPr>
      </w:pPr>
      <w:r w:rsidRPr="004A52A3">
        <w:rPr>
          <w:lang w:eastAsia="ko-KR"/>
        </w:rPr>
        <w:t>The prediction sample value predSamples</w:t>
      </w:r>
      <w:r w:rsidRPr="004A52A3">
        <w:rPr>
          <w:vertAlign w:val="subscript"/>
          <w:lang w:eastAsia="ko-KR"/>
        </w:rPr>
        <w:t>Cb</w:t>
      </w:r>
      <w:r w:rsidRPr="004A52A3">
        <w:rPr>
          <w:lang w:eastAsia="ko-KR"/>
        </w:rPr>
        <w:t>[ x</w:t>
      </w:r>
      <w:r w:rsidRPr="004A52A3">
        <w:rPr>
          <w:vertAlign w:val="subscript"/>
          <w:lang w:eastAsia="ko-KR"/>
        </w:rPr>
        <w:t>C</w:t>
      </w:r>
      <w:r w:rsidRPr="004A52A3">
        <w:rPr>
          <w:lang w:eastAsia="ko-KR"/>
        </w:rPr>
        <w:t> ][ y</w:t>
      </w:r>
      <w:r w:rsidRPr="004A52A3">
        <w:rPr>
          <w:vertAlign w:val="subscript"/>
          <w:lang w:eastAsia="ko-KR"/>
        </w:rPr>
        <w:t>C</w:t>
      </w:r>
      <w:r w:rsidRPr="004A52A3">
        <w:rPr>
          <w:lang w:eastAsia="ko-KR"/>
        </w:rPr>
        <w:t xml:space="preserve"> ] is derived by invoking the process specified in subclause </w:t>
      </w:r>
      <w:r w:rsidRPr="004A52A3">
        <w:rPr>
          <w:highlight w:val="yellow"/>
          <w:lang w:eastAsia="ko-KR"/>
        </w:rPr>
        <w:t>8.5.2.2.2.2</w:t>
      </w:r>
      <w:r w:rsidRPr="004A52A3">
        <w:rPr>
          <w:lang w:eastAsia="ko-KR"/>
        </w:rPr>
        <w:t xml:space="preserve"> with ( xInt</w:t>
      </w:r>
      <w:r w:rsidRPr="004A52A3">
        <w:rPr>
          <w:vertAlign w:val="subscript"/>
          <w:lang w:eastAsia="ko-KR"/>
        </w:rPr>
        <w:t>C</w:t>
      </w:r>
      <w:r w:rsidRPr="004A52A3">
        <w:rPr>
          <w:lang w:eastAsia="ko-KR"/>
        </w:rPr>
        <w:t>, yInt</w:t>
      </w:r>
      <w:r w:rsidRPr="004A52A3">
        <w:rPr>
          <w:vertAlign w:val="subscript"/>
          <w:lang w:eastAsia="ko-KR"/>
        </w:rPr>
        <w:t>C</w:t>
      </w:r>
      <w:r w:rsidRPr="004A52A3">
        <w:rPr>
          <w:lang w:eastAsia="ko-KR"/>
        </w:rPr>
        <w:t> ), ( xFrac</w:t>
      </w:r>
      <w:r w:rsidRPr="004A52A3">
        <w:rPr>
          <w:vertAlign w:val="subscript"/>
          <w:lang w:eastAsia="ko-KR"/>
        </w:rPr>
        <w:t>C</w:t>
      </w:r>
      <w:r w:rsidRPr="004A52A3">
        <w:rPr>
          <w:lang w:eastAsia="ko-KR"/>
        </w:rPr>
        <w:t>, yFrac</w:t>
      </w:r>
      <w:r w:rsidRPr="004A52A3">
        <w:rPr>
          <w:vertAlign w:val="subscript"/>
          <w:lang w:eastAsia="ko-KR"/>
        </w:rPr>
        <w:t>C</w:t>
      </w:r>
      <w:r w:rsidRPr="004A52A3">
        <w:rPr>
          <w:lang w:eastAsia="ko-KR"/>
        </w:rPr>
        <w:t> ) and refPic</w:t>
      </w:r>
      <w:r w:rsidRPr="004A52A3">
        <w:rPr>
          <w:vertAlign w:val="subscript"/>
          <w:lang w:eastAsia="ko-KR"/>
        </w:rPr>
        <w:t>Cb</w:t>
      </w:r>
      <w:r w:rsidRPr="004A52A3">
        <w:rPr>
          <w:lang w:eastAsia="ko-KR"/>
        </w:rPr>
        <w:t xml:space="preserve"> given as input.</w:t>
      </w:r>
    </w:p>
    <w:p w:rsidR="0079705B" w:rsidRPr="004A52A3" w:rsidRDefault="0079705B" w:rsidP="00604FB5">
      <w:pPr>
        <w:pStyle w:val="3D0"/>
      </w:pPr>
      <w:r w:rsidRPr="004A52A3">
        <w:rPr>
          <w:lang w:eastAsia="ko-KR"/>
        </w:rPr>
        <w:t>The prediction sample value predSamples</w:t>
      </w:r>
      <w:r w:rsidRPr="004A52A3">
        <w:rPr>
          <w:vertAlign w:val="subscript"/>
          <w:lang w:eastAsia="ko-KR"/>
        </w:rPr>
        <w:t>Cr</w:t>
      </w:r>
      <w:r w:rsidRPr="004A52A3">
        <w:rPr>
          <w:lang w:eastAsia="ko-KR"/>
        </w:rPr>
        <w:t>[ x</w:t>
      </w:r>
      <w:r w:rsidRPr="004A52A3">
        <w:rPr>
          <w:vertAlign w:val="subscript"/>
          <w:lang w:eastAsia="ko-KR"/>
        </w:rPr>
        <w:t>C</w:t>
      </w:r>
      <w:r w:rsidRPr="004A52A3">
        <w:rPr>
          <w:lang w:eastAsia="ko-KR"/>
        </w:rPr>
        <w:t> ][ y</w:t>
      </w:r>
      <w:r w:rsidRPr="004A52A3">
        <w:rPr>
          <w:vertAlign w:val="subscript"/>
          <w:lang w:eastAsia="ko-KR"/>
        </w:rPr>
        <w:t>C</w:t>
      </w:r>
      <w:r w:rsidRPr="004A52A3">
        <w:rPr>
          <w:lang w:eastAsia="ko-KR"/>
        </w:rPr>
        <w:t xml:space="preserve"> ] is derived by invoking the process specified in subclause </w:t>
      </w:r>
      <w:r w:rsidRPr="004A52A3">
        <w:rPr>
          <w:highlight w:val="yellow"/>
          <w:lang w:eastAsia="ko-KR"/>
        </w:rPr>
        <w:t>8.5.2.2.2.2</w:t>
      </w:r>
      <w:r w:rsidRPr="004A52A3">
        <w:rPr>
          <w:lang w:eastAsia="ko-KR"/>
        </w:rPr>
        <w:t xml:space="preserve"> with ( xInt</w:t>
      </w:r>
      <w:r w:rsidRPr="004A52A3">
        <w:rPr>
          <w:vertAlign w:val="subscript"/>
          <w:lang w:eastAsia="ko-KR"/>
        </w:rPr>
        <w:t>C</w:t>
      </w:r>
      <w:r w:rsidRPr="004A52A3">
        <w:rPr>
          <w:lang w:eastAsia="ko-KR"/>
        </w:rPr>
        <w:t>, yInt</w:t>
      </w:r>
      <w:r w:rsidRPr="004A52A3">
        <w:rPr>
          <w:vertAlign w:val="subscript"/>
          <w:lang w:eastAsia="ko-KR"/>
        </w:rPr>
        <w:t>C</w:t>
      </w:r>
      <w:r w:rsidRPr="004A52A3">
        <w:rPr>
          <w:lang w:eastAsia="ko-KR"/>
        </w:rPr>
        <w:t> ), ( xFrac</w:t>
      </w:r>
      <w:r w:rsidRPr="004A52A3">
        <w:rPr>
          <w:vertAlign w:val="subscript"/>
          <w:lang w:eastAsia="ko-KR"/>
        </w:rPr>
        <w:t>C</w:t>
      </w:r>
      <w:r w:rsidRPr="004A52A3">
        <w:rPr>
          <w:lang w:eastAsia="ko-KR"/>
        </w:rPr>
        <w:t>, yFrac</w:t>
      </w:r>
      <w:r w:rsidRPr="004A52A3">
        <w:rPr>
          <w:vertAlign w:val="subscript"/>
          <w:lang w:eastAsia="ko-KR"/>
        </w:rPr>
        <w:t>C</w:t>
      </w:r>
      <w:r w:rsidRPr="004A52A3">
        <w:rPr>
          <w:lang w:eastAsia="ko-KR"/>
        </w:rPr>
        <w:t> ) and refPic</w:t>
      </w:r>
      <w:r w:rsidRPr="004A52A3">
        <w:rPr>
          <w:vertAlign w:val="subscript"/>
          <w:lang w:eastAsia="ko-KR"/>
        </w:rPr>
        <w:t>Cr</w:t>
      </w:r>
      <w:r w:rsidRPr="004A52A3">
        <w:rPr>
          <w:lang w:eastAsia="ko-KR"/>
        </w:rPr>
        <w:t xml:space="preserve"> given as input.</w:t>
      </w:r>
    </w:p>
    <w:p w:rsidR="00C60FD2" w:rsidRPr="004A52A3" w:rsidRDefault="00B073F6" w:rsidP="00C60FD2">
      <w:pPr>
        <w:pStyle w:val="3H2"/>
      </w:pPr>
      <w:bookmarkStart w:id="9" w:name="_Ref357505946"/>
      <w:bookmarkStart w:id="10" w:name="_Toc365463579"/>
      <w:r w:rsidRPr="004A52A3">
        <w:t>Decoding process for the residual signal of coding units coded in inter prediction mode</w:t>
      </w:r>
      <w:bookmarkEnd w:id="0"/>
      <w:bookmarkEnd w:id="1"/>
      <w:bookmarkEnd w:id="9"/>
      <w:bookmarkEnd w:id="10"/>
    </w:p>
    <w:p w:rsidR="003277FB" w:rsidRDefault="003277FB" w:rsidP="003277FB">
      <w:pPr>
        <w:pStyle w:val="3N0"/>
      </w:pPr>
      <w:r>
        <w:t>Inputs to this process are:</w:t>
      </w:r>
    </w:p>
    <w:p w:rsidR="003277FB" w:rsidRDefault="003277FB" w:rsidP="003277FB">
      <w:pPr>
        <w:pStyle w:val="3D0"/>
      </w:pPr>
      <w:r>
        <w:t>a luma location ( xC, yC ) specifying the top-left sample of the current luma coding block relative to the top left luma sample of the current picture,</w:t>
      </w:r>
    </w:p>
    <w:p w:rsidR="003277FB" w:rsidRDefault="003277FB" w:rsidP="003277FB">
      <w:pPr>
        <w:pStyle w:val="3D0"/>
      </w:pPr>
      <w:proofErr w:type="gramStart"/>
      <w:r>
        <w:t>a</w:t>
      </w:r>
      <w:proofErr w:type="gramEnd"/>
      <w:r>
        <w:t xml:space="preserve"> variable log2CbSize specifying the size of the current luma coding block.</w:t>
      </w:r>
    </w:p>
    <w:p w:rsidR="003277FB" w:rsidRDefault="003277FB" w:rsidP="003277FB">
      <w:pPr>
        <w:pStyle w:val="3N0"/>
      </w:pPr>
      <w:r>
        <w:t>Outputs of this process are:</w:t>
      </w:r>
    </w:p>
    <w:p w:rsidR="003277FB" w:rsidRDefault="003277FB" w:rsidP="003277FB">
      <w:pPr>
        <w:pStyle w:val="3D0"/>
      </w:pPr>
      <w:r>
        <w:t>a (nCSL)x(nCSL) array resSamplesL of luma residual samples, where nCSL is derived as specified below,</w:t>
      </w:r>
    </w:p>
    <w:p w:rsidR="003277FB" w:rsidRDefault="003277FB" w:rsidP="003277FB">
      <w:pPr>
        <w:pStyle w:val="3D0"/>
      </w:pPr>
      <w:r>
        <w:t>a (nCSC)x(nCSC) array resSamplesCb of chroma residual samples for the component Cb, where nCSC is derived as specified below,</w:t>
      </w:r>
    </w:p>
    <w:p w:rsidR="003277FB" w:rsidRDefault="003277FB" w:rsidP="003277FB">
      <w:pPr>
        <w:pStyle w:val="3D0"/>
      </w:pPr>
      <w:proofErr w:type="gramStart"/>
      <w:r>
        <w:t>a</w:t>
      </w:r>
      <w:proofErr w:type="gramEnd"/>
      <w:r>
        <w:t xml:space="preserve"> (nCSC)x(nCSC) array resSamplesCr of chroma residual samples for the component Cr, where nCSC is derived as specified below.</w:t>
      </w:r>
    </w:p>
    <w:p w:rsidR="003277FB" w:rsidRDefault="003277FB" w:rsidP="003277FB">
      <w:pPr>
        <w:pStyle w:val="3N0"/>
      </w:pPr>
      <w:r>
        <w:t xml:space="preserve">The variable nCSL is set equal to 1 &lt;&lt; log2CbSize and the variable nCSC is set equal to </w:t>
      </w:r>
      <w:proofErr w:type="gramStart"/>
      <w:r>
        <w:t>( 1</w:t>
      </w:r>
      <w:proofErr w:type="gramEnd"/>
      <w:r>
        <w:t xml:space="preserve"> &lt;&lt; log2CbSize ) &gt;&gt; 1.</w:t>
      </w:r>
    </w:p>
    <w:p w:rsidR="003277FB" w:rsidRDefault="003277FB" w:rsidP="003277FB">
      <w:pPr>
        <w:pStyle w:val="3N0"/>
      </w:pPr>
      <w:r>
        <w:t>Let resSamplesL be a (nCSL</w:t>
      </w:r>
      <w:proofErr w:type="gramStart"/>
      <w:r>
        <w:t>)x</w:t>
      </w:r>
      <w:proofErr w:type="gramEnd"/>
      <w:r>
        <w:t>(nCSL) array of luma residual samples and let resSamplesCb and resSamplesCr be two (nCSC)x(nCSC) arrays of chroma residual samples.</w:t>
      </w:r>
    </w:p>
    <w:p w:rsidR="003277FB" w:rsidRDefault="003277FB" w:rsidP="003277FB">
      <w:pPr>
        <w:pStyle w:val="3D0"/>
      </w:pPr>
      <w:r w:rsidRPr="003277FB">
        <w:rPr>
          <w:highlight w:val="cyan"/>
        </w:rPr>
        <w:t>If inter_sdc_flag is equal to 0, the following applies, d</w:t>
      </w:r>
      <w:r>
        <w:t>epending on no_residual_syntax_flag, the following applies:</w:t>
      </w:r>
    </w:p>
    <w:p w:rsidR="003277FB" w:rsidRDefault="003277FB" w:rsidP="003277FB">
      <w:pPr>
        <w:pStyle w:val="3D1"/>
      </w:pPr>
      <w:r>
        <w:t>If no_residual_syntax_flag is equal to 1, all samples of the (nCSL</w:t>
      </w:r>
      <w:proofErr w:type="gramStart"/>
      <w:r>
        <w:t>)x</w:t>
      </w:r>
      <w:proofErr w:type="gramEnd"/>
      <w:r>
        <w:t>(nCSL) array resSamplesL and all samples of the two (nCSC)x(nCSC) arrays resSamplesCb and resSamplesCr are set equal to 0.</w:t>
      </w:r>
    </w:p>
    <w:p w:rsidR="003277FB" w:rsidRDefault="003277FB" w:rsidP="003277FB">
      <w:pPr>
        <w:pStyle w:val="3D1"/>
      </w:pPr>
      <w:r>
        <w:t>Otherwise (no_residual_syntax_flag is equal to 0), the following ordered steps apply:</w:t>
      </w:r>
    </w:p>
    <w:p w:rsidR="003277FB" w:rsidRDefault="003277FB" w:rsidP="003277FB">
      <w:pPr>
        <w:pStyle w:val="3U2"/>
      </w:pPr>
      <w:r>
        <w:t>The decoding process for luma residual blocks as specified in subclause 8.5.3.1 below is invoked with the luma location ( xC, yC ), the luma location ( xB0, yB0 ) set equal to ( 0, 0 ), the variable log2TrafoSize set equal to log2CbSize, the variable trafoDepth set equal to 0, the variable nCS set equal to nCSL, and the (nCSL)x(nCSL) array resSamplesL as the inputs and the output is a modified version of the (nCSL)x(nCSL) array resSamplesL.</w:t>
      </w:r>
    </w:p>
    <w:p w:rsidR="003277FB" w:rsidRDefault="003277FB" w:rsidP="003277FB">
      <w:pPr>
        <w:pStyle w:val="3U2"/>
      </w:pPr>
      <w:r>
        <w:t>The decoding process for chroma residual blocks as specified in subclause 8.5.3.2 below is invoked with the luma location ( xC, yC ), the luma location ( xB0, yB0 ) set equal to ( 0, 0 ), the variable log2TrafoSize set equal to log2CbSize, the variable trafoDepth set equal to 0, the variable cIdx set equal to 1, the variable nCS set equal to nCSC, and the (nCSC)x(nCSC) array resSamplesCb as the inputs and the output is a modified version of the (nCSC)x(nCSC) array resSamplesCb.</w:t>
      </w:r>
    </w:p>
    <w:p w:rsidR="00A22DDA" w:rsidRPr="004A52A3" w:rsidRDefault="003277FB" w:rsidP="003277FB">
      <w:pPr>
        <w:pStyle w:val="3U2"/>
      </w:pPr>
      <w:r>
        <w:t>The decoding process for chroma residual blocks as specified in subclause 8.5.3.2 below is invoked with the luma location ( xC, yC ), the luma location ( xB0, yB0 ) set equal to ( 0, 0 ), the variable log2TrafoSize set equal to log2CbSize, the variable trafoDepth set equal to 0, the variable cIdx set equal to 2, the variable nCS set equal to nCSC, and the (nCSC)x(nCSC) array resSamplesCr as the inputs and the output is a modified version of the (nCSC)x(nCSC) array resSamplesCr.</w:t>
      </w:r>
    </w:p>
    <w:p w:rsidR="003277FB" w:rsidRPr="003277FB" w:rsidRDefault="003277FB" w:rsidP="003277FB">
      <w:pPr>
        <w:pStyle w:val="3D0"/>
        <w:rPr>
          <w:highlight w:val="cyan"/>
        </w:rPr>
      </w:pPr>
      <w:r w:rsidRPr="003277FB">
        <w:rPr>
          <w:highlight w:val="cyan"/>
        </w:rPr>
        <w:t xml:space="preserve">Otherwise (inter_sdc_flag is equal to 1), the decoding process for simplified depth coded residual blocks as specified in subclause </w:t>
      </w:r>
      <w:r w:rsidR="00E56364">
        <w:rPr>
          <w:highlight w:val="cyan"/>
        </w:rPr>
        <w:fldChar w:fldCharType="begin" w:fldLock="1"/>
      </w:r>
      <w:r w:rsidR="00A95BDA">
        <w:rPr>
          <w:highlight w:val="cyan"/>
        </w:rPr>
        <w:instrText xml:space="preserve"> REF _Ref364367026 \n \h </w:instrText>
      </w:r>
      <w:r w:rsidR="00E56364">
        <w:rPr>
          <w:highlight w:val="cyan"/>
        </w:rPr>
      </w:r>
      <w:r w:rsidR="00E56364">
        <w:rPr>
          <w:highlight w:val="cyan"/>
        </w:rPr>
        <w:fldChar w:fldCharType="separate"/>
      </w:r>
      <w:r w:rsidR="008E6E7E">
        <w:rPr>
          <w:highlight w:val="cyan"/>
        </w:rPr>
        <w:t>H.8.5.3.3</w:t>
      </w:r>
      <w:r w:rsidR="00E56364">
        <w:rPr>
          <w:highlight w:val="cyan"/>
        </w:rPr>
        <w:fldChar w:fldCharType="end"/>
      </w:r>
      <w:r w:rsidRPr="003277FB">
        <w:rPr>
          <w:highlight w:val="cyan"/>
        </w:rPr>
        <w:t xml:space="preserve"> is invoked with the luma location ( xC, yC ), the luma location ( xB0, yB0 ) set equal to ( 0, 0 ), the variable log2TrafoSize set equal to log2CbSize, the variable trafoDepth set equal to 0, the variable nCS set equal to nCSL, and the (nCSL)x(nCSL) array resSamplesL as the inputs and the output is a modified version of the (nCSL)x(nCSL) array resSamplesL.</w:t>
      </w:r>
    </w:p>
    <w:p w:rsidR="00A22DDA" w:rsidRPr="004A52A3" w:rsidRDefault="00A22DDA" w:rsidP="004F4B7D">
      <w:pPr>
        <w:pStyle w:val="3N0"/>
        <w:rPr>
          <w:highlight w:val="cyan"/>
        </w:rPr>
      </w:pPr>
      <w:r w:rsidRPr="004A52A3">
        <w:rPr>
          <w:highlight w:val="cyan"/>
        </w:rPr>
        <w:t>For x in the range of 0 to nCS</w:t>
      </w:r>
      <w:r w:rsidRPr="004A52A3">
        <w:rPr>
          <w:highlight w:val="cyan"/>
          <w:vertAlign w:val="subscript"/>
        </w:rPr>
        <w:t>L</w:t>
      </w:r>
      <w:r w:rsidRPr="004A52A3">
        <w:rPr>
          <w:highlight w:val="cyan"/>
        </w:rPr>
        <w:t> − 1 and y in the range of 0 to nCS</w:t>
      </w:r>
      <w:r w:rsidRPr="004A52A3">
        <w:rPr>
          <w:highlight w:val="cyan"/>
          <w:vertAlign w:val="subscript"/>
        </w:rPr>
        <w:t>L</w:t>
      </w:r>
      <w:r w:rsidRPr="004A52A3">
        <w:rPr>
          <w:highlight w:val="cyan"/>
        </w:rPr>
        <w:t xml:space="preserve"> − 1, the following applies: </w:t>
      </w:r>
    </w:p>
    <w:p w:rsidR="00A22DDA" w:rsidRPr="004A52A3" w:rsidRDefault="00A22DDA" w:rsidP="004F4B7D">
      <w:pPr>
        <w:pStyle w:val="3D1"/>
        <w:rPr>
          <w:highlight w:val="cyan"/>
        </w:rPr>
      </w:pPr>
      <w:r w:rsidRPr="004A52A3">
        <w:rPr>
          <w:highlight w:val="cyan"/>
        </w:rPr>
        <w:t>ResSamples</w:t>
      </w:r>
      <w:r w:rsidRPr="004A52A3">
        <w:rPr>
          <w:highlight w:val="cyan"/>
          <w:vertAlign w:val="subscript"/>
        </w:rPr>
        <w:t>L</w:t>
      </w:r>
      <w:r w:rsidRPr="004A52A3">
        <w:rPr>
          <w:highlight w:val="cyan"/>
        </w:rPr>
        <w:t>[ xC + x ][ yC + y ] is set equal to resSamples</w:t>
      </w:r>
      <w:r w:rsidRPr="004A52A3">
        <w:rPr>
          <w:highlight w:val="cyan"/>
          <w:vertAlign w:val="subscript"/>
        </w:rPr>
        <w:t>L</w:t>
      </w:r>
      <w:r w:rsidRPr="004A52A3">
        <w:rPr>
          <w:highlight w:val="cyan"/>
        </w:rPr>
        <w:t xml:space="preserve">[ x ][ y ]. </w:t>
      </w:r>
    </w:p>
    <w:p w:rsidR="00A22DDA" w:rsidRPr="004A52A3" w:rsidRDefault="00A22DDA" w:rsidP="004F4B7D">
      <w:pPr>
        <w:pStyle w:val="3N0"/>
        <w:rPr>
          <w:highlight w:val="cyan"/>
        </w:rPr>
      </w:pPr>
      <w:r w:rsidRPr="004A52A3">
        <w:rPr>
          <w:highlight w:val="cyan"/>
        </w:rPr>
        <w:lastRenderedPageBreak/>
        <w:t>For x in the range of 0 to nCS</w:t>
      </w:r>
      <w:r w:rsidRPr="004A52A3">
        <w:rPr>
          <w:highlight w:val="cyan"/>
          <w:vertAlign w:val="subscript"/>
        </w:rPr>
        <w:t>C</w:t>
      </w:r>
      <w:r w:rsidRPr="004A52A3">
        <w:rPr>
          <w:highlight w:val="cyan"/>
        </w:rPr>
        <w:t> − 1 and y in the range of 0 to nCS</w:t>
      </w:r>
      <w:r w:rsidRPr="004A52A3">
        <w:rPr>
          <w:highlight w:val="cyan"/>
          <w:vertAlign w:val="subscript"/>
        </w:rPr>
        <w:t>C</w:t>
      </w:r>
      <w:r w:rsidRPr="004A52A3">
        <w:rPr>
          <w:highlight w:val="cyan"/>
        </w:rPr>
        <w:t xml:space="preserve"> − 1, the following applies: </w:t>
      </w:r>
    </w:p>
    <w:p w:rsidR="00A22DDA" w:rsidRPr="004A52A3" w:rsidRDefault="00A22DDA" w:rsidP="00A22DDA">
      <w:pPr>
        <w:pStyle w:val="3D1"/>
        <w:rPr>
          <w:highlight w:val="cyan"/>
        </w:rPr>
      </w:pPr>
      <w:r w:rsidRPr="004A52A3">
        <w:rPr>
          <w:highlight w:val="cyan"/>
        </w:rPr>
        <w:t>ResSamples</w:t>
      </w:r>
      <w:r w:rsidRPr="004A52A3">
        <w:rPr>
          <w:highlight w:val="cyan"/>
          <w:vertAlign w:val="subscript"/>
        </w:rPr>
        <w:t>Cb</w:t>
      </w:r>
      <w:r w:rsidRPr="004A52A3">
        <w:rPr>
          <w:highlight w:val="cyan"/>
        </w:rPr>
        <w:t>[ xC /2 + x ][ yC /2 + x] is set equal to resSamples</w:t>
      </w:r>
      <w:r w:rsidRPr="004A52A3">
        <w:rPr>
          <w:highlight w:val="cyan"/>
          <w:vertAlign w:val="subscript"/>
        </w:rPr>
        <w:t>Cb</w:t>
      </w:r>
      <w:r w:rsidRPr="004A52A3">
        <w:rPr>
          <w:highlight w:val="cyan"/>
        </w:rPr>
        <w:t xml:space="preserve">[ x ][ y ]. </w:t>
      </w:r>
    </w:p>
    <w:p w:rsidR="004F6AB8" w:rsidRPr="004A52A3" w:rsidRDefault="00A22DDA" w:rsidP="004F6AB8">
      <w:pPr>
        <w:pStyle w:val="3D1"/>
        <w:rPr>
          <w:highlight w:val="cyan"/>
        </w:rPr>
      </w:pPr>
      <w:r w:rsidRPr="004A52A3">
        <w:rPr>
          <w:highlight w:val="cyan"/>
        </w:rPr>
        <w:t>ResSamples</w:t>
      </w:r>
      <w:r w:rsidRPr="004A52A3">
        <w:rPr>
          <w:highlight w:val="cyan"/>
          <w:vertAlign w:val="subscript"/>
        </w:rPr>
        <w:t>Cr</w:t>
      </w:r>
      <w:r w:rsidRPr="004A52A3">
        <w:rPr>
          <w:highlight w:val="cyan"/>
        </w:rPr>
        <w:t>[ xC /2 + x ][ yC /2 + x ] is set equal to resSamples</w:t>
      </w:r>
      <w:r w:rsidRPr="004A52A3">
        <w:rPr>
          <w:highlight w:val="cyan"/>
          <w:vertAlign w:val="subscript"/>
        </w:rPr>
        <w:t>Cr</w:t>
      </w:r>
      <w:r w:rsidRPr="004A52A3">
        <w:rPr>
          <w:highlight w:val="cyan"/>
        </w:rPr>
        <w:t xml:space="preserve">[ x ][ y ]. </w:t>
      </w:r>
    </w:p>
    <w:p w:rsidR="00A95BDA" w:rsidRDefault="00A95BDA" w:rsidP="00A95BDA">
      <w:pPr>
        <w:pStyle w:val="3H3"/>
        <w:rPr>
          <w:noProof/>
        </w:rPr>
      </w:pPr>
      <w:bookmarkStart w:id="11" w:name="_Ref148670574"/>
      <w:bookmarkStart w:id="12" w:name="_Toc287363824"/>
      <w:bookmarkStart w:id="13" w:name="_Toc311217255"/>
      <w:bookmarkStart w:id="14" w:name="_Toc317198802"/>
      <w:bookmarkStart w:id="15" w:name="_Toc331259858"/>
      <w:bookmarkStart w:id="16" w:name="_Ref349922949"/>
      <w:bookmarkStart w:id="17" w:name="_Ref334472133"/>
      <w:bookmarkStart w:id="18" w:name="_Ref327881662"/>
      <w:bookmarkStart w:id="19" w:name="_Ref332659611"/>
      <w:bookmarkStart w:id="20" w:name="_Ref334472889"/>
      <w:bookmarkStart w:id="21" w:name="_Ref342863126"/>
      <w:bookmarkStart w:id="22" w:name="_Ref349763309"/>
      <w:bookmarkStart w:id="23" w:name="_Ref350190283"/>
      <w:r w:rsidRPr="00943A5F">
        <w:rPr>
          <w:noProof/>
        </w:rPr>
        <w:t>Decoding process for luma residual blocks</w:t>
      </w:r>
      <w:bookmarkEnd w:id="11"/>
      <w:bookmarkEnd w:id="12"/>
      <w:bookmarkEnd w:id="13"/>
      <w:bookmarkEnd w:id="14"/>
      <w:bookmarkEnd w:id="15"/>
    </w:p>
    <w:p w:rsidR="00A95BDA" w:rsidRPr="00A95BDA" w:rsidRDefault="00A95BDA" w:rsidP="00A95BDA">
      <w:pPr>
        <w:pStyle w:val="3N0"/>
      </w:pPr>
      <w:r>
        <w:t xml:space="preserve">The specification in subclause 8.5.3.1 applies. </w:t>
      </w:r>
    </w:p>
    <w:p w:rsidR="00A95BDA" w:rsidRDefault="00A95BDA" w:rsidP="00A95BDA">
      <w:pPr>
        <w:pStyle w:val="3H3"/>
        <w:rPr>
          <w:noProof/>
        </w:rPr>
      </w:pPr>
      <w:r w:rsidRPr="00943A5F">
        <w:rPr>
          <w:noProof/>
        </w:rPr>
        <w:t xml:space="preserve">Decoding process for </w:t>
      </w:r>
      <w:r>
        <w:rPr>
          <w:noProof/>
        </w:rPr>
        <w:t>chroma</w:t>
      </w:r>
      <w:r w:rsidRPr="00943A5F">
        <w:rPr>
          <w:noProof/>
        </w:rPr>
        <w:t xml:space="preserve"> residual blocks</w:t>
      </w:r>
    </w:p>
    <w:p w:rsidR="00A95BDA" w:rsidRPr="00A95BDA" w:rsidRDefault="00A95BDA" w:rsidP="00A95BDA">
      <w:pPr>
        <w:pStyle w:val="3N0"/>
      </w:pPr>
      <w:r>
        <w:t xml:space="preserve">The specification in subclause 8.5.3.2 applies. </w:t>
      </w:r>
    </w:p>
    <w:p w:rsidR="00A95BDA" w:rsidRDefault="00A95BDA" w:rsidP="00A95BDA">
      <w:pPr>
        <w:pStyle w:val="3H3"/>
        <w:rPr>
          <w:noProof/>
        </w:rPr>
      </w:pPr>
      <w:bookmarkStart w:id="24" w:name="_Ref364367026"/>
      <w:r w:rsidRPr="00943A5F">
        <w:rPr>
          <w:noProof/>
        </w:rPr>
        <w:t xml:space="preserve">Decoding process for </w:t>
      </w:r>
      <w:bookmarkEnd w:id="24"/>
      <w:r w:rsidRPr="00A95BDA">
        <w:rPr>
          <w:noProof/>
        </w:rPr>
        <w:t>simplified depth coded residual blocks</w:t>
      </w:r>
    </w:p>
    <w:p w:rsidR="00A95BDA" w:rsidRPr="00943A5F" w:rsidRDefault="00A95BDA" w:rsidP="00A95BDA">
      <w:pPr>
        <w:rPr>
          <w:noProof/>
        </w:rPr>
      </w:pPr>
      <w:r w:rsidRPr="00943A5F">
        <w:rPr>
          <w:noProof/>
        </w:rPr>
        <w:t>Inputs to this process are:</w:t>
      </w:r>
    </w:p>
    <w:p w:rsidR="00A95BDA" w:rsidRPr="00943A5F" w:rsidRDefault="00A95BDA" w:rsidP="00A95BDA">
      <w:pPr>
        <w:tabs>
          <w:tab w:val="left" w:pos="284"/>
        </w:tabs>
        <w:ind w:left="284" w:hanging="284"/>
        <w:rPr>
          <w:noProof/>
        </w:rPr>
      </w:pPr>
      <w:r w:rsidRPr="00943A5F">
        <w:rPr>
          <w:noProof/>
        </w:rPr>
        <w:t>–</w:t>
      </w:r>
      <w:r w:rsidRPr="00943A5F">
        <w:rPr>
          <w:noProof/>
        </w:rPr>
        <w:tab/>
        <w:t>a luma location ( xC, yC ) specifying the top-left sample of the current luma coding block relative to the top</w:t>
      </w:r>
      <w:r w:rsidRPr="00943A5F">
        <w:rPr>
          <w:noProof/>
        </w:rPr>
        <w:noBreakHyphen/>
        <w:t>left luma sample of the current picture,</w:t>
      </w:r>
    </w:p>
    <w:p w:rsidR="00A95BDA" w:rsidRPr="00943A5F" w:rsidRDefault="00A95BDA" w:rsidP="00A95BDA">
      <w:pPr>
        <w:tabs>
          <w:tab w:val="left" w:pos="284"/>
        </w:tabs>
        <w:ind w:left="284" w:hanging="284"/>
        <w:rPr>
          <w:noProof/>
        </w:rPr>
      </w:pPr>
      <w:r w:rsidRPr="00943A5F">
        <w:rPr>
          <w:noProof/>
        </w:rPr>
        <w:t>–</w:t>
      </w:r>
      <w:r w:rsidRPr="00943A5F">
        <w:rPr>
          <w:noProof/>
        </w:rPr>
        <w:tab/>
        <w:t>a variable nCS specifying the size of the current luma coding block,</w:t>
      </w:r>
    </w:p>
    <w:p w:rsidR="00A95BDA" w:rsidRPr="00943A5F" w:rsidRDefault="00A95BDA" w:rsidP="00A95BDA">
      <w:pPr>
        <w:tabs>
          <w:tab w:val="left" w:pos="284"/>
        </w:tabs>
        <w:ind w:left="284" w:hanging="284"/>
        <w:rPr>
          <w:noProof/>
        </w:rPr>
      </w:pPr>
      <w:r w:rsidRPr="00943A5F">
        <w:rPr>
          <w:noProof/>
        </w:rPr>
        <w:t>–</w:t>
      </w:r>
      <w:r w:rsidRPr="00943A5F">
        <w:rPr>
          <w:noProof/>
        </w:rPr>
        <w:tab/>
        <w:t>a (nCS)x(nCS) array resSamples of luma residual samples.</w:t>
      </w:r>
    </w:p>
    <w:p w:rsidR="00A95BDA" w:rsidRPr="00943A5F" w:rsidRDefault="00A95BDA" w:rsidP="00A95BDA">
      <w:pPr>
        <w:rPr>
          <w:noProof/>
        </w:rPr>
      </w:pPr>
      <w:r w:rsidRPr="00943A5F">
        <w:rPr>
          <w:noProof/>
        </w:rPr>
        <w:t>Output of this process is:</w:t>
      </w:r>
    </w:p>
    <w:p w:rsidR="00A95BDA" w:rsidRDefault="00A95BDA" w:rsidP="00A95BDA">
      <w:pPr>
        <w:tabs>
          <w:tab w:val="left" w:pos="284"/>
        </w:tabs>
        <w:ind w:left="284" w:hanging="284"/>
        <w:rPr>
          <w:noProof/>
        </w:rPr>
      </w:pPr>
      <w:r w:rsidRPr="00943A5F">
        <w:rPr>
          <w:noProof/>
        </w:rPr>
        <w:t>–</w:t>
      </w:r>
      <w:r w:rsidRPr="00943A5F">
        <w:rPr>
          <w:noProof/>
        </w:rPr>
        <w:tab/>
        <w:t>a modified version of the (nCS)x(nCS) array of luma residual samples.</w:t>
      </w:r>
    </w:p>
    <w:p w:rsidR="00F46305" w:rsidRDefault="00A95BDA" w:rsidP="00F46305">
      <w:pPr>
        <w:pStyle w:val="3N0"/>
        <w:rPr>
          <w:noProof/>
        </w:rPr>
      </w:pPr>
      <w:r>
        <w:rPr>
          <w:noProof/>
        </w:rPr>
        <w:t xml:space="preserve">The </w:t>
      </w:r>
      <w:r w:rsidR="00F46305">
        <w:rPr>
          <w:noProof/>
        </w:rPr>
        <w:t xml:space="preserve">values of the </w:t>
      </w:r>
      <w:r>
        <w:rPr>
          <w:noProof/>
        </w:rPr>
        <w:t>variable</w:t>
      </w:r>
      <w:r w:rsidR="00B31EDE">
        <w:rPr>
          <w:noProof/>
        </w:rPr>
        <w:t>s</w:t>
      </w:r>
      <w:r w:rsidR="00F46305">
        <w:rPr>
          <w:noProof/>
        </w:rPr>
        <w:t xml:space="preserve"> xOff, yOff, and curInterSdcResi</w:t>
      </w:r>
      <w:r w:rsidR="00F46305" w:rsidRPr="00F46305">
        <w:rPr>
          <w:noProof/>
        </w:rPr>
        <w:t>[</w:t>
      </w:r>
      <w:r w:rsidR="00F46305">
        <w:rPr>
          <w:noProof/>
        </w:rPr>
        <w:t> </w:t>
      </w:r>
      <w:r w:rsidR="00F46305" w:rsidRPr="00F46305">
        <w:rPr>
          <w:noProof/>
        </w:rPr>
        <w:t>i</w:t>
      </w:r>
      <w:r w:rsidR="00F46305">
        <w:rPr>
          <w:noProof/>
        </w:rPr>
        <w:t> </w:t>
      </w:r>
      <w:r w:rsidR="00F46305" w:rsidRPr="00F46305">
        <w:rPr>
          <w:noProof/>
        </w:rPr>
        <w:t>]</w:t>
      </w:r>
      <w:r w:rsidR="00F46305">
        <w:rPr>
          <w:noProof/>
        </w:rPr>
        <w:t xml:space="preserve"> for i in the range of 0 to 3, inclusive, depending on the value of PartMode are specified in</w:t>
      </w:r>
      <w:r w:rsidR="00A740A2">
        <w:rPr>
          <w:noProof/>
        </w:rPr>
        <w:t xml:space="preserve"> </w:t>
      </w:r>
      <w:r w:rsidR="00E56364">
        <w:fldChar w:fldCharType="begin" w:fldLock="1"/>
      </w:r>
      <w:r w:rsidR="00A740A2">
        <w:instrText xml:space="preserve"> REF _Ref364370644 \h </w:instrText>
      </w:r>
      <w:r w:rsidR="00E56364">
        <w:fldChar w:fldCharType="separate"/>
      </w:r>
      <w:r w:rsidR="008E6E7E" w:rsidRPr="004A52A3">
        <w:t>Table </w:t>
      </w:r>
      <w:r w:rsidR="008E6E7E" w:rsidRPr="004A52A3">
        <w:rPr>
          <w:lang w:eastAsia="ko-KR"/>
        </w:rPr>
        <w:t>H</w:t>
      </w:r>
      <w:r w:rsidR="008E6E7E" w:rsidRPr="004A52A3">
        <w:noBreakHyphen/>
      </w:r>
      <w:r w:rsidR="008E6E7E">
        <w:rPr>
          <w:noProof/>
        </w:rPr>
        <w:t>11</w:t>
      </w:r>
      <w:r w:rsidR="00E56364">
        <w:fldChar w:fldCharType="end"/>
      </w:r>
      <w:r w:rsidR="00A740A2">
        <w:rPr>
          <w:noProof/>
        </w:rPr>
        <w:t>.</w:t>
      </w:r>
      <w:r w:rsidR="00F46305">
        <w:rPr>
          <w:noProof/>
        </w:rPr>
        <w:t xml:space="preserve"> </w:t>
      </w:r>
    </w:p>
    <w:p w:rsidR="00F46305" w:rsidRPr="004A52A3" w:rsidRDefault="00F46305" w:rsidP="00F46305">
      <w:pPr>
        <w:pStyle w:val="afc"/>
        <w:rPr>
          <w:lang w:val="en-GB"/>
        </w:rPr>
      </w:pPr>
      <w:bookmarkStart w:id="25" w:name="_Ref364370644"/>
      <w:bookmarkStart w:id="26" w:name="_Ref364370603"/>
      <w:bookmarkStart w:id="27" w:name="_Toc365463617"/>
      <w:r w:rsidRPr="004A52A3">
        <w:rPr>
          <w:lang w:val="en-GB"/>
        </w:rPr>
        <w:t>Table </w:t>
      </w:r>
      <w:r w:rsidR="00E56364" w:rsidRPr="004A52A3">
        <w:rPr>
          <w:lang w:val="en-GB"/>
        </w:rPr>
        <w:fldChar w:fldCharType="begin" w:fldLock="1"/>
      </w:r>
      <w:r w:rsidRPr="004A52A3">
        <w:rPr>
          <w:lang w:val="en-GB"/>
        </w:rPr>
        <w:instrText xml:space="preserve"> REF H \h </w:instrText>
      </w:r>
      <w:r w:rsidR="00E56364" w:rsidRPr="004A52A3">
        <w:rPr>
          <w:lang w:val="en-GB"/>
        </w:rPr>
      </w:r>
      <w:r w:rsidR="00E56364" w:rsidRPr="004A52A3">
        <w:rPr>
          <w:lang w:val="en-GB"/>
        </w:rPr>
        <w:fldChar w:fldCharType="separate"/>
      </w:r>
      <w:r w:rsidR="008E6E7E" w:rsidRPr="004A52A3">
        <w:rPr>
          <w:lang w:eastAsia="ko-KR"/>
        </w:rPr>
        <w:t>H</w:t>
      </w:r>
      <w:r w:rsidR="00E56364" w:rsidRPr="004A52A3">
        <w:rPr>
          <w:lang w:val="en-GB"/>
        </w:rPr>
        <w:fldChar w:fldCharType="end"/>
      </w:r>
      <w:r w:rsidRPr="004A52A3">
        <w:rPr>
          <w:lang w:val="en-GB"/>
        </w:rPr>
        <w:noBreakHyphen/>
      </w:r>
      <w:r w:rsidR="00E56364" w:rsidRPr="004A52A3">
        <w:rPr>
          <w:lang w:val="en-GB"/>
        </w:rPr>
        <w:fldChar w:fldCharType="begin" w:fldLock="1"/>
      </w:r>
      <w:r w:rsidRPr="004A52A3">
        <w:rPr>
          <w:lang w:val="en-GB"/>
        </w:rPr>
        <w:instrText xml:space="preserve"> SEQ Table \* ARABIC \s 1 </w:instrText>
      </w:r>
      <w:r w:rsidR="00E56364" w:rsidRPr="004A52A3">
        <w:rPr>
          <w:lang w:val="en-GB"/>
        </w:rPr>
        <w:fldChar w:fldCharType="separate"/>
      </w:r>
      <w:r w:rsidR="008E6E7E">
        <w:rPr>
          <w:noProof/>
          <w:lang w:val="en-GB"/>
        </w:rPr>
        <w:t>11</w:t>
      </w:r>
      <w:r w:rsidR="00E56364" w:rsidRPr="004A52A3">
        <w:rPr>
          <w:lang w:val="en-GB"/>
        </w:rPr>
        <w:fldChar w:fldCharType="end"/>
      </w:r>
      <w:bookmarkEnd w:id="25"/>
      <w:r w:rsidRPr="004A52A3">
        <w:rPr>
          <w:lang w:val="en-GB" w:eastAsia="ko-KR"/>
        </w:rPr>
        <w:t xml:space="preserve"> </w:t>
      </w:r>
      <w:r w:rsidRPr="004A52A3">
        <w:rPr>
          <w:lang w:val="en-GB"/>
        </w:rPr>
        <w:t xml:space="preserve">– Specification of </w:t>
      </w:r>
      <w:r>
        <w:rPr>
          <w:noProof/>
        </w:rPr>
        <w:t xml:space="preserve">the variables xOff, yOff, and </w:t>
      </w:r>
      <w:r w:rsidR="00FC237D" w:rsidRPr="00FC237D">
        <w:rPr>
          <w:noProof/>
        </w:rPr>
        <w:t>interSdcResiIdx</w:t>
      </w:r>
      <w:r w:rsidRPr="00F46305">
        <w:rPr>
          <w:noProof/>
        </w:rPr>
        <w:t>[</w:t>
      </w:r>
      <w:r>
        <w:rPr>
          <w:noProof/>
        </w:rPr>
        <w:t> </w:t>
      </w:r>
      <w:r w:rsidRPr="00F46305">
        <w:rPr>
          <w:noProof/>
        </w:rPr>
        <w:t>i</w:t>
      </w:r>
      <w:r>
        <w:rPr>
          <w:noProof/>
        </w:rPr>
        <w:t> </w:t>
      </w:r>
      <w:r w:rsidRPr="00F46305">
        <w:rPr>
          <w:noProof/>
        </w:rPr>
        <w:t>]</w:t>
      </w:r>
      <w:bookmarkEnd w:id="26"/>
      <w:bookmarkEnd w:id="27"/>
    </w:p>
    <w:tbl>
      <w:tblPr>
        <w:tblW w:w="0" w:type="auto"/>
        <w:jc w:val="center"/>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41"/>
        <w:gridCol w:w="2636"/>
        <w:gridCol w:w="2676"/>
        <w:gridCol w:w="613"/>
        <w:gridCol w:w="614"/>
        <w:gridCol w:w="614"/>
        <w:gridCol w:w="614"/>
      </w:tblGrid>
      <w:tr w:rsidR="00A73C53" w:rsidRPr="004A52A3" w:rsidTr="00A73C53">
        <w:trPr>
          <w:jc w:val="center"/>
        </w:trPr>
        <w:tc>
          <w:tcPr>
            <w:tcW w:w="1641" w:type="dxa"/>
            <w:vMerge w:val="restart"/>
          </w:tcPr>
          <w:p w:rsidR="00A73C53" w:rsidRDefault="00A73C53" w:rsidP="008C1FC0">
            <w:pPr>
              <w:keepNext/>
              <w:keepLines/>
              <w:spacing w:beforeLines="25" w:afterLines="25"/>
              <w:jc w:val="center"/>
              <w:rPr>
                <w:b/>
                <w:bCs/>
                <w:lang w:eastAsia="ko-KR"/>
              </w:rPr>
            </w:pPr>
            <w:r>
              <w:rPr>
                <w:b/>
                <w:bCs/>
                <w:lang w:eastAsia="ko-KR"/>
              </w:rPr>
              <w:t>PartMode</w:t>
            </w:r>
          </w:p>
        </w:tc>
        <w:tc>
          <w:tcPr>
            <w:tcW w:w="2586" w:type="dxa"/>
            <w:vMerge w:val="restart"/>
          </w:tcPr>
          <w:p w:rsidR="00A73C53" w:rsidRDefault="00A73C53" w:rsidP="008C1FC0">
            <w:pPr>
              <w:keepNext/>
              <w:keepLines/>
              <w:spacing w:beforeLines="25" w:afterLines="25"/>
              <w:jc w:val="center"/>
              <w:rPr>
                <w:b/>
                <w:bCs/>
                <w:lang w:eastAsia="ko-KR"/>
              </w:rPr>
            </w:pPr>
            <w:r>
              <w:rPr>
                <w:b/>
                <w:bCs/>
                <w:lang w:eastAsia="ko-KR"/>
              </w:rPr>
              <w:t>xOff</w:t>
            </w:r>
          </w:p>
        </w:tc>
        <w:tc>
          <w:tcPr>
            <w:tcW w:w="2676" w:type="dxa"/>
            <w:vMerge w:val="restart"/>
          </w:tcPr>
          <w:p w:rsidR="00A73C53" w:rsidRDefault="00A73C53" w:rsidP="008C1FC0">
            <w:pPr>
              <w:keepNext/>
              <w:keepLines/>
              <w:spacing w:beforeLines="25" w:afterLines="25"/>
              <w:jc w:val="center"/>
              <w:rPr>
                <w:b/>
                <w:bCs/>
                <w:lang w:eastAsia="ko-KR"/>
              </w:rPr>
            </w:pPr>
            <w:r>
              <w:rPr>
                <w:b/>
                <w:bCs/>
                <w:lang w:eastAsia="ko-KR"/>
              </w:rPr>
              <w:t>yOff</w:t>
            </w:r>
          </w:p>
        </w:tc>
        <w:tc>
          <w:tcPr>
            <w:tcW w:w="2455" w:type="dxa"/>
            <w:gridSpan w:val="4"/>
          </w:tcPr>
          <w:p w:rsidR="00A73C53" w:rsidRDefault="00A73C53" w:rsidP="008C1FC0">
            <w:pPr>
              <w:keepNext/>
              <w:keepLines/>
              <w:spacing w:beforeLines="25" w:afterLines="25"/>
              <w:jc w:val="center"/>
              <w:rPr>
                <w:b/>
                <w:bCs/>
                <w:lang w:eastAsia="ko-KR"/>
              </w:rPr>
            </w:pPr>
            <w:r>
              <w:rPr>
                <w:b/>
                <w:noProof/>
              </w:rPr>
              <w:t>i</w:t>
            </w:r>
            <w:r w:rsidRPr="00F46305">
              <w:rPr>
                <w:b/>
                <w:noProof/>
              </w:rPr>
              <w:t>nterSdcResi</w:t>
            </w:r>
            <w:r>
              <w:rPr>
                <w:b/>
                <w:noProof/>
              </w:rPr>
              <w:t>Idx</w:t>
            </w:r>
            <w:r>
              <w:rPr>
                <w:noProof/>
              </w:rPr>
              <w:t>[ i ]</w:t>
            </w:r>
          </w:p>
        </w:tc>
      </w:tr>
      <w:tr w:rsidR="00A73C53" w:rsidRPr="004A52A3" w:rsidTr="00A73C53">
        <w:trPr>
          <w:jc w:val="center"/>
        </w:trPr>
        <w:tc>
          <w:tcPr>
            <w:tcW w:w="1641" w:type="dxa"/>
            <w:vMerge/>
          </w:tcPr>
          <w:p w:rsidR="00A73C53" w:rsidRPr="004A52A3" w:rsidRDefault="00A73C53" w:rsidP="008C1FC0">
            <w:pPr>
              <w:keepNext/>
              <w:keepLines/>
              <w:spacing w:beforeLines="25" w:afterLines="25"/>
              <w:jc w:val="center"/>
              <w:rPr>
                <w:b/>
                <w:bCs/>
                <w:sz w:val="24"/>
                <w:szCs w:val="24"/>
                <w:lang w:eastAsia="ko-KR"/>
              </w:rPr>
            </w:pPr>
          </w:p>
        </w:tc>
        <w:tc>
          <w:tcPr>
            <w:tcW w:w="2586" w:type="dxa"/>
            <w:vMerge/>
          </w:tcPr>
          <w:p w:rsidR="00A73C53" w:rsidRPr="004A52A3" w:rsidRDefault="00A73C53" w:rsidP="008C1FC0">
            <w:pPr>
              <w:keepNext/>
              <w:keepLines/>
              <w:spacing w:beforeLines="25" w:afterLines="25"/>
              <w:jc w:val="center"/>
              <w:rPr>
                <w:b/>
                <w:bCs/>
                <w:sz w:val="24"/>
                <w:szCs w:val="24"/>
                <w:lang w:eastAsia="ko-KR"/>
              </w:rPr>
            </w:pPr>
          </w:p>
        </w:tc>
        <w:tc>
          <w:tcPr>
            <w:tcW w:w="2676" w:type="dxa"/>
            <w:vMerge/>
          </w:tcPr>
          <w:p w:rsidR="00A73C53" w:rsidRDefault="00A73C53" w:rsidP="008C1FC0">
            <w:pPr>
              <w:keepNext/>
              <w:keepLines/>
              <w:spacing w:beforeLines="25" w:afterLines="25"/>
              <w:jc w:val="center"/>
              <w:rPr>
                <w:b/>
                <w:bCs/>
                <w:lang w:eastAsia="ko-KR"/>
              </w:rPr>
            </w:pPr>
          </w:p>
        </w:tc>
        <w:tc>
          <w:tcPr>
            <w:tcW w:w="613" w:type="dxa"/>
          </w:tcPr>
          <w:p w:rsidR="00A73C53" w:rsidRPr="00FC237D" w:rsidRDefault="00A73C53" w:rsidP="008C1FC0">
            <w:pPr>
              <w:keepNext/>
              <w:keepLines/>
              <w:spacing w:beforeLines="25" w:afterLines="25"/>
              <w:jc w:val="center"/>
              <w:rPr>
                <w:bCs/>
                <w:lang w:eastAsia="ko-KR"/>
              </w:rPr>
            </w:pPr>
            <w:r>
              <w:rPr>
                <w:bCs/>
                <w:lang w:eastAsia="ko-KR"/>
              </w:rPr>
              <w:t xml:space="preserve">i = </w:t>
            </w:r>
            <w:r w:rsidRPr="00FC237D">
              <w:rPr>
                <w:bCs/>
                <w:lang w:eastAsia="ko-KR"/>
              </w:rPr>
              <w:t>0</w:t>
            </w:r>
          </w:p>
        </w:tc>
        <w:tc>
          <w:tcPr>
            <w:tcW w:w="614" w:type="dxa"/>
          </w:tcPr>
          <w:p w:rsidR="00A73C53" w:rsidRPr="00FC237D" w:rsidRDefault="00A73C53" w:rsidP="008C1FC0">
            <w:pPr>
              <w:keepNext/>
              <w:keepLines/>
              <w:spacing w:beforeLines="25" w:afterLines="25"/>
              <w:jc w:val="center"/>
              <w:rPr>
                <w:bCs/>
                <w:lang w:eastAsia="ko-KR"/>
              </w:rPr>
            </w:pPr>
            <w:r>
              <w:rPr>
                <w:bCs/>
                <w:lang w:eastAsia="ko-KR"/>
              </w:rPr>
              <w:t xml:space="preserve">i = </w:t>
            </w:r>
            <w:r w:rsidRPr="00FC237D">
              <w:rPr>
                <w:bCs/>
                <w:lang w:eastAsia="ko-KR"/>
              </w:rPr>
              <w:t>1</w:t>
            </w:r>
          </w:p>
        </w:tc>
        <w:tc>
          <w:tcPr>
            <w:tcW w:w="614" w:type="dxa"/>
          </w:tcPr>
          <w:p w:rsidR="00A73C53" w:rsidRPr="00FC237D" w:rsidRDefault="00A73C53" w:rsidP="008C1FC0">
            <w:pPr>
              <w:keepNext/>
              <w:keepLines/>
              <w:spacing w:beforeLines="25" w:afterLines="25"/>
              <w:jc w:val="center"/>
              <w:rPr>
                <w:bCs/>
                <w:lang w:eastAsia="ko-KR"/>
              </w:rPr>
            </w:pPr>
            <w:r>
              <w:rPr>
                <w:bCs/>
                <w:lang w:eastAsia="ko-KR"/>
              </w:rPr>
              <w:t xml:space="preserve">i = </w:t>
            </w:r>
            <w:r w:rsidRPr="00FC237D">
              <w:rPr>
                <w:bCs/>
                <w:lang w:eastAsia="ko-KR"/>
              </w:rPr>
              <w:t>2</w:t>
            </w:r>
          </w:p>
        </w:tc>
        <w:tc>
          <w:tcPr>
            <w:tcW w:w="614" w:type="dxa"/>
          </w:tcPr>
          <w:p w:rsidR="00A73C53" w:rsidRPr="00FC237D" w:rsidRDefault="00A73C53" w:rsidP="008C1FC0">
            <w:pPr>
              <w:keepNext/>
              <w:keepLines/>
              <w:spacing w:beforeLines="25" w:afterLines="25"/>
              <w:jc w:val="center"/>
              <w:rPr>
                <w:bCs/>
                <w:lang w:eastAsia="ko-KR"/>
              </w:rPr>
            </w:pPr>
            <w:r>
              <w:rPr>
                <w:bCs/>
                <w:lang w:eastAsia="ko-KR"/>
              </w:rPr>
              <w:t xml:space="preserve">i = </w:t>
            </w:r>
            <w:r w:rsidRPr="00FC237D">
              <w:rPr>
                <w:bCs/>
                <w:lang w:eastAsia="ko-KR"/>
              </w:rPr>
              <w:t>3</w:t>
            </w:r>
          </w:p>
        </w:tc>
      </w:tr>
      <w:tr w:rsidR="00A73C53" w:rsidRPr="004A52A3" w:rsidTr="00A73C53">
        <w:trPr>
          <w:jc w:val="center"/>
        </w:trPr>
        <w:tc>
          <w:tcPr>
            <w:tcW w:w="1641" w:type="dxa"/>
          </w:tcPr>
          <w:p w:rsidR="00F46305" w:rsidRPr="00F46305" w:rsidRDefault="00F46305" w:rsidP="008C1FC0">
            <w:pPr>
              <w:keepNext/>
              <w:keepLines/>
              <w:spacing w:beforeLines="25" w:afterLines="25"/>
              <w:jc w:val="center"/>
              <w:rPr>
                <w:bCs/>
                <w:lang w:eastAsia="ko-KR"/>
              </w:rPr>
            </w:pPr>
            <w:r w:rsidRPr="00F46305">
              <w:rPr>
                <w:bCs/>
                <w:lang w:eastAsia="ko-KR"/>
              </w:rPr>
              <w:t>PART_2Nx2N</w:t>
            </w:r>
          </w:p>
        </w:tc>
        <w:tc>
          <w:tcPr>
            <w:tcW w:w="2586" w:type="dxa"/>
          </w:tcPr>
          <w:p w:rsidR="00F46305" w:rsidRPr="00F46305" w:rsidRDefault="00F46305" w:rsidP="008C1FC0">
            <w:pPr>
              <w:keepNext/>
              <w:keepLines/>
              <w:spacing w:beforeLines="25" w:afterLines="25"/>
              <w:jc w:val="left"/>
              <w:rPr>
                <w:bCs/>
                <w:lang w:eastAsia="ko-KR"/>
              </w:rPr>
            </w:pPr>
            <w:r>
              <w:rPr>
                <w:bCs/>
                <w:lang w:eastAsia="ko-KR"/>
              </w:rPr>
              <w:t>nCS</w:t>
            </w:r>
          </w:p>
        </w:tc>
        <w:tc>
          <w:tcPr>
            <w:tcW w:w="2676" w:type="dxa"/>
          </w:tcPr>
          <w:p w:rsidR="00F46305" w:rsidRPr="00F46305" w:rsidRDefault="00F46305" w:rsidP="008C1FC0">
            <w:pPr>
              <w:keepNext/>
              <w:keepLines/>
              <w:spacing w:beforeLines="25" w:afterLines="25"/>
              <w:jc w:val="left"/>
              <w:rPr>
                <w:lang w:eastAsia="ko-KR"/>
              </w:rPr>
            </w:pPr>
            <w:r>
              <w:rPr>
                <w:lang w:eastAsia="ko-KR"/>
              </w:rPr>
              <w:t>nCs</w:t>
            </w:r>
          </w:p>
        </w:tc>
        <w:tc>
          <w:tcPr>
            <w:tcW w:w="613"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0</w:t>
            </w:r>
          </w:p>
        </w:tc>
      </w:tr>
      <w:tr w:rsidR="00A73C53" w:rsidRPr="004A52A3" w:rsidTr="00A73C53">
        <w:trPr>
          <w:jc w:val="center"/>
        </w:trPr>
        <w:tc>
          <w:tcPr>
            <w:tcW w:w="1641" w:type="dxa"/>
          </w:tcPr>
          <w:p w:rsidR="00F46305" w:rsidRPr="004A52A3" w:rsidRDefault="00F46305" w:rsidP="008C1FC0">
            <w:pPr>
              <w:keepNext/>
              <w:keepLines/>
              <w:spacing w:beforeLines="25" w:afterLines="25"/>
              <w:jc w:val="center"/>
              <w:rPr>
                <w:b/>
                <w:bCs/>
                <w:sz w:val="24"/>
                <w:szCs w:val="24"/>
                <w:lang w:eastAsia="ko-KR"/>
              </w:rPr>
            </w:pPr>
            <w:r w:rsidRPr="00F46305">
              <w:rPr>
                <w:bCs/>
                <w:lang w:eastAsia="ko-KR"/>
              </w:rPr>
              <w:t>PART_2NxN</w:t>
            </w:r>
          </w:p>
        </w:tc>
        <w:tc>
          <w:tcPr>
            <w:tcW w:w="2586" w:type="dxa"/>
          </w:tcPr>
          <w:p w:rsidR="00F46305" w:rsidRPr="00F46305" w:rsidRDefault="00F46305" w:rsidP="008C1FC0">
            <w:pPr>
              <w:keepNext/>
              <w:keepLines/>
              <w:spacing w:beforeLines="25" w:afterLines="25"/>
              <w:jc w:val="left"/>
              <w:rPr>
                <w:bCs/>
                <w:lang w:eastAsia="ko-KR"/>
              </w:rPr>
            </w:pPr>
            <w:r>
              <w:rPr>
                <w:bCs/>
                <w:lang w:eastAsia="ko-KR"/>
              </w:rPr>
              <w:t>nCS</w:t>
            </w:r>
          </w:p>
        </w:tc>
        <w:tc>
          <w:tcPr>
            <w:tcW w:w="2676" w:type="dxa"/>
          </w:tcPr>
          <w:p w:rsidR="00F46305" w:rsidRPr="00F46305" w:rsidRDefault="00FC237D" w:rsidP="008C1FC0">
            <w:pPr>
              <w:keepNext/>
              <w:keepLines/>
              <w:spacing w:beforeLines="25" w:afterLines="25"/>
              <w:jc w:val="left"/>
              <w:rPr>
                <w:lang w:eastAsia="ko-KR"/>
              </w:rPr>
            </w:pPr>
            <w:r w:rsidRPr="00C96275">
              <w:rPr>
                <w:noProof/>
              </w:rPr>
              <w:t>(</w:t>
            </w:r>
            <w:r>
              <w:rPr>
                <w:noProof/>
              </w:rPr>
              <w:t> nCS  </w:t>
            </w:r>
            <w:r w:rsidRPr="00C96275">
              <w:rPr>
                <w:noProof/>
              </w:rPr>
              <w:t>&gt;&gt;</w:t>
            </w:r>
            <w:r>
              <w:rPr>
                <w:noProof/>
              </w:rPr>
              <w:t>  </w:t>
            </w:r>
            <w:r w:rsidRPr="00C96275">
              <w:rPr>
                <w:noProof/>
              </w:rPr>
              <w:t>1</w:t>
            </w:r>
            <w:r>
              <w:rPr>
                <w:noProof/>
              </w:rPr>
              <w:t> </w:t>
            </w:r>
            <w:r w:rsidRPr="00C96275">
              <w:rPr>
                <w:noProof/>
              </w:rPr>
              <w:t>)</w:t>
            </w:r>
          </w:p>
        </w:tc>
        <w:tc>
          <w:tcPr>
            <w:tcW w:w="613"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r>
      <w:tr w:rsidR="00A73C53" w:rsidRPr="004A52A3" w:rsidTr="00A73C53">
        <w:trPr>
          <w:jc w:val="center"/>
        </w:trPr>
        <w:tc>
          <w:tcPr>
            <w:tcW w:w="1641" w:type="dxa"/>
          </w:tcPr>
          <w:p w:rsidR="00F46305" w:rsidRPr="004A52A3" w:rsidRDefault="00F46305" w:rsidP="008C1FC0">
            <w:pPr>
              <w:keepNext/>
              <w:keepLines/>
              <w:spacing w:beforeLines="25" w:afterLines="25"/>
              <w:jc w:val="center"/>
              <w:rPr>
                <w:b/>
                <w:bCs/>
                <w:sz w:val="24"/>
                <w:szCs w:val="24"/>
                <w:lang w:eastAsia="ko-KR"/>
              </w:rPr>
            </w:pPr>
            <w:r w:rsidRPr="00F46305">
              <w:rPr>
                <w:bCs/>
                <w:lang w:eastAsia="ko-KR"/>
              </w:rPr>
              <w:t>PART_2Nx</w:t>
            </w:r>
            <w:r>
              <w:rPr>
                <w:bCs/>
                <w:lang w:eastAsia="ko-KR"/>
              </w:rPr>
              <w:t>nU</w:t>
            </w:r>
          </w:p>
        </w:tc>
        <w:tc>
          <w:tcPr>
            <w:tcW w:w="2586" w:type="dxa"/>
          </w:tcPr>
          <w:p w:rsidR="00F46305" w:rsidRPr="00F46305" w:rsidRDefault="00F46305" w:rsidP="008C1FC0">
            <w:pPr>
              <w:keepNext/>
              <w:keepLines/>
              <w:spacing w:beforeLines="25" w:afterLines="25"/>
              <w:jc w:val="left"/>
              <w:rPr>
                <w:bCs/>
                <w:lang w:eastAsia="ko-KR"/>
              </w:rPr>
            </w:pPr>
            <w:r>
              <w:rPr>
                <w:bCs/>
                <w:lang w:eastAsia="ko-KR"/>
              </w:rPr>
              <w:t>nCS</w:t>
            </w:r>
          </w:p>
        </w:tc>
        <w:tc>
          <w:tcPr>
            <w:tcW w:w="2676" w:type="dxa"/>
          </w:tcPr>
          <w:p w:rsidR="00F46305" w:rsidRPr="00F46305" w:rsidRDefault="00FC237D" w:rsidP="008C1FC0">
            <w:pPr>
              <w:keepNext/>
              <w:keepLines/>
              <w:spacing w:beforeLines="25" w:afterLines="25"/>
              <w:jc w:val="left"/>
              <w:rPr>
                <w:lang w:eastAsia="ko-KR"/>
              </w:rPr>
            </w:pPr>
            <w:r>
              <w:rPr>
                <w:noProof/>
              </w:rPr>
              <w:t>( nCS  &gt;&gt;  2 )</w:t>
            </w:r>
          </w:p>
        </w:tc>
        <w:tc>
          <w:tcPr>
            <w:tcW w:w="613"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r>
      <w:tr w:rsidR="00A73C53" w:rsidRPr="004A52A3" w:rsidTr="00A73C53">
        <w:trPr>
          <w:jc w:val="center"/>
        </w:trPr>
        <w:tc>
          <w:tcPr>
            <w:tcW w:w="1641" w:type="dxa"/>
          </w:tcPr>
          <w:p w:rsidR="00F46305" w:rsidRPr="004A52A3" w:rsidRDefault="00F46305" w:rsidP="008C1FC0">
            <w:pPr>
              <w:keepNext/>
              <w:keepLines/>
              <w:spacing w:beforeLines="25" w:afterLines="25"/>
              <w:jc w:val="center"/>
              <w:rPr>
                <w:highlight w:val="cyan"/>
                <w:lang w:eastAsia="ko-KR"/>
              </w:rPr>
            </w:pPr>
            <w:r>
              <w:rPr>
                <w:noProof/>
              </w:rPr>
              <w:t>PART_2NxnD</w:t>
            </w:r>
          </w:p>
        </w:tc>
        <w:tc>
          <w:tcPr>
            <w:tcW w:w="2586" w:type="dxa"/>
          </w:tcPr>
          <w:p w:rsidR="00F46305" w:rsidRPr="00F46305" w:rsidRDefault="00FC237D" w:rsidP="008C1FC0">
            <w:pPr>
              <w:keepNext/>
              <w:keepLines/>
              <w:spacing w:beforeLines="25" w:afterLines="25"/>
              <w:jc w:val="left"/>
              <w:rPr>
                <w:highlight w:val="cyan"/>
                <w:lang w:eastAsia="ko-KR"/>
              </w:rPr>
            </w:pPr>
            <w:r>
              <w:rPr>
                <w:bCs/>
                <w:lang w:eastAsia="ko-KR"/>
              </w:rPr>
              <w:t>nCS</w:t>
            </w:r>
          </w:p>
        </w:tc>
        <w:tc>
          <w:tcPr>
            <w:tcW w:w="2676" w:type="dxa"/>
          </w:tcPr>
          <w:p w:rsidR="00F46305" w:rsidRPr="00F46305" w:rsidRDefault="00FC237D" w:rsidP="008C1FC0">
            <w:pPr>
              <w:keepNext/>
              <w:keepLines/>
              <w:spacing w:beforeLines="25" w:afterLines="25"/>
              <w:jc w:val="left"/>
              <w:rPr>
                <w:highlight w:val="cyan"/>
                <w:lang w:eastAsia="ko-KR"/>
              </w:rPr>
            </w:pPr>
            <w:r>
              <w:rPr>
                <w:noProof/>
              </w:rPr>
              <w:t>( nCS  &gt;&gt;  1 ) + ( nCS  &gt;&gt;  2 )</w:t>
            </w:r>
          </w:p>
        </w:tc>
        <w:tc>
          <w:tcPr>
            <w:tcW w:w="613"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r>
      <w:tr w:rsidR="00A73C53" w:rsidRPr="004A52A3" w:rsidTr="00A73C53">
        <w:trPr>
          <w:jc w:val="center"/>
        </w:trPr>
        <w:tc>
          <w:tcPr>
            <w:tcW w:w="1641" w:type="dxa"/>
          </w:tcPr>
          <w:p w:rsidR="00F46305" w:rsidRPr="004A52A3" w:rsidRDefault="00F46305" w:rsidP="008C1FC0">
            <w:pPr>
              <w:keepNext/>
              <w:keepLines/>
              <w:spacing w:beforeLines="25" w:afterLines="25"/>
              <w:jc w:val="center"/>
              <w:rPr>
                <w:highlight w:val="cyan"/>
                <w:lang w:eastAsia="ko-KR"/>
              </w:rPr>
            </w:pPr>
            <w:r>
              <w:rPr>
                <w:noProof/>
              </w:rPr>
              <w:t>PART_Nx2N</w:t>
            </w:r>
          </w:p>
        </w:tc>
        <w:tc>
          <w:tcPr>
            <w:tcW w:w="2586" w:type="dxa"/>
          </w:tcPr>
          <w:p w:rsidR="00F46305" w:rsidRPr="00F46305" w:rsidRDefault="00FC237D" w:rsidP="008C1FC0">
            <w:pPr>
              <w:keepNext/>
              <w:keepLines/>
              <w:spacing w:beforeLines="25" w:afterLines="25"/>
              <w:jc w:val="left"/>
              <w:rPr>
                <w:highlight w:val="cyan"/>
                <w:lang w:eastAsia="ko-KR"/>
              </w:rPr>
            </w:pPr>
            <w:r>
              <w:rPr>
                <w:noProof/>
              </w:rPr>
              <w:t>( nCS  &gt;&gt;  1 )</w:t>
            </w:r>
          </w:p>
        </w:tc>
        <w:tc>
          <w:tcPr>
            <w:tcW w:w="2676" w:type="dxa"/>
          </w:tcPr>
          <w:p w:rsidR="00F46305" w:rsidRPr="00F46305" w:rsidRDefault="00FC237D" w:rsidP="008C1FC0">
            <w:pPr>
              <w:keepNext/>
              <w:keepLines/>
              <w:spacing w:beforeLines="25" w:afterLines="25"/>
              <w:jc w:val="left"/>
              <w:rPr>
                <w:highlight w:val="cyan"/>
                <w:lang w:eastAsia="ko-KR"/>
              </w:rPr>
            </w:pPr>
            <w:r>
              <w:rPr>
                <w:noProof/>
              </w:rPr>
              <w:t>nCS</w:t>
            </w:r>
          </w:p>
        </w:tc>
        <w:tc>
          <w:tcPr>
            <w:tcW w:w="613"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r>
      <w:tr w:rsidR="00A73C53" w:rsidRPr="004A52A3" w:rsidTr="00A73C53">
        <w:trPr>
          <w:jc w:val="center"/>
        </w:trPr>
        <w:tc>
          <w:tcPr>
            <w:tcW w:w="1641" w:type="dxa"/>
          </w:tcPr>
          <w:p w:rsidR="00F46305" w:rsidRDefault="00F46305" w:rsidP="008C1FC0">
            <w:pPr>
              <w:keepNext/>
              <w:keepLines/>
              <w:spacing w:beforeLines="25" w:afterLines="25"/>
              <w:jc w:val="center"/>
              <w:rPr>
                <w:noProof/>
              </w:rPr>
            </w:pPr>
            <w:r>
              <w:rPr>
                <w:noProof/>
              </w:rPr>
              <w:t>PART_nLx2N</w:t>
            </w:r>
          </w:p>
        </w:tc>
        <w:tc>
          <w:tcPr>
            <w:tcW w:w="2586" w:type="dxa"/>
          </w:tcPr>
          <w:p w:rsidR="00F46305" w:rsidRPr="00F46305" w:rsidRDefault="00FC237D" w:rsidP="008C1FC0">
            <w:pPr>
              <w:keepNext/>
              <w:keepLines/>
              <w:spacing w:beforeLines="25" w:afterLines="25"/>
              <w:jc w:val="left"/>
              <w:rPr>
                <w:highlight w:val="cyan"/>
                <w:lang w:eastAsia="ko-KR"/>
              </w:rPr>
            </w:pPr>
            <w:r>
              <w:rPr>
                <w:noProof/>
              </w:rPr>
              <w:t>( nCS  &gt;&gt;  2 )</w:t>
            </w:r>
          </w:p>
        </w:tc>
        <w:tc>
          <w:tcPr>
            <w:tcW w:w="2676" w:type="dxa"/>
          </w:tcPr>
          <w:p w:rsidR="00F46305" w:rsidRPr="00F46305" w:rsidRDefault="00FC237D" w:rsidP="008C1FC0">
            <w:pPr>
              <w:keepNext/>
              <w:keepLines/>
              <w:spacing w:beforeLines="25" w:afterLines="25"/>
              <w:jc w:val="left"/>
              <w:rPr>
                <w:highlight w:val="cyan"/>
                <w:lang w:eastAsia="ko-KR"/>
              </w:rPr>
            </w:pPr>
            <w:r>
              <w:rPr>
                <w:noProof/>
              </w:rPr>
              <w:t>nCS</w:t>
            </w:r>
          </w:p>
        </w:tc>
        <w:tc>
          <w:tcPr>
            <w:tcW w:w="613"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r>
      <w:tr w:rsidR="00A73C53" w:rsidRPr="004A52A3" w:rsidTr="00A73C53">
        <w:trPr>
          <w:jc w:val="center"/>
        </w:trPr>
        <w:tc>
          <w:tcPr>
            <w:tcW w:w="1641" w:type="dxa"/>
          </w:tcPr>
          <w:p w:rsidR="00F46305" w:rsidRDefault="00F46305" w:rsidP="008C1FC0">
            <w:pPr>
              <w:keepNext/>
              <w:keepLines/>
              <w:spacing w:beforeLines="25" w:afterLines="25"/>
              <w:jc w:val="center"/>
              <w:rPr>
                <w:noProof/>
              </w:rPr>
            </w:pPr>
            <w:r>
              <w:rPr>
                <w:noProof/>
              </w:rPr>
              <w:t>PART_nRx2N</w:t>
            </w:r>
          </w:p>
        </w:tc>
        <w:tc>
          <w:tcPr>
            <w:tcW w:w="2586" w:type="dxa"/>
          </w:tcPr>
          <w:p w:rsidR="00F46305" w:rsidRPr="00F46305" w:rsidRDefault="00FC237D" w:rsidP="008C1FC0">
            <w:pPr>
              <w:keepNext/>
              <w:keepLines/>
              <w:spacing w:beforeLines="25" w:afterLines="25"/>
              <w:jc w:val="left"/>
              <w:rPr>
                <w:highlight w:val="cyan"/>
                <w:lang w:eastAsia="ko-KR"/>
              </w:rPr>
            </w:pPr>
            <w:r>
              <w:rPr>
                <w:noProof/>
              </w:rPr>
              <w:t>( nCS  &gt;&gt;  1 ) + ( </w:t>
            </w:r>
            <w:r w:rsidR="00A9477F">
              <w:rPr>
                <w:noProof/>
              </w:rPr>
              <w:t> </w:t>
            </w:r>
            <w:r>
              <w:rPr>
                <w:noProof/>
              </w:rPr>
              <w:t>nCS &gt;&gt;  2 )</w:t>
            </w:r>
          </w:p>
        </w:tc>
        <w:tc>
          <w:tcPr>
            <w:tcW w:w="2676" w:type="dxa"/>
          </w:tcPr>
          <w:p w:rsidR="00F46305" w:rsidRPr="00F46305" w:rsidRDefault="00FC237D" w:rsidP="008C1FC0">
            <w:pPr>
              <w:keepNext/>
              <w:keepLines/>
              <w:spacing w:beforeLines="25" w:afterLines="25"/>
              <w:jc w:val="left"/>
              <w:rPr>
                <w:highlight w:val="cyan"/>
                <w:lang w:eastAsia="ko-KR"/>
              </w:rPr>
            </w:pPr>
            <w:r>
              <w:rPr>
                <w:noProof/>
              </w:rPr>
              <w:t>nCS</w:t>
            </w:r>
          </w:p>
        </w:tc>
        <w:tc>
          <w:tcPr>
            <w:tcW w:w="613"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r>
      <w:tr w:rsidR="00A73C53" w:rsidRPr="004A52A3" w:rsidTr="00A73C53">
        <w:trPr>
          <w:jc w:val="center"/>
        </w:trPr>
        <w:tc>
          <w:tcPr>
            <w:tcW w:w="1641" w:type="dxa"/>
          </w:tcPr>
          <w:p w:rsidR="00F46305" w:rsidRDefault="00F46305" w:rsidP="008C1FC0">
            <w:pPr>
              <w:keepNext/>
              <w:keepLines/>
              <w:spacing w:beforeLines="25" w:afterLines="25"/>
              <w:jc w:val="center"/>
              <w:rPr>
                <w:noProof/>
              </w:rPr>
            </w:pPr>
            <w:r>
              <w:rPr>
                <w:noProof/>
              </w:rPr>
              <w:t>PART_NxN</w:t>
            </w:r>
          </w:p>
        </w:tc>
        <w:tc>
          <w:tcPr>
            <w:tcW w:w="2586" w:type="dxa"/>
          </w:tcPr>
          <w:p w:rsidR="00F46305" w:rsidRPr="00F46305" w:rsidRDefault="00FC237D" w:rsidP="008C1FC0">
            <w:pPr>
              <w:keepNext/>
              <w:keepLines/>
              <w:spacing w:beforeLines="25" w:afterLines="25"/>
              <w:jc w:val="left"/>
              <w:rPr>
                <w:highlight w:val="cyan"/>
                <w:lang w:eastAsia="ko-KR"/>
              </w:rPr>
            </w:pPr>
            <w:r>
              <w:rPr>
                <w:noProof/>
              </w:rPr>
              <w:t>( nCS  &gt;&gt;  1 )</w:t>
            </w:r>
          </w:p>
        </w:tc>
        <w:tc>
          <w:tcPr>
            <w:tcW w:w="2676" w:type="dxa"/>
          </w:tcPr>
          <w:p w:rsidR="00F46305" w:rsidRPr="00F46305" w:rsidRDefault="00FC237D" w:rsidP="008C1FC0">
            <w:pPr>
              <w:keepNext/>
              <w:keepLines/>
              <w:spacing w:beforeLines="25" w:afterLines="25"/>
              <w:jc w:val="left"/>
              <w:rPr>
                <w:highlight w:val="cyan"/>
                <w:lang w:eastAsia="ko-KR"/>
              </w:rPr>
            </w:pPr>
            <w:r>
              <w:rPr>
                <w:noProof/>
              </w:rPr>
              <w:t>( nCS  &gt;&gt;  1)</w:t>
            </w:r>
          </w:p>
        </w:tc>
        <w:tc>
          <w:tcPr>
            <w:tcW w:w="613" w:type="dxa"/>
          </w:tcPr>
          <w:p w:rsidR="00F46305" w:rsidRPr="00FC237D" w:rsidRDefault="00FC237D" w:rsidP="008C1FC0">
            <w:pPr>
              <w:keepNext/>
              <w:keepLines/>
              <w:spacing w:beforeLines="25" w:afterLines="25"/>
              <w:jc w:val="center"/>
              <w:rPr>
                <w:lang w:eastAsia="ko-KR"/>
              </w:rPr>
            </w:pPr>
            <w:r w:rsidRPr="00FC237D">
              <w:rPr>
                <w:lang w:eastAsia="ko-KR"/>
              </w:rPr>
              <w:t>0</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1</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2</w:t>
            </w:r>
          </w:p>
        </w:tc>
        <w:tc>
          <w:tcPr>
            <w:tcW w:w="614" w:type="dxa"/>
          </w:tcPr>
          <w:p w:rsidR="00F46305" w:rsidRPr="00FC237D" w:rsidRDefault="00FC237D" w:rsidP="008C1FC0">
            <w:pPr>
              <w:keepNext/>
              <w:keepLines/>
              <w:spacing w:beforeLines="25" w:afterLines="25"/>
              <w:jc w:val="center"/>
              <w:rPr>
                <w:lang w:eastAsia="ko-KR"/>
              </w:rPr>
            </w:pPr>
            <w:r w:rsidRPr="00FC237D">
              <w:rPr>
                <w:lang w:eastAsia="ko-KR"/>
              </w:rPr>
              <w:t>3</w:t>
            </w:r>
          </w:p>
        </w:tc>
      </w:tr>
    </w:tbl>
    <w:p w:rsidR="00FC237D" w:rsidRDefault="00FC237D" w:rsidP="00FC237D">
      <w:pPr>
        <w:pStyle w:val="3N0"/>
      </w:pPr>
      <w:r>
        <w:t xml:space="preserve">For x in the range of 0 to nCS the following applies: </w:t>
      </w:r>
    </w:p>
    <w:p w:rsidR="00FC237D" w:rsidRDefault="00FC237D" w:rsidP="00FC237D">
      <w:pPr>
        <w:pStyle w:val="3D0"/>
      </w:pPr>
      <w:r>
        <w:t xml:space="preserve">For y in the range of 0 to nCS the following applies: </w:t>
      </w:r>
    </w:p>
    <w:p w:rsidR="00A022F4" w:rsidRDefault="00A022F4" w:rsidP="00A022F4">
      <w:pPr>
        <w:pStyle w:val="3D1"/>
      </w:pPr>
      <w:r>
        <w:t xml:space="preserve">The variable i is derived as specified in the following: </w:t>
      </w:r>
    </w:p>
    <w:p w:rsidR="00A022F4" w:rsidRDefault="00A022F4" w:rsidP="00A022F4">
      <w:pPr>
        <w:pStyle w:val="3D2"/>
      </w:pPr>
      <w:r>
        <w:t xml:space="preserve">If x is less than xOff and y is less than yOff, i </w:t>
      </w:r>
      <w:proofErr w:type="gramStart"/>
      <w:r>
        <w:t>is</w:t>
      </w:r>
      <w:proofErr w:type="gramEnd"/>
      <w:r>
        <w:t xml:space="preserve"> set equal to 0.</w:t>
      </w:r>
    </w:p>
    <w:p w:rsidR="00A022F4" w:rsidRDefault="00A022F4" w:rsidP="00A022F4">
      <w:pPr>
        <w:pStyle w:val="3D2"/>
      </w:pPr>
      <w:r>
        <w:t xml:space="preserve">Otherwise, if x greater than or equal to xOff and y is less than to yOff, i </w:t>
      </w:r>
      <w:proofErr w:type="gramStart"/>
      <w:r>
        <w:t>is</w:t>
      </w:r>
      <w:proofErr w:type="gramEnd"/>
      <w:r>
        <w:t xml:space="preserve"> set equal to 1. </w:t>
      </w:r>
    </w:p>
    <w:p w:rsidR="00A022F4" w:rsidRDefault="00A022F4" w:rsidP="00A022F4">
      <w:pPr>
        <w:pStyle w:val="3D2"/>
      </w:pPr>
      <w:r>
        <w:t xml:space="preserve">Otherwise, if x less than xOff and y is greater than or equal to yOff, i </w:t>
      </w:r>
      <w:proofErr w:type="gramStart"/>
      <w:r>
        <w:t>is</w:t>
      </w:r>
      <w:proofErr w:type="gramEnd"/>
      <w:r>
        <w:t xml:space="preserve"> set equal to 2. </w:t>
      </w:r>
    </w:p>
    <w:p w:rsidR="00A022F4" w:rsidRDefault="00A022F4" w:rsidP="00A022F4">
      <w:pPr>
        <w:pStyle w:val="3D2"/>
      </w:pPr>
      <w:r>
        <w:t xml:space="preserve">Otherwise, </w:t>
      </w:r>
      <w:proofErr w:type="gramStart"/>
      <w:r>
        <w:t>( x</w:t>
      </w:r>
      <w:proofErr w:type="gramEnd"/>
      <w:r>
        <w:t xml:space="preserve"> is greater than or equal to xOff and y is greater than or equal to yOff), i is set equal to 3.</w:t>
      </w:r>
    </w:p>
    <w:p w:rsidR="00A022F4" w:rsidRDefault="00A022F4" w:rsidP="00A022F4">
      <w:pPr>
        <w:pStyle w:val="3D1"/>
      </w:pPr>
      <w:r>
        <w:t>The value of resSamples[ x ][ y ] is set equal to InterSdcResi[ xC ][ yC ][ interSdcResiIdx[ i ] ]</w:t>
      </w:r>
    </w:p>
    <w:p w:rsidR="0079705B" w:rsidRPr="004A52A3" w:rsidRDefault="0079705B" w:rsidP="00CB43B1">
      <w:pPr>
        <w:pStyle w:val="3H2"/>
      </w:pPr>
      <w:bookmarkStart w:id="28" w:name="_Toc365463580"/>
      <w:r w:rsidRPr="004A52A3">
        <w:t>Derivation process for disparity vector</w:t>
      </w:r>
      <w:bookmarkEnd w:id="16"/>
      <w:r w:rsidR="006D5112" w:rsidRPr="004A52A3">
        <w:t>s</w:t>
      </w:r>
      <w:bookmarkEnd w:id="28"/>
      <w:r w:rsidRPr="004A52A3">
        <w:t xml:space="preserve"> </w:t>
      </w:r>
    </w:p>
    <w:p w:rsidR="0079705B" w:rsidRPr="004A52A3" w:rsidRDefault="0079705B" w:rsidP="00CB43B1">
      <w:pPr>
        <w:pStyle w:val="3N0"/>
      </w:pPr>
      <w:r w:rsidRPr="004A52A3">
        <w:t>Inputs to this process are:</w:t>
      </w:r>
    </w:p>
    <w:p w:rsidR="0079705B" w:rsidRPr="004A52A3" w:rsidRDefault="0079705B" w:rsidP="00CB43B1">
      <w:pPr>
        <w:pStyle w:val="3D0"/>
        <w:rPr>
          <w:lang w:eastAsia="ko-KR"/>
        </w:rPr>
      </w:pPr>
      <w:r w:rsidRPr="004A52A3">
        <w:rPr>
          <w:lang w:eastAsia="ko-KR"/>
        </w:rPr>
        <w:t>a luma location ( xC, yC ) of the top-left sample of the current luma coding block relative to the top-left luma sample of the current picture</w:t>
      </w:r>
      <w:r w:rsidRPr="004A52A3">
        <w:t>,</w:t>
      </w:r>
    </w:p>
    <w:p w:rsidR="0079705B" w:rsidRPr="004A52A3" w:rsidRDefault="0079705B" w:rsidP="00CB43B1">
      <w:pPr>
        <w:pStyle w:val="3D0"/>
      </w:pPr>
      <w:r w:rsidRPr="004A52A3">
        <w:rPr>
          <w:lang w:eastAsia="ko-KR"/>
        </w:rPr>
        <w:lastRenderedPageBreak/>
        <w:t>a variable nCS specifying the size of the current luma coding block,</w:t>
      </w:r>
    </w:p>
    <w:p w:rsidR="0079705B" w:rsidRPr="004A52A3" w:rsidRDefault="0079705B" w:rsidP="00CB43B1">
      <w:pPr>
        <w:pStyle w:val="3N0"/>
      </w:pPr>
      <w:r w:rsidRPr="004A52A3">
        <w:rPr>
          <w:lang w:eastAsia="ko-KR"/>
        </w:rPr>
        <w:t xml:space="preserve">The flag </w:t>
      </w:r>
      <w:r w:rsidRPr="004A52A3">
        <w:t xml:space="preserve">availableDV is set equal to 0, and both components of the disparity vector mvDisp are set equal to 0. </w:t>
      </w:r>
    </w:p>
    <w:p w:rsidR="0079705B" w:rsidRPr="004A52A3" w:rsidRDefault="0079705B" w:rsidP="00CB43B1">
      <w:pPr>
        <w:pStyle w:val="3N0"/>
        <w:rPr>
          <w:lang w:eastAsia="ko-KR"/>
        </w:rPr>
      </w:pPr>
      <w:r w:rsidRPr="004A52A3">
        <w:rPr>
          <w:lang w:eastAsia="ko-KR"/>
        </w:rPr>
        <w:t xml:space="preserve">The </w:t>
      </w:r>
      <w:r w:rsidRPr="004A52A3">
        <w:t>variable</w:t>
      </w:r>
      <w:r w:rsidRPr="004A52A3">
        <w:rPr>
          <w:lang w:eastAsia="ko-KR"/>
        </w:rPr>
        <w:t xml:space="preserve"> checkParallelMergeFlag is derived as follows</w:t>
      </w:r>
      <w:r w:rsidR="002714BE" w:rsidRPr="004A52A3">
        <w:rPr>
          <w:lang w:eastAsia="ko-KR"/>
        </w:rPr>
        <w:t xml:space="preserve">: </w:t>
      </w:r>
    </w:p>
    <w:p w:rsidR="0079705B" w:rsidRPr="004A52A3" w:rsidRDefault="0079705B" w:rsidP="00CB43B1">
      <w:pPr>
        <w:pStyle w:val="3D0"/>
        <w:rPr>
          <w:lang w:eastAsia="ko-KR"/>
        </w:rPr>
      </w:pPr>
      <w:r w:rsidRPr="004A52A3">
        <w:rPr>
          <w:lang w:eastAsia="ko-KR"/>
        </w:rPr>
        <w:t>If one or more of the following conditions are true, checkParallelMergeFlag is set equal to 1.</w:t>
      </w:r>
    </w:p>
    <w:p w:rsidR="0079705B" w:rsidRPr="004A52A3" w:rsidRDefault="0079705B" w:rsidP="00CB43B1">
      <w:pPr>
        <w:pStyle w:val="3D1"/>
        <w:rPr>
          <w:lang w:eastAsia="ko-KR"/>
        </w:rPr>
      </w:pPr>
      <w:proofErr w:type="gramStart"/>
      <w:r w:rsidRPr="004A52A3">
        <w:rPr>
          <w:lang w:eastAsia="ko-KR"/>
        </w:rPr>
        <w:t>PredMode[</w:t>
      </w:r>
      <w:proofErr w:type="gramEnd"/>
      <w:r w:rsidRPr="004A52A3">
        <w:rPr>
          <w:lang w:eastAsia="ko-KR"/>
        </w:rPr>
        <w:t> xC ][ yC ] is equal to MODE_SKIP</w:t>
      </w:r>
      <w:r w:rsidR="002714BE" w:rsidRPr="004A52A3">
        <w:rPr>
          <w:lang w:eastAsia="ko-KR"/>
        </w:rPr>
        <w:t xml:space="preserve">. </w:t>
      </w:r>
    </w:p>
    <w:p w:rsidR="0079705B" w:rsidRPr="004A52A3" w:rsidRDefault="0079705B" w:rsidP="00CB43B1">
      <w:pPr>
        <w:pStyle w:val="3D1"/>
        <w:rPr>
          <w:lang w:eastAsia="ko-KR"/>
        </w:rPr>
      </w:pPr>
      <w:r w:rsidRPr="004A52A3">
        <w:rPr>
          <w:lang w:eastAsia="ko-KR"/>
        </w:rPr>
        <w:t>PredMode[ xC ][ yC ] is equal to MODE_INTER and merge_flag[ x</w:t>
      </w:r>
      <w:r w:rsidR="00346FFA">
        <w:rPr>
          <w:lang w:eastAsia="ko-KR"/>
        </w:rPr>
        <w:t>C</w:t>
      </w:r>
      <w:r w:rsidRPr="004A52A3">
        <w:rPr>
          <w:lang w:eastAsia="ko-KR"/>
        </w:rPr>
        <w:t> ][ y</w:t>
      </w:r>
      <w:r w:rsidR="00346FFA">
        <w:rPr>
          <w:lang w:eastAsia="ko-KR"/>
        </w:rPr>
        <w:t>C</w:t>
      </w:r>
      <w:r w:rsidRPr="004A52A3">
        <w:rPr>
          <w:lang w:eastAsia="ko-KR"/>
        </w:rPr>
        <w:t> ] is equal to 1.</w:t>
      </w:r>
    </w:p>
    <w:p w:rsidR="0079705B" w:rsidRPr="004A52A3" w:rsidRDefault="0079705B" w:rsidP="00CB43B1">
      <w:pPr>
        <w:pStyle w:val="3D0"/>
        <w:rPr>
          <w:lang w:eastAsia="ko-KR"/>
        </w:rPr>
      </w:pPr>
      <w:r w:rsidRPr="004A52A3">
        <w:rPr>
          <w:lang w:eastAsia="ko-KR"/>
        </w:rPr>
        <w:t>Otherwise, checkParallelMergeFlag is set equal to 0.</w:t>
      </w:r>
    </w:p>
    <w:p w:rsidR="0079705B" w:rsidRPr="004A52A3" w:rsidRDefault="0079705B" w:rsidP="004F4B7D">
      <w:pPr>
        <w:pStyle w:val="3N0"/>
      </w:pPr>
      <w:r w:rsidRPr="004A52A3">
        <w:rPr>
          <w:lang w:eastAsia="ko-KR"/>
        </w:rPr>
        <w:t xml:space="preserve">The </w:t>
      </w:r>
      <w:r w:rsidRPr="004A52A3">
        <w:t>derivation</w:t>
      </w:r>
      <w:r w:rsidRPr="004A52A3">
        <w:rPr>
          <w:lang w:eastAsia="ko-KR"/>
        </w:rPr>
        <w:t xml:space="preserve"> process for a disparity vector from temporal neighbour block as specified in </w:t>
      </w:r>
      <w:r w:rsidR="00E56364" w:rsidRPr="004A52A3">
        <w:rPr>
          <w:lang w:eastAsia="ko-KR"/>
        </w:rPr>
        <w:fldChar w:fldCharType="begin" w:fldLock="1"/>
      </w:r>
      <w:r w:rsidR="00293EBE" w:rsidRPr="004A52A3">
        <w:rPr>
          <w:lang w:eastAsia="ko-KR"/>
        </w:rPr>
        <w:instrText xml:space="preserve"> REF _Ref350875530 \r \h </w:instrText>
      </w:r>
      <w:r w:rsidR="00E56364" w:rsidRPr="004A52A3">
        <w:rPr>
          <w:lang w:eastAsia="ko-KR"/>
        </w:rPr>
      </w:r>
      <w:r w:rsidR="00E56364" w:rsidRPr="004A52A3">
        <w:rPr>
          <w:lang w:eastAsia="ko-KR"/>
        </w:rPr>
        <w:fldChar w:fldCharType="separate"/>
      </w:r>
      <w:r w:rsidR="008E6E7E">
        <w:rPr>
          <w:lang w:eastAsia="ko-KR"/>
        </w:rPr>
        <w:t>H.8.5.4.1</w:t>
      </w:r>
      <w:r w:rsidR="00E56364" w:rsidRPr="004A52A3">
        <w:rPr>
          <w:lang w:eastAsia="ko-KR"/>
        </w:rPr>
        <w:fldChar w:fldCharType="end"/>
      </w:r>
      <w:r w:rsidR="00765B09" w:rsidRPr="004A52A3">
        <w:rPr>
          <w:lang w:eastAsia="ko-KR"/>
        </w:rPr>
        <w:t xml:space="preserve"> </w:t>
      </w:r>
      <w:r w:rsidRPr="004A52A3">
        <w:rPr>
          <w:lang w:eastAsia="ko-KR"/>
        </w:rPr>
        <w:t>is invoked with the luma location ( </w:t>
      </w:r>
      <w:r w:rsidR="00990113" w:rsidRPr="004A52A3">
        <w:rPr>
          <w:lang w:eastAsia="ko-KR"/>
        </w:rPr>
        <w:t>x</w:t>
      </w:r>
      <w:r w:rsidR="00990113">
        <w:rPr>
          <w:lang w:eastAsia="ko-KR"/>
        </w:rPr>
        <w:t>C</w:t>
      </w:r>
      <w:r w:rsidRPr="004A52A3">
        <w:rPr>
          <w:lang w:eastAsia="ko-KR"/>
        </w:rPr>
        <w:t>, </w:t>
      </w:r>
      <w:r w:rsidR="00990113" w:rsidRPr="004A52A3">
        <w:rPr>
          <w:lang w:eastAsia="ko-KR"/>
        </w:rPr>
        <w:t>y</w:t>
      </w:r>
      <w:r w:rsidR="00990113">
        <w:rPr>
          <w:lang w:eastAsia="ko-KR"/>
        </w:rPr>
        <w:t>C</w:t>
      </w:r>
      <w:r w:rsidR="00990113" w:rsidRPr="004A52A3">
        <w:rPr>
          <w:lang w:eastAsia="ko-KR"/>
        </w:rPr>
        <w:t> </w:t>
      </w:r>
      <w:r w:rsidRPr="004A52A3">
        <w:rPr>
          <w:lang w:eastAsia="ko-KR"/>
        </w:rPr>
        <w:t xml:space="preserve">), </w:t>
      </w:r>
      <w:r w:rsidR="00990113">
        <w:rPr>
          <w:lang w:eastAsia="ko-KR"/>
        </w:rPr>
        <w:t xml:space="preserve">and the </w:t>
      </w:r>
      <w:r w:rsidRPr="004A52A3">
        <w:rPr>
          <w:lang w:eastAsia="ko-KR"/>
        </w:rPr>
        <w:t xml:space="preserve">variable </w:t>
      </w:r>
      <w:r w:rsidR="00990113" w:rsidRPr="004A52A3">
        <w:rPr>
          <w:lang w:eastAsia="ko-KR"/>
        </w:rPr>
        <w:t>n</w:t>
      </w:r>
      <w:r w:rsidR="00990113">
        <w:rPr>
          <w:lang w:eastAsia="ko-KR"/>
        </w:rPr>
        <w:t>C</w:t>
      </w:r>
      <w:r w:rsidR="00990113" w:rsidRPr="004A52A3">
        <w:rPr>
          <w:lang w:eastAsia="ko-KR"/>
        </w:rPr>
        <w:t xml:space="preserve">S </w:t>
      </w:r>
      <w:r w:rsidRPr="004A52A3">
        <w:rPr>
          <w:lang w:eastAsia="ko-KR"/>
        </w:rPr>
        <w:t xml:space="preserve">as inputs, and </w:t>
      </w:r>
      <w:r w:rsidR="00990113">
        <w:rPr>
          <w:lang w:eastAsia="ko-KR"/>
        </w:rPr>
        <w:t xml:space="preserve">the outputs are the </w:t>
      </w:r>
      <w:r w:rsidRPr="004A52A3">
        <w:t>flag availableDV</w:t>
      </w:r>
      <w:r w:rsidRPr="004A52A3">
        <w:rPr>
          <w:lang w:eastAsia="ko-KR"/>
        </w:rPr>
        <w:t xml:space="preserve">, </w:t>
      </w:r>
      <w:r w:rsidR="00AE43E1">
        <w:rPr>
          <w:lang w:eastAsia="ko-KR"/>
        </w:rPr>
        <w:t xml:space="preserve">the </w:t>
      </w:r>
      <w:r w:rsidRPr="004A52A3">
        <w:t>disparity vector mvDisp</w:t>
      </w:r>
      <w:r w:rsidR="00AE43E1">
        <w:t xml:space="preserve"> and the reference view order index refViewIdx.</w:t>
      </w:r>
      <w:r w:rsidR="00543EBA">
        <w:t xml:space="preserve"> </w:t>
      </w:r>
    </w:p>
    <w:p w:rsidR="0079705B" w:rsidRPr="004A52A3" w:rsidRDefault="0079705B" w:rsidP="004F4B7D">
      <w:pPr>
        <w:pStyle w:val="3N"/>
      </w:pPr>
      <w:r w:rsidRPr="004A52A3">
        <w:t xml:space="preserve">When availableDV is equal to 0, for </w:t>
      </w:r>
      <w:r w:rsidRPr="004A52A3">
        <w:rPr>
          <w:lang w:eastAsia="ko-KR"/>
        </w:rPr>
        <w:t>each</w:t>
      </w:r>
      <w:r w:rsidRPr="004A52A3">
        <w:t xml:space="preserve"> N being </w:t>
      </w:r>
      <w:r w:rsidRPr="004A52A3">
        <w:rPr>
          <w:lang w:eastAsia="ko-KR"/>
        </w:rPr>
        <w:t>A</w:t>
      </w:r>
      <w:r w:rsidRPr="004A52A3">
        <w:rPr>
          <w:vertAlign w:val="subscript"/>
          <w:lang w:eastAsia="ko-KR"/>
        </w:rPr>
        <w:t>1</w:t>
      </w:r>
      <w:r w:rsidRPr="004A52A3">
        <w:rPr>
          <w:lang w:eastAsia="ko-KR"/>
        </w:rPr>
        <w:t>, B</w:t>
      </w:r>
      <w:r w:rsidRPr="004A52A3">
        <w:rPr>
          <w:vertAlign w:val="subscript"/>
          <w:lang w:eastAsia="ko-KR"/>
        </w:rPr>
        <w:t>1</w:t>
      </w:r>
      <w:r w:rsidRPr="004A52A3">
        <w:t xml:space="preserve"> and ( xN, yN ) being ( x</w:t>
      </w:r>
      <w:r w:rsidR="000A13C9" w:rsidRPr="004A52A3">
        <w:t>C</w:t>
      </w:r>
      <w:r w:rsidRPr="004A52A3">
        <w:t> − 1,  </w:t>
      </w:r>
      <w:r w:rsidR="000A13C9" w:rsidRPr="004A52A3">
        <w:t>yC </w:t>
      </w:r>
      <w:r w:rsidRPr="004A52A3">
        <w:t>+ n</w:t>
      </w:r>
      <w:r w:rsidR="000A13C9" w:rsidRPr="004A52A3">
        <w:t>CS</w:t>
      </w:r>
      <w:r w:rsidRPr="004A52A3">
        <w:t> − 1 )</w:t>
      </w:r>
      <w:r w:rsidR="00CC00D1">
        <w:t>,</w:t>
      </w:r>
      <w:r w:rsidRPr="004A52A3">
        <w:t xml:space="preserve"> ( x</w:t>
      </w:r>
      <w:r w:rsidR="000A13C9" w:rsidRPr="004A52A3">
        <w:t>C</w:t>
      </w:r>
      <w:r w:rsidRPr="004A52A3">
        <w:t> + n</w:t>
      </w:r>
      <w:r w:rsidR="000A13C9" w:rsidRPr="004A52A3">
        <w:t>C</w:t>
      </w:r>
      <w:r w:rsidRPr="004A52A3">
        <w:t>S − 1,  y</w:t>
      </w:r>
      <w:r w:rsidR="000A13C9" w:rsidRPr="004A52A3">
        <w:t>C</w:t>
      </w:r>
      <w:r w:rsidRPr="004A52A3">
        <w:t> − 1 )</w:t>
      </w:r>
      <w:r w:rsidR="00CC00D1">
        <w:t>, respectively</w:t>
      </w:r>
      <w:r w:rsidRPr="004A52A3">
        <w:t>, the following ordered steps apply.</w:t>
      </w:r>
    </w:p>
    <w:p w:rsidR="0079705B" w:rsidRPr="004A52A3" w:rsidRDefault="0079705B" w:rsidP="00AC0DE7">
      <w:pPr>
        <w:pStyle w:val="3U1"/>
        <w:numPr>
          <w:ilvl w:val="1"/>
          <w:numId w:val="50"/>
        </w:numPr>
      </w:pPr>
      <w:r w:rsidRPr="004A52A3">
        <w:rPr>
          <w:lang w:eastAsia="ko-KR"/>
        </w:rPr>
        <w:t>When y</w:t>
      </w:r>
      <w:r w:rsidR="000A13C9" w:rsidRPr="004A52A3">
        <w:rPr>
          <w:lang w:eastAsia="ko-KR"/>
        </w:rPr>
        <w:t>C</w:t>
      </w:r>
      <w:r w:rsidR="00386315" w:rsidRPr="004A52A3">
        <w:rPr>
          <w:lang w:eastAsia="ko-KR"/>
        </w:rPr>
        <w:t> </w:t>
      </w:r>
      <w:r w:rsidRPr="004A52A3">
        <w:rPr>
          <w:rFonts w:eastAsia="ＭＳ ゴシック" w:cs="ＭＳ ゴシック"/>
          <w:lang w:eastAsia="ko-KR"/>
        </w:rPr>
        <w:t>−</w:t>
      </w:r>
      <w:r w:rsidR="00386315" w:rsidRPr="004A52A3">
        <w:rPr>
          <w:rFonts w:eastAsia="ＭＳ ゴシック" w:cs="ＭＳ ゴシック"/>
          <w:lang w:eastAsia="ko-KR"/>
        </w:rPr>
        <w:t> </w:t>
      </w:r>
      <w:r w:rsidRPr="004A52A3">
        <w:rPr>
          <w:lang w:eastAsia="ko-KR"/>
        </w:rPr>
        <w:t xml:space="preserve">1 is less than </w:t>
      </w:r>
      <w:proofErr w:type="gramStart"/>
      <w:r w:rsidRPr="004A52A3">
        <w:rPr>
          <w:lang w:eastAsia="ko-KR"/>
        </w:rPr>
        <w:t>(</w:t>
      </w:r>
      <w:r w:rsidR="002714BE" w:rsidRPr="004A52A3">
        <w:rPr>
          <w:lang w:eastAsia="ko-KR"/>
        </w:rPr>
        <w:t> </w:t>
      </w:r>
      <w:r w:rsidRPr="004A52A3">
        <w:rPr>
          <w:lang w:eastAsia="ko-KR"/>
        </w:rPr>
        <w:t>(</w:t>
      </w:r>
      <w:proofErr w:type="gramEnd"/>
      <w:r w:rsidRPr="004A52A3">
        <w:rPr>
          <w:lang w:eastAsia="ko-KR"/>
        </w:rPr>
        <w:t> yC</w:t>
      </w:r>
      <w:r w:rsidR="002714BE" w:rsidRPr="004A52A3">
        <w:rPr>
          <w:lang w:eastAsia="ko-KR"/>
        </w:rPr>
        <w:t> </w:t>
      </w:r>
      <w:r w:rsidRPr="004A52A3">
        <w:rPr>
          <w:lang w:eastAsia="ko-KR"/>
        </w:rPr>
        <w:t> &gt;&gt; </w:t>
      </w:r>
      <w:r w:rsidR="002714BE" w:rsidRPr="004A52A3">
        <w:rPr>
          <w:lang w:eastAsia="ko-KR"/>
        </w:rPr>
        <w:t> </w:t>
      </w:r>
      <w:r w:rsidRPr="004A52A3">
        <w:rPr>
          <w:lang w:eastAsia="ko-KR"/>
        </w:rPr>
        <w:t>Log2CtbSizeY ) </w:t>
      </w:r>
      <w:r w:rsidR="002714BE" w:rsidRPr="004A52A3">
        <w:rPr>
          <w:lang w:eastAsia="ko-KR"/>
        </w:rPr>
        <w:t> </w:t>
      </w:r>
      <w:r w:rsidRPr="004A52A3">
        <w:rPr>
          <w:lang w:eastAsia="ko-KR"/>
        </w:rPr>
        <w:t>&lt;&lt;</w:t>
      </w:r>
      <w:r w:rsidR="002714BE" w:rsidRPr="004A52A3">
        <w:rPr>
          <w:lang w:eastAsia="ko-KR"/>
        </w:rPr>
        <w:t xml:space="preserve"> </w:t>
      </w:r>
      <w:r w:rsidRPr="004A52A3">
        <w:rPr>
          <w:lang w:eastAsia="ko-KR"/>
        </w:rPr>
        <w:t> Log2CtbSizeY</w:t>
      </w:r>
      <w:r w:rsidR="002714BE" w:rsidRPr="004A52A3">
        <w:t> </w:t>
      </w:r>
      <w:r w:rsidRPr="004A52A3">
        <w:rPr>
          <w:lang w:eastAsia="ko-KR"/>
        </w:rPr>
        <w:t>), the following applies.</w:t>
      </w:r>
    </w:p>
    <w:p w:rsidR="0079705B" w:rsidRPr="004A52A3" w:rsidRDefault="0079705B" w:rsidP="00CB43B1">
      <w:pPr>
        <w:pStyle w:val="3E4"/>
        <w:rPr>
          <w:lang w:eastAsia="ko-KR"/>
        </w:rPr>
      </w:pPr>
      <w:r w:rsidRPr="004A52A3">
        <w:rPr>
          <w:lang w:eastAsia="ko-KR"/>
        </w:rPr>
        <w:t>xB</w:t>
      </w:r>
      <w:r w:rsidRPr="004A52A3">
        <w:rPr>
          <w:vertAlign w:val="subscript"/>
          <w:lang w:eastAsia="ko-KR"/>
        </w:rPr>
        <w:t>1</w:t>
      </w:r>
      <w:r w:rsidRPr="004A52A3">
        <w:rPr>
          <w:lang w:eastAsia="ko-KR"/>
        </w:rPr>
        <w:t xml:space="preserve"> = (</w:t>
      </w:r>
      <w:r w:rsidR="00386315" w:rsidRPr="004A52A3">
        <w:rPr>
          <w:lang w:eastAsia="ko-KR"/>
        </w:rPr>
        <w:t> </w:t>
      </w:r>
      <w:r w:rsidRPr="004A52A3">
        <w:rPr>
          <w:lang w:eastAsia="ko-KR"/>
        </w:rPr>
        <w:t>(</w:t>
      </w:r>
      <w:r w:rsidR="00386315" w:rsidRPr="004A52A3">
        <w:rPr>
          <w:lang w:eastAsia="ko-KR"/>
        </w:rPr>
        <w:t> </w:t>
      </w:r>
      <w:r w:rsidRPr="004A52A3">
        <w:rPr>
          <w:lang w:eastAsia="ko-KR"/>
        </w:rPr>
        <w:t>xB</w:t>
      </w:r>
      <w:r w:rsidRPr="004A52A3">
        <w:rPr>
          <w:vertAlign w:val="subscript"/>
          <w:lang w:eastAsia="ko-KR"/>
        </w:rPr>
        <w:t>1</w:t>
      </w:r>
      <w:r w:rsidR="00386315" w:rsidRPr="004A52A3">
        <w:rPr>
          <w:lang w:eastAsia="ko-KR"/>
        </w:rPr>
        <w:t>  </w:t>
      </w:r>
      <w:r w:rsidRPr="004A52A3">
        <w:rPr>
          <w:lang w:eastAsia="ko-KR"/>
        </w:rPr>
        <w:t>&gt;&gt;</w:t>
      </w:r>
      <w:r w:rsidR="00386315" w:rsidRPr="004A52A3">
        <w:rPr>
          <w:lang w:eastAsia="ko-KR"/>
        </w:rPr>
        <w:t>  </w:t>
      </w:r>
      <w:r w:rsidRPr="004A52A3">
        <w:rPr>
          <w:lang w:eastAsia="ko-KR"/>
        </w:rPr>
        <w:t>3</w:t>
      </w:r>
      <w:r w:rsidR="00386315" w:rsidRPr="004A52A3">
        <w:rPr>
          <w:lang w:eastAsia="ko-KR"/>
        </w:rPr>
        <w:t> </w:t>
      </w:r>
      <w:r w:rsidRPr="004A52A3">
        <w:rPr>
          <w:lang w:eastAsia="ko-KR"/>
        </w:rPr>
        <w:t>)</w:t>
      </w:r>
      <w:r w:rsidR="00386315" w:rsidRPr="004A52A3">
        <w:rPr>
          <w:lang w:eastAsia="ko-KR"/>
        </w:rPr>
        <w:t>  </w:t>
      </w:r>
      <w:r w:rsidRPr="004A52A3">
        <w:rPr>
          <w:lang w:eastAsia="ko-KR"/>
        </w:rPr>
        <w:t>&lt;&lt;</w:t>
      </w:r>
      <w:r w:rsidR="00386315" w:rsidRPr="004A52A3">
        <w:rPr>
          <w:lang w:eastAsia="ko-KR"/>
        </w:rPr>
        <w:t>  </w:t>
      </w:r>
      <w:r w:rsidRPr="004A52A3">
        <w:rPr>
          <w:lang w:eastAsia="ko-KR"/>
        </w:rPr>
        <w:t>3</w:t>
      </w:r>
      <w:r w:rsidR="00386315" w:rsidRPr="004A52A3">
        <w:rPr>
          <w:lang w:eastAsia="ko-KR"/>
        </w:rPr>
        <w:t> </w:t>
      </w:r>
      <w:r w:rsidRPr="004A52A3">
        <w:rPr>
          <w:lang w:eastAsia="ko-KR"/>
        </w:rPr>
        <w:t>) + (</w:t>
      </w:r>
      <w:r w:rsidR="00386315" w:rsidRPr="004A52A3">
        <w:rPr>
          <w:lang w:eastAsia="ko-KR"/>
        </w:rPr>
        <w:t> </w:t>
      </w:r>
      <w:r w:rsidRPr="004A52A3">
        <w:rPr>
          <w:lang w:eastAsia="ko-KR"/>
        </w:rPr>
        <w:t>(</w:t>
      </w:r>
      <w:r w:rsidR="00386315" w:rsidRPr="004A52A3">
        <w:rPr>
          <w:lang w:eastAsia="ko-KR"/>
        </w:rPr>
        <w:t> </w:t>
      </w:r>
      <w:r w:rsidRPr="004A52A3">
        <w:rPr>
          <w:lang w:eastAsia="ko-KR"/>
        </w:rPr>
        <w:t>xB</w:t>
      </w:r>
      <w:r w:rsidRPr="004A52A3">
        <w:rPr>
          <w:vertAlign w:val="subscript"/>
          <w:lang w:eastAsia="ko-KR"/>
        </w:rPr>
        <w:t>1</w:t>
      </w:r>
      <w:r w:rsidR="00386315" w:rsidRPr="004A52A3">
        <w:rPr>
          <w:lang w:eastAsia="ko-KR"/>
        </w:rPr>
        <w:t>  </w:t>
      </w:r>
      <w:r w:rsidRPr="004A52A3">
        <w:rPr>
          <w:lang w:eastAsia="ko-KR"/>
        </w:rPr>
        <w:t>&gt;&gt;</w:t>
      </w:r>
      <w:r w:rsidR="00386315" w:rsidRPr="004A52A3">
        <w:rPr>
          <w:lang w:eastAsia="ko-KR"/>
        </w:rPr>
        <w:t>  </w:t>
      </w:r>
      <w:r w:rsidRPr="004A52A3">
        <w:rPr>
          <w:lang w:eastAsia="ko-KR"/>
        </w:rPr>
        <w:t>3</w:t>
      </w:r>
      <w:r w:rsidR="00386315" w:rsidRPr="004A52A3">
        <w:rPr>
          <w:lang w:eastAsia="ko-KR"/>
        </w:rPr>
        <w:t> </w:t>
      </w:r>
      <w:r w:rsidRPr="004A52A3">
        <w:rPr>
          <w:lang w:eastAsia="ko-KR"/>
        </w:rPr>
        <w:t>)</w:t>
      </w:r>
      <w:r w:rsidR="00386315" w:rsidRPr="004A52A3">
        <w:rPr>
          <w:lang w:eastAsia="ko-KR"/>
        </w:rPr>
        <w:t> </w:t>
      </w:r>
      <w:r w:rsidRPr="004A52A3">
        <w:rPr>
          <w:lang w:eastAsia="ko-KR"/>
        </w:rPr>
        <w:t>&amp;</w:t>
      </w:r>
      <w:r w:rsidR="00386315" w:rsidRPr="004A52A3">
        <w:rPr>
          <w:lang w:eastAsia="ko-KR"/>
        </w:rPr>
        <w:t> </w:t>
      </w:r>
      <w:r w:rsidRPr="004A52A3">
        <w:rPr>
          <w:lang w:eastAsia="ko-KR"/>
        </w:rPr>
        <w:t>1)</w:t>
      </w:r>
      <w:r w:rsidR="00386315" w:rsidRPr="004A52A3">
        <w:rPr>
          <w:lang w:eastAsia="ko-KR"/>
        </w:rPr>
        <w:t xml:space="preserve"> </w:t>
      </w:r>
      <w:r w:rsidRPr="004A52A3">
        <w:rPr>
          <w:lang w:eastAsia="ko-KR"/>
        </w:rPr>
        <w:t>*</w:t>
      </w:r>
      <w:r w:rsidR="00386315" w:rsidRPr="004A52A3">
        <w:rPr>
          <w:lang w:eastAsia="ko-KR"/>
        </w:rPr>
        <w:t xml:space="preserve"> </w:t>
      </w:r>
      <w:r w:rsidRPr="004A52A3">
        <w:rPr>
          <w:lang w:eastAsia="ko-KR"/>
        </w:rPr>
        <w:t>7</w:t>
      </w:r>
      <w:r w:rsidRPr="004A52A3">
        <w:rPr>
          <w:lang w:eastAsia="ko-KR"/>
        </w:rPr>
        <w:tab/>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rPr>
          <w:lang w:eastAsia="ko-KR"/>
        </w:rPr>
        <w:noBreakHyphen/>
      </w:r>
      <w:r w:rsidR="00E56364" w:rsidRPr="004A52A3">
        <w:rPr>
          <w:lang w:eastAsia="ko-KR"/>
        </w:rPr>
        <w:fldChar w:fldCharType="begin" w:fldLock="1"/>
      </w:r>
      <w:r w:rsidRPr="004A52A3">
        <w:rPr>
          <w:lang w:eastAsia="ko-KR"/>
        </w:rPr>
        <w:instrText xml:space="preserve"> SEQ Equation \* ARABIC \s 1 </w:instrText>
      </w:r>
      <w:r w:rsidR="00E56364" w:rsidRPr="004A52A3">
        <w:rPr>
          <w:lang w:eastAsia="ko-KR"/>
        </w:rPr>
        <w:fldChar w:fldCharType="separate"/>
      </w:r>
      <w:r w:rsidR="008E6E7E">
        <w:rPr>
          <w:noProof/>
          <w:lang w:eastAsia="ko-KR"/>
        </w:rPr>
        <w:t>218</w:t>
      </w:r>
      <w:r w:rsidR="00E56364" w:rsidRPr="004A52A3">
        <w:rPr>
          <w:lang w:eastAsia="ko-KR"/>
        </w:rPr>
        <w:fldChar w:fldCharType="end"/>
      </w:r>
      <w:r w:rsidRPr="004A52A3">
        <w:rPr>
          <w:lang w:eastAsia="ko-KR"/>
        </w:rPr>
        <w:t>)</w:t>
      </w:r>
    </w:p>
    <w:p w:rsidR="0079705B" w:rsidRPr="004A52A3" w:rsidRDefault="00A80C2E" w:rsidP="00CB43B1">
      <w:pPr>
        <w:pStyle w:val="3U1"/>
        <w:rPr>
          <w:lang w:eastAsia="ko-KR"/>
        </w:rPr>
      </w:pPr>
      <w:r w:rsidRPr="004A52A3">
        <w:rPr>
          <w:lang w:eastAsia="ko-KR"/>
        </w:rPr>
        <w:t>The derivation process for z-scan order block availability as specified in subclause </w:t>
      </w:r>
      <w:r w:rsidRPr="00346FFA">
        <w:rPr>
          <w:highlight w:val="yellow"/>
          <w:lang w:eastAsia="ko-KR"/>
        </w:rPr>
        <w:t>6.4.1</w:t>
      </w:r>
      <w:r w:rsidRPr="004A52A3">
        <w:rPr>
          <w:lang w:eastAsia="ko-KR"/>
        </w:rPr>
        <w:t xml:space="preserve"> is invoked with ( xCurr, yCurr ) set equal to the ( xC, yC ) and the luma location ( xN, yN ) as the input and the output assigned to availableN.</w:t>
      </w:r>
    </w:p>
    <w:p w:rsidR="00A80C2E" w:rsidRPr="004A52A3" w:rsidRDefault="00A80C2E" w:rsidP="00CB43B1">
      <w:pPr>
        <w:pStyle w:val="3U1"/>
        <w:rPr>
          <w:lang w:eastAsia="ko-KR"/>
        </w:rPr>
      </w:pPr>
      <w:r w:rsidRPr="004A52A3">
        <w:rPr>
          <w:lang w:eastAsia="ko-KR"/>
        </w:rPr>
        <w:t>When availableN</w:t>
      </w:r>
      <w:r w:rsidRPr="004A52A3" w:rsidDel="00E33169">
        <w:t xml:space="preserve"> </w:t>
      </w:r>
      <w:r w:rsidRPr="004A52A3">
        <w:t>is equal to 1</w:t>
      </w:r>
      <w:r w:rsidRPr="004A52A3">
        <w:rPr>
          <w:lang w:eastAsia="ko-KR"/>
        </w:rPr>
        <w:t xml:space="preserve"> and </w:t>
      </w:r>
      <w:proofErr w:type="gramStart"/>
      <w:r w:rsidRPr="004A52A3">
        <w:rPr>
          <w:lang w:eastAsia="ko-KR"/>
        </w:rPr>
        <w:t>PredMode</w:t>
      </w:r>
      <w:r w:rsidRPr="004A52A3">
        <w:t>[</w:t>
      </w:r>
      <w:proofErr w:type="gramEnd"/>
      <w:r w:rsidRPr="004A52A3">
        <w:t> xN ][ yN ]</w:t>
      </w:r>
      <w:r w:rsidRPr="004A52A3">
        <w:rPr>
          <w:lang w:eastAsia="ko-KR"/>
        </w:rPr>
        <w:t xml:space="preserve"> is equal to MODE_INTRA, availableN</w:t>
      </w:r>
      <w:r w:rsidRPr="004A52A3" w:rsidDel="00E33169">
        <w:t xml:space="preserve"> </w:t>
      </w:r>
      <w:r w:rsidRPr="004A52A3">
        <w:t>is set equal to 0.</w:t>
      </w:r>
      <w:r w:rsidR="00AF3275" w:rsidRPr="004A52A3">
        <w:t xml:space="preserve"> </w:t>
      </w:r>
      <w:r w:rsidRPr="004A52A3">
        <w:rPr>
          <w:highlight w:val="yellow"/>
        </w:rPr>
        <w:t>[Ed. (GT): 2+3 correspond to 6.4.2 for CU</w:t>
      </w:r>
      <w:r w:rsidR="00AF3275" w:rsidRPr="004A52A3">
        <w:rPr>
          <w:highlight w:val="yellow"/>
        </w:rPr>
        <w:t xml:space="preserve"> when </w:t>
      </w:r>
      <w:proofErr w:type="gramStart"/>
      <w:r w:rsidR="00AF3275" w:rsidRPr="004A52A3">
        <w:rPr>
          <w:highlight w:val="yellow"/>
        </w:rPr>
        <w:t>( xN</w:t>
      </w:r>
      <w:proofErr w:type="gramEnd"/>
      <w:r w:rsidR="00AF3275" w:rsidRPr="004A52A3">
        <w:rPr>
          <w:highlight w:val="yellow"/>
        </w:rPr>
        <w:t>, yN ) outside CU</w:t>
      </w:r>
      <w:r w:rsidRPr="004A52A3">
        <w:rPr>
          <w:highlight w:val="yellow"/>
        </w:rPr>
        <w:t xml:space="preserve">. </w:t>
      </w:r>
      <w:r w:rsidR="00AF3275" w:rsidRPr="004A52A3">
        <w:rPr>
          <w:highlight w:val="yellow"/>
        </w:rPr>
        <w:t xml:space="preserve">Cross-check appreciated. </w:t>
      </w:r>
      <w:r w:rsidRPr="004A52A3">
        <w:rPr>
          <w:highlight w:val="yellow"/>
        </w:rPr>
        <w:t>]</w:t>
      </w:r>
    </w:p>
    <w:p w:rsidR="0079705B" w:rsidRPr="004A52A3" w:rsidRDefault="0079705B" w:rsidP="00CB43B1">
      <w:pPr>
        <w:pStyle w:val="3U1"/>
        <w:rPr>
          <w:lang w:eastAsia="ko-KR"/>
        </w:rPr>
      </w:pPr>
      <w:r w:rsidRPr="004A52A3">
        <w:rPr>
          <w:lang w:eastAsia="ko-KR"/>
        </w:rPr>
        <w:t>When all of the following conditions are true, availableN is set equal to 0.</w:t>
      </w:r>
    </w:p>
    <w:p w:rsidR="0079705B" w:rsidRPr="004A52A3" w:rsidRDefault="0079705B" w:rsidP="00CB43B1">
      <w:pPr>
        <w:pStyle w:val="3D2"/>
        <w:jc w:val="left"/>
        <w:rPr>
          <w:lang w:eastAsia="ko-KR"/>
        </w:rPr>
      </w:pPr>
      <w:r w:rsidRPr="004A52A3">
        <w:rPr>
          <w:lang w:eastAsia="ko-KR"/>
        </w:rPr>
        <w:t xml:space="preserve">checkParallelMergeFlag is equal to 1 </w:t>
      </w:r>
    </w:p>
    <w:p w:rsidR="0079705B" w:rsidRPr="004A52A3" w:rsidRDefault="0079705B" w:rsidP="00CB43B1">
      <w:pPr>
        <w:pStyle w:val="3D2"/>
        <w:jc w:val="left"/>
        <w:rPr>
          <w:lang w:eastAsia="ko-KR"/>
        </w:rPr>
      </w:pPr>
      <w:r w:rsidRPr="004A52A3">
        <w:rPr>
          <w:lang w:eastAsia="ko-KR"/>
        </w:rPr>
        <w:t>(</w:t>
      </w:r>
      <w:r w:rsidR="002714BE" w:rsidRPr="004A52A3">
        <w:rPr>
          <w:lang w:eastAsia="ko-KR"/>
        </w:rPr>
        <w:t> </w:t>
      </w:r>
      <w:r w:rsidRPr="004A52A3">
        <w:rPr>
          <w:lang w:eastAsia="ko-KR"/>
        </w:rPr>
        <w:t>x</w:t>
      </w:r>
      <w:r w:rsidR="00005643" w:rsidRPr="004A52A3">
        <w:rPr>
          <w:lang w:eastAsia="ko-KR"/>
        </w:rPr>
        <w:t>C</w:t>
      </w:r>
      <w:r w:rsidRPr="004A52A3">
        <w:rPr>
          <w:lang w:eastAsia="ko-KR"/>
        </w:rPr>
        <w:t> </w:t>
      </w:r>
      <w:r w:rsidR="002714BE" w:rsidRPr="004A52A3">
        <w:rPr>
          <w:lang w:eastAsia="ko-KR"/>
        </w:rPr>
        <w:t> </w:t>
      </w:r>
      <w:r w:rsidRPr="004A52A3">
        <w:rPr>
          <w:lang w:eastAsia="ko-KR"/>
        </w:rPr>
        <w:t>&gt;&gt; </w:t>
      </w:r>
      <w:r w:rsidR="002714BE" w:rsidRPr="004A52A3">
        <w:rPr>
          <w:lang w:eastAsia="ko-KR"/>
        </w:rPr>
        <w:t> </w:t>
      </w:r>
      <w:r w:rsidRPr="004A52A3">
        <w:rPr>
          <w:lang w:eastAsia="ko-KR"/>
        </w:rPr>
        <w:t>(</w:t>
      </w:r>
      <w:r w:rsidR="002714BE" w:rsidRPr="004A52A3">
        <w:rPr>
          <w:lang w:eastAsia="ko-KR"/>
        </w:rPr>
        <w:t> </w:t>
      </w:r>
      <w:r w:rsidRPr="004A52A3">
        <w:rPr>
          <w:lang w:eastAsia="ko-KR"/>
        </w:rPr>
        <w:t>log2_parallel_merge_level_minus2 + 2) ) is equal to</w:t>
      </w:r>
      <w:r w:rsidRPr="004A52A3">
        <w:rPr>
          <w:lang w:eastAsia="ko-KR"/>
        </w:rPr>
        <w:br/>
        <w:t>(</w:t>
      </w:r>
      <w:r w:rsidR="002714BE" w:rsidRPr="004A52A3">
        <w:rPr>
          <w:lang w:eastAsia="ko-KR"/>
        </w:rPr>
        <w:t> </w:t>
      </w:r>
      <w:r w:rsidRPr="004A52A3">
        <w:rPr>
          <w:lang w:eastAsia="ko-KR"/>
        </w:rPr>
        <w:t>xN</w:t>
      </w:r>
      <w:r w:rsidR="002714BE" w:rsidRPr="004A52A3">
        <w:rPr>
          <w:lang w:eastAsia="ko-KR"/>
        </w:rPr>
        <w:t> </w:t>
      </w:r>
      <w:r w:rsidRPr="004A52A3">
        <w:rPr>
          <w:lang w:eastAsia="ko-KR"/>
        </w:rPr>
        <w:t> &gt;&gt; </w:t>
      </w:r>
      <w:r w:rsidR="002714BE" w:rsidRPr="004A52A3">
        <w:rPr>
          <w:lang w:eastAsia="ko-KR"/>
        </w:rPr>
        <w:t> </w:t>
      </w:r>
      <w:r w:rsidRPr="004A52A3">
        <w:rPr>
          <w:lang w:eastAsia="ko-KR"/>
        </w:rPr>
        <w:t>(</w:t>
      </w:r>
      <w:r w:rsidR="002714BE" w:rsidRPr="004A52A3">
        <w:rPr>
          <w:lang w:eastAsia="ko-KR"/>
        </w:rPr>
        <w:t> </w:t>
      </w:r>
      <w:r w:rsidRPr="004A52A3">
        <w:rPr>
          <w:lang w:eastAsia="ko-KR"/>
        </w:rPr>
        <w:t xml:space="preserve">log2_parallel_merge_level_minus2 + 2) ) </w:t>
      </w:r>
    </w:p>
    <w:p w:rsidR="0079705B" w:rsidRPr="004A52A3" w:rsidRDefault="0079705B" w:rsidP="00CB43B1">
      <w:pPr>
        <w:pStyle w:val="3D2"/>
        <w:jc w:val="left"/>
        <w:rPr>
          <w:lang w:eastAsia="ko-KR"/>
        </w:rPr>
      </w:pPr>
      <w:r w:rsidRPr="004A52A3">
        <w:rPr>
          <w:lang w:eastAsia="ko-KR"/>
        </w:rPr>
        <w:t>(</w:t>
      </w:r>
      <w:r w:rsidR="002714BE" w:rsidRPr="004A52A3">
        <w:rPr>
          <w:lang w:eastAsia="ko-KR"/>
        </w:rPr>
        <w:t> </w:t>
      </w:r>
      <w:r w:rsidRPr="004A52A3">
        <w:rPr>
          <w:lang w:eastAsia="ko-KR"/>
        </w:rPr>
        <w:t>y</w:t>
      </w:r>
      <w:r w:rsidR="00005643" w:rsidRPr="004A52A3">
        <w:rPr>
          <w:lang w:eastAsia="ko-KR"/>
        </w:rPr>
        <w:t>C</w:t>
      </w:r>
      <w:r w:rsidR="002714BE" w:rsidRPr="004A52A3">
        <w:rPr>
          <w:lang w:eastAsia="ko-KR"/>
        </w:rPr>
        <w:t> </w:t>
      </w:r>
      <w:r w:rsidRPr="004A52A3">
        <w:rPr>
          <w:lang w:eastAsia="ko-KR"/>
        </w:rPr>
        <w:t> &gt;&gt; </w:t>
      </w:r>
      <w:r w:rsidR="002714BE" w:rsidRPr="004A52A3">
        <w:rPr>
          <w:lang w:eastAsia="ko-KR"/>
        </w:rPr>
        <w:t> </w:t>
      </w:r>
      <w:r w:rsidRPr="004A52A3">
        <w:rPr>
          <w:lang w:eastAsia="ko-KR"/>
        </w:rPr>
        <w:t>(</w:t>
      </w:r>
      <w:r w:rsidR="002714BE" w:rsidRPr="004A52A3">
        <w:rPr>
          <w:lang w:eastAsia="ko-KR"/>
        </w:rPr>
        <w:t> </w:t>
      </w:r>
      <w:r w:rsidRPr="004A52A3">
        <w:rPr>
          <w:lang w:eastAsia="ko-KR"/>
        </w:rPr>
        <w:t>log2_parallel_merge_level_minus2 + 2) ) is equal to (</w:t>
      </w:r>
      <w:r w:rsidR="002714BE" w:rsidRPr="004A52A3">
        <w:rPr>
          <w:lang w:eastAsia="ko-KR"/>
        </w:rPr>
        <w:t> </w:t>
      </w:r>
      <w:r w:rsidRPr="004A52A3">
        <w:rPr>
          <w:lang w:eastAsia="ko-KR"/>
        </w:rPr>
        <w:t>yN</w:t>
      </w:r>
      <w:r w:rsidR="002714BE" w:rsidRPr="004A52A3">
        <w:rPr>
          <w:lang w:eastAsia="ko-KR"/>
        </w:rPr>
        <w:t> </w:t>
      </w:r>
      <w:r w:rsidRPr="004A52A3">
        <w:rPr>
          <w:lang w:eastAsia="ko-KR"/>
        </w:rPr>
        <w:t> &gt;&gt; </w:t>
      </w:r>
      <w:r w:rsidR="002714BE" w:rsidRPr="004A52A3">
        <w:rPr>
          <w:lang w:eastAsia="ko-KR"/>
        </w:rPr>
        <w:t> </w:t>
      </w:r>
      <w:r w:rsidRPr="004A52A3">
        <w:rPr>
          <w:lang w:eastAsia="ko-KR"/>
        </w:rPr>
        <w:t>(</w:t>
      </w:r>
      <w:r w:rsidR="002714BE" w:rsidRPr="004A52A3">
        <w:rPr>
          <w:lang w:eastAsia="ko-KR"/>
        </w:rPr>
        <w:t> </w:t>
      </w:r>
      <w:r w:rsidRPr="004A52A3">
        <w:rPr>
          <w:lang w:eastAsia="ko-KR"/>
        </w:rPr>
        <w:t>log2_parallel_merge_level_minus2 + 2) ).</w:t>
      </w:r>
    </w:p>
    <w:p w:rsidR="0079705B" w:rsidRPr="004A52A3" w:rsidRDefault="0079705B" w:rsidP="00CB43B1">
      <w:pPr>
        <w:pStyle w:val="3U1"/>
        <w:rPr>
          <w:lang w:eastAsia="ko-KR"/>
        </w:rPr>
      </w:pPr>
      <w:r w:rsidRPr="004A52A3">
        <w:rPr>
          <w:lang w:eastAsia="ko-KR"/>
        </w:rPr>
        <w:t>The flag availableIvpMvSearchFlagN is set equal to availableN.</w:t>
      </w:r>
    </w:p>
    <w:p w:rsidR="0079705B" w:rsidRPr="004A52A3" w:rsidRDefault="0079705B" w:rsidP="00CC00D1">
      <w:pPr>
        <w:pStyle w:val="3U1"/>
        <w:rPr>
          <w:lang w:eastAsia="ko-KR"/>
        </w:rPr>
      </w:pPr>
      <w:r w:rsidRPr="004A52A3">
        <w:rPr>
          <w:lang w:eastAsia="ko-KR"/>
        </w:rPr>
        <w:t>When one of the following conditions is true, N is equal to B</w:t>
      </w:r>
      <w:r w:rsidR="005A4804" w:rsidRPr="004A52A3">
        <w:rPr>
          <w:vertAlign w:val="subscript"/>
          <w:lang w:eastAsia="ko-KR"/>
        </w:rPr>
        <w:t>1</w:t>
      </w:r>
      <w:r w:rsidRPr="004A52A3">
        <w:rPr>
          <w:lang w:eastAsia="ko-KR"/>
        </w:rPr>
        <w:t xml:space="preserve"> and (</w:t>
      </w:r>
      <w:r w:rsidR="002714BE" w:rsidRPr="004A52A3">
        <w:rPr>
          <w:lang w:eastAsia="ko-KR"/>
        </w:rPr>
        <w:t> </w:t>
      </w:r>
      <w:r w:rsidRPr="004A52A3">
        <w:rPr>
          <w:lang w:eastAsia="ko-KR"/>
        </w:rPr>
        <w:t>( yN</w:t>
      </w:r>
      <w:r w:rsidR="002714BE" w:rsidRPr="004A52A3">
        <w:rPr>
          <w:lang w:eastAsia="ko-KR"/>
        </w:rPr>
        <w:t> </w:t>
      </w:r>
      <w:r w:rsidRPr="004A52A3">
        <w:rPr>
          <w:lang w:eastAsia="ko-KR"/>
        </w:rPr>
        <w:t> &gt;&gt;</w:t>
      </w:r>
      <w:r w:rsidR="002714BE" w:rsidRPr="004A52A3">
        <w:rPr>
          <w:lang w:eastAsia="ko-KR"/>
        </w:rPr>
        <w:t> </w:t>
      </w:r>
      <w:r w:rsidRPr="004A52A3">
        <w:rPr>
          <w:lang w:eastAsia="ko-KR"/>
        </w:rPr>
        <w:t> Log2CtbSizeY ) </w:t>
      </w:r>
      <w:r w:rsidR="002714BE" w:rsidRPr="004A52A3">
        <w:rPr>
          <w:lang w:eastAsia="ko-KR"/>
        </w:rPr>
        <w:t> </w:t>
      </w:r>
      <w:r w:rsidRPr="004A52A3">
        <w:rPr>
          <w:lang w:eastAsia="ko-KR"/>
        </w:rPr>
        <w:t>&lt;&lt;</w:t>
      </w:r>
      <w:r w:rsidR="002714BE" w:rsidRPr="004A52A3">
        <w:rPr>
          <w:lang w:eastAsia="ko-KR"/>
        </w:rPr>
        <w:t> </w:t>
      </w:r>
      <w:r w:rsidRPr="004A52A3">
        <w:rPr>
          <w:lang w:eastAsia="ko-KR"/>
        </w:rPr>
        <w:t> Log2CtbSizeY</w:t>
      </w:r>
      <w:r w:rsidR="002714BE" w:rsidRPr="004A52A3">
        <w:rPr>
          <w:lang w:eastAsia="ko-KR"/>
        </w:rPr>
        <w:t> </w:t>
      </w:r>
      <w:r w:rsidRPr="004A52A3">
        <w:rPr>
          <w:lang w:eastAsia="ko-KR"/>
        </w:rPr>
        <w:t>) is less than (</w:t>
      </w:r>
      <w:r w:rsidR="002714BE" w:rsidRPr="004A52A3">
        <w:rPr>
          <w:lang w:eastAsia="ko-KR"/>
        </w:rPr>
        <w:t> </w:t>
      </w:r>
      <w:r w:rsidRPr="004A52A3">
        <w:rPr>
          <w:lang w:eastAsia="ko-KR"/>
        </w:rPr>
        <w:t>( yC &gt;&gt; Log2CtbSizeY ) </w:t>
      </w:r>
      <w:r w:rsidR="002714BE" w:rsidRPr="004A52A3">
        <w:rPr>
          <w:lang w:eastAsia="ko-KR"/>
        </w:rPr>
        <w:t> </w:t>
      </w:r>
      <w:r w:rsidRPr="004A52A3">
        <w:rPr>
          <w:lang w:eastAsia="ko-KR"/>
        </w:rPr>
        <w:t>&lt;&lt;</w:t>
      </w:r>
      <w:r w:rsidR="002714BE" w:rsidRPr="004A52A3">
        <w:rPr>
          <w:lang w:eastAsia="ko-KR"/>
        </w:rPr>
        <w:t> </w:t>
      </w:r>
      <w:r w:rsidRPr="004A52A3">
        <w:rPr>
          <w:lang w:eastAsia="ko-KR"/>
        </w:rPr>
        <w:t> Log2CtbSizeY)</w:t>
      </w:r>
      <w:r w:rsidR="00CC00D1">
        <w:rPr>
          <w:lang w:eastAsia="ko-KR"/>
        </w:rPr>
        <w:t xml:space="preserve">, </w:t>
      </w:r>
      <w:r w:rsidR="00CC00D1" w:rsidRPr="004A52A3">
        <w:rPr>
          <w:lang w:eastAsia="ko-KR"/>
        </w:rPr>
        <w:t>availableIvpMvSearchFlagN is set equal to 0.</w:t>
      </w:r>
    </w:p>
    <w:p w:rsidR="0079705B" w:rsidRPr="004A52A3" w:rsidRDefault="0079705B" w:rsidP="00CB43B1">
      <w:pPr>
        <w:pStyle w:val="3U1"/>
        <w:rPr>
          <w:lang w:eastAsia="ko-KR"/>
        </w:rPr>
      </w:pPr>
      <w:r w:rsidRPr="004A52A3">
        <w:t xml:space="preserve">The </w:t>
      </w:r>
      <w:r w:rsidRPr="004A52A3">
        <w:rPr>
          <w:lang w:eastAsia="ko-KR"/>
        </w:rPr>
        <w:t>flag</w:t>
      </w:r>
      <w:r w:rsidRPr="004A52A3">
        <w:t xml:space="preserve"> availableFlagIvpMvN </w:t>
      </w:r>
      <w:r w:rsidR="00657403">
        <w:t>is</w:t>
      </w:r>
      <w:r w:rsidRPr="004A52A3">
        <w:t xml:space="preserve"> set equal to 0. </w:t>
      </w:r>
    </w:p>
    <w:p w:rsidR="0079705B" w:rsidRPr="004A52A3" w:rsidRDefault="0079705B" w:rsidP="00CB43B1">
      <w:pPr>
        <w:pStyle w:val="3U1"/>
        <w:rPr>
          <w:lang w:eastAsia="ko-KR"/>
        </w:rPr>
      </w:pPr>
      <w:r w:rsidRPr="004A52A3">
        <w:t xml:space="preserve">For </w:t>
      </w:r>
      <w:r w:rsidRPr="004A52A3">
        <w:rPr>
          <w:lang w:eastAsia="ko-KR"/>
        </w:rPr>
        <w:t>each</w:t>
      </w:r>
      <w:r w:rsidRPr="004A52A3">
        <w:t xml:space="preserve"> X from 0 to 1, </w:t>
      </w:r>
      <w:r w:rsidRPr="004A52A3">
        <w:rPr>
          <w:lang w:eastAsia="ko-KR"/>
        </w:rPr>
        <w:t>the following applies:</w:t>
      </w:r>
    </w:p>
    <w:p w:rsidR="0079705B" w:rsidRPr="004A52A3" w:rsidRDefault="0079705B" w:rsidP="00CB43B1">
      <w:pPr>
        <w:pStyle w:val="3D2"/>
        <w:rPr>
          <w:lang w:eastAsia="ko-KR"/>
        </w:rPr>
      </w:pPr>
      <w:r w:rsidRPr="004A52A3">
        <w:rPr>
          <w:lang w:eastAsia="ko-KR"/>
        </w:rPr>
        <w:t>When availableDV is equal to 0, availableN is equal to 1</w:t>
      </w:r>
      <w:r w:rsidR="00EB61E1" w:rsidRPr="004A52A3">
        <w:rPr>
          <w:lang w:eastAsia="ko-KR"/>
        </w:rPr>
        <w:t>, RefIdxLX[ xN ][ yN ] is greater than or equal to 0,</w:t>
      </w:r>
      <w:r w:rsidRPr="004A52A3">
        <w:rPr>
          <w:lang w:eastAsia="ko-KR"/>
        </w:rPr>
        <w:t xml:space="preserve"> and PredFlagLX[ </w:t>
      </w:r>
      <w:r w:rsidRPr="004A52A3">
        <w:t>xN</w:t>
      </w:r>
      <w:r w:rsidRPr="004A52A3">
        <w:rPr>
          <w:lang w:eastAsia="ko-KR"/>
        </w:rPr>
        <w:t xml:space="preserve"> ][ yN ] is equal to 1, the following applies: </w:t>
      </w:r>
    </w:p>
    <w:p w:rsidR="0079705B" w:rsidRPr="004A52A3" w:rsidRDefault="0079705B" w:rsidP="00EB61E1">
      <w:pPr>
        <w:pStyle w:val="3D3"/>
        <w:rPr>
          <w:lang w:eastAsia="ko-KR"/>
        </w:rPr>
      </w:pPr>
      <w:r w:rsidRPr="004A52A3">
        <w:rPr>
          <w:lang w:eastAsia="ko-KR"/>
        </w:rPr>
        <w:t>If RefPicListX[ RefIdxLX[ xN ][ yN ] ] is an inter-view reference picture, the following applies:</w:t>
      </w:r>
    </w:p>
    <w:p w:rsidR="0079705B" w:rsidRPr="004A52A3" w:rsidRDefault="0079705B" w:rsidP="00EB61E1">
      <w:pPr>
        <w:pStyle w:val="3E5"/>
      </w:pPr>
      <w:r w:rsidRPr="004A52A3">
        <w:rPr>
          <w:lang w:eastAsia="ko-KR"/>
        </w:rPr>
        <w:t>refViewIdx = ViewIdx( RefPicListX[ RefIdxLX[ xN ][ yN ] ] )</w:t>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219</w:t>
      </w:r>
      <w:r w:rsidR="00E56364" w:rsidRPr="004A52A3">
        <w:fldChar w:fldCharType="end"/>
      </w:r>
      <w:r w:rsidRPr="004A52A3">
        <w:t>)</w:t>
      </w:r>
      <w:r w:rsidRPr="004A52A3">
        <w:br/>
        <w:t>mvDisp = MvLXN</w:t>
      </w:r>
      <w:r w:rsidRPr="004A52A3">
        <w:rPr>
          <w:lang w:eastAsia="ko-KR"/>
        </w:rPr>
        <w:t>[ xN ][ yN ]</w:t>
      </w:r>
      <w:r w:rsidRPr="004A52A3">
        <w:tab/>
      </w:r>
      <w:r w:rsidRPr="004A52A3">
        <w:tab/>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220</w:t>
      </w:r>
      <w:r w:rsidR="00E56364" w:rsidRPr="004A52A3">
        <w:fldChar w:fldCharType="end"/>
      </w:r>
      <w:r w:rsidRPr="004A52A3">
        <w:t>)</w:t>
      </w:r>
      <w:r w:rsidRPr="004A52A3">
        <w:br/>
        <w:t>availableDV = 1</w:t>
      </w:r>
      <w:r w:rsidRPr="004A52A3">
        <w:tab/>
      </w:r>
      <w:r w:rsidRPr="004A52A3">
        <w:tab/>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221</w:t>
      </w:r>
      <w:r w:rsidR="00E56364" w:rsidRPr="004A52A3">
        <w:fldChar w:fldCharType="end"/>
      </w:r>
      <w:r w:rsidRPr="004A52A3">
        <w:t>)</w:t>
      </w:r>
    </w:p>
    <w:p w:rsidR="0079705B" w:rsidRPr="004A52A3" w:rsidRDefault="0079705B" w:rsidP="00EB61E1">
      <w:pPr>
        <w:pStyle w:val="3D3"/>
        <w:rPr>
          <w:lang w:eastAsia="ko-KR"/>
        </w:rPr>
      </w:pPr>
      <w:r w:rsidRPr="004A52A3">
        <w:rPr>
          <w:lang w:eastAsia="ko-KR"/>
        </w:rPr>
        <w:t>Otherwise (RefPicListX[ RefIdxLX[ xN ][ yN ] ] is not an inter-view reference picture), the following applies</w:t>
      </w:r>
      <w:r w:rsidR="00765B09" w:rsidRPr="004A52A3">
        <w:rPr>
          <w:lang w:eastAsia="ko-KR"/>
        </w:rPr>
        <w:t>:</w:t>
      </w:r>
      <w:r w:rsidRPr="004A52A3">
        <w:rPr>
          <w:lang w:eastAsia="ko-KR"/>
        </w:rPr>
        <w:t xml:space="preserve"> </w:t>
      </w:r>
    </w:p>
    <w:p w:rsidR="0079705B" w:rsidRPr="004A52A3" w:rsidRDefault="0079705B" w:rsidP="00EB61E1">
      <w:pPr>
        <w:pStyle w:val="3D4"/>
      </w:pPr>
      <w:r w:rsidRPr="004A52A3">
        <w:t>When availableIvpMvSearchFlagN is equal to 1</w:t>
      </w:r>
      <w:r w:rsidR="00E00A15">
        <w:t>, availableFlagIvpMvN is equal to 0,</w:t>
      </w:r>
      <w:r w:rsidRPr="004A52A3">
        <w:t xml:space="preserve"> and </w:t>
      </w:r>
      <w:r w:rsidRPr="004A52A3">
        <w:rPr>
          <w:lang w:eastAsia="ko-KR"/>
        </w:rPr>
        <w:t>PredMode[ xN ][ yN ] is equal to MODE_SKIP and IvpMvFlagLX[ xN ][ yN ] is equal to 1, the following applies:</w:t>
      </w:r>
    </w:p>
    <w:p w:rsidR="0079705B" w:rsidRPr="004A52A3" w:rsidRDefault="0079705B" w:rsidP="00EB61E1">
      <w:pPr>
        <w:pStyle w:val="3E6"/>
      </w:pPr>
      <w:r w:rsidRPr="004A52A3">
        <w:rPr>
          <w:lang w:eastAsia="ko-KR"/>
        </w:rPr>
        <w:t>ivpMvDispN</w:t>
      </w:r>
      <w:r w:rsidRPr="004A52A3">
        <w:t> = </w:t>
      </w:r>
      <w:r w:rsidR="00A127E1" w:rsidRPr="004A52A3">
        <w:t>MvDisp</w:t>
      </w:r>
      <w:r w:rsidR="00A127E1">
        <w:t>Refined</w:t>
      </w:r>
      <w:r w:rsidRPr="004A52A3">
        <w:t>[ xN</w:t>
      </w:r>
      <w:r w:rsidRPr="004A52A3">
        <w:rPr>
          <w:lang w:eastAsia="ko-KR"/>
        </w:rPr>
        <w:t> ][ </w:t>
      </w:r>
      <w:r w:rsidRPr="004A52A3">
        <w:t>yN ]</w:t>
      </w:r>
      <w:r w:rsidRPr="004A52A3">
        <w:tab/>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222</w:t>
      </w:r>
      <w:r w:rsidR="00E56364" w:rsidRPr="004A52A3">
        <w:fldChar w:fldCharType="end"/>
      </w:r>
      <w:r w:rsidRPr="004A52A3">
        <w:t>)</w:t>
      </w:r>
      <w:r w:rsidR="00F05EE6">
        <w:br/>
        <w:t>refViewIdxN = RefViewIdx</w:t>
      </w:r>
      <w:r w:rsidR="00F05EE6" w:rsidRPr="004A52A3">
        <w:t>[ xN</w:t>
      </w:r>
      <w:r w:rsidR="00F05EE6" w:rsidRPr="004A52A3">
        <w:rPr>
          <w:lang w:eastAsia="ko-KR"/>
        </w:rPr>
        <w:t> ][ </w:t>
      </w:r>
      <w:r w:rsidR="00F05EE6" w:rsidRPr="004A52A3">
        <w:t>yN ]</w:t>
      </w:r>
      <w:r w:rsidR="00AE1B6C">
        <w:tab/>
      </w:r>
      <w:r w:rsidR="00AE1B6C" w:rsidRPr="004A52A3">
        <w:t>(</w:t>
      </w:r>
      <w:r w:rsidR="00E56364" w:rsidRPr="004A52A3">
        <w:rPr>
          <w:lang w:eastAsia="ko-KR"/>
        </w:rPr>
        <w:fldChar w:fldCharType="begin" w:fldLock="1"/>
      </w:r>
      <w:r w:rsidR="00AE1B6C"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00AE1B6C" w:rsidRPr="004A52A3">
        <w:noBreakHyphen/>
      </w:r>
      <w:r w:rsidR="00E56364" w:rsidRPr="004A52A3">
        <w:fldChar w:fldCharType="begin" w:fldLock="1"/>
      </w:r>
      <w:r w:rsidR="00AE1B6C" w:rsidRPr="004A52A3">
        <w:instrText xml:space="preserve"> SEQ Equation \* ARABIC </w:instrText>
      </w:r>
      <w:r w:rsidR="00E56364" w:rsidRPr="004A52A3">
        <w:fldChar w:fldCharType="separate"/>
      </w:r>
      <w:r w:rsidR="008E6E7E">
        <w:rPr>
          <w:noProof/>
        </w:rPr>
        <w:t>223</w:t>
      </w:r>
      <w:r w:rsidR="00E56364" w:rsidRPr="004A52A3">
        <w:fldChar w:fldCharType="end"/>
      </w:r>
      <w:r w:rsidR="00AE1B6C" w:rsidRPr="004A52A3">
        <w:t>)</w:t>
      </w:r>
      <w:r w:rsidRPr="004A52A3">
        <w:br/>
        <w:t>availableFlagIvpMvN = 1</w:t>
      </w:r>
      <w:r w:rsidRPr="004A52A3">
        <w:tab/>
      </w:r>
      <w:r w:rsidRPr="004A52A3">
        <w:tab/>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224</w:t>
      </w:r>
      <w:r w:rsidR="00E56364" w:rsidRPr="004A52A3">
        <w:fldChar w:fldCharType="end"/>
      </w:r>
      <w:r w:rsidRPr="004A52A3">
        <w:t>)</w:t>
      </w:r>
      <w:r w:rsidR="000C7E73">
        <w:br/>
      </w:r>
      <w:r w:rsidR="000C7E73" w:rsidRPr="00AE1B6C">
        <w:rPr>
          <w:highlight w:val="yellow"/>
        </w:rPr>
        <w:t>[Ed. (GT)</w:t>
      </w:r>
      <w:r w:rsidR="000C7E73">
        <w:rPr>
          <w:highlight w:val="yellow"/>
        </w:rPr>
        <w:t>. In HTM-7.0</w:t>
      </w:r>
      <w:r w:rsidR="000C7E73" w:rsidRPr="00AE1B6C">
        <w:rPr>
          <w:highlight w:val="yellow"/>
        </w:rPr>
        <w:t xml:space="preserve"> </w:t>
      </w:r>
      <w:r w:rsidR="000C7E73">
        <w:rPr>
          <w:highlight w:val="yellow"/>
        </w:rPr>
        <w:t xml:space="preserve">refViewIdxN </w:t>
      </w:r>
      <w:r w:rsidR="00657403">
        <w:rPr>
          <w:highlight w:val="yellow"/>
        </w:rPr>
        <w:t xml:space="preserve">(related to #5) is set equal to 0 </w:t>
      </w:r>
      <w:r w:rsidR="000C7E73">
        <w:rPr>
          <w:highlight w:val="yellow"/>
        </w:rPr>
        <w:t xml:space="preserve">and </w:t>
      </w:r>
      <w:proofErr w:type="gramStart"/>
      <w:r w:rsidR="000C7E73">
        <w:rPr>
          <w:highlight w:val="yellow"/>
        </w:rPr>
        <w:t>ivpMvDispN[</w:t>
      </w:r>
      <w:proofErr w:type="gramEnd"/>
      <w:r w:rsidR="000C7E73">
        <w:rPr>
          <w:highlight w:val="yellow"/>
        </w:rPr>
        <w:t> 0 ] are set equal to 0</w:t>
      </w:r>
      <w:r w:rsidR="00C1460F">
        <w:rPr>
          <w:highlight w:val="yellow"/>
        </w:rPr>
        <w:t xml:space="preserve">. </w:t>
      </w:r>
      <w:r w:rsidR="000C7E73" w:rsidRPr="00AE1B6C">
        <w:rPr>
          <w:highlight w:val="yellow"/>
        </w:rPr>
        <w:t>]</w:t>
      </w:r>
      <w:r w:rsidR="000C7E73">
        <w:t xml:space="preserve"> </w:t>
      </w:r>
    </w:p>
    <w:p w:rsidR="0079705B" w:rsidRPr="004A52A3" w:rsidRDefault="0079705B" w:rsidP="00CB43B1">
      <w:pPr>
        <w:pStyle w:val="3N0"/>
      </w:pPr>
      <w:r w:rsidRPr="004A52A3">
        <w:rPr>
          <w:lang w:eastAsia="ko-KR"/>
        </w:rPr>
        <w:lastRenderedPageBreak/>
        <w:t xml:space="preserve">When availableDV is equal to 0 for </w:t>
      </w:r>
      <w:r w:rsidRPr="004A52A3">
        <w:t>each</w:t>
      </w:r>
      <w:r w:rsidRPr="004A52A3">
        <w:rPr>
          <w:lang w:eastAsia="ko-KR"/>
        </w:rPr>
        <w:t xml:space="preserve"> N being A</w:t>
      </w:r>
      <w:r w:rsidRPr="004A52A3">
        <w:rPr>
          <w:vertAlign w:val="subscript"/>
          <w:lang w:eastAsia="ko-KR"/>
        </w:rPr>
        <w:t>1</w:t>
      </w:r>
      <w:r w:rsidR="00CC00D1">
        <w:rPr>
          <w:lang w:eastAsia="ko-KR"/>
        </w:rPr>
        <w:t xml:space="preserve"> and</w:t>
      </w:r>
      <w:r w:rsidRPr="004A52A3">
        <w:rPr>
          <w:lang w:eastAsia="ko-KR"/>
        </w:rPr>
        <w:t xml:space="preserve"> B</w:t>
      </w:r>
      <w:r w:rsidRPr="004A52A3">
        <w:rPr>
          <w:vertAlign w:val="subscript"/>
          <w:lang w:eastAsia="ko-KR"/>
        </w:rPr>
        <w:t>1</w:t>
      </w:r>
      <w:r w:rsidRPr="004A52A3">
        <w:rPr>
          <w:lang w:eastAsia="ko-KR"/>
        </w:rPr>
        <w:t xml:space="preserve">, </w:t>
      </w:r>
      <w:r w:rsidRPr="004A52A3">
        <w:t>the following applies.</w:t>
      </w:r>
    </w:p>
    <w:p w:rsidR="0079705B" w:rsidRPr="004A52A3" w:rsidRDefault="0079705B" w:rsidP="00135C3F">
      <w:pPr>
        <w:pStyle w:val="3D1"/>
      </w:pPr>
      <w:r w:rsidRPr="004A52A3">
        <w:rPr>
          <w:lang w:eastAsia="ko-KR"/>
        </w:rPr>
        <w:t>When availableDV is equal to 0 and availableFlagIvpMv</w:t>
      </w:r>
      <w:r w:rsidRPr="004A52A3">
        <w:t>N</w:t>
      </w:r>
      <w:r w:rsidRPr="004A52A3">
        <w:rPr>
          <w:lang w:eastAsia="ko-KR"/>
        </w:rPr>
        <w:t xml:space="preserve"> is equal to 1, the following applies:</w:t>
      </w:r>
    </w:p>
    <w:p w:rsidR="0079705B" w:rsidRPr="004A52A3" w:rsidRDefault="0079705B" w:rsidP="00135C3F">
      <w:pPr>
        <w:pStyle w:val="3E3"/>
        <w:rPr>
          <w:lang w:eastAsia="ko-KR"/>
        </w:rPr>
      </w:pPr>
      <w:r w:rsidRPr="004A52A3">
        <w:t>mvDisp</w:t>
      </w:r>
      <w:r w:rsidRPr="004A52A3">
        <w:rPr>
          <w:lang w:eastAsia="ko-KR"/>
        </w:rPr>
        <w:t> = ivpMvDisp</w:t>
      </w:r>
      <w:r w:rsidRPr="004A52A3">
        <w:t>N</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225</w:t>
      </w:r>
      <w:r w:rsidR="00E56364" w:rsidRPr="004A52A3">
        <w:fldChar w:fldCharType="end"/>
      </w:r>
      <w:r w:rsidRPr="004A52A3">
        <w:t>)</w:t>
      </w:r>
      <w:r w:rsidR="00F05EE6">
        <w:br/>
        <w:t>refViewIdx</w:t>
      </w:r>
      <w:r w:rsidR="00F303F6">
        <w:t> </w:t>
      </w:r>
      <w:r w:rsidR="00F05EE6">
        <w:t>=</w:t>
      </w:r>
      <w:r w:rsidR="00F303F6">
        <w:t> </w:t>
      </w:r>
      <w:r w:rsidR="00F05EE6">
        <w:t>refViewIdxN</w:t>
      </w:r>
      <w:r w:rsidR="00F05EE6">
        <w:tab/>
      </w:r>
      <w:r w:rsidR="00F05EE6">
        <w:tab/>
      </w:r>
      <w:r w:rsidR="00F05EE6" w:rsidRPr="004A52A3">
        <w:t>(</w:t>
      </w:r>
      <w:r w:rsidR="00E56364" w:rsidRPr="004A52A3">
        <w:rPr>
          <w:lang w:eastAsia="ko-KR"/>
        </w:rPr>
        <w:fldChar w:fldCharType="begin" w:fldLock="1"/>
      </w:r>
      <w:r w:rsidR="00F05EE6"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00F05EE6" w:rsidRPr="004A52A3">
        <w:noBreakHyphen/>
      </w:r>
      <w:r w:rsidR="00E56364" w:rsidRPr="004A52A3">
        <w:fldChar w:fldCharType="begin" w:fldLock="1"/>
      </w:r>
      <w:r w:rsidR="00F05EE6" w:rsidRPr="004A52A3">
        <w:instrText xml:space="preserve"> SEQ Equation \* ARABIC </w:instrText>
      </w:r>
      <w:r w:rsidR="00E56364" w:rsidRPr="004A52A3">
        <w:fldChar w:fldCharType="separate"/>
      </w:r>
      <w:r w:rsidR="008E6E7E">
        <w:rPr>
          <w:noProof/>
        </w:rPr>
        <w:t>226</w:t>
      </w:r>
      <w:r w:rsidR="00E56364" w:rsidRPr="004A52A3">
        <w:fldChar w:fldCharType="end"/>
      </w:r>
      <w:r w:rsidR="00F05EE6" w:rsidRPr="004A52A3">
        <w:t>)</w:t>
      </w:r>
      <w:r w:rsidRPr="004A52A3">
        <w:br/>
      </w:r>
      <w:r w:rsidRPr="004A52A3">
        <w:rPr>
          <w:lang w:eastAsia="ko-KR"/>
        </w:rPr>
        <w:t>availableDV = 1</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227</w:t>
      </w:r>
      <w:r w:rsidR="00E56364" w:rsidRPr="004A52A3">
        <w:fldChar w:fldCharType="end"/>
      </w:r>
      <w:r w:rsidRPr="004A52A3">
        <w:t>)</w:t>
      </w:r>
    </w:p>
    <w:p w:rsidR="00A06AFB" w:rsidRDefault="00506431" w:rsidP="00CB43B1">
      <w:pPr>
        <w:pStyle w:val="3N0"/>
      </w:pPr>
      <w:r w:rsidRPr="004A52A3">
        <w:t>When availableDV is equal to 0</w:t>
      </w:r>
      <w:r w:rsidR="00FA0B18">
        <w:t>,</w:t>
      </w:r>
      <w:r w:rsidRPr="004A52A3">
        <w:t xml:space="preserve"> refViewIdx is set equal to 0</w:t>
      </w:r>
      <w:r w:rsidR="00A06AFB">
        <w:t>,</w:t>
      </w:r>
      <w:r w:rsidR="00FA0B18">
        <w:t xml:space="preserve"> and</w:t>
      </w:r>
      <w:r w:rsidR="00A06AFB">
        <w:t xml:space="preserve"> </w:t>
      </w:r>
      <w:r w:rsidRPr="004A52A3">
        <w:t xml:space="preserve">mvDisp is set equal to </w:t>
      </w:r>
      <w:proofErr w:type="gramStart"/>
      <w:r w:rsidRPr="004A52A3">
        <w:t>( 0</w:t>
      </w:r>
      <w:proofErr w:type="gramEnd"/>
      <w:r w:rsidRPr="004A52A3">
        <w:t>, 0 ).</w:t>
      </w:r>
      <w:r w:rsidR="006A696C">
        <w:t xml:space="preserve"> </w:t>
      </w:r>
      <w:r w:rsidR="00005643" w:rsidRPr="004A52A3">
        <w:t>The variable mvRefinedDisp is set equal to mvDisp.</w:t>
      </w:r>
    </w:p>
    <w:p w:rsidR="006A696C" w:rsidRPr="006A696C" w:rsidRDefault="006A696C" w:rsidP="00CB43B1">
      <w:pPr>
        <w:pStyle w:val="3N0"/>
        <w:rPr>
          <w:highlight w:val="yellow"/>
        </w:rPr>
      </w:pPr>
      <w:r w:rsidRPr="006A696C">
        <w:rPr>
          <w:highlight w:val="yellow"/>
        </w:rPr>
        <w:t>[Ed. (GT): It is currently an issue under non-CTC that a view with refViewIdx equal to 0 might not be available in the reference picture list. In software a preliminary fix has been incorporated, to enable simulations in IBP configuration. ]</w:t>
      </w:r>
    </w:p>
    <w:p w:rsidR="0079705B" w:rsidRPr="004A52A3" w:rsidRDefault="0079705B" w:rsidP="00CB43B1">
      <w:pPr>
        <w:pStyle w:val="3N0"/>
      </w:pPr>
      <w:r w:rsidRPr="004A52A3">
        <w:t xml:space="preserve">When </w:t>
      </w:r>
      <w:r w:rsidR="00DB3D02" w:rsidRPr="004A52A3">
        <w:t>depth_refinement_</w:t>
      </w:r>
      <w:proofErr w:type="gramStart"/>
      <w:r w:rsidR="00DB3D02" w:rsidRPr="004A52A3">
        <w:t>flag[</w:t>
      </w:r>
      <w:proofErr w:type="gramEnd"/>
      <w:r w:rsidR="00DB3D02" w:rsidRPr="004A52A3">
        <w:t> nuh_layer_id ]</w:t>
      </w:r>
      <w:r w:rsidR="00DB3D02" w:rsidRPr="004A52A3">
        <w:rPr>
          <w:b/>
        </w:rPr>
        <w:t xml:space="preserve"> </w:t>
      </w:r>
      <w:r w:rsidRPr="004A52A3">
        <w:t xml:space="preserve">is equal to 1, the following ordered steps apply: </w:t>
      </w:r>
    </w:p>
    <w:p w:rsidR="0079705B" w:rsidRPr="004A52A3" w:rsidRDefault="0079705B" w:rsidP="00AC0DE7">
      <w:pPr>
        <w:pStyle w:val="3U1"/>
        <w:numPr>
          <w:ilvl w:val="1"/>
          <w:numId w:val="49"/>
        </w:numPr>
      </w:pPr>
      <w:r w:rsidRPr="004A52A3">
        <w:t xml:space="preserve">The derivation process for disparity </w:t>
      </w:r>
      <w:r w:rsidR="00765B09" w:rsidRPr="004A52A3">
        <w:t xml:space="preserve">sample array </w:t>
      </w:r>
      <w:r w:rsidRPr="004A52A3">
        <w:t xml:space="preserve">as specified in subclause </w:t>
      </w:r>
      <w:r w:rsidR="00E56364" w:rsidRPr="004A52A3">
        <w:fldChar w:fldCharType="begin" w:fldLock="1"/>
      </w:r>
      <w:r w:rsidR="00765B09" w:rsidRPr="004A52A3">
        <w:instrText xml:space="preserve"> REF _Ref350878761 \r \h </w:instrText>
      </w:r>
      <w:r w:rsidR="00E56364" w:rsidRPr="004A52A3">
        <w:fldChar w:fldCharType="separate"/>
      </w:r>
      <w:r w:rsidR="008E6E7E">
        <w:t>H.8.5.4.2</w:t>
      </w:r>
      <w:r w:rsidR="00E56364" w:rsidRPr="004A52A3">
        <w:fldChar w:fldCharType="end"/>
      </w:r>
      <w:r w:rsidRPr="004A52A3">
        <w:t xml:space="preserve"> is invoked with the luma locations x</w:t>
      </w:r>
      <w:r w:rsidR="001E35B2" w:rsidRPr="004A52A3">
        <w:t>C</w:t>
      </w:r>
      <w:r w:rsidRPr="004A52A3">
        <w:t>, y</w:t>
      </w:r>
      <w:r w:rsidR="001E35B2" w:rsidRPr="004A52A3">
        <w:t>C</w:t>
      </w:r>
      <w:r w:rsidRPr="004A52A3">
        <w:t>, the disparity vector mvDisp, the view identifier refViewIdx, the variable nPSW</w:t>
      </w:r>
      <w:r w:rsidR="001E35B2" w:rsidRPr="004A52A3">
        <w:t xml:space="preserve"> equal to nCS</w:t>
      </w:r>
      <w:r w:rsidRPr="004A52A3">
        <w:t xml:space="preserve">, </w:t>
      </w:r>
      <w:r w:rsidR="001E35B2" w:rsidRPr="004A52A3">
        <w:t xml:space="preserve">the variable </w:t>
      </w:r>
      <w:r w:rsidRPr="004A52A3">
        <w:t>nPSH</w:t>
      </w:r>
      <w:r w:rsidR="001E35B2" w:rsidRPr="004A52A3">
        <w:t xml:space="preserve"> equal to nCS</w:t>
      </w:r>
      <w:r w:rsidRPr="004A52A3">
        <w:t>, the variable nSubBlkW equal to n</w:t>
      </w:r>
      <w:r w:rsidR="001E35B2" w:rsidRPr="004A52A3">
        <w:t>C</w:t>
      </w:r>
      <w:r w:rsidRPr="004A52A3">
        <w:t xml:space="preserve">S, </w:t>
      </w:r>
      <w:del w:id="29" w:author="s124087_0209" w:date="2013-09-10T15:58:00Z">
        <w:r w:rsidR="000B13C0" w:rsidRPr="00C9349C" w:rsidDel="00187604">
          <w:rPr>
            <w:highlight w:val="magenta"/>
          </w:rPr>
          <w:delText>and</w:delText>
        </w:r>
        <w:r w:rsidR="000B13C0" w:rsidRPr="004A52A3" w:rsidDel="00187604">
          <w:delText xml:space="preserve"> </w:delText>
        </w:r>
      </w:del>
      <w:r w:rsidRPr="004A52A3">
        <w:t>the variable nSubBlkH equal to n</w:t>
      </w:r>
      <w:r w:rsidR="00962660" w:rsidRPr="004A52A3">
        <w:t>C</w:t>
      </w:r>
      <w:r w:rsidRPr="004A52A3">
        <w:t>S,</w:t>
      </w:r>
      <w:ins w:id="30" w:author="s124087_0209" w:date="2013-09-10T15:58:00Z">
        <w:r w:rsidR="00187604">
          <w:rPr>
            <w:rFonts w:eastAsiaTheme="minorEastAsia" w:hint="eastAsia"/>
            <w:lang w:eastAsia="ja-JP"/>
          </w:rPr>
          <w:t xml:space="preserve"> </w:t>
        </w:r>
        <w:r w:rsidR="00187604" w:rsidRPr="00C9349C">
          <w:rPr>
            <w:rFonts w:eastAsiaTheme="minorEastAsia" w:hint="eastAsia"/>
            <w:highlight w:val="magenta"/>
            <w:lang w:eastAsia="ja-JP"/>
          </w:rPr>
          <w:t>and the variable splitFlag equal to 0</w:t>
        </w:r>
        <w:proofErr w:type="gramStart"/>
        <w:r w:rsidR="00187604" w:rsidRPr="00C9349C">
          <w:rPr>
            <w:rFonts w:eastAsiaTheme="minorEastAsia" w:hint="eastAsia"/>
            <w:highlight w:val="magenta"/>
            <w:lang w:eastAsia="ja-JP"/>
          </w:rPr>
          <w:t>,</w:t>
        </w:r>
        <w:r w:rsidR="00187604">
          <w:rPr>
            <w:rFonts w:eastAsiaTheme="minorEastAsia" w:hint="eastAsia"/>
            <w:lang w:eastAsia="ja-JP"/>
          </w:rPr>
          <w:t xml:space="preserve"> </w:t>
        </w:r>
      </w:ins>
      <w:r w:rsidRPr="004A52A3">
        <w:t xml:space="preserve"> as</w:t>
      </w:r>
      <w:proofErr w:type="gramEnd"/>
      <w:r w:rsidRPr="004A52A3">
        <w:t xml:space="preserve"> the inputs, and the output is the array disparitySamples of size (n</w:t>
      </w:r>
      <w:r w:rsidR="00962660" w:rsidRPr="004A52A3">
        <w:t>C</w:t>
      </w:r>
      <w:r w:rsidRPr="004A52A3">
        <w:t>S)x(n</w:t>
      </w:r>
      <w:r w:rsidR="00962660" w:rsidRPr="004A52A3">
        <w:t>C</w:t>
      </w:r>
      <w:r w:rsidRPr="004A52A3">
        <w:t xml:space="preserve">S). </w:t>
      </w:r>
    </w:p>
    <w:p w:rsidR="0079705B" w:rsidRPr="004A52A3" w:rsidRDefault="0079705B" w:rsidP="00CB43B1">
      <w:pPr>
        <w:pStyle w:val="3U1"/>
        <w:rPr>
          <w:lang w:eastAsia="ko-KR"/>
        </w:rPr>
      </w:pPr>
      <w:r w:rsidRPr="004A52A3">
        <w:t xml:space="preserve">The horizontal component of the disparity vector </w:t>
      </w:r>
      <w:proofErr w:type="gramStart"/>
      <w:r w:rsidRPr="004A52A3">
        <w:t>mv</w:t>
      </w:r>
      <w:r w:rsidR="00005643" w:rsidRPr="004A52A3">
        <w:t>Refined</w:t>
      </w:r>
      <w:r w:rsidRPr="004A52A3">
        <w:t>Disp[</w:t>
      </w:r>
      <w:proofErr w:type="gramEnd"/>
      <w:r w:rsidRPr="004A52A3">
        <w:t xml:space="preserve"> 0 ] is set equal to disparitySamples[ 0 ][ 0 ]. </w:t>
      </w:r>
    </w:p>
    <w:p w:rsidR="0079705B" w:rsidRDefault="0079705B" w:rsidP="000A6BC7">
      <w:pPr>
        <w:pStyle w:val="3N1"/>
        <w:rPr>
          <w:highlight w:val="yellow"/>
        </w:rPr>
      </w:pPr>
      <w:r w:rsidRPr="004A52A3">
        <w:rPr>
          <w:highlight w:val="yellow"/>
        </w:rPr>
        <w:t xml:space="preserve">[Ed. (GT): </w:t>
      </w:r>
      <w:r w:rsidR="00353CE8" w:rsidRPr="004A52A3">
        <w:rPr>
          <w:highlight w:val="yellow"/>
        </w:rPr>
        <w:t>T</w:t>
      </w:r>
      <w:r w:rsidRPr="004A52A3">
        <w:rPr>
          <w:highlight w:val="yellow"/>
        </w:rPr>
        <w:t xml:space="preserve">he </w:t>
      </w:r>
      <w:r w:rsidR="000A6BC7" w:rsidRPr="004A52A3">
        <w:rPr>
          <w:highlight w:val="yellow"/>
        </w:rPr>
        <w:t xml:space="preserve">disparity vector derivation </w:t>
      </w:r>
      <w:r w:rsidRPr="004A52A3">
        <w:rPr>
          <w:highlight w:val="yellow"/>
        </w:rPr>
        <w:t xml:space="preserve">has the </w:t>
      </w:r>
      <w:r w:rsidR="000A6BC7" w:rsidRPr="004A52A3">
        <w:rPr>
          <w:highlight w:val="yellow"/>
        </w:rPr>
        <w:t xml:space="preserve">problem related to refViewIdx </w:t>
      </w:r>
      <w:r w:rsidRPr="004A52A3">
        <w:rPr>
          <w:highlight w:val="yellow"/>
        </w:rPr>
        <w:t>as described in the editor</w:t>
      </w:r>
      <w:r w:rsidR="00353CE8" w:rsidRPr="004A52A3">
        <w:rPr>
          <w:highlight w:val="yellow"/>
        </w:rPr>
        <w:t>'s</w:t>
      </w:r>
      <w:r w:rsidRPr="004A52A3">
        <w:rPr>
          <w:highlight w:val="yellow"/>
        </w:rPr>
        <w:t xml:space="preserve"> comment in subclause </w:t>
      </w:r>
      <w:r w:rsidR="00E56364" w:rsidRPr="004A52A3">
        <w:rPr>
          <w:highlight w:val="yellow"/>
        </w:rPr>
        <w:fldChar w:fldCharType="begin" w:fldLock="1"/>
      </w:r>
      <w:r w:rsidRPr="004A52A3">
        <w:rPr>
          <w:highlight w:val="yellow"/>
        </w:rPr>
        <w:instrText xml:space="preserve"> REF _Ref332658649 \r \h </w:instrText>
      </w:r>
      <w:r w:rsidR="00E56364" w:rsidRPr="004A52A3">
        <w:rPr>
          <w:highlight w:val="yellow"/>
        </w:rPr>
      </w:r>
      <w:r w:rsidR="00E56364" w:rsidRPr="004A52A3">
        <w:rPr>
          <w:highlight w:val="yellow"/>
        </w:rPr>
        <w:fldChar w:fldCharType="separate"/>
      </w:r>
      <w:r w:rsidR="008E6E7E">
        <w:rPr>
          <w:highlight w:val="yellow"/>
        </w:rPr>
        <w:t>H.8.5.2.1</w:t>
      </w:r>
      <w:r w:rsidR="00E56364" w:rsidRPr="004A52A3">
        <w:rPr>
          <w:highlight w:val="yellow"/>
        </w:rPr>
        <w:fldChar w:fldCharType="end"/>
      </w:r>
      <w:r w:rsidRPr="004A52A3">
        <w:rPr>
          <w:highlight w:val="yellow"/>
        </w:rPr>
        <w:t xml:space="preserve"> and needs further discussion</w:t>
      </w:r>
      <w:r w:rsidR="00353CE8" w:rsidRPr="004A52A3">
        <w:rPr>
          <w:highlight w:val="yellow"/>
        </w:rPr>
        <w:t>.</w:t>
      </w:r>
      <w:r w:rsidR="00403B13" w:rsidRPr="004A52A3">
        <w:rPr>
          <w:highlight w:val="yellow"/>
        </w:rPr>
        <w:t xml:space="preserve"> </w:t>
      </w:r>
      <w:r w:rsidR="00403B13" w:rsidRPr="004A52A3">
        <w:rPr>
          <w:rStyle w:val="3DVCnormalChar"/>
          <w:highlight w:val="yellow"/>
        </w:rPr>
        <w:t>(</w:t>
      </w:r>
      <w:r w:rsidR="00A40AC6" w:rsidRPr="004A52A3">
        <w:rPr>
          <w:rStyle w:val="3DVCnormalChar"/>
          <w:highlight w:val="yellow"/>
        </w:rPr>
        <w:t>#5</w:t>
      </w:r>
      <w:proofErr w:type="gramStart"/>
      <w:r w:rsidR="00403B13" w:rsidRPr="004A52A3">
        <w:rPr>
          <w:rStyle w:val="3DVCnormalChar"/>
          <w:highlight w:val="yellow"/>
        </w:rPr>
        <w:t>)</w:t>
      </w:r>
      <w:r w:rsidR="00353CE8" w:rsidRPr="004A52A3">
        <w:rPr>
          <w:highlight w:val="yellow"/>
        </w:rPr>
        <w:t xml:space="preserve"> </w:t>
      </w:r>
      <w:r w:rsidRPr="004A52A3">
        <w:rPr>
          <w:highlight w:val="yellow"/>
        </w:rPr>
        <w:t>]</w:t>
      </w:r>
      <w:proofErr w:type="gramEnd"/>
    </w:p>
    <w:p w:rsidR="003D3412" w:rsidRPr="003D3412" w:rsidRDefault="003D3412" w:rsidP="003D3412">
      <w:pPr>
        <w:pStyle w:val="3N0"/>
        <w:rPr>
          <w:lang w:eastAsia="ko-KR"/>
        </w:rPr>
      </w:pPr>
      <w:r w:rsidRPr="003D3412">
        <w:rPr>
          <w:lang w:eastAsia="ko-KR"/>
        </w:rPr>
        <w:t>For use in derivation processes of variables invoked later in the decoding process, the following assignments are made for x = x</w:t>
      </w:r>
      <w:r>
        <w:rPr>
          <w:lang w:eastAsia="ko-KR"/>
        </w:rPr>
        <w:t>C</w:t>
      </w:r>
      <w:proofErr w:type="gramStart"/>
      <w:r w:rsidRPr="003D3412">
        <w:rPr>
          <w:lang w:eastAsia="ko-KR"/>
        </w:rPr>
        <w:t>..</w:t>
      </w:r>
      <w:proofErr w:type="gramEnd"/>
      <w:r w:rsidRPr="003D3412">
        <w:rPr>
          <w:lang w:eastAsia="ko-KR"/>
        </w:rPr>
        <w:t> </w:t>
      </w:r>
      <w:proofErr w:type="gramStart"/>
      <w:r w:rsidRPr="003D3412">
        <w:rPr>
          <w:lang w:eastAsia="ko-KR"/>
        </w:rPr>
        <w:t>( x</w:t>
      </w:r>
      <w:r>
        <w:rPr>
          <w:lang w:eastAsia="ko-KR"/>
        </w:rPr>
        <w:t>C</w:t>
      </w:r>
      <w:proofErr w:type="gramEnd"/>
      <w:r w:rsidRPr="003D3412">
        <w:rPr>
          <w:lang w:eastAsia="ko-KR"/>
        </w:rPr>
        <w:t> + n</w:t>
      </w:r>
      <w:r>
        <w:rPr>
          <w:lang w:eastAsia="ko-KR"/>
        </w:rPr>
        <w:t>CS</w:t>
      </w:r>
      <w:r w:rsidRPr="003D3412">
        <w:rPr>
          <w:lang w:eastAsia="ko-KR"/>
        </w:rPr>
        <w:t> − 1 ), y = y</w:t>
      </w:r>
      <w:r>
        <w:rPr>
          <w:lang w:eastAsia="ko-KR"/>
        </w:rPr>
        <w:t>C</w:t>
      </w:r>
      <w:r w:rsidRPr="003D3412">
        <w:rPr>
          <w:lang w:eastAsia="ko-KR"/>
        </w:rPr>
        <w:t>..</w:t>
      </w:r>
      <w:proofErr w:type="gramStart"/>
      <w:r w:rsidRPr="003D3412">
        <w:rPr>
          <w:lang w:eastAsia="ko-KR"/>
        </w:rPr>
        <w:t>( y</w:t>
      </w:r>
      <w:r>
        <w:rPr>
          <w:lang w:eastAsia="ko-KR"/>
        </w:rPr>
        <w:t>C</w:t>
      </w:r>
      <w:proofErr w:type="gramEnd"/>
      <w:r w:rsidRPr="003D3412">
        <w:rPr>
          <w:lang w:eastAsia="ko-KR"/>
        </w:rPr>
        <w:t> + n</w:t>
      </w:r>
      <w:r>
        <w:rPr>
          <w:lang w:eastAsia="ko-KR"/>
        </w:rPr>
        <w:t>CS</w:t>
      </w:r>
      <w:r w:rsidRPr="003D3412">
        <w:rPr>
          <w:lang w:eastAsia="ko-KR"/>
        </w:rPr>
        <w:t>− 1</w:t>
      </w:r>
      <w:r>
        <w:rPr>
          <w:lang w:eastAsia="ko-KR"/>
        </w:rPr>
        <w:t> )</w:t>
      </w:r>
      <w:r w:rsidRPr="003D3412">
        <w:rPr>
          <w:lang w:eastAsia="ko-KR"/>
        </w:rPr>
        <w:t>:</w:t>
      </w:r>
    </w:p>
    <w:p w:rsidR="00A06AFB" w:rsidRPr="003D3412" w:rsidRDefault="003D3412" w:rsidP="00A06AFB">
      <w:pPr>
        <w:pStyle w:val="3E1"/>
        <w:rPr>
          <w:highlight w:val="yellow"/>
        </w:rPr>
      </w:pPr>
      <w:r>
        <w:rPr>
          <w:lang w:eastAsia="ko-KR"/>
        </w:rPr>
        <w:t>MvDisp</w:t>
      </w:r>
      <w:r w:rsidRPr="003D3412">
        <w:rPr>
          <w:lang w:eastAsia="ko-KR"/>
        </w:rPr>
        <w:t>[ x ][ y ] = </w:t>
      </w:r>
      <w:r w:rsidR="00FC07C4">
        <w:rPr>
          <w:lang w:eastAsia="ko-KR"/>
        </w:rPr>
        <w:t>mvDisp</w:t>
      </w:r>
      <w:r w:rsidRPr="003D3412">
        <w:rPr>
          <w:lang w:eastAsia="ko-KR"/>
        </w:rPr>
        <w:tab/>
      </w:r>
      <w:r w:rsidRPr="003D3412">
        <w:rPr>
          <w:lang w:eastAsia="ko-KR"/>
        </w:rPr>
        <w:tab/>
        <w:t>(</w:t>
      </w:r>
      <w:r w:rsidR="00E56364" w:rsidRPr="003D3412">
        <w:rPr>
          <w:lang w:eastAsia="ko-KR"/>
        </w:rPr>
        <w:fldChar w:fldCharType="begin" w:fldLock="1"/>
      </w:r>
      <w:r w:rsidRPr="003D3412">
        <w:rPr>
          <w:lang w:eastAsia="ko-KR"/>
        </w:rPr>
        <w:instrText xml:space="preserve"> REF H \h </w:instrText>
      </w:r>
      <w:r w:rsidR="00E56364" w:rsidRPr="003D3412">
        <w:rPr>
          <w:lang w:eastAsia="ko-KR"/>
        </w:rPr>
      </w:r>
      <w:r w:rsidR="00E56364" w:rsidRPr="003D3412">
        <w:rPr>
          <w:lang w:eastAsia="ko-KR"/>
        </w:rPr>
        <w:fldChar w:fldCharType="separate"/>
      </w:r>
      <w:r w:rsidR="008E6E7E" w:rsidRPr="004A52A3">
        <w:rPr>
          <w:lang w:eastAsia="ko-KR"/>
        </w:rPr>
        <w:t>H</w:t>
      </w:r>
      <w:r w:rsidR="00E56364" w:rsidRPr="003D3412">
        <w:rPr>
          <w:lang w:eastAsia="ko-KR"/>
        </w:rPr>
        <w:fldChar w:fldCharType="end"/>
      </w:r>
      <w:r w:rsidRPr="003D3412">
        <w:rPr>
          <w:lang w:eastAsia="ko-KR"/>
        </w:rPr>
        <w:noBreakHyphen/>
      </w:r>
      <w:r w:rsidR="00E56364" w:rsidRPr="003D3412">
        <w:rPr>
          <w:lang w:eastAsia="ko-KR"/>
        </w:rPr>
        <w:fldChar w:fldCharType="begin" w:fldLock="1"/>
      </w:r>
      <w:r w:rsidRPr="003D3412">
        <w:rPr>
          <w:lang w:eastAsia="ko-KR"/>
        </w:rPr>
        <w:instrText xml:space="preserve"> SEQ Equation \* ARABIC </w:instrText>
      </w:r>
      <w:r w:rsidR="00E56364" w:rsidRPr="003D3412">
        <w:rPr>
          <w:lang w:eastAsia="ko-KR"/>
        </w:rPr>
        <w:fldChar w:fldCharType="separate"/>
      </w:r>
      <w:r w:rsidR="008E6E7E">
        <w:rPr>
          <w:noProof/>
          <w:lang w:eastAsia="ko-KR"/>
        </w:rPr>
        <w:t>228</w:t>
      </w:r>
      <w:r w:rsidR="00E56364" w:rsidRPr="003D3412">
        <w:rPr>
          <w:lang w:eastAsia="ko-KR"/>
        </w:rPr>
        <w:fldChar w:fldCharType="end"/>
      </w:r>
      <w:r w:rsidRPr="003D3412">
        <w:rPr>
          <w:lang w:eastAsia="ko-KR"/>
        </w:rPr>
        <w:t>)</w:t>
      </w:r>
      <w:r w:rsidRPr="003D3412">
        <w:rPr>
          <w:lang w:eastAsia="ko-KR"/>
        </w:rPr>
        <w:br/>
      </w:r>
      <w:r>
        <w:rPr>
          <w:lang w:eastAsia="ko-KR"/>
        </w:rPr>
        <w:t>MvRefinedDisp</w:t>
      </w:r>
      <w:r w:rsidRPr="003D3412">
        <w:rPr>
          <w:lang w:eastAsia="ko-KR"/>
        </w:rPr>
        <w:t>[ x ][ y ] = </w:t>
      </w:r>
      <w:r>
        <w:rPr>
          <w:lang w:eastAsia="ko-KR"/>
        </w:rPr>
        <w:t>mvRefinedDisp</w:t>
      </w:r>
      <w:r w:rsidRPr="003D3412">
        <w:rPr>
          <w:lang w:eastAsia="ko-KR"/>
        </w:rPr>
        <w:tab/>
      </w:r>
      <w:r w:rsidRPr="003D3412">
        <w:rPr>
          <w:lang w:eastAsia="ko-KR"/>
        </w:rPr>
        <w:tab/>
        <w:t>(</w:t>
      </w:r>
      <w:r w:rsidR="00E56364" w:rsidRPr="003D3412">
        <w:rPr>
          <w:lang w:eastAsia="ko-KR"/>
        </w:rPr>
        <w:fldChar w:fldCharType="begin" w:fldLock="1"/>
      </w:r>
      <w:r w:rsidRPr="003D3412">
        <w:rPr>
          <w:lang w:eastAsia="ko-KR"/>
        </w:rPr>
        <w:instrText xml:space="preserve"> REF H \h </w:instrText>
      </w:r>
      <w:r w:rsidR="00E56364" w:rsidRPr="003D3412">
        <w:rPr>
          <w:lang w:eastAsia="ko-KR"/>
        </w:rPr>
      </w:r>
      <w:r w:rsidR="00E56364" w:rsidRPr="003D3412">
        <w:rPr>
          <w:lang w:eastAsia="ko-KR"/>
        </w:rPr>
        <w:fldChar w:fldCharType="separate"/>
      </w:r>
      <w:r w:rsidR="008E6E7E" w:rsidRPr="004A52A3">
        <w:rPr>
          <w:lang w:eastAsia="ko-KR"/>
        </w:rPr>
        <w:t>H</w:t>
      </w:r>
      <w:r w:rsidR="00E56364" w:rsidRPr="003D3412">
        <w:rPr>
          <w:lang w:eastAsia="ko-KR"/>
        </w:rPr>
        <w:fldChar w:fldCharType="end"/>
      </w:r>
      <w:r w:rsidRPr="003D3412">
        <w:rPr>
          <w:lang w:eastAsia="ko-KR"/>
        </w:rPr>
        <w:noBreakHyphen/>
      </w:r>
      <w:r w:rsidR="00E56364" w:rsidRPr="003D3412">
        <w:rPr>
          <w:lang w:eastAsia="ko-KR"/>
        </w:rPr>
        <w:fldChar w:fldCharType="begin" w:fldLock="1"/>
      </w:r>
      <w:r w:rsidRPr="003D3412">
        <w:rPr>
          <w:lang w:eastAsia="ko-KR"/>
        </w:rPr>
        <w:instrText xml:space="preserve"> SEQ Equation \* ARABIC </w:instrText>
      </w:r>
      <w:r w:rsidR="00E56364" w:rsidRPr="003D3412">
        <w:rPr>
          <w:lang w:eastAsia="ko-KR"/>
        </w:rPr>
        <w:fldChar w:fldCharType="separate"/>
      </w:r>
      <w:r w:rsidR="008E6E7E">
        <w:rPr>
          <w:noProof/>
          <w:lang w:eastAsia="ko-KR"/>
        </w:rPr>
        <w:t>229</w:t>
      </w:r>
      <w:r w:rsidR="00E56364" w:rsidRPr="003D3412">
        <w:rPr>
          <w:lang w:eastAsia="ko-KR"/>
        </w:rPr>
        <w:fldChar w:fldCharType="end"/>
      </w:r>
      <w:r w:rsidRPr="003D3412">
        <w:rPr>
          <w:lang w:eastAsia="ko-KR"/>
        </w:rPr>
        <w:t>)</w:t>
      </w:r>
      <w:r w:rsidRPr="003D3412">
        <w:rPr>
          <w:lang w:eastAsia="ko-KR"/>
        </w:rPr>
        <w:br/>
        <w:t>RefViewIdx[ x ][ y ] = refViewIdx</w:t>
      </w:r>
      <w:r w:rsidRPr="003D3412">
        <w:rPr>
          <w:lang w:eastAsia="ko-KR"/>
        </w:rPr>
        <w:tab/>
      </w:r>
      <w:r w:rsidRPr="003D3412">
        <w:rPr>
          <w:lang w:eastAsia="ko-KR"/>
        </w:rPr>
        <w:tab/>
        <w:t>(</w:t>
      </w:r>
      <w:r w:rsidR="00E56364" w:rsidRPr="003D3412">
        <w:rPr>
          <w:lang w:eastAsia="ko-KR"/>
        </w:rPr>
        <w:fldChar w:fldCharType="begin" w:fldLock="1"/>
      </w:r>
      <w:r w:rsidRPr="003D3412">
        <w:rPr>
          <w:lang w:eastAsia="ko-KR"/>
        </w:rPr>
        <w:instrText xml:space="preserve"> REF H \h </w:instrText>
      </w:r>
      <w:r w:rsidR="00E56364" w:rsidRPr="003D3412">
        <w:rPr>
          <w:lang w:eastAsia="ko-KR"/>
        </w:rPr>
      </w:r>
      <w:r w:rsidR="00E56364" w:rsidRPr="003D3412">
        <w:rPr>
          <w:lang w:eastAsia="ko-KR"/>
        </w:rPr>
        <w:fldChar w:fldCharType="separate"/>
      </w:r>
      <w:r w:rsidR="008E6E7E" w:rsidRPr="004A52A3">
        <w:rPr>
          <w:lang w:eastAsia="ko-KR"/>
        </w:rPr>
        <w:t>H</w:t>
      </w:r>
      <w:r w:rsidR="00E56364" w:rsidRPr="003D3412">
        <w:rPr>
          <w:lang w:eastAsia="ko-KR"/>
        </w:rPr>
        <w:fldChar w:fldCharType="end"/>
      </w:r>
      <w:r w:rsidRPr="003D3412">
        <w:rPr>
          <w:lang w:eastAsia="ko-KR"/>
        </w:rPr>
        <w:noBreakHyphen/>
      </w:r>
      <w:r w:rsidR="00E56364" w:rsidRPr="003D3412">
        <w:rPr>
          <w:lang w:eastAsia="ko-KR"/>
        </w:rPr>
        <w:fldChar w:fldCharType="begin" w:fldLock="1"/>
      </w:r>
      <w:r w:rsidRPr="003D3412">
        <w:rPr>
          <w:lang w:eastAsia="ko-KR"/>
        </w:rPr>
        <w:instrText xml:space="preserve"> SEQ Equation \* ARABIC </w:instrText>
      </w:r>
      <w:r w:rsidR="00E56364" w:rsidRPr="003D3412">
        <w:rPr>
          <w:lang w:eastAsia="ko-KR"/>
        </w:rPr>
        <w:fldChar w:fldCharType="separate"/>
      </w:r>
      <w:r w:rsidR="008E6E7E">
        <w:rPr>
          <w:noProof/>
          <w:lang w:eastAsia="ko-KR"/>
        </w:rPr>
        <w:t>230</w:t>
      </w:r>
      <w:r w:rsidR="00E56364" w:rsidRPr="003D3412">
        <w:rPr>
          <w:lang w:eastAsia="ko-KR"/>
        </w:rPr>
        <w:fldChar w:fldCharType="end"/>
      </w:r>
      <w:r w:rsidRPr="003D3412">
        <w:rPr>
          <w:lang w:eastAsia="ko-KR"/>
        </w:rPr>
        <w:t>)</w:t>
      </w:r>
      <w:r w:rsidR="003F2F39">
        <w:rPr>
          <w:lang w:eastAsia="ko-KR"/>
        </w:rPr>
        <w:br/>
        <w:t>DefaultDispFlag[ x ][ y ] = !availableDV</w:t>
      </w:r>
      <w:r w:rsidR="003F2F39" w:rsidRPr="003D3412">
        <w:rPr>
          <w:lang w:eastAsia="ko-KR"/>
        </w:rPr>
        <w:tab/>
      </w:r>
      <w:r w:rsidR="003F2F39" w:rsidRPr="003D3412">
        <w:rPr>
          <w:lang w:eastAsia="ko-KR"/>
        </w:rPr>
        <w:tab/>
        <w:t>(</w:t>
      </w:r>
      <w:r w:rsidR="00E56364" w:rsidRPr="003D3412">
        <w:rPr>
          <w:lang w:eastAsia="ko-KR"/>
        </w:rPr>
        <w:fldChar w:fldCharType="begin" w:fldLock="1"/>
      </w:r>
      <w:r w:rsidR="003F2F39" w:rsidRPr="003D3412">
        <w:rPr>
          <w:lang w:eastAsia="ko-KR"/>
        </w:rPr>
        <w:instrText xml:space="preserve"> REF H \h </w:instrText>
      </w:r>
      <w:r w:rsidR="00E56364" w:rsidRPr="003D3412">
        <w:rPr>
          <w:lang w:eastAsia="ko-KR"/>
        </w:rPr>
      </w:r>
      <w:r w:rsidR="00E56364" w:rsidRPr="003D3412">
        <w:rPr>
          <w:lang w:eastAsia="ko-KR"/>
        </w:rPr>
        <w:fldChar w:fldCharType="separate"/>
      </w:r>
      <w:r w:rsidR="008E6E7E" w:rsidRPr="004A52A3">
        <w:rPr>
          <w:lang w:eastAsia="ko-KR"/>
        </w:rPr>
        <w:t>H</w:t>
      </w:r>
      <w:r w:rsidR="00E56364" w:rsidRPr="003D3412">
        <w:rPr>
          <w:lang w:eastAsia="ko-KR"/>
        </w:rPr>
        <w:fldChar w:fldCharType="end"/>
      </w:r>
      <w:r w:rsidR="003F2F39" w:rsidRPr="003D3412">
        <w:rPr>
          <w:lang w:eastAsia="ko-KR"/>
        </w:rPr>
        <w:noBreakHyphen/>
      </w:r>
      <w:r w:rsidR="00E56364" w:rsidRPr="003D3412">
        <w:rPr>
          <w:lang w:eastAsia="ko-KR"/>
        </w:rPr>
        <w:fldChar w:fldCharType="begin" w:fldLock="1"/>
      </w:r>
      <w:r w:rsidR="003F2F39" w:rsidRPr="003D3412">
        <w:rPr>
          <w:lang w:eastAsia="ko-KR"/>
        </w:rPr>
        <w:instrText xml:space="preserve"> SEQ Equation \* ARABIC </w:instrText>
      </w:r>
      <w:r w:rsidR="00E56364" w:rsidRPr="003D3412">
        <w:rPr>
          <w:lang w:eastAsia="ko-KR"/>
        </w:rPr>
        <w:fldChar w:fldCharType="separate"/>
      </w:r>
      <w:r w:rsidR="008E6E7E">
        <w:rPr>
          <w:noProof/>
          <w:lang w:eastAsia="ko-KR"/>
        </w:rPr>
        <w:t>231</w:t>
      </w:r>
      <w:r w:rsidR="00E56364" w:rsidRPr="003D3412">
        <w:rPr>
          <w:lang w:eastAsia="ko-KR"/>
        </w:rPr>
        <w:fldChar w:fldCharType="end"/>
      </w:r>
      <w:r w:rsidR="003F2F39" w:rsidRPr="003D3412">
        <w:rPr>
          <w:lang w:eastAsia="ko-KR"/>
        </w:rPr>
        <w:t>)</w:t>
      </w:r>
    </w:p>
    <w:p w:rsidR="00CB43B1" w:rsidRPr="004A52A3" w:rsidRDefault="00CB43B1" w:rsidP="00CB43B1">
      <w:pPr>
        <w:pStyle w:val="3H3"/>
        <w:rPr>
          <w:lang w:eastAsia="ko-KR"/>
        </w:rPr>
      </w:pPr>
      <w:bookmarkStart w:id="31" w:name="_Ref350875530"/>
      <w:r w:rsidRPr="004A52A3">
        <w:t xml:space="preserve">Derivation process for a disparity vector </w:t>
      </w:r>
      <w:r w:rsidRPr="004A52A3">
        <w:rPr>
          <w:lang w:eastAsia="ko-KR"/>
        </w:rPr>
        <w:t>from temporal neighbour blocks</w:t>
      </w:r>
      <w:bookmarkEnd w:id="17"/>
      <w:bookmarkEnd w:id="31"/>
    </w:p>
    <w:p w:rsidR="00CB43B1" w:rsidRPr="004A52A3" w:rsidRDefault="00CB43B1" w:rsidP="003405AC">
      <w:pPr>
        <w:pStyle w:val="3N0"/>
        <w:rPr>
          <w:lang w:eastAsia="ko-KR"/>
        </w:rPr>
      </w:pPr>
      <w:r w:rsidRPr="004A52A3">
        <w:rPr>
          <w:lang w:eastAsia="ko-KR"/>
        </w:rPr>
        <w:t>Inputs to this process are</w:t>
      </w:r>
    </w:p>
    <w:p w:rsidR="00CB43B1" w:rsidRPr="004A52A3" w:rsidRDefault="00CB43B1" w:rsidP="004F4B7D">
      <w:pPr>
        <w:pStyle w:val="3D0"/>
        <w:rPr>
          <w:lang w:eastAsia="ko-KR"/>
        </w:rPr>
      </w:pPr>
      <w:r w:rsidRPr="004A52A3">
        <w:rPr>
          <w:lang w:eastAsia="ko-KR"/>
        </w:rPr>
        <w:t>a luma location ( x</w:t>
      </w:r>
      <w:r w:rsidR="00962660" w:rsidRPr="004A52A3">
        <w:rPr>
          <w:lang w:eastAsia="ko-KR"/>
        </w:rPr>
        <w:t>C</w:t>
      </w:r>
      <w:r w:rsidRPr="004A52A3">
        <w:rPr>
          <w:lang w:eastAsia="ko-KR"/>
        </w:rPr>
        <w:t>, y</w:t>
      </w:r>
      <w:r w:rsidR="00962660" w:rsidRPr="004A52A3">
        <w:rPr>
          <w:lang w:eastAsia="ko-KR"/>
        </w:rPr>
        <w:t>C</w:t>
      </w:r>
      <w:r w:rsidRPr="004A52A3">
        <w:rPr>
          <w:lang w:eastAsia="ko-KR"/>
        </w:rPr>
        <w:t xml:space="preserve"> ) specifying the top-left sample of the current luma </w:t>
      </w:r>
      <w:r w:rsidR="00A72C32" w:rsidRPr="004A52A3">
        <w:rPr>
          <w:lang w:eastAsia="ko-KR"/>
        </w:rPr>
        <w:t xml:space="preserve">coding </w:t>
      </w:r>
      <w:r w:rsidRPr="004A52A3">
        <w:rPr>
          <w:lang w:eastAsia="ko-KR"/>
        </w:rPr>
        <w:t>block relative to the top-left luma sample of the current picture,</w:t>
      </w:r>
    </w:p>
    <w:p w:rsidR="00A72C32" w:rsidRPr="004A52A3" w:rsidRDefault="00A72C32" w:rsidP="00A72C32">
      <w:pPr>
        <w:pStyle w:val="3D0"/>
      </w:pPr>
      <w:proofErr w:type="gramStart"/>
      <w:r w:rsidRPr="004A52A3">
        <w:rPr>
          <w:lang w:eastAsia="ko-KR"/>
        </w:rPr>
        <w:t>a</w:t>
      </w:r>
      <w:proofErr w:type="gramEnd"/>
      <w:r w:rsidRPr="004A52A3">
        <w:rPr>
          <w:lang w:eastAsia="ko-KR"/>
        </w:rPr>
        <w:t xml:space="preserve"> variable nCS specifying the size of the current luma coding block.</w:t>
      </w:r>
    </w:p>
    <w:p w:rsidR="00CB43B1" w:rsidRPr="004A52A3" w:rsidRDefault="00CB43B1" w:rsidP="003405AC">
      <w:pPr>
        <w:pStyle w:val="3N0"/>
        <w:rPr>
          <w:lang w:eastAsia="ko-KR"/>
        </w:rPr>
      </w:pPr>
      <w:r w:rsidRPr="004A52A3">
        <w:rPr>
          <w:lang w:eastAsia="ko-KR"/>
        </w:rPr>
        <w:t>Outputs of this process are</w:t>
      </w:r>
    </w:p>
    <w:p w:rsidR="00CB43B1" w:rsidRDefault="00CB43B1" w:rsidP="004F4B7D">
      <w:pPr>
        <w:pStyle w:val="3D0"/>
        <w:rPr>
          <w:lang w:eastAsia="ko-KR"/>
        </w:rPr>
      </w:pPr>
      <w:r w:rsidRPr="004A52A3">
        <w:rPr>
          <w:lang w:eastAsia="ko-KR"/>
        </w:rPr>
        <w:t>the disparity vector mvDisp,</w:t>
      </w:r>
    </w:p>
    <w:p w:rsidR="005576D8" w:rsidRPr="004A52A3" w:rsidRDefault="005576D8" w:rsidP="004F4B7D">
      <w:pPr>
        <w:pStyle w:val="3D0"/>
        <w:rPr>
          <w:lang w:eastAsia="ko-KR"/>
        </w:rPr>
      </w:pPr>
      <w:r>
        <w:rPr>
          <w:lang w:eastAsia="ko-KR"/>
        </w:rPr>
        <w:t xml:space="preserve">the reference view order index refViewIdx, </w:t>
      </w:r>
    </w:p>
    <w:p w:rsidR="00CB43B1" w:rsidRPr="004A52A3" w:rsidRDefault="00CB43B1" w:rsidP="004F4B7D">
      <w:pPr>
        <w:pStyle w:val="3D0"/>
        <w:rPr>
          <w:lang w:eastAsia="ko-KR"/>
        </w:rPr>
      </w:pPr>
      <w:proofErr w:type="gramStart"/>
      <w:r w:rsidRPr="004A52A3">
        <w:rPr>
          <w:lang w:eastAsia="ko-KR"/>
        </w:rPr>
        <w:t>the</w:t>
      </w:r>
      <w:proofErr w:type="gramEnd"/>
      <w:r w:rsidRPr="004A52A3">
        <w:rPr>
          <w:lang w:eastAsia="ko-KR"/>
        </w:rPr>
        <w:t xml:space="preserve"> availability flag availableFlag.</w:t>
      </w:r>
    </w:p>
    <w:p w:rsidR="00CB43B1" w:rsidRPr="004A52A3" w:rsidRDefault="00CB43B1" w:rsidP="003405AC">
      <w:pPr>
        <w:pStyle w:val="3N0"/>
        <w:rPr>
          <w:lang w:eastAsia="ko-KR"/>
        </w:rPr>
      </w:pPr>
      <w:r w:rsidRPr="004A52A3">
        <w:rPr>
          <w:lang w:eastAsia="ko-KR"/>
        </w:rPr>
        <w:t xml:space="preserve">The luma location </w:t>
      </w:r>
      <w:proofErr w:type="gramStart"/>
      <w:r w:rsidRPr="004A52A3">
        <w:rPr>
          <w:lang w:eastAsia="ko-KR"/>
        </w:rPr>
        <w:t>( x</w:t>
      </w:r>
      <w:r w:rsidR="005F0573" w:rsidRPr="004A52A3">
        <w:rPr>
          <w:lang w:eastAsia="ko-KR"/>
        </w:rPr>
        <w:t>C</w:t>
      </w:r>
      <w:r w:rsidRPr="004A52A3">
        <w:rPr>
          <w:lang w:eastAsia="ko-KR"/>
        </w:rPr>
        <w:t>Ctr</w:t>
      </w:r>
      <w:proofErr w:type="gramEnd"/>
      <w:r w:rsidRPr="004A52A3">
        <w:rPr>
          <w:lang w:eastAsia="ko-KR"/>
        </w:rPr>
        <w:t> , y</w:t>
      </w:r>
      <w:r w:rsidR="005F0573" w:rsidRPr="004A52A3">
        <w:rPr>
          <w:lang w:eastAsia="ko-KR"/>
        </w:rPr>
        <w:t>C</w:t>
      </w:r>
      <w:r w:rsidRPr="004A52A3">
        <w:rPr>
          <w:lang w:eastAsia="ko-KR"/>
        </w:rPr>
        <w:t xml:space="preserve">Ctr) specifying the centre position of the current luma </w:t>
      </w:r>
      <w:r w:rsidR="00A72C32" w:rsidRPr="004A52A3">
        <w:rPr>
          <w:lang w:eastAsia="ko-KR"/>
        </w:rPr>
        <w:t xml:space="preserve">coding </w:t>
      </w:r>
      <w:r w:rsidRPr="004A52A3">
        <w:rPr>
          <w:lang w:eastAsia="ko-KR"/>
        </w:rPr>
        <w:t>block is derived as follows:</w:t>
      </w:r>
    </w:p>
    <w:p w:rsidR="00CB43B1" w:rsidRPr="004A52A3" w:rsidRDefault="00CB43B1" w:rsidP="00AD39E5">
      <w:pPr>
        <w:pStyle w:val="3E1"/>
        <w:rPr>
          <w:lang w:eastAsia="ko-KR"/>
        </w:rPr>
      </w:pPr>
      <w:r w:rsidRPr="004A52A3">
        <w:rPr>
          <w:lang w:eastAsia="ko-KR"/>
        </w:rPr>
        <w:t>x</w:t>
      </w:r>
      <w:r w:rsidR="005F0573" w:rsidRPr="004A52A3">
        <w:rPr>
          <w:lang w:eastAsia="ko-KR"/>
        </w:rPr>
        <w:t>C</w:t>
      </w:r>
      <w:r w:rsidRPr="004A52A3">
        <w:rPr>
          <w:lang w:eastAsia="ko-KR"/>
        </w:rPr>
        <w:t>Ctr = </w:t>
      </w:r>
      <w:r w:rsidR="005F0573" w:rsidRPr="004A52A3">
        <w:rPr>
          <w:lang w:eastAsia="ko-KR"/>
        </w:rPr>
        <w:t>xC </w:t>
      </w:r>
      <w:r w:rsidRPr="004A52A3">
        <w:rPr>
          <w:lang w:eastAsia="ko-KR"/>
        </w:rPr>
        <w:t>+ ( n</w:t>
      </w:r>
      <w:r w:rsidR="005F0573" w:rsidRPr="004A52A3">
        <w:rPr>
          <w:lang w:eastAsia="ko-KR"/>
        </w:rPr>
        <w:t>CS</w:t>
      </w:r>
      <w:r w:rsidRPr="004A52A3">
        <w:rPr>
          <w:lang w:eastAsia="ko-KR"/>
        </w:rPr>
        <w:t> &gt;&gt; 1 )</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232</w:t>
      </w:r>
      <w:r w:rsidR="00E56364" w:rsidRPr="004A52A3">
        <w:rPr>
          <w:lang w:eastAsia="ko-KR"/>
        </w:rPr>
        <w:fldChar w:fldCharType="end"/>
      </w:r>
      <w:r w:rsidRPr="004A52A3">
        <w:t>)</w:t>
      </w:r>
    </w:p>
    <w:p w:rsidR="00CB43B1" w:rsidRPr="004A52A3" w:rsidRDefault="00CB43B1" w:rsidP="00AD39E5">
      <w:pPr>
        <w:pStyle w:val="3E1"/>
        <w:rPr>
          <w:lang w:eastAsia="ko-KR"/>
        </w:rPr>
      </w:pPr>
      <w:r w:rsidRPr="004A52A3">
        <w:rPr>
          <w:lang w:eastAsia="ko-KR"/>
        </w:rPr>
        <w:t>y</w:t>
      </w:r>
      <w:r w:rsidR="005F0573" w:rsidRPr="004A52A3">
        <w:rPr>
          <w:lang w:eastAsia="ko-KR"/>
        </w:rPr>
        <w:t>C</w:t>
      </w:r>
      <w:r w:rsidRPr="004A52A3">
        <w:rPr>
          <w:lang w:eastAsia="ko-KR"/>
        </w:rPr>
        <w:t>Ctr = y</w:t>
      </w:r>
      <w:r w:rsidR="005F0573" w:rsidRPr="004A52A3">
        <w:rPr>
          <w:lang w:eastAsia="ko-KR"/>
        </w:rPr>
        <w:t>C</w:t>
      </w:r>
      <w:r w:rsidRPr="004A52A3">
        <w:rPr>
          <w:lang w:eastAsia="ko-KR"/>
        </w:rPr>
        <w:t> + ( n</w:t>
      </w:r>
      <w:r w:rsidR="005F0573" w:rsidRPr="004A52A3">
        <w:rPr>
          <w:lang w:eastAsia="ko-KR"/>
        </w:rPr>
        <w:t>CS</w:t>
      </w:r>
      <w:r w:rsidRPr="004A52A3">
        <w:rPr>
          <w:lang w:eastAsia="ko-KR"/>
        </w:rPr>
        <w:t> &gt;&gt; 1 )</w:t>
      </w:r>
      <w:r w:rsidRPr="004A52A3">
        <w:rPr>
          <w:lang w:eastAsia="ko-KR"/>
        </w:rPr>
        <w:tab/>
      </w:r>
      <w:r w:rsidRPr="004A52A3">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233</w:t>
      </w:r>
      <w:r w:rsidR="00E56364" w:rsidRPr="004A52A3">
        <w:rPr>
          <w:lang w:eastAsia="ko-KR"/>
        </w:rPr>
        <w:fldChar w:fldCharType="end"/>
      </w:r>
      <w:r w:rsidRPr="004A52A3">
        <w:t>)</w:t>
      </w:r>
    </w:p>
    <w:p w:rsidR="00CB43B1" w:rsidRPr="004A52A3" w:rsidRDefault="00CB43B1" w:rsidP="003405AC">
      <w:pPr>
        <w:pStyle w:val="3N0"/>
        <w:rPr>
          <w:lang w:eastAsia="ko-KR"/>
        </w:rPr>
      </w:pPr>
      <w:r w:rsidRPr="004A52A3">
        <w:rPr>
          <w:lang w:eastAsia="ko-KR"/>
        </w:rPr>
        <w:t xml:space="preserve">The flag availableFlag is set equal to 0, and mvDisp </w:t>
      </w:r>
      <w:r w:rsidR="00990113">
        <w:rPr>
          <w:lang w:eastAsia="ko-KR"/>
        </w:rPr>
        <w:t>is</w:t>
      </w:r>
      <w:r w:rsidR="00990113" w:rsidRPr="004A52A3">
        <w:rPr>
          <w:lang w:eastAsia="ko-KR"/>
        </w:rPr>
        <w:t xml:space="preserve"> </w:t>
      </w:r>
      <w:r w:rsidRPr="004A52A3">
        <w:rPr>
          <w:lang w:eastAsia="ko-KR"/>
        </w:rPr>
        <w:t xml:space="preserve">set equal to </w:t>
      </w:r>
      <w:proofErr w:type="gramStart"/>
      <w:r w:rsidR="00990113">
        <w:rPr>
          <w:lang w:eastAsia="ko-KR"/>
        </w:rPr>
        <w:t>( </w:t>
      </w:r>
      <w:r w:rsidRPr="004A52A3">
        <w:rPr>
          <w:lang w:eastAsia="ko-KR"/>
        </w:rPr>
        <w:t>0</w:t>
      </w:r>
      <w:proofErr w:type="gramEnd"/>
      <w:r w:rsidR="00990113">
        <w:rPr>
          <w:lang w:eastAsia="ko-KR"/>
        </w:rPr>
        <w:t>, 0 )</w:t>
      </w:r>
      <w:r w:rsidRPr="004A52A3">
        <w:rPr>
          <w:lang w:eastAsia="ko-KR"/>
        </w:rPr>
        <w:t xml:space="preserve">. </w:t>
      </w:r>
    </w:p>
    <w:p w:rsidR="00CB43B1" w:rsidRPr="004A52A3" w:rsidRDefault="00CB43B1" w:rsidP="003405AC">
      <w:pPr>
        <w:pStyle w:val="3N0"/>
        <w:rPr>
          <w:lang w:eastAsia="ko-KR"/>
        </w:rPr>
      </w:pPr>
      <w:r w:rsidRPr="004A52A3">
        <w:rPr>
          <w:lang w:eastAsia="ko-KR"/>
        </w:rPr>
        <w:t>For i from 0 to NumDdvCandPics</w:t>
      </w:r>
      <w:r w:rsidR="005943E2" w:rsidRPr="004A52A3">
        <w:rPr>
          <w:lang w:eastAsia="ko-KR"/>
        </w:rPr>
        <w:t> </w:t>
      </w:r>
      <w:r w:rsidR="005943E2" w:rsidRPr="004A52A3">
        <w:rPr>
          <w:rFonts w:eastAsia="ＭＳ ゴシック" w:cs="ＭＳ ゴシック"/>
          <w:lang w:eastAsia="ko-KR"/>
        </w:rPr>
        <w:t>− 1</w:t>
      </w:r>
      <w:r w:rsidRPr="004A52A3">
        <w:rPr>
          <w:lang w:eastAsia="ko-KR"/>
        </w:rPr>
        <w:t>,</w:t>
      </w:r>
      <w:r w:rsidR="00990113">
        <w:rPr>
          <w:lang w:eastAsia="ko-KR"/>
        </w:rPr>
        <w:t xml:space="preserve"> inclusive,</w:t>
      </w:r>
      <w:r w:rsidRPr="004A52A3">
        <w:rPr>
          <w:lang w:eastAsia="ko-KR"/>
        </w:rPr>
        <w:t xml:space="preserve"> the following ordered steps apply and the whole decoding process of this sub-clause terminates once availableFlag is set to 1. </w:t>
      </w:r>
    </w:p>
    <w:bookmarkEnd w:id="18"/>
    <w:bookmarkEnd w:id="19"/>
    <w:bookmarkEnd w:id="20"/>
    <w:p w:rsidR="00CB43B1" w:rsidRPr="004A52A3" w:rsidRDefault="005943E2" w:rsidP="00AC0DE7">
      <w:pPr>
        <w:pStyle w:val="3U1"/>
        <w:numPr>
          <w:ilvl w:val="1"/>
          <w:numId w:val="45"/>
        </w:numPr>
      </w:pPr>
      <w:r w:rsidRPr="004A52A3">
        <w:t>Let</w:t>
      </w:r>
      <w:r w:rsidR="00CB43B1" w:rsidRPr="004A52A3">
        <w:t xml:space="preserve"> colPu the prediction unit in </w:t>
      </w:r>
      <w:r w:rsidR="00CC00D1" w:rsidRPr="004A52A3">
        <w:rPr>
          <w:lang w:eastAsia="ko-KR"/>
        </w:rPr>
        <w:t>DdvCandPicsList[ i ]</w:t>
      </w:r>
      <w:r w:rsidR="00CB43B1" w:rsidRPr="004A52A3">
        <w:t xml:space="preserve"> covering the position ( ( </w:t>
      </w:r>
      <w:r w:rsidR="00F14789" w:rsidRPr="004A52A3">
        <w:rPr>
          <w:lang w:eastAsia="ko-KR"/>
        </w:rPr>
        <w:t>xCCtr</w:t>
      </w:r>
      <w:r w:rsidR="00CB43B1" w:rsidRPr="004A52A3">
        <w:t> </w:t>
      </w:r>
      <w:r w:rsidRPr="004A52A3">
        <w:t> </w:t>
      </w:r>
      <w:r w:rsidR="00CB43B1" w:rsidRPr="004A52A3">
        <w:t>&gt;&gt;</w:t>
      </w:r>
      <w:r w:rsidRPr="004A52A3">
        <w:t>  </w:t>
      </w:r>
      <w:r w:rsidR="00CB43B1" w:rsidRPr="004A52A3">
        <w:t>4</w:t>
      </w:r>
      <w:r w:rsidRPr="004A52A3">
        <w:t> </w:t>
      </w:r>
      <w:r w:rsidR="00CB43B1" w:rsidRPr="004A52A3">
        <w:t>) &lt;&lt;4 ,  (</w:t>
      </w:r>
      <w:r w:rsidRPr="004A52A3">
        <w:t> </w:t>
      </w:r>
      <w:r w:rsidR="00F14789">
        <w:rPr>
          <w:lang w:eastAsia="ko-KR"/>
        </w:rPr>
        <w:t>y</w:t>
      </w:r>
      <w:r w:rsidR="00F14789" w:rsidRPr="004A52A3">
        <w:rPr>
          <w:lang w:eastAsia="ko-KR"/>
        </w:rPr>
        <w:t>CCtr</w:t>
      </w:r>
      <w:r w:rsidR="00CB43B1" w:rsidRPr="004A52A3">
        <w:t> </w:t>
      </w:r>
      <w:r w:rsidRPr="004A52A3">
        <w:t> </w:t>
      </w:r>
      <w:r w:rsidR="00CB43B1" w:rsidRPr="004A52A3">
        <w:t>&gt;&gt;</w:t>
      </w:r>
      <w:r w:rsidRPr="004A52A3">
        <w:t>  </w:t>
      </w:r>
      <w:r w:rsidR="00CB43B1" w:rsidRPr="004A52A3">
        <w:t>4</w:t>
      </w:r>
      <w:r w:rsidRPr="004A52A3">
        <w:t> </w:t>
      </w:r>
      <w:r w:rsidR="00CB43B1" w:rsidRPr="004A52A3">
        <w:t>) &lt;&lt;4 ).</w:t>
      </w:r>
    </w:p>
    <w:p w:rsidR="00CB43B1" w:rsidRPr="004A52A3" w:rsidRDefault="00CB43B1" w:rsidP="00AC0DE7">
      <w:pPr>
        <w:pStyle w:val="3U1"/>
        <w:numPr>
          <w:ilvl w:val="1"/>
          <w:numId w:val="45"/>
        </w:numPr>
      </w:pPr>
      <w:r w:rsidRPr="004A52A3">
        <w:t xml:space="preserve">The position </w:t>
      </w:r>
      <w:proofErr w:type="gramStart"/>
      <w:r w:rsidRPr="004A52A3">
        <w:t>( xPCol</w:t>
      </w:r>
      <w:proofErr w:type="gramEnd"/>
      <w:r w:rsidRPr="004A52A3">
        <w:t xml:space="preserve">, yPCol ) is set equal to the position of the top-left sample of colPu relative to the top-left luma sample of the </w:t>
      </w:r>
      <w:r w:rsidR="00CC00D1" w:rsidRPr="004A52A3">
        <w:rPr>
          <w:lang w:eastAsia="ko-KR"/>
        </w:rPr>
        <w:t>DdvCandPicsList[ i ]</w:t>
      </w:r>
      <w:r w:rsidRPr="004A52A3">
        <w:t>.</w:t>
      </w:r>
    </w:p>
    <w:p w:rsidR="00CB43B1" w:rsidRPr="004A52A3" w:rsidRDefault="00CB43B1" w:rsidP="00AC0DE7">
      <w:pPr>
        <w:pStyle w:val="3U1"/>
        <w:numPr>
          <w:ilvl w:val="1"/>
          <w:numId w:val="45"/>
        </w:numPr>
      </w:pPr>
      <w:r w:rsidRPr="004A52A3">
        <w:t>If slice_type is equal to B, the variable dir is set equal to collocated_from_l0_</w:t>
      </w:r>
      <w:proofErr w:type="gramStart"/>
      <w:r w:rsidRPr="004A52A3">
        <w:t>flag,</w:t>
      </w:r>
      <w:proofErr w:type="gramEnd"/>
      <w:r w:rsidRPr="004A52A3">
        <w:t xml:space="preserve"> otherwise, dir is set equal to 1 – collocated_from_l0_flag. </w:t>
      </w:r>
    </w:p>
    <w:p w:rsidR="00CB43B1" w:rsidRPr="004A52A3" w:rsidRDefault="00CB43B1" w:rsidP="00AC0DE7">
      <w:pPr>
        <w:pStyle w:val="3U1"/>
        <w:numPr>
          <w:ilvl w:val="1"/>
          <w:numId w:val="45"/>
        </w:numPr>
      </w:pPr>
      <w:r w:rsidRPr="004A52A3">
        <w:t>For each X from dir to 1</w:t>
      </w:r>
      <w:r w:rsidR="00E65194" w:rsidRPr="004A52A3">
        <w:t> –</w:t>
      </w:r>
      <w:r w:rsidRPr="004A52A3">
        <w:t> dir, inclusive, the following applies:</w:t>
      </w:r>
    </w:p>
    <w:p w:rsidR="00CB43B1" w:rsidRPr="004A52A3" w:rsidRDefault="005943E2" w:rsidP="00D26E04">
      <w:pPr>
        <w:pStyle w:val="3D2"/>
      </w:pPr>
      <w:r w:rsidRPr="004A52A3">
        <w:lastRenderedPageBreak/>
        <w:t xml:space="preserve">Let </w:t>
      </w:r>
      <w:r w:rsidR="00CB43B1" w:rsidRPr="004A52A3">
        <w:t xml:space="preserve">candPicRefPicList </w:t>
      </w:r>
      <w:r w:rsidRPr="004A52A3">
        <w:t>be</w:t>
      </w:r>
      <w:r w:rsidR="00CB43B1" w:rsidRPr="004A52A3">
        <w:t xml:space="preserve"> the reference picture list RefPicListX of </w:t>
      </w:r>
      <w:r w:rsidR="00CC00D1" w:rsidRPr="004A52A3">
        <w:rPr>
          <w:lang w:eastAsia="ko-KR"/>
        </w:rPr>
        <w:t>DdvCandPicsList</w:t>
      </w:r>
      <w:proofErr w:type="gramStart"/>
      <w:r w:rsidR="00CC00D1" w:rsidRPr="004A52A3">
        <w:rPr>
          <w:lang w:eastAsia="ko-KR"/>
        </w:rPr>
        <w:t>[ i</w:t>
      </w:r>
      <w:proofErr w:type="gramEnd"/>
      <w:r w:rsidR="00CC00D1" w:rsidRPr="004A52A3">
        <w:rPr>
          <w:lang w:eastAsia="ko-KR"/>
        </w:rPr>
        <w:t> ]</w:t>
      </w:r>
      <w:r w:rsidR="00CB43B1" w:rsidRPr="004A52A3">
        <w:t xml:space="preserve">. </w:t>
      </w:r>
    </w:p>
    <w:p w:rsidR="00CB43B1" w:rsidRPr="004A52A3" w:rsidRDefault="00CB43B1" w:rsidP="00D26E04">
      <w:pPr>
        <w:pStyle w:val="3D2"/>
      </w:pPr>
      <w:r w:rsidRPr="004A52A3">
        <w:t xml:space="preserve">The variable candPredFlag is set equal to the prediction list utilization flag PredFlagLX of </w:t>
      </w:r>
      <w:r w:rsidR="00CC00D1" w:rsidRPr="004A52A3">
        <w:rPr>
          <w:lang w:eastAsia="ko-KR"/>
        </w:rPr>
        <w:t>DdvCandPicsList</w:t>
      </w:r>
      <w:proofErr w:type="gramStart"/>
      <w:r w:rsidR="00CC00D1" w:rsidRPr="004A52A3">
        <w:rPr>
          <w:lang w:eastAsia="ko-KR"/>
        </w:rPr>
        <w:t>[ i</w:t>
      </w:r>
      <w:proofErr w:type="gramEnd"/>
      <w:r w:rsidR="00CC00D1" w:rsidRPr="004A52A3">
        <w:rPr>
          <w:lang w:eastAsia="ko-KR"/>
        </w:rPr>
        <w:t> ]</w:t>
      </w:r>
      <w:r w:rsidRPr="004A52A3">
        <w:t xml:space="preserve">. </w:t>
      </w:r>
    </w:p>
    <w:p w:rsidR="00CB43B1" w:rsidRPr="004A52A3" w:rsidRDefault="00CB43B1" w:rsidP="00D26E04">
      <w:pPr>
        <w:pStyle w:val="3D2"/>
      </w:pPr>
      <w:r w:rsidRPr="004A52A3">
        <w:t xml:space="preserve">The variable candRefIdx is set equal to the reference indices RefIdxLX of </w:t>
      </w:r>
      <w:r w:rsidR="00CC00D1" w:rsidRPr="004A52A3">
        <w:rPr>
          <w:lang w:eastAsia="ko-KR"/>
        </w:rPr>
        <w:t>DdvCandPicsList</w:t>
      </w:r>
      <w:proofErr w:type="gramStart"/>
      <w:r w:rsidR="00CC00D1" w:rsidRPr="004A52A3">
        <w:rPr>
          <w:lang w:eastAsia="ko-KR"/>
        </w:rPr>
        <w:t>[ i</w:t>
      </w:r>
      <w:proofErr w:type="gramEnd"/>
      <w:r w:rsidR="00CC00D1" w:rsidRPr="004A52A3">
        <w:rPr>
          <w:lang w:eastAsia="ko-KR"/>
        </w:rPr>
        <w:t> ]</w:t>
      </w:r>
      <w:r w:rsidRPr="004A52A3">
        <w:t xml:space="preserve">. </w:t>
      </w:r>
    </w:p>
    <w:p w:rsidR="00CB43B1" w:rsidRPr="004A52A3" w:rsidRDefault="00CB43B1" w:rsidP="00D26E04">
      <w:pPr>
        <w:pStyle w:val="3D2"/>
      </w:pPr>
      <w:r w:rsidRPr="004A52A3">
        <w:t xml:space="preserve">The variable candMV is set equal to the motion vectors </w:t>
      </w:r>
      <w:r w:rsidR="00543EBA">
        <w:t>M</w:t>
      </w:r>
      <w:r w:rsidR="00543EBA" w:rsidRPr="004A52A3">
        <w:t xml:space="preserve">vLX </w:t>
      </w:r>
      <w:r w:rsidRPr="004A52A3">
        <w:t xml:space="preserve">of </w:t>
      </w:r>
      <w:r w:rsidR="00CC00D1" w:rsidRPr="004A52A3">
        <w:rPr>
          <w:lang w:eastAsia="ko-KR"/>
        </w:rPr>
        <w:t>DdvCandPicsList</w:t>
      </w:r>
      <w:proofErr w:type="gramStart"/>
      <w:r w:rsidR="00CC00D1" w:rsidRPr="004A52A3">
        <w:rPr>
          <w:lang w:eastAsia="ko-KR"/>
        </w:rPr>
        <w:t>[ i</w:t>
      </w:r>
      <w:proofErr w:type="gramEnd"/>
      <w:r w:rsidR="00CC00D1" w:rsidRPr="004A52A3">
        <w:rPr>
          <w:lang w:eastAsia="ko-KR"/>
        </w:rPr>
        <w:t> ]</w:t>
      </w:r>
      <w:r w:rsidRPr="004A52A3">
        <w:t xml:space="preserve">. </w:t>
      </w:r>
    </w:p>
    <w:p w:rsidR="00874F8A" w:rsidRDefault="00874F8A" w:rsidP="00D26E04">
      <w:pPr>
        <w:pStyle w:val="3D2"/>
      </w:pPr>
      <w:r>
        <w:t xml:space="preserve">When </w:t>
      </w:r>
      <w:r w:rsidRPr="004A52A3">
        <w:t>candPredFlag[ xPCol ][ yPCol ] is equal to 1</w:t>
      </w:r>
      <w:r>
        <w:t xml:space="preserve">, the following applies: </w:t>
      </w:r>
    </w:p>
    <w:p w:rsidR="00874F8A" w:rsidRDefault="00874F8A" w:rsidP="00874F8A">
      <w:pPr>
        <w:pStyle w:val="3D3"/>
      </w:pPr>
      <w:r>
        <w:t>The variable cand</w:t>
      </w:r>
      <w:r>
        <w:rPr>
          <w:lang w:eastAsia="ko-KR"/>
        </w:rPr>
        <w:t xml:space="preserve">RefViewIdx is set equal to the ViewIdx of </w:t>
      </w:r>
      <w:proofErr w:type="gramStart"/>
      <w:r w:rsidRPr="004A52A3">
        <w:t>candPicRefPicList[</w:t>
      </w:r>
      <w:proofErr w:type="gramEnd"/>
      <w:r w:rsidRPr="004A52A3">
        <w:t> candRefIdx[ xPCol ][ yPCol ] ]</w:t>
      </w:r>
      <w:r>
        <w:t xml:space="preserve">. </w:t>
      </w:r>
    </w:p>
    <w:p w:rsidR="00CB43B1" w:rsidRPr="004A52A3" w:rsidRDefault="00CB43B1" w:rsidP="00874F8A">
      <w:pPr>
        <w:pStyle w:val="3D3"/>
      </w:pPr>
      <w:r w:rsidRPr="004A52A3">
        <w:t xml:space="preserve">When </w:t>
      </w:r>
      <w:r w:rsidR="00874F8A">
        <w:t>cand</w:t>
      </w:r>
      <w:r w:rsidR="00874F8A">
        <w:rPr>
          <w:lang w:eastAsia="ko-KR"/>
        </w:rPr>
        <w:t>RefViewIdx</w:t>
      </w:r>
      <w:r w:rsidRPr="004A52A3">
        <w:t xml:space="preserve"> is not equal to the ViewIdx of </w:t>
      </w:r>
      <w:r w:rsidR="00CC00D1" w:rsidRPr="004A52A3">
        <w:rPr>
          <w:lang w:eastAsia="ko-KR"/>
        </w:rPr>
        <w:t>DdvCandPicsList[ i ]</w:t>
      </w:r>
      <w:r w:rsidRPr="004A52A3">
        <w:t xml:space="preserve"> and </w:t>
      </w:r>
      <w:r w:rsidR="00101A81">
        <w:t>there is an inter-view reference picture with ViewIdx equal to candViewIdx in RefPicList0 or RefPicList1</w:t>
      </w:r>
      <w:r w:rsidRPr="004A52A3">
        <w:t xml:space="preserve">, the following applies: </w:t>
      </w:r>
    </w:p>
    <w:p w:rsidR="00F34984" w:rsidRPr="00874F8A" w:rsidRDefault="00874F8A" w:rsidP="00874F8A">
      <w:pPr>
        <w:pStyle w:val="3E5"/>
        <w:rPr>
          <w:highlight w:val="yellow"/>
          <w:lang w:eastAsia="ko-KR"/>
        </w:rPr>
      </w:pPr>
      <w:r>
        <w:rPr>
          <w:lang w:eastAsia="ko-KR"/>
        </w:rPr>
        <w:t>refViewIdx = candRefViewIdx</w:t>
      </w:r>
      <w:r>
        <w:rPr>
          <w:lang w:eastAsia="ko-KR"/>
        </w:rPr>
        <w:tab/>
      </w:r>
      <w:r>
        <w:tab/>
      </w:r>
      <w:r w:rsidRPr="004A52A3">
        <w:rPr>
          <w:lang w:eastAsia="ko-KR"/>
        </w:rPr>
        <w:t>(</w:t>
      </w:r>
      <w:r w:rsidR="00E56364" w:rsidRPr="004A52A3">
        <w:rPr>
          <w:lang w:eastAsia="ko-KR"/>
        </w:rPr>
        <w:fldChar w:fldCharType="begin" w:fldLock="1"/>
      </w:r>
      <w:r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rPr>
          <w:lang w:eastAsia="ko-KR"/>
        </w:rPr>
        <w:noBreakHyphen/>
      </w:r>
      <w:r w:rsidR="00E56364" w:rsidRPr="004A52A3">
        <w:rPr>
          <w:lang w:eastAsia="ko-KR"/>
        </w:rPr>
        <w:fldChar w:fldCharType="begin" w:fldLock="1"/>
      </w:r>
      <w:r w:rsidRPr="004A52A3">
        <w:rPr>
          <w:lang w:eastAsia="ko-KR"/>
        </w:rPr>
        <w:instrText xml:space="preserve"> SEQ Equation \* ARABIC </w:instrText>
      </w:r>
      <w:r w:rsidR="00E56364" w:rsidRPr="004A52A3">
        <w:rPr>
          <w:lang w:eastAsia="ko-KR"/>
        </w:rPr>
        <w:fldChar w:fldCharType="separate"/>
      </w:r>
      <w:r w:rsidR="008E6E7E">
        <w:rPr>
          <w:noProof/>
          <w:lang w:eastAsia="ko-KR"/>
        </w:rPr>
        <w:t>234</w:t>
      </w:r>
      <w:r w:rsidR="00E56364" w:rsidRPr="004A52A3">
        <w:rPr>
          <w:lang w:eastAsia="ko-KR"/>
        </w:rPr>
        <w:fldChar w:fldCharType="end"/>
      </w:r>
      <w:r w:rsidRPr="004A52A3">
        <w:rPr>
          <w:lang w:eastAsia="ko-KR"/>
        </w:rPr>
        <w:t>)</w:t>
      </w:r>
      <w:r>
        <w:rPr>
          <w:lang w:eastAsia="ko-KR"/>
        </w:rPr>
        <w:br/>
      </w:r>
      <w:r w:rsidR="00CB43B1" w:rsidRPr="004A52A3">
        <w:rPr>
          <w:lang w:eastAsia="ko-KR"/>
        </w:rPr>
        <w:t>mvDisp = candMV[ xPCol ][ </w:t>
      </w:r>
      <w:r w:rsidR="00CB43B1" w:rsidRPr="004A52A3">
        <w:t>yPCol</w:t>
      </w:r>
      <w:r w:rsidR="00CB43B1" w:rsidRPr="004A52A3">
        <w:rPr>
          <w:lang w:eastAsia="ko-KR"/>
        </w:rPr>
        <w:t> ]</w:t>
      </w:r>
      <w:r w:rsidR="00CB43B1" w:rsidRPr="004A52A3">
        <w:rPr>
          <w:lang w:eastAsia="ko-KR"/>
        </w:rPr>
        <w:tab/>
      </w:r>
      <w:r w:rsidR="00CB43B1" w:rsidRPr="004A52A3">
        <w:rPr>
          <w:lang w:eastAsia="ko-KR"/>
        </w:rPr>
        <w:tab/>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00CB43B1" w:rsidRPr="004A52A3">
        <w:rPr>
          <w:lang w:eastAsia="ko-KR"/>
        </w:rPr>
        <w:noBreakHyphen/>
      </w:r>
      <w:r w:rsidR="00E56364" w:rsidRPr="004A52A3">
        <w:rPr>
          <w:lang w:eastAsia="ko-KR"/>
        </w:rPr>
        <w:fldChar w:fldCharType="begin" w:fldLock="1"/>
      </w:r>
      <w:r w:rsidR="00CB43B1" w:rsidRPr="004A52A3">
        <w:rPr>
          <w:lang w:eastAsia="ko-KR"/>
        </w:rPr>
        <w:instrText xml:space="preserve"> SEQ Equation \* ARABIC </w:instrText>
      </w:r>
      <w:r w:rsidR="00E56364" w:rsidRPr="004A52A3">
        <w:rPr>
          <w:lang w:eastAsia="ko-KR"/>
        </w:rPr>
        <w:fldChar w:fldCharType="separate"/>
      </w:r>
      <w:r w:rsidR="008E6E7E">
        <w:rPr>
          <w:noProof/>
          <w:lang w:eastAsia="ko-KR"/>
        </w:rPr>
        <w:t>235</w:t>
      </w:r>
      <w:r w:rsidR="00E56364" w:rsidRPr="004A52A3">
        <w:rPr>
          <w:lang w:eastAsia="ko-KR"/>
        </w:rPr>
        <w:fldChar w:fldCharType="end"/>
      </w:r>
      <w:r w:rsidR="00CB43B1" w:rsidRPr="004A52A3">
        <w:rPr>
          <w:lang w:eastAsia="ko-KR"/>
        </w:rPr>
        <w:t>)</w:t>
      </w:r>
      <w:r w:rsidR="00CB43B1" w:rsidRPr="004A52A3">
        <w:rPr>
          <w:lang w:eastAsia="ko-KR"/>
        </w:rPr>
        <w:br/>
        <w:t>available</w:t>
      </w:r>
      <w:r w:rsidR="00F14789">
        <w:rPr>
          <w:lang w:eastAsia="ko-KR"/>
        </w:rPr>
        <w:t>Flag</w:t>
      </w:r>
      <w:r w:rsidR="00CB43B1" w:rsidRPr="004A52A3">
        <w:rPr>
          <w:lang w:eastAsia="ko-KR"/>
        </w:rPr>
        <w:t> = 1</w:t>
      </w:r>
      <w:r w:rsidR="00CB43B1" w:rsidRPr="004A52A3">
        <w:rPr>
          <w:lang w:eastAsia="ko-KR"/>
        </w:rPr>
        <w:tab/>
      </w:r>
      <w:r w:rsidR="00CB43B1" w:rsidRPr="004A52A3">
        <w:rPr>
          <w:lang w:eastAsia="ko-KR"/>
        </w:rPr>
        <w:tab/>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00CB43B1" w:rsidRPr="004A52A3">
        <w:rPr>
          <w:lang w:eastAsia="ko-KR"/>
        </w:rPr>
        <w:noBreakHyphen/>
      </w:r>
      <w:r w:rsidR="00E56364" w:rsidRPr="004A52A3">
        <w:rPr>
          <w:lang w:eastAsia="ko-KR"/>
        </w:rPr>
        <w:fldChar w:fldCharType="begin" w:fldLock="1"/>
      </w:r>
      <w:r w:rsidR="00CB43B1" w:rsidRPr="004A52A3">
        <w:rPr>
          <w:lang w:eastAsia="ko-KR"/>
        </w:rPr>
        <w:instrText xml:space="preserve"> SEQ Equation \* ARABIC </w:instrText>
      </w:r>
      <w:r w:rsidR="00E56364" w:rsidRPr="004A52A3">
        <w:rPr>
          <w:lang w:eastAsia="ko-KR"/>
        </w:rPr>
        <w:fldChar w:fldCharType="separate"/>
      </w:r>
      <w:r w:rsidR="008E6E7E">
        <w:rPr>
          <w:noProof/>
          <w:lang w:eastAsia="ko-KR"/>
        </w:rPr>
        <w:t>236</w:t>
      </w:r>
      <w:r w:rsidR="00E56364" w:rsidRPr="004A52A3">
        <w:rPr>
          <w:lang w:eastAsia="ko-KR"/>
        </w:rPr>
        <w:fldChar w:fldCharType="end"/>
      </w:r>
      <w:r w:rsidR="00CB43B1" w:rsidRPr="004A52A3">
        <w:rPr>
          <w:lang w:eastAsia="ko-KR"/>
        </w:rPr>
        <w:t>)</w:t>
      </w:r>
    </w:p>
    <w:p w:rsidR="00E40D2C" w:rsidRPr="004A52A3" w:rsidRDefault="00E40D2C" w:rsidP="001F4DAD">
      <w:pPr>
        <w:pStyle w:val="3H3"/>
      </w:pPr>
      <w:bookmarkStart w:id="32" w:name="_Ref350878761"/>
      <w:bookmarkEnd w:id="21"/>
      <w:r w:rsidRPr="004A52A3">
        <w:t>D</w:t>
      </w:r>
      <w:bookmarkEnd w:id="22"/>
      <w:r w:rsidRPr="004A52A3">
        <w:t xml:space="preserve">erivation process for </w:t>
      </w:r>
      <w:r w:rsidR="0079705B" w:rsidRPr="004A52A3">
        <w:t xml:space="preserve">a </w:t>
      </w:r>
      <w:r w:rsidRPr="004A52A3">
        <w:t>d</w:t>
      </w:r>
      <w:r w:rsidR="0079705B" w:rsidRPr="004A52A3">
        <w:t>isparity</w:t>
      </w:r>
      <w:r w:rsidRPr="004A52A3">
        <w:t xml:space="preserve"> </w:t>
      </w:r>
      <w:bookmarkEnd w:id="23"/>
      <w:r w:rsidR="00765B09" w:rsidRPr="004A52A3">
        <w:t xml:space="preserve">sample </w:t>
      </w:r>
      <w:r w:rsidR="0079705B" w:rsidRPr="004A52A3">
        <w:t>array</w:t>
      </w:r>
      <w:bookmarkEnd w:id="32"/>
      <w:r w:rsidRPr="004A52A3">
        <w:t xml:space="preserve"> </w:t>
      </w:r>
    </w:p>
    <w:p w:rsidR="00E40D2C" w:rsidRPr="004A52A3" w:rsidRDefault="00E40D2C" w:rsidP="00E40D2C">
      <w:pPr>
        <w:pStyle w:val="3D0"/>
        <w:numPr>
          <w:ilvl w:val="0"/>
          <w:numId w:val="0"/>
        </w:numPr>
        <w:ind w:left="357" w:hanging="357"/>
        <w:rPr>
          <w:lang w:eastAsia="ko-KR"/>
        </w:rPr>
      </w:pPr>
      <w:r w:rsidRPr="004A52A3">
        <w:rPr>
          <w:lang w:eastAsia="ko-KR"/>
        </w:rPr>
        <w:t>Inputs to this process are:</w:t>
      </w:r>
    </w:p>
    <w:p w:rsidR="00E40D2C" w:rsidRPr="004A52A3" w:rsidRDefault="00E40D2C" w:rsidP="00E81984">
      <w:pPr>
        <w:pStyle w:val="3D0"/>
        <w:rPr>
          <w:lang w:eastAsia="ko-KR"/>
        </w:rPr>
      </w:pPr>
      <w:r w:rsidRPr="004A52A3">
        <w:rPr>
          <w:lang w:eastAsia="ko-KR"/>
        </w:rPr>
        <w:t>a luma location ( xP, yP ) of the top-left luma sample of the current prediction unit relative to the top-left luma sample of the current picture,</w:t>
      </w:r>
    </w:p>
    <w:p w:rsidR="00E40D2C" w:rsidRPr="004A52A3" w:rsidRDefault="00E40D2C" w:rsidP="00E81984">
      <w:pPr>
        <w:pStyle w:val="3D0"/>
        <w:rPr>
          <w:lang w:eastAsia="ko-KR"/>
        </w:rPr>
      </w:pPr>
      <w:r w:rsidRPr="004A52A3">
        <w:rPr>
          <w:lang w:eastAsia="ko-KR"/>
        </w:rPr>
        <w:t>a disparity vector mvDisp,</w:t>
      </w:r>
    </w:p>
    <w:p w:rsidR="00E40D2C" w:rsidRPr="004A52A3" w:rsidRDefault="00E40D2C" w:rsidP="00E81984">
      <w:pPr>
        <w:pStyle w:val="3D0"/>
        <w:rPr>
          <w:lang w:eastAsia="ko-KR"/>
        </w:rPr>
      </w:pPr>
      <w:r w:rsidRPr="004A52A3">
        <w:rPr>
          <w:lang w:eastAsia="ko-KR"/>
        </w:rPr>
        <w:t xml:space="preserve">a view </w:t>
      </w:r>
      <w:r w:rsidR="00442EC1">
        <w:rPr>
          <w:lang w:eastAsia="ko-KR"/>
        </w:rPr>
        <w:t xml:space="preserve">order index </w:t>
      </w:r>
      <w:r w:rsidRPr="004A52A3">
        <w:rPr>
          <w:lang w:eastAsia="ko-KR"/>
        </w:rPr>
        <w:t>refViewIdx specifying a reference view,</w:t>
      </w:r>
    </w:p>
    <w:p w:rsidR="00442EC1" w:rsidRDefault="00442EC1" w:rsidP="00E81984">
      <w:pPr>
        <w:pStyle w:val="3D0"/>
        <w:rPr>
          <w:lang w:eastAsia="ko-KR"/>
        </w:rPr>
      </w:pPr>
      <w:r>
        <w:rPr>
          <w:lang w:eastAsia="ko-KR"/>
        </w:rPr>
        <w:t xml:space="preserve">a view order index depthViewIdx specifying the view the depth should be derived from </w:t>
      </w:r>
    </w:p>
    <w:p w:rsidR="00E40D2C" w:rsidRPr="004A52A3" w:rsidRDefault="00E40D2C" w:rsidP="00E81984">
      <w:pPr>
        <w:pStyle w:val="3D0"/>
        <w:rPr>
          <w:lang w:eastAsia="ko-KR"/>
        </w:rPr>
      </w:pPr>
      <w:proofErr w:type="gramStart"/>
      <w:r w:rsidRPr="004A52A3">
        <w:rPr>
          <w:lang w:eastAsia="ko-KR"/>
        </w:rPr>
        <w:t>variables</w:t>
      </w:r>
      <w:proofErr w:type="gramEnd"/>
      <w:r w:rsidRPr="004A52A3">
        <w:rPr>
          <w:lang w:eastAsia="ko-KR"/>
        </w:rPr>
        <w:t xml:space="preserve"> nPSW and nPSH specifying the width and the height, respectively, of the current prediction unit.</w:t>
      </w:r>
    </w:p>
    <w:p w:rsidR="00E40D2C" w:rsidRPr="00187604" w:rsidRDefault="00E40D2C" w:rsidP="00E81984">
      <w:pPr>
        <w:pStyle w:val="3D0"/>
        <w:rPr>
          <w:ins w:id="33" w:author="s124087_0209" w:date="2013-09-10T15:58:00Z"/>
          <w:lang w:eastAsia="ko-KR"/>
        </w:rPr>
      </w:pPr>
      <w:r w:rsidRPr="004A52A3">
        <w:rPr>
          <w:lang w:eastAsia="ko-KR"/>
        </w:rPr>
        <w:t xml:space="preserve">variable </w:t>
      </w:r>
      <w:r w:rsidR="006A3B8E" w:rsidRPr="004A52A3">
        <w:t>nSubBlkW</w:t>
      </w:r>
      <w:r w:rsidRPr="004A52A3">
        <w:rPr>
          <w:lang w:eastAsia="ko-KR"/>
        </w:rPr>
        <w:t xml:space="preserve"> and </w:t>
      </w:r>
      <w:r w:rsidR="006A3B8E" w:rsidRPr="004A52A3">
        <w:t xml:space="preserve">nSubBlkW </w:t>
      </w:r>
      <w:r w:rsidRPr="004A52A3">
        <w:rPr>
          <w:lang w:eastAsia="ko-KR"/>
        </w:rPr>
        <w:t>specifying the conversion precision of the corresponding depth samples</w:t>
      </w:r>
      <w:r w:rsidR="00D376C7" w:rsidRPr="004A52A3">
        <w:rPr>
          <w:lang w:eastAsia="ko-KR"/>
        </w:rPr>
        <w:t>,</w:t>
      </w:r>
    </w:p>
    <w:p w:rsidR="00187604" w:rsidRPr="00187604" w:rsidRDefault="00187604" w:rsidP="00E81984">
      <w:pPr>
        <w:pStyle w:val="3D0"/>
        <w:rPr>
          <w:highlight w:val="magenta"/>
          <w:lang w:eastAsia="ko-KR"/>
        </w:rPr>
      </w:pPr>
      <w:ins w:id="34" w:author="s124087_0209" w:date="2013-09-10T15:58:00Z">
        <w:r>
          <w:rPr>
            <w:rFonts w:eastAsiaTheme="minorEastAsia" w:hint="eastAsia"/>
            <w:highlight w:val="magenta"/>
            <w:lang w:eastAsia="ja-JP"/>
          </w:rPr>
          <w:t>var</w:t>
        </w:r>
      </w:ins>
      <w:ins w:id="35" w:author="s124087_0209" w:date="2013-09-10T16:00:00Z">
        <w:r>
          <w:rPr>
            <w:rFonts w:eastAsiaTheme="minorEastAsia" w:hint="eastAsia"/>
            <w:highlight w:val="magenta"/>
            <w:lang w:eastAsia="ja-JP"/>
          </w:rPr>
          <w:t>i</w:t>
        </w:r>
      </w:ins>
      <w:ins w:id="36" w:author="s124087_0209" w:date="2013-09-10T15:58:00Z">
        <w:r w:rsidRPr="00187604">
          <w:rPr>
            <w:rFonts w:eastAsiaTheme="minorEastAsia" w:hint="eastAsia"/>
            <w:highlight w:val="magenta"/>
            <w:lang w:eastAsia="ja-JP"/>
          </w:rPr>
          <w:t>able splitFlag</w:t>
        </w:r>
      </w:ins>
      <w:ins w:id="37" w:author="s124087_0209" w:date="2013-09-10T15:59:00Z">
        <w:r w:rsidRPr="00187604">
          <w:rPr>
            <w:rFonts w:eastAsiaTheme="minorEastAsia" w:hint="eastAsia"/>
            <w:highlight w:val="magenta"/>
            <w:lang w:eastAsia="ja-JP"/>
          </w:rPr>
          <w:t xml:space="preserve"> </w:t>
        </w:r>
        <w:r w:rsidRPr="00187604">
          <w:rPr>
            <w:rFonts w:eastAsiaTheme="minorEastAsia"/>
            <w:highlight w:val="magenta"/>
            <w:lang w:eastAsia="ja-JP"/>
          </w:rPr>
          <w:t>specifying whether further to split to 8x4 or 4x8 blocks</w:t>
        </w:r>
      </w:ins>
      <w:ins w:id="38" w:author="s124087_0209" w:date="2013-09-10T15:58:00Z">
        <w:r w:rsidRPr="00187604">
          <w:rPr>
            <w:rFonts w:eastAsiaTheme="minorEastAsia" w:hint="eastAsia"/>
            <w:highlight w:val="magenta"/>
            <w:lang w:eastAsia="ja-JP"/>
          </w:rPr>
          <w:t>,</w:t>
        </w:r>
      </w:ins>
    </w:p>
    <w:p w:rsidR="00E40D2C" w:rsidRPr="004A52A3" w:rsidRDefault="00E40D2C" w:rsidP="00E81984">
      <w:pPr>
        <w:pStyle w:val="3N0"/>
        <w:rPr>
          <w:lang w:eastAsia="ko-KR"/>
        </w:rPr>
      </w:pPr>
      <w:r w:rsidRPr="004A52A3">
        <w:rPr>
          <w:lang w:eastAsia="ko-KR"/>
        </w:rPr>
        <w:t>Outputs o</w:t>
      </w:r>
      <w:r w:rsidR="004E149F" w:rsidRPr="004A52A3">
        <w:rPr>
          <w:lang w:eastAsia="ko-KR"/>
        </w:rPr>
        <w:t>f</w:t>
      </w:r>
      <w:r w:rsidRPr="004A52A3">
        <w:rPr>
          <w:lang w:eastAsia="ko-KR"/>
        </w:rPr>
        <w:t xml:space="preserve"> this process are:</w:t>
      </w:r>
    </w:p>
    <w:p w:rsidR="00E40D2C" w:rsidRPr="004A52A3" w:rsidRDefault="00E40D2C" w:rsidP="00E81984">
      <w:pPr>
        <w:pStyle w:val="3D0"/>
        <w:rPr>
          <w:lang w:eastAsia="ko-KR"/>
        </w:rPr>
      </w:pPr>
      <w:proofErr w:type="gramStart"/>
      <w:r w:rsidRPr="004A52A3">
        <w:rPr>
          <w:lang w:eastAsia="ko-KR"/>
        </w:rPr>
        <w:t>a</w:t>
      </w:r>
      <w:proofErr w:type="gramEnd"/>
      <w:r w:rsidRPr="004A52A3">
        <w:rPr>
          <w:lang w:eastAsia="ko-KR"/>
        </w:rPr>
        <w:t xml:space="preserve"> (nPSW)x(nPSH) array </w:t>
      </w:r>
      <w:r w:rsidR="007E7671" w:rsidRPr="004A52A3">
        <w:rPr>
          <w:lang w:eastAsia="ko-KR"/>
        </w:rPr>
        <w:t>disparity</w:t>
      </w:r>
      <w:r w:rsidRPr="004A52A3">
        <w:rPr>
          <w:lang w:eastAsia="ko-KR"/>
        </w:rPr>
        <w:t xml:space="preserve">Samples of </w:t>
      </w:r>
      <w:r w:rsidR="00CE3803" w:rsidRPr="004A52A3">
        <w:rPr>
          <w:lang w:eastAsia="ko-KR"/>
        </w:rPr>
        <w:t xml:space="preserve">disparities </w:t>
      </w:r>
      <w:r w:rsidRPr="004A52A3">
        <w:rPr>
          <w:lang w:eastAsia="ko-KR"/>
        </w:rPr>
        <w:t>values.</w:t>
      </w:r>
    </w:p>
    <w:p w:rsidR="00E40D2C" w:rsidRPr="004A52A3" w:rsidRDefault="00E40D2C" w:rsidP="000C66C9">
      <w:pPr>
        <w:pStyle w:val="3N0"/>
      </w:pPr>
      <w:r w:rsidRPr="004A52A3">
        <w:t>Let refDe</w:t>
      </w:r>
      <w:r w:rsidR="005408C0" w:rsidRPr="004A52A3">
        <w:t>p</w:t>
      </w:r>
      <w:r w:rsidR="000A29A9" w:rsidRPr="004A52A3">
        <w:t>Pels</w:t>
      </w:r>
      <w:r w:rsidRPr="004A52A3">
        <w:t xml:space="preserve"> be </w:t>
      </w:r>
      <w:r w:rsidR="006A3B8E" w:rsidRPr="004A52A3">
        <w:t xml:space="preserve">an </w:t>
      </w:r>
      <w:r w:rsidRPr="004A52A3">
        <w:t xml:space="preserve">array of reconstructed depth samples </w:t>
      </w:r>
      <w:r w:rsidR="006A3B8E" w:rsidRPr="004A52A3">
        <w:t xml:space="preserve">of the depth view component </w:t>
      </w:r>
      <w:r w:rsidRPr="004A52A3">
        <w:t xml:space="preserve">with ViewIdx equal to </w:t>
      </w:r>
      <w:r w:rsidR="00442EC1">
        <w:rPr>
          <w:lang w:eastAsia="ko-KR"/>
        </w:rPr>
        <w:t>depthViewIdx</w:t>
      </w:r>
      <w:r w:rsidRPr="004A52A3">
        <w:t>. The luma location (x</w:t>
      </w:r>
      <w:r w:rsidR="00A86C44" w:rsidRPr="004A52A3">
        <w:rPr>
          <w:vertAlign w:val="subscript"/>
        </w:rPr>
        <w:t>TL</w:t>
      </w:r>
      <w:r w:rsidRPr="004A52A3">
        <w:t>, y</w:t>
      </w:r>
      <w:r w:rsidR="00A86C44" w:rsidRPr="004A52A3">
        <w:rPr>
          <w:vertAlign w:val="subscript"/>
        </w:rPr>
        <w:t>TL</w:t>
      </w:r>
      <w:r w:rsidRPr="004A52A3">
        <w:t>) of top-left luma sample of</w:t>
      </w:r>
      <w:r w:rsidR="00442EC1">
        <w:t xml:space="preserve"> a block in</w:t>
      </w:r>
      <w:r w:rsidRPr="004A52A3">
        <w:t xml:space="preserve"> </w:t>
      </w:r>
      <w:r w:rsidR="006F22FD" w:rsidRPr="004A52A3">
        <w:t>refDepPels</w:t>
      </w:r>
      <w:r w:rsidRPr="004A52A3">
        <w:t xml:space="preserve"> is derived by</w:t>
      </w:r>
    </w:p>
    <w:p w:rsidR="00E40D2C" w:rsidRPr="004A52A3" w:rsidRDefault="00E40D2C" w:rsidP="00E81984">
      <w:pPr>
        <w:pStyle w:val="3E1"/>
        <w:rPr>
          <w:lang w:eastAsia="ko-KR"/>
        </w:rPr>
      </w:pPr>
      <w:r w:rsidRPr="004A52A3">
        <w:rPr>
          <w:lang w:eastAsia="ko-KR"/>
        </w:rPr>
        <w:t>x</w:t>
      </w:r>
      <w:r w:rsidR="00A86C44" w:rsidRPr="004A52A3">
        <w:rPr>
          <w:vertAlign w:val="subscript"/>
          <w:lang w:eastAsia="ko-KR"/>
        </w:rPr>
        <w:t>TL</w:t>
      </w:r>
      <w:r w:rsidRPr="004A52A3">
        <w:rPr>
          <w:lang w:eastAsia="ko-KR"/>
        </w:rPr>
        <w:t xml:space="preserve"> = xP + ( </w:t>
      </w:r>
      <w:r w:rsidR="000D4EA7" w:rsidRPr="004A52A3">
        <w:rPr>
          <w:lang w:eastAsia="ko-KR"/>
        </w:rPr>
        <w:t xml:space="preserve">( </w:t>
      </w:r>
      <w:r w:rsidRPr="004A52A3">
        <w:rPr>
          <w:lang w:eastAsia="ko-KR"/>
        </w:rPr>
        <w:t>mvDisp[</w:t>
      </w:r>
      <w:r w:rsidR="006A3B8E" w:rsidRPr="004A52A3">
        <w:rPr>
          <w:lang w:eastAsia="ko-KR"/>
        </w:rPr>
        <w:t> </w:t>
      </w:r>
      <w:r w:rsidRPr="004A52A3">
        <w:rPr>
          <w:lang w:eastAsia="ko-KR"/>
        </w:rPr>
        <w:t>0</w:t>
      </w:r>
      <w:r w:rsidR="006A3B8E" w:rsidRPr="004A52A3">
        <w:rPr>
          <w:lang w:eastAsia="ko-KR"/>
        </w:rPr>
        <w:t> </w:t>
      </w:r>
      <w:r w:rsidRPr="004A52A3">
        <w:rPr>
          <w:lang w:eastAsia="ko-KR"/>
        </w:rPr>
        <w:t>]</w:t>
      </w:r>
      <w:r w:rsidR="000D4EA7" w:rsidRPr="004A52A3">
        <w:rPr>
          <w:lang w:eastAsia="ko-KR"/>
        </w:rPr>
        <w:t xml:space="preserve"> + 2 )</w:t>
      </w:r>
      <w:r w:rsidR="00CB44FB">
        <w:rPr>
          <w:lang w:eastAsia="ko-KR"/>
        </w:rPr>
        <w:t xml:space="preserve"> </w:t>
      </w:r>
      <w:r w:rsidRPr="004A52A3">
        <w:rPr>
          <w:lang w:eastAsia="ko-KR"/>
        </w:rPr>
        <w:t xml:space="preserve"> &gt;&gt;</w:t>
      </w:r>
      <w:r w:rsidR="00CB44FB">
        <w:rPr>
          <w:lang w:eastAsia="ko-KR"/>
        </w:rPr>
        <w:t xml:space="preserve"> </w:t>
      </w:r>
      <w:r w:rsidRPr="004A52A3">
        <w:rPr>
          <w:lang w:eastAsia="ko-KR"/>
        </w:rPr>
        <w:t xml:space="preserve"> 2 )</w:t>
      </w:r>
      <w:r w:rsidRPr="004A52A3">
        <w:rPr>
          <w:lang w:eastAsia="ko-KR"/>
        </w:rPr>
        <w:tab/>
      </w:r>
      <w:r w:rsidR="00CB44FB">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237</w:t>
      </w:r>
      <w:r w:rsidR="00E56364" w:rsidRPr="004A52A3">
        <w:fldChar w:fldCharType="end"/>
      </w:r>
      <w:r w:rsidRPr="004A52A3">
        <w:t>)</w:t>
      </w:r>
      <w:r w:rsidRPr="004A52A3">
        <w:br/>
      </w:r>
      <w:r w:rsidRPr="004A52A3">
        <w:rPr>
          <w:lang w:eastAsia="ko-KR"/>
        </w:rPr>
        <w:t>y</w:t>
      </w:r>
      <w:r w:rsidR="00A86C44" w:rsidRPr="004A52A3">
        <w:rPr>
          <w:vertAlign w:val="subscript"/>
          <w:lang w:eastAsia="ko-KR"/>
        </w:rPr>
        <w:t>TL</w:t>
      </w:r>
      <w:r w:rsidRPr="004A52A3">
        <w:rPr>
          <w:lang w:eastAsia="ko-KR"/>
        </w:rPr>
        <w:t xml:space="preserve"> = yP + ( </w:t>
      </w:r>
      <w:r w:rsidR="000D4EA7" w:rsidRPr="004A52A3">
        <w:rPr>
          <w:lang w:eastAsia="ko-KR"/>
        </w:rPr>
        <w:t xml:space="preserve">( </w:t>
      </w:r>
      <w:r w:rsidRPr="004A52A3">
        <w:rPr>
          <w:lang w:eastAsia="ko-KR"/>
        </w:rPr>
        <w:t>mvDisp[</w:t>
      </w:r>
      <w:r w:rsidR="006A3B8E" w:rsidRPr="004A52A3">
        <w:rPr>
          <w:lang w:eastAsia="ko-KR"/>
        </w:rPr>
        <w:t> </w:t>
      </w:r>
      <w:r w:rsidRPr="004A52A3">
        <w:rPr>
          <w:lang w:eastAsia="ko-KR"/>
        </w:rPr>
        <w:t>1</w:t>
      </w:r>
      <w:r w:rsidR="006A3B8E" w:rsidRPr="004A52A3">
        <w:rPr>
          <w:lang w:eastAsia="ko-KR"/>
        </w:rPr>
        <w:t> </w:t>
      </w:r>
      <w:r w:rsidRPr="004A52A3">
        <w:rPr>
          <w:lang w:eastAsia="ko-KR"/>
        </w:rPr>
        <w:t>]</w:t>
      </w:r>
      <w:r w:rsidR="000D4EA7" w:rsidRPr="004A52A3">
        <w:rPr>
          <w:lang w:eastAsia="ko-KR"/>
        </w:rPr>
        <w:t xml:space="preserve"> + 2 )</w:t>
      </w:r>
      <w:r w:rsidR="00CB44FB">
        <w:rPr>
          <w:lang w:eastAsia="ko-KR"/>
        </w:rPr>
        <w:t xml:space="preserve"> </w:t>
      </w:r>
      <w:r w:rsidRPr="004A52A3">
        <w:rPr>
          <w:lang w:eastAsia="ko-KR"/>
        </w:rPr>
        <w:t xml:space="preserve"> &gt;&gt; </w:t>
      </w:r>
      <w:r w:rsidR="00CB44FB">
        <w:rPr>
          <w:lang w:eastAsia="ko-KR"/>
        </w:rPr>
        <w:t xml:space="preserve"> </w:t>
      </w:r>
      <w:r w:rsidRPr="004A52A3">
        <w:rPr>
          <w:lang w:eastAsia="ko-KR"/>
        </w:rPr>
        <w:t>2 )</w:t>
      </w:r>
      <w:r w:rsidRPr="004A52A3">
        <w:rPr>
          <w:lang w:eastAsia="ko-KR"/>
        </w:rPr>
        <w:tab/>
      </w:r>
      <w:r w:rsidR="00CB44FB">
        <w:rPr>
          <w:lang w:eastAsia="ko-KR"/>
        </w:rPr>
        <w:tab/>
      </w:r>
      <w:r w:rsidRPr="004A52A3">
        <w:t>(</w:t>
      </w:r>
      <w:r w:rsidR="00E56364" w:rsidRPr="004A52A3">
        <w:rPr>
          <w:lang w:eastAsia="ko-KR"/>
        </w:rPr>
        <w:fldChar w:fldCharType="begin" w:fldLock="1"/>
      </w:r>
      <w:r w:rsidR="00F428CE"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238</w:t>
      </w:r>
      <w:r w:rsidR="00E56364" w:rsidRPr="004A52A3">
        <w:fldChar w:fldCharType="end"/>
      </w:r>
      <w:r w:rsidRPr="004A52A3">
        <w:t>)</w:t>
      </w:r>
    </w:p>
    <w:p w:rsidR="00704825" w:rsidRPr="004A52A3" w:rsidRDefault="00704825" w:rsidP="00704825">
      <w:pPr>
        <w:pStyle w:val="3N0"/>
        <w:rPr>
          <w:lang w:eastAsia="ko-KR"/>
        </w:rPr>
      </w:pPr>
      <w:r w:rsidRPr="004A52A3">
        <w:t>The array d</w:t>
      </w:r>
      <w:r w:rsidR="00700C8A" w:rsidRPr="004A52A3">
        <w:t>isparity</w:t>
      </w:r>
      <w:r w:rsidRPr="004A52A3">
        <w:t>Samples</w:t>
      </w:r>
      <w:r w:rsidR="0022588A" w:rsidRPr="004A52A3">
        <w:t xml:space="preserve"> of size</w:t>
      </w:r>
      <w:r w:rsidRPr="004A52A3">
        <w:t xml:space="preserve"> </w:t>
      </w:r>
      <w:r w:rsidR="0022588A" w:rsidRPr="004A52A3">
        <w:rPr>
          <w:lang w:eastAsia="ko-KR"/>
        </w:rPr>
        <w:t>(nPSW</w:t>
      </w:r>
      <w:proofErr w:type="gramStart"/>
      <w:r w:rsidR="0022588A" w:rsidRPr="004A52A3">
        <w:rPr>
          <w:lang w:eastAsia="ko-KR"/>
        </w:rPr>
        <w:t>)x</w:t>
      </w:r>
      <w:proofErr w:type="gramEnd"/>
      <w:r w:rsidR="0022588A" w:rsidRPr="004A52A3">
        <w:rPr>
          <w:lang w:eastAsia="ko-KR"/>
        </w:rPr>
        <w:t xml:space="preserve">(nPSH) </w:t>
      </w:r>
      <w:r w:rsidRPr="004A52A3">
        <w:t xml:space="preserve">is derived as specified in the following: </w:t>
      </w:r>
    </w:p>
    <w:p w:rsidR="00CB5D5A" w:rsidRPr="004A52A3" w:rsidRDefault="00CB5D5A" w:rsidP="00CB5D5A">
      <w:pPr>
        <w:pStyle w:val="3D0"/>
      </w:pPr>
      <w:r w:rsidRPr="004A52A3">
        <w:rPr>
          <w:lang w:eastAsia="ko-KR"/>
        </w:rPr>
        <w:t>For sBy in the range of 0 to (</w:t>
      </w:r>
      <w:r w:rsidR="00091718" w:rsidRPr="004A52A3">
        <w:rPr>
          <w:lang w:eastAsia="ko-KR"/>
        </w:rPr>
        <w:t> </w:t>
      </w:r>
      <w:r w:rsidRPr="004A52A3">
        <w:rPr>
          <w:lang w:eastAsia="ko-KR"/>
        </w:rPr>
        <w:t>(</w:t>
      </w:r>
      <w:r w:rsidR="00091718" w:rsidRPr="004A52A3">
        <w:rPr>
          <w:lang w:eastAsia="ko-KR"/>
        </w:rPr>
        <w:t> </w:t>
      </w:r>
      <w:r w:rsidRPr="004A52A3">
        <w:rPr>
          <w:lang w:eastAsia="ko-KR"/>
        </w:rPr>
        <w:t>nPSH</w:t>
      </w:r>
      <w:r w:rsidR="00091718" w:rsidRPr="004A52A3">
        <w:rPr>
          <w:lang w:eastAsia="ko-KR"/>
        </w:rPr>
        <w:t> </w:t>
      </w:r>
      <w:r w:rsidRPr="004A52A3">
        <w:rPr>
          <w:lang w:eastAsia="ko-KR"/>
        </w:rPr>
        <w:t>/</w:t>
      </w:r>
      <w:r w:rsidR="00091718" w:rsidRPr="004A52A3">
        <w:rPr>
          <w:lang w:eastAsia="ko-KR"/>
        </w:rPr>
        <w:t> </w:t>
      </w:r>
      <w:r w:rsidRPr="004A52A3">
        <w:rPr>
          <w:lang w:eastAsia="ko-KR"/>
        </w:rPr>
        <w:t>nSubBlkH)</w:t>
      </w:r>
      <w:r w:rsidR="00091718" w:rsidRPr="004A52A3">
        <w:rPr>
          <w:lang w:eastAsia="ko-KR"/>
        </w:rPr>
        <w:t> </w:t>
      </w:r>
      <w:r w:rsidRPr="004A52A3">
        <w:t>–1</w:t>
      </w:r>
      <w:r w:rsidR="00091718" w:rsidRPr="004A52A3">
        <w:t> </w:t>
      </w:r>
      <w:r w:rsidRPr="004A52A3">
        <w:t xml:space="preserve">), inclusive, the following applies: </w:t>
      </w:r>
    </w:p>
    <w:p w:rsidR="00CB5D5A" w:rsidRPr="004A52A3" w:rsidRDefault="00CB5D5A" w:rsidP="00CB5D5A">
      <w:pPr>
        <w:pStyle w:val="3D1"/>
        <w:rPr>
          <w:lang w:eastAsia="ko-KR"/>
        </w:rPr>
      </w:pPr>
      <w:r w:rsidRPr="004A52A3">
        <w:rPr>
          <w:lang w:eastAsia="ko-KR"/>
        </w:rPr>
        <w:t>For sBx in the range of 0 to (</w:t>
      </w:r>
      <w:r w:rsidR="00091718" w:rsidRPr="004A52A3">
        <w:rPr>
          <w:lang w:eastAsia="ko-KR"/>
        </w:rPr>
        <w:t> </w:t>
      </w:r>
      <w:r w:rsidRPr="004A52A3">
        <w:rPr>
          <w:lang w:eastAsia="ko-KR"/>
        </w:rPr>
        <w:t>(</w:t>
      </w:r>
      <w:r w:rsidR="00091718" w:rsidRPr="004A52A3">
        <w:rPr>
          <w:lang w:eastAsia="ko-KR"/>
        </w:rPr>
        <w:t> </w:t>
      </w:r>
      <w:r w:rsidRPr="004A52A3">
        <w:rPr>
          <w:lang w:eastAsia="ko-KR"/>
        </w:rPr>
        <w:t>nPSW</w:t>
      </w:r>
      <w:r w:rsidR="00091718" w:rsidRPr="004A52A3">
        <w:rPr>
          <w:lang w:eastAsia="ko-KR"/>
        </w:rPr>
        <w:t> </w:t>
      </w:r>
      <w:r w:rsidRPr="004A52A3">
        <w:rPr>
          <w:lang w:eastAsia="ko-KR"/>
        </w:rPr>
        <w:t>/</w:t>
      </w:r>
      <w:r w:rsidR="00091718" w:rsidRPr="004A52A3">
        <w:rPr>
          <w:lang w:eastAsia="ko-KR"/>
        </w:rPr>
        <w:t> </w:t>
      </w:r>
      <w:r w:rsidRPr="004A52A3">
        <w:rPr>
          <w:lang w:eastAsia="ko-KR"/>
        </w:rPr>
        <w:t>nSubBlkW)</w:t>
      </w:r>
      <w:r w:rsidR="00091718" w:rsidRPr="004A52A3">
        <w:rPr>
          <w:lang w:eastAsia="ko-KR"/>
        </w:rPr>
        <w:t> </w:t>
      </w:r>
      <w:r w:rsidRPr="004A52A3">
        <w:t>–1</w:t>
      </w:r>
      <w:r w:rsidR="00091718" w:rsidRPr="004A52A3">
        <w:t> </w:t>
      </w:r>
      <w:r w:rsidRPr="004A52A3">
        <w:t xml:space="preserve">), inclusive, the following applies: </w:t>
      </w:r>
    </w:p>
    <w:p w:rsidR="00091718" w:rsidRPr="004A52A3" w:rsidRDefault="00091718" w:rsidP="00091718">
      <w:pPr>
        <w:pStyle w:val="3D2"/>
        <w:rPr>
          <w:lang w:eastAsia="ko-KR"/>
        </w:rPr>
      </w:pPr>
      <w:r w:rsidRPr="004A52A3">
        <w:rPr>
          <w:lang w:eastAsia="ko-KR"/>
        </w:rPr>
        <w:t>The variable</w:t>
      </w:r>
      <w:r w:rsidR="00BA5B38">
        <w:rPr>
          <w:lang w:eastAsia="ko-KR"/>
        </w:rPr>
        <w:t xml:space="preserve">s </w:t>
      </w:r>
      <w:r w:rsidR="00011D42">
        <w:rPr>
          <w:lang w:eastAsia="ko-KR"/>
        </w:rPr>
        <w:t xml:space="preserve">xB, y,B, </w:t>
      </w:r>
      <w:r w:rsidR="00BA5B38">
        <w:rPr>
          <w:lang w:eastAsia="ko-KR"/>
        </w:rPr>
        <w:t xml:space="preserve">xP0, yP0, xP1, yP1, are derived as specified in the following: </w:t>
      </w:r>
      <w:r w:rsidR="00D376C7" w:rsidRPr="004A52A3">
        <w:rPr>
          <w:lang w:eastAsia="ko-KR"/>
        </w:rPr>
        <w:t xml:space="preserve"> </w:t>
      </w:r>
    </w:p>
    <w:p w:rsidR="00BA5B38" w:rsidRDefault="00011D42" w:rsidP="00BA5B38">
      <w:pPr>
        <w:pStyle w:val="3Tabs"/>
      </w:pPr>
      <w:r>
        <w:rPr>
          <w:lang w:eastAsia="ko-KR"/>
        </w:rPr>
        <w:tab/>
      </w:r>
      <w:r>
        <w:rPr>
          <w:lang w:eastAsia="ko-KR"/>
        </w:rPr>
        <w:tab/>
      </w:r>
      <w:r>
        <w:rPr>
          <w:lang w:eastAsia="ko-KR"/>
        </w:rPr>
        <w:tab/>
        <w:t xml:space="preserve">xB = </w:t>
      </w:r>
      <w:r w:rsidRPr="004A52A3">
        <w:rPr>
          <w:lang w:eastAsia="ko-KR"/>
        </w:rPr>
        <w:t>sBx * nSubBlkW</w:t>
      </w:r>
      <w:r>
        <w:rPr>
          <w:lang w:eastAsia="ko-KR"/>
        </w:rPr>
        <w:br/>
      </w:r>
      <w:r>
        <w:rPr>
          <w:lang w:eastAsia="ko-KR"/>
        </w:rPr>
        <w:tab/>
      </w:r>
      <w:r>
        <w:rPr>
          <w:lang w:eastAsia="ko-KR"/>
        </w:rPr>
        <w:tab/>
      </w:r>
      <w:r>
        <w:rPr>
          <w:lang w:eastAsia="ko-KR"/>
        </w:rPr>
        <w:tab/>
        <w:t xml:space="preserve">yB = </w:t>
      </w:r>
      <w:r w:rsidRPr="004A52A3">
        <w:rPr>
          <w:lang w:eastAsia="ko-KR"/>
        </w:rPr>
        <w:t>sB</w:t>
      </w:r>
      <w:r>
        <w:rPr>
          <w:lang w:eastAsia="ko-KR"/>
        </w:rPr>
        <w:t>y</w:t>
      </w:r>
      <w:r w:rsidRPr="004A52A3">
        <w:rPr>
          <w:lang w:eastAsia="ko-KR"/>
        </w:rPr>
        <w:t xml:space="preserve"> * nSubBlk</w:t>
      </w:r>
      <w:r>
        <w:rPr>
          <w:lang w:eastAsia="ko-KR"/>
        </w:rPr>
        <w:t>H</w:t>
      </w:r>
      <w:r>
        <w:rPr>
          <w:lang w:eastAsia="ko-KR"/>
        </w:rPr>
        <w:br/>
      </w:r>
      <w:r w:rsidR="00427BB3" w:rsidRPr="004A52A3">
        <w:rPr>
          <w:lang w:eastAsia="ko-KR"/>
        </w:rPr>
        <w:tab/>
      </w:r>
      <w:r w:rsidR="00427BB3" w:rsidRPr="004A52A3">
        <w:rPr>
          <w:lang w:eastAsia="ko-KR"/>
        </w:rPr>
        <w:tab/>
      </w:r>
      <w:r w:rsidR="00427BB3" w:rsidRPr="004A52A3">
        <w:rPr>
          <w:lang w:eastAsia="ko-KR"/>
        </w:rPr>
        <w:tab/>
        <w:t>x</w:t>
      </w:r>
      <w:r w:rsidR="00CB44FB">
        <w:rPr>
          <w:lang w:eastAsia="ko-KR"/>
        </w:rPr>
        <w:t>P0</w:t>
      </w:r>
      <w:r w:rsidR="00427BB3" w:rsidRPr="004A52A3">
        <w:rPr>
          <w:lang w:eastAsia="ko-KR"/>
        </w:rPr>
        <w:t xml:space="preserve"> = </w:t>
      </w:r>
      <w:r w:rsidR="00CB44FB" w:rsidRPr="00CB44FB">
        <w:rPr>
          <w:lang w:eastAsia="ko-KR"/>
        </w:rPr>
        <w:t>Clip3(</w:t>
      </w:r>
      <w:r w:rsidR="00CB44FB">
        <w:rPr>
          <w:lang w:eastAsia="ko-KR"/>
        </w:rPr>
        <w:t xml:space="preserve"> </w:t>
      </w:r>
      <w:r w:rsidR="00CB44FB" w:rsidRPr="00CB44FB">
        <w:rPr>
          <w:lang w:eastAsia="ko-KR"/>
        </w:rPr>
        <w:t>0, pic_width_in_luma_samples – 1,</w:t>
      </w:r>
      <w:r w:rsidR="00CB44FB">
        <w:rPr>
          <w:lang w:eastAsia="ko-KR"/>
        </w:rPr>
        <w:t xml:space="preserve"> </w:t>
      </w:r>
      <w:r w:rsidR="00427BB3" w:rsidRPr="004A52A3">
        <w:rPr>
          <w:lang w:eastAsia="ko-KR"/>
        </w:rPr>
        <w:t>x</w:t>
      </w:r>
      <w:r w:rsidR="00427BB3" w:rsidRPr="004A52A3">
        <w:rPr>
          <w:vertAlign w:val="subscript"/>
          <w:lang w:eastAsia="ko-KR"/>
        </w:rPr>
        <w:t>TL</w:t>
      </w:r>
      <w:r w:rsidR="00427BB3" w:rsidRPr="004A52A3">
        <w:rPr>
          <w:lang w:eastAsia="ko-KR"/>
        </w:rPr>
        <w:t xml:space="preserve"> + </w:t>
      </w:r>
      <w:r>
        <w:rPr>
          <w:lang w:eastAsia="ko-KR"/>
        </w:rPr>
        <w:t>xB</w:t>
      </w:r>
      <w:r w:rsidR="00CB44FB">
        <w:rPr>
          <w:lang w:eastAsia="ko-KR"/>
        </w:rPr>
        <w:t xml:space="preserve"> )</w:t>
      </w:r>
      <w:r w:rsidR="00427BB3" w:rsidRPr="004A52A3">
        <w:rPr>
          <w:lang w:eastAsia="ko-KR"/>
        </w:rPr>
        <w:br/>
      </w:r>
      <w:r w:rsidR="00C36F71" w:rsidRPr="004A52A3">
        <w:rPr>
          <w:lang w:eastAsia="ko-KR"/>
        </w:rPr>
        <w:tab/>
      </w:r>
      <w:r w:rsidR="00427BB3" w:rsidRPr="004A52A3">
        <w:rPr>
          <w:lang w:eastAsia="ko-KR"/>
        </w:rPr>
        <w:tab/>
      </w:r>
      <w:r w:rsidR="00427BB3" w:rsidRPr="004A52A3">
        <w:rPr>
          <w:lang w:eastAsia="ko-KR"/>
        </w:rPr>
        <w:tab/>
        <w:t>y</w:t>
      </w:r>
      <w:r w:rsidR="00CB44FB">
        <w:rPr>
          <w:lang w:eastAsia="ko-KR"/>
        </w:rPr>
        <w:t>P0</w:t>
      </w:r>
      <w:r w:rsidR="00427BB3" w:rsidRPr="004A52A3">
        <w:rPr>
          <w:lang w:eastAsia="ko-KR"/>
        </w:rPr>
        <w:t xml:space="preserve"> = </w:t>
      </w:r>
      <w:r w:rsidR="00CB44FB" w:rsidRPr="00CB44FB">
        <w:rPr>
          <w:lang w:eastAsia="ko-KR"/>
        </w:rPr>
        <w:t>Clip3(</w:t>
      </w:r>
      <w:r w:rsidR="00CB44FB">
        <w:rPr>
          <w:lang w:eastAsia="ko-KR"/>
        </w:rPr>
        <w:t xml:space="preserve"> </w:t>
      </w:r>
      <w:r w:rsidR="00CB44FB" w:rsidRPr="00CB44FB">
        <w:rPr>
          <w:lang w:eastAsia="ko-KR"/>
        </w:rPr>
        <w:t>0, pic_</w:t>
      </w:r>
      <w:r w:rsidR="00CB44FB">
        <w:rPr>
          <w:lang w:eastAsia="ko-KR"/>
        </w:rPr>
        <w:t>height</w:t>
      </w:r>
      <w:r w:rsidR="00CB44FB" w:rsidRPr="00CB44FB">
        <w:rPr>
          <w:lang w:eastAsia="ko-KR"/>
        </w:rPr>
        <w:t>_in_luma_samples – 1,</w:t>
      </w:r>
      <w:r w:rsidR="00CB44FB">
        <w:rPr>
          <w:lang w:eastAsia="ko-KR"/>
        </w:rPr>
        <w:t xml:space="preserve"> </w:t>
      </w:r>
      <w:r w:rsidR="00700C8A" w:rsidRPr="004A52A3">
        <w:rPr>
          <w:lang w:eastAsia="ko-KR"/>
        </w:rPr>
        <w:t>y</w:t>
      </w:r>
      <w:r w:rsidR="00427BB3" w:rsidRPr="004A52A3">
        <w:rPr>
          <w:vertAlign w:val="subscript"/>
          <w:lang w:eastAsia="ko-KR"/>
        </w:rPr>
        <w:t>TL</w:t>
      </w:r>
      <w:r w:rsidR="00427BB3" w:rsidRPr="004A52A3">
        <w:rPr>
          <w:lang w:eastAsia="ko-KR"/>
        </w:rPr>
        <w:t xml:space="preserve"> + </w:t>
      </w:r>
      <w:r>
        <w:rPr>
          <w:lang w:eastAsia="ko-KR"/>
        </w:rPr>
        <w:t>yB</w:t>
      </w:r>
      <w:r w:rsidR="00CB44FB">
        <w:rPr>
          <w:lang w:eastAsia="ko-KR"/>
        </w:rPr>
        <w:t xml:space="preserve"> ) </w:t>
      </w:r>
      <w:r w:rsidR="00CB44FB">
        <w:rPr>
          <w:lang w:eastAsia="ko-KR"/>
        </w:rPr>
        <w:br/>
      </w:r>
      <w:r w:rsidR="0068472A">
        <w:rPr>
          <w:lang w:eastAsia="ko-KR"/>
        </w:rPr>
        <w:tab/>
      </w:r>
      <w:r w:rsidR="0068472A">
        <w:rPr>
          <w:lang w:eastAsia="ko-KR"/>
        </w:rPr>
        <w:tab/>
      </w:r>
      <w:r w:rsidR="0068472A">
        <w:rPr>
          <w:lang w:eastAsia="ko-KR"/>
        </w:rPr>
        <w:tab/>
        <w:t>xP1 = Clip3(</w:t>
      </w:r>
      <w:r w:rsidR="00AD57B8">
        <w:rPr>
          <w:lang w:eastAsia="ko-KR"/>
        </w:rPr>
        <w:t xml:space="preserve"> </w:t>
      </w:r>
      <w:r w:rsidR="0068472A">
        <w:rPr>
          <w:lang w:eastAsia="ko-KR"/>
        </w:rPr>
        <w:t>0, pic_width_in_luma_samples – 1, x</w:t>
      </w:r>
      <w:r w:rsidR="0068472A" w:rsidRPr="004A52A3">
        <w:rPr>
          <w:vertAlign w:val="subscript"/>
          <w:lang w:eastAsia="ko-KR"/>
        </w:rPr>
        <w:t>TL</w:t>
      </w:r>
      <w:r w:rsidR="0068472A">
        <w:rPr>
          <w:lang w:eastAsia="ko-KR"/>
        </w:rPr>
        <w:t xml:space="preserve"> + </w:t>
      </w:r>
      <w:r>
        <w:rPr>
          <w:lang w:eastAsia="ko-KR"/>
        </w:rPr>
        <w:t xml:space="preserve">xB </w:t>
      </w:r>
      <w:r w:rsidR="0068472A">
        <w:rPr>
          <w:lang w:eastAsia="ko-KR"/>
        </w:rPr>
        <w:t>+ nSubBlkW – 1</w:t>
      </w:r>
      <w:r w:rsidR="00AD57B8">
        <w:rPr>
          <w:lang w:eastAsia="ko-KR"/>
        </w:rPr>
        <w:t xml:space="preserve"> </w:t>
      </w:r>
      <w:r w:rsidR="0068472A">
        <w:rPr>
          <w:lang w:eastAsia="ko-KR"/>
        </w:rPr>
        <w:t>)</w:t>
      </w:r>
      <w:r w:rsidR="0068472A">
        <w:rPr>
          <w:lang w:eastAsia="ko-KR"/>
        </w:rPr>
        <w:br/>
      </w:r>
      <w:r w:rsidR="0068472A">
        <w:rPr>
          <w:lang w:eastAsia="ko-KR"/>
        </w:rPr>
        <w:tab/>
      </w:r>
      <w:r w:rsidR="0068472A">
        <w:rPr>
          <w:lang w:eastAsia="ko-KR"/>
        </w:rPr>
        <w:tab/>
      </w:r>
      <w:r w:rsidR="0068472A">
        <w:rPr>
          <w:lang w:eastAsia="ko-KR"/>
        </w:rPr>
        <w:tab/>
        <w:t>yP1 = Clip3(</w:t>
      </w:r>
      <w:r w:rsidR="00AD57B8">
        <w:rPr>
          <w:lang w:eastAsia="ko-KR"/>
        </w:rPr>
        <w:t xml:space="preserve"> </w:t>
      </w:r>
      <w:r w:rsidR="0068472A">
        <w:rPr>
          <w:lang w:eastAsia="ko-KR"/>
        </w:rPr>
        <w:t>0, pic_height_in_luma_samples – 1, y</w:t>
      </w:r>
      <w:r w:rsidR="0068472A" w:rsidRPr="004A52A3">
        <w:rPr>
          <w:vertAlign w:val="subscript"/>
          <w:lang w:eastAsia="ko-KR"/>
        </w:rPr>
        <w:t>TL</w:t>
      </w:r>
      <w:r w:rsidR="0068472A">
        <w:rPr>
          <w:lang w:eastAsia="ko-KR"/>
        </w:rPr>
        <w:t xml:space="preserve"> + </w:t>
      </w:r>
      <w:r>
        <w:rPr>
          <w:lang w:eastAsia="ko-KR"/>
        </w:rPr>
        <w:t>yB</w:t>
      </w:r>
      <w:r w:rsidR="0068472A">
        <w:rPr>
          <w:lang w:eastAsia="ko-KR"/>
        </w:rPr>
        <w:t xml:space="preserve"> + nSubBlkH – 1</w:t>
      </w:r>
      <w:r w:rsidR="00AD57B8">
        <w:rPr>
          <w:lang w:eastAsia="ko-KR"/>
        </w:rPr>
        <w:t xml:space="preserve"> </w:t>
      </w:r>
      <w:r w:rsidR="0068472A">
        <w:rPr>
          <w:lang w:eastAsia="ko-KR"/>
        </w:rPr>
        <w:t>)</w:t>
      </w:r>
      <w:r w:rsidR="00427BB3" w:rsidRPr="004A52A3">
        <w:rPr>
          <w:lang w:eastAsia="ko-KR"/>
        </w:rPr>
        <w:br/>
      </w:r>
    </w:p>
    <w:p w:rsidR="00002A60" w:rsidRDefault="00002A60" w:rsidP="00BA5B38">
      <w:pPr>
        <w:pStyle w:val="3D2"/>
        <w:rPr>
          <w:lang w:eastAsia="ko-KR"/>
        </w:rPr>
      </w:pPr>
      <w:r>
        <w:rPr>
          <w:lang w:eastAsia="ko-KR"/>
        </w:rPr>
        <w:t xml:space="preserve">The variable nSubSubBlkW is set equal to nSubBlkW and the variable nSubSubBlkH is set equal to nSubBlkH. </w:t>
      </w:r>
    </w:p>
    <w:p w:rsidR="00002A60" w:rsidRDefault="00002A60" w:rsidP="00BA5B38">
      <w:pPr>
        <w:pStyle w:val="3D2"/>
        <w:rPr>
          <w:lang w:eastAsia="ko-KR"/>
        </w:rPr>
      </w:pPr>
      <w:r>
        <w:rPr>
          <w:lang w:eastAsia="ko-KR"/>
        </w:rPr>
        <w:t xml:space="preserve">When splitFlag is equal to 1, </w:t>
      </w:r>
      <w:r w:rsidR="00972722">
        <w:rPr>
          <w:lang w:eastAsia="ko-KR"/>
        </w:rPr>
        <w:t>nSubSubBlkW and nSubSubBlkW are modified as follows</w:t>
      </w:r>
      <w:r>
        <w:rPr>
          <w:lang w:eastAsia="ko-KR"/>
        </w:rPr>
        <w:t xml:space="preserve">: </w:t>
      </w:r>
    </w:p>
    <w:p w:rsidR="00002A60" w:rsidRDefault="00002A60" w:rsidP="00002A60">
      <w:pPr>
        <w:pStyle w:val="3D3"/>
        <w:rPr>
          <w:lang w:eastAsia="ko-KR"/>
        </w:rPr>
      </w:pPr>
      <w:r>
        <w:rPr>
          <w:lang w:eastAsia="ko-KR"/>
        </w:rPr>
        <w:t xml:space="preserve">The variable horSplitFlag is derived as specified in the following. </w:t>
      </w:r>
    </w:p>
    <w:p w:rsidR="00972722" w:rsidRDefault="00002A60" w:rsidP="00002A60">
      <w:pPr>
        <w:pStyle w:val="3E4"/>
        <w:tabs>
          <w:tab w:val="clear" w:pos="4865"/>
          <w:tab w:val="right" w:pos="8647"/>
        </w:tabs>
        <w:jc w:val="left"/>
        <w:rPr>
          <w:lang w:eastAsia="ko-KR"/>
        </w:rPr>
      </w:pPr>
      <w:r>
        <w:rPr>
          <w:lang w:eastAsia="ko-KR"/>
        </w:rPr>
        <w:lastRenderedPageBreak/>
        <w:t xml:space="preserve">horSplitFlag = ( </w:t>
      </w:r>
      <w:r w:rsidR="00972722">
        <w:rPr>
          <w:lang w:eastAsia="ko-KR"/>
        </w:rPr>
        <w:t>refDepPels</w:t>
      </w:r>
      <w:r w:rsidR="00972722">
        <w:t xml:space="preserve">[ xP0 ][ yP0 ] </w:t>
      </w:r>
      <w:r>
        <w:rPr>
          <w:lang w:eastAsia="ko-KR"/>
        </w:rPr>
        <w:t>&gt;</w:t>
      </w:r>
      <w:r w:rsidR="00972722">
        <w:rPr>
          <w:lang w:eastAsia="ko-KR"/>
        </w:rPr>
        <w:t xml:space="preserve"> </w:t>
      </w:r>
      <w:r>
        <w:rPr>
          <w:lang w:eastAsia="ko-KR"/>
        </w:rPr>
        <w:t xml:space="preserve"> </w:t>
      </w:r>
      <w:r w:rsidR="00972722">
        <w:rPr>
          <w:lang w:eastAsia="ko-KR"/>
        </w:rPr>
        <w:t>refDepPels</w:t>
      </w:r>
      <w:r w:rsidR="00972722">
        <w:t>[ xP1 ][ yP1 ]</w:t>
      </w:r>
      <w:r>
        <w:rPr>
          <w:lang w:eastAsia="ko-KR"/>
        </w:rPr>
        <w:t xml:space="preserve"> </w:t>
      </w:r>
      <w:r w:rsidR="00972722">
        <w:rPr>
          <w:lang w:eastAsia="ko-KR"/>
        </w:rPr>
        <w:t>)</w:t>
      </w:r>
      <w:r w:rsidR="00972722">
        <w:rPr>
          <w:lang w:eastAsia="ko-KR"/>
        </w:rPr>
        <w:br/>
      </w:r>
      <w:r w:rsidR="00972722">
        <w:rPr>
          <w:lang w:eastAsia="ko-KR"/>
        </w:rPr>
        <w:tab/>
        <w:t xml:space="preserve">  = =  ( refDepPels</w:t>
      </w:r>
      <w:r w:rsidR="00972722">
        <w:t>[ xP1 ][ yP0 ]</w:t>
      </w:r>
      <w:r>
        <w:rPr>
          <w:lang w:eastAsia="ko-KR"/>
        </w:rPr>
        <w:t xml:space="preserve"> &gt;</w:t>
      </w:r>
      <w:r w:rsidR="00972722">
        <w:rPr>
          <w:lang w:eastAsia="ko-KR"/>
        </w:rPr>
        <w:t xml:space="preserve"> refDepPels</w:t>
      </w:r>
      <w:r w:rsidR="00972722">
        <w:t>[ xP0 ][ yP1]</w:t>
      </w:r>
      <w:r w:rsidR="00972722">
        <w:rPr>
          <w:lang w:eastAsia="ko-KR"/>
        </w:rPr>
        <w:t> )</w:t>
      </w:r>
      <w:r>
        <w:rPr>
          <w:lang w:eastAsia="ko-KR"/>
        </w:rPr>
        <w:t xml:space="preserve"> )</w:t>
      </w:r>
      <w:r w:rsidR="00972722">
        <w:rPr>
          <w:lang w:eastAsia="ko-KR"/>
        </w:rPr>
        <w:tab/>
      </w:r>
      <w:r w:rsidR="00972722" w:rsidRPr="004A52A3">
        <w:t>(</w:t>
      </w:r>
      <w:r w:rsidR="00E56364" w:rsidRPr="004A52A3">
        <w:rPr>
          <w:lang w:eastAsia="ko-KR"/>
        </w:rPr>
        <w:fldChar w:fldCharType="begin" w:fldLock="1"/>
      </w:r>
      <w:r w:rsidR="00972722"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00972722" w:rsidRPr="004A52A3">
        <w:noBreakHyphen/>
      </w:r>
      <w:r w:rsidR="00E56364" w:rsidRPr="004A52A3">
        <w:fldChar w:fldCharType="begin" w:fldLock="1"/>
      </w:r>
      <w:r w:rsidR="00972722" w:rsidRPr="004A52A3">
        <w:instrText xml:space="preserve"> SEQ Equation \* ARABIC </w:instrText>
      </w:r>
      <w:r w:rsidR="00E56364" w:rsidRPr="004A52A3">
        <w:fldChar w:fldCharType="separate"/>
      </w:r>
      <w:r w:rsidR="008E6E7E">
        <w:rPr>
          <w:noProof/>
        </w:rPr>
        <w:t>239</w:t>
      </w:r>
      <w:r w:rsidR="00E56364" w:rsidRPr="004A52A3">
        <w:fldChar w:fldCharType="end"/>
      </w:r>
      <w:r w:rsidR="00972722" w:rsidRPr="004A52A3">
        <w:t>)</w:t>
      </w:r>
    </w:p>
    <w:p w:rsidR="00972722" w:rsidRDefault="00972722" w:rsidP="00972722">
      <w:pPr>
        <w:pStyle w:val="3E4"/>
        <w:tabs>
          <w:tab w:val="clear" w:pos="4865"/>
          <w:tab w:val="right" w:pos="8647"/>
        </w:tabs>
        <w:jc w:val="left"/>
        <w:rPr>
          <w:lang w:eastAsia="ko-KR"/>
        </w:rPr>
      </w:pPr>
      <w:proofErr w:type="gramStart"/>
      <w:r>
        <w:rPr>
          <w:lang w:eastAsia="ko-KR"/>
        </w:rPr>
        <w:t>nSubSubBlkW</w:t>
      </w:r>
      <w:proofErr w:type="gramEnd"/>
      <w:r>
        <w:rPr>
          <w:lang w:eastAsia="ko-KR"/>
        </w:rPr>
        <w:t xml:space="preserve"> = horSplitFlag ? nSubSubBlkW : </w:t>
      </w:r>
      <w:r w:rsidR="00F32E9C">
        <w:rPr>
          <w:lang w:eastAsia="ko-KR"/>
        </w:rPr>
        <w:t xml:space="preserve">( </w:t>
      </w:r>
      <w:r>
        <w:rPr>
          <w:lang w:eastAsia="ko-KR"/>
        </w:rPr>
        <w:t>nSubSubBlkW  &gt;&gt;  1 )</w:t>
      </w:r>
      <w:r>
        <w:rPr>
          <w:lang w:eastAsia="ko-KR"/>
        </w:rPr>
        <w:tab/>
      </w:r>
      <w:r>
        <w:rPr>
          <w:lang w:eastAsia="ko-KR"/>
        </w:rPr>
        <w:tab/>
      </w:r>
      <w:r w:rsidRPr="004A52A3">
        <w:t>(</w:t>
      </w:r>
      <w:r w:rsidR="00E56364" w:rsidRPr="004A52A3">
        <w:rPr>
          <w:lang w:eastAsia="ko-KR"/>
        </w:rPr>
        <w:fldChar w:fldCharType="begin" w:fldLock="1"/>
      </w:r>
      <w:r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240</w:t>
      </w:r>
      <w:r w:rsidR="00E56364" w:rsidRPr="004A52A3">
        <w:fldChar w:fldCharType="end"/>
      </w:r>
      <w:r w:rsidRPr="004A52A3">
        <w:t>)</w:t>
      </w:r>
    </w:p>
    <w:p w:rsidR="00972722" w:rsidRDefault="00972722" w:rsidP="00972722">
      <w:pPr>
        <w:pStyle w:val="3E4"/>
        <w:tabs>
          <w:tab w:val="clear" w:pos="4865"/>
          <w:tab w:val="right" w:pos="8647"/>
        </w:tabs>
        <w:jc w:val="left"/>
        <w:rPr>
          <w:lang w:eastAsia="ko-KR"/>
        </w:rPr>
      </w:pPr>
      <w:proofErr w:type="gramStart"/>
      <w:r>
        <w:rPr>
          <w:lang w:eastAsia="ko-KR"/>
        </w:rPr>
        <w:t>nSubSubBlkH</w:t>
      </w:r>
      <w:proofErr w:type="gramEnd"/>
      <w:r>
        <w:rPr>
          <w:lang w:eastAsia="ko-KR"/>
        </w:rPr>
        <w:t xml:space="preserve"> = horSplitFlag ? </w:t>
      </w:r>
      <w:r w:rsidR="00F32E9C">
        <w:rPr>
          <w:lang w:eastAsia="ko-KR"/>
        </w:rPr>
        <w:t xml:space="preserve">( </w:t>
      </w:r>
      <w:r>
        <w:rPr>
          <w:lang w:eastAsia="ko-KR"/>
        </w:rPr>
        <w:t>nSubSubBlk</w:t>
      </w:r>
      <w:r w:rsidR="00F32E9C">
        <w:rPr>
          <w:lang w:eastAsia="ko-KR"/>
        </w:rPr>
        <w:t xml:space="preserve">H  &gt;&gt; </w:t>
      </w:r>
      <w:r>
        <w:rPr>
          <w:lang w:eastAsia="ko-KR"/>
        </w:rPr>
        <w:t xml:space="preserve"> </w:t>
      </w:r>
      <w:r w:rsidR="00F32E9C">
        <w:rPr>
          <w:lang w:eastAsia="ko-KR"/>
        </w:rPr>
        <w:t xml:space="preserve">1 ) </w:t>
      </w:r>
      <w:r>
        <w:rPr>
          <w:lang w:eastAsia="ko-KR"/>
        </w:rPr>
        <w:t>: nSubSubBlkW</w:t>
      </w:r>
      <w:r>
        <w:rPr>
          <w:lang w:eastAsia="ko-KR"/>
        </w:rPr>
        <w:tab/>
      </w:r>
      <w:r>
        <w:rPr>
          <w:lang w:eastAsia="ko-KR"/>
        </w:rPr>
        <w:tab/>
      </w:r>
      <w:r w:rsidRPr="004A52A3">
        <w:t>(</w:t>
      </w:r>
      <w:r w:rsidR="00E56364" w:rsidRPr="004A52A3">
        <w:rPr>
          <w:lang w:eastAsia="ko-KR"/>
        </w:rPr>
        <w:fldChar w:fldCharType="begin" w:fldLock="1"/>
      </w:r>
      <w:r w:rsidRPr="004A52A3">
        <w:rPr>
          <w:lang w:eastAsia="ko-KR"/>
        </w:rPr>
        <w:instrText xml:space="preserve"> REF H \h </w:instrText>
      </w:r>
      <w:r w:rsidR="00E56364" w:rsidRPr="004A52A3">
        <w:rPr>
          <w:lang w:eastAsia="ko-KR"/>
        </w:rPr>
      </w:r>
      <w:r w:rsidR="00E56364" w:rsidRPr="004A52A3">
        <w:rPr>
          <w:lang w:eastAsia="ko-KR"/>
        </w:rPr>
        <w:fldChar w:fldCharType="separate"/>
      </w:r>
      <w:r w:rsidR="008E6E7E" w:rsidRPr="004A52A3">
        <w:rPr>
          <w:lang w:eastAsia="ko-KR"/>
        </w:rPr>
        <w:t>H</w:t>
      </w:r>
      <w:r w:rsidR="00E56364" w:rsidRPr="004A52A3">
        <w:rPr>
          <w:lang w:eastAsia="ko-KR"/>
        </w:rPr>
        <w:fldChar w:fldCharType="end"/>
      </w:r>
      <w:r w:rsidRPr="004A52A3">
        <w:noBreakHyphen/>
      </w:r>
      <w:r w:rsidR="00E56364" w:rsidRPr="004A52A3">
        <w:fldChar w:fldCharType="begin" w:fldLock="1"/>
      </w:r>
      <w:r w:rsidRPr="004A52A3">
        <w:instrText xml:space="preserve"> SEQ Equation \* ARABIC </w:instrText>
      </w:r>
      <w:r w:rsidR="00E56364" w:rsidRPr="004A52A3">
        <w:fldChar w:fldCharType="separate"/>
      </w:r>
      <w:r w:rsidR="008E6E7E">
        <w:rPr>
          <w:noProof/>
        </w:rPr>
        <w:t>241</w:t>
      </w:r>
      <w:r w:rsidR="00E56364" w:rsidRPr="004A52A3">
        <w:fldChar w:fldCharType="end"/>
      </w:r>
      <w:r w:rsidRPr="004A52A3">
        <w:t>)</w:t>
      </w:r>
    </w:p>
    <w:p w:rsidR="00E40D2C" w:rsidRPr="004A52A3" w:rsidRDefault="00BA5B38" w:rsidP="008F4C8B">
      <w:pPr>
        <w:pStyle w:val="3D2"/>
        <w:rPr>
          <w:lang w:eastAsia="ko-KR"/>
        </w:rPr>
      </w:pPr>
      <w:r>
        <w:rPr>
          <w:lang w:eastAsia="ko-KR"/>
        </w:rPr>
        <w:t xml:space="preserve">The derivation process for a disparity sample block </w:t>
      </w:r>
      <w:r w:rsidR="00F32E9C">
        <w:rPr>
          <w:lang w:eastAsia="ko-KR"/>
        </w:rPr>
        <w:t>as specif</w:t>
      </w:r>
      <w:r w:rsidR="00083AA8">
        <w:rPr>
          <w:lang w:eastAsia="ko-KR"/>
        </w:rPr>
        <w:t>i</w:t>
      </w:r>
      <w:r w:rsidR="00F32E9C">
        <w:rPr>
          <w:lang w:eastAsia="ko-KR"/>
        </w:rPr>
        <w:t xml:space="preserve">ed in subclause </w:t>
      </w:r>
      <w:r w:rsidR="00E56364">
        <w:rPr>
          <w:lang w:eastAsia="ko-KR"/>
        </w:rPr>
        <w:fldChar w:fldCharType="begin" w:fldLock="1"/>
      </w:r>
      <w:r w:rsidR="00083AA8">
        <w:rPr>
          <w:lang w:eastAsia="ko-KR"/>
        </w:rPr>
        <w:instrText xml:space="preserve"> REF _Ref364437216 \n \h </w:instrText>
      </w:r>
      <w:r w:rsidR="00E56364">
        <w:rPr>
          <w:lang w:eastAsia="ko-KR"/>
        </w:rPr>
      </w:r>
      <w:r w:rsidR="00E56364">
        <w:rPr>
          <w:lang w:eastAsia="ko-KR"/>
        </w:rPr>
        <w:fldChar w:fldCharType="separate"/>
      </w:r>
      <w:r w:rsidR="008E6E7E">
        <w:rPr>
          <w:lang w:eastAsia="ko-KR"/>
        </w:rPr>
        <w:t>H.8.5.4.2.1</w:t>
      </w:r>
      <w:r w:rsidR="00E56364">
        <w:rPr>
          <w:lang w:eastAsia="ko-KR"/>
        </w:rPr>
        <w:fldChar w:fldCharType="end"/>
      </w:r>
      <w:r w:rsidR="00083AA8">
        <w:rPr>
          <w:lang w:eastAsia="ko-KR"/>
        </w:rPr>
        <w:t xml:space="preserve"> </w:t>
      </w:r>
      <w:r w:rsidR="00F32E9C">
        <w:rPr>
          <w:lang w:eastAsia="ko-KR"/>
        </w:rPr>
        <w:t xml:space="preserve">is invoked with </w:t>
      </w:r>
      <w:r w:rsidR="008F4C8B">
        <w:rPr>
          <w:lang w:eastAsia="ko-KR"/>
        </w:rPr>
        <w:t xml:space="preserve">the luma location </w:t>
      </w:r>
      <w:proofErr w:type="gramStart"/>
      <w:r w:rsidR="008F4C8B">
        <w:rPr>
          <w:lang w:eastAsia="ko-KR"/>
        </w:rPr>
        <w:t>( xB</w:t>
      </w:r>
      <w:proofErr w:type="gramEnd"/>
      <w:r w:rsidR="008F4C8B">
        <w:rPr>
          <w:lang w:eastAsia="ko-KR"/>
        </w:rPr>
        <w:t>, yB ), variables nSubBlkW and nSubBlkH, the array of reconstructed depth samples refDepPels, the luma location ( </w:t>
      </w:r>
      <w:r w:rsidR="008F4C8B" w:rsidRPr="004A52A3">
        <w:rPr>
          <w:lang w:eastAsia="ko-KR"/>
        </w:rPr>
        <w:t>x</w:t>
      </w:r>
      <w:r w:rsidR="008F4C8B" w:rsidRPr="008F4C8B">
        <w:rPr>
          <w:vertAlign w:val="subscript"/>
          <w:lang w:eastAsia="ko-KR"/>
        </w:rPr>
        <w:t>TL</w:t>
      </w:r>
      <w:r w:rsidR="008F4C8B">
        <w:rPr>
          <w:lang w:eastAsia="ko-KR"/>
        </w:rPr>
        <w:t>, y</w:t>
      </w:r>
      <w:r w:rsidR="008F4C8B" w:rsidRPr="008F4C8B">
        <w:rPr>
          <w:vertAlign w:val="subscript"/>
          <w:lang w:eastAsia="ko-KR"/>
        </w:rPr>
        <w:t>TL</w:t>
      </w:r>
      <w:r w:rsidR="008F4C8B">
        <w:rPr>
          <w:lang w:eastAsia="ko-KR"/>
        </w:rPr>
        <w:t xml:space="preserve"> ), the variables nSubSubBlkW and nSubSubBlkW, </w:t>
      </w:r>
      <w:r w:rsidR="00716D67">
        <w:rPr>
          <w:lang w:eastAsia="ko-KR"/>
        </w:rPr>
        <w:t xml:space="preserve">the view order index refViewIdx, </w:t>
      </w:r>
      <w:r w:rsidR="008F4C8B">
        <w:rPr>
          <w:lang w:eastAsia="ko-KR"/>
        </w:rPr>
        <w:t xml:space="preserve">and the array disparitySamples as the inputs, and the output is the modified array disparitySamples. </w:t>
      </w:r>
    </w:p>
    <w:sectPr w:rsidR="00E40D2C" w:rsidRPr="004A52A3" w:rsidSect="003E2D23">
      <w:headerReference w:type="even" r:id="rId8"/>
      <w:headerReference w:type="default" r:id="rId9"/>
      <w:footerReference w:type="even" r:id="rId10"/>
      <w:footerReference w:type="default" r:id="rId11"/>
      <w:headerReference w:type="first" r:id="rId12"/>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024" w:rsidRDefault="00801024">
      <w:r>
        <w:separator/>
      </w:r>
    </w:p>
    <w:p w:rsidR="00801024" w:rsidRDefault="00801024"/>
  </w:endnote>
  <w:endnote w:type="continuationSeparator" w:id="0">
    <w:p w:rsidR="00801024" w:rsidRDefault="00801024">
      <w:r>
        <w:continuationSeparator/>
      </w:r>
    </w:p>
    <w:p w:rsidR="00801024" w:rsidRDefault="00801024"/>
  </w:endnote>
  <w:endnote w:type="continuationNotice" w:id="1">
    <w:p w:rsidR="00801024" w:rsidRDefault="00801024">
      <w:pPr>
        <w:spacing w:before="0"/>
      </w:pPr>
    </w:p>
    <w:p w:rsidR="00801024" w:rsidRDefault="0080102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D1" w:rsidRDefault="00E56364" w:rsidP="003E2D23">
    <w:pPr>
      <w:pStyle w:val="af4"/>
      <w:tabs>
        <w:tab w:val="clear" w:pos="4849"/>
        <w:tab w:val="clear" w:pos="9725"/>
        <w:tab w:val="right" w:pos="8222"/>
        <w:tab w:val="right" w:pos="9696"/>
      </w:tabs>
    </w:pPr>
    <w:r w:rsidRPr="00945869">
      <w:rPr>
        <w:bCs/>
      </w:rPr>
      <w:fldChar w:fldCharType="begin"/>
    </w:r>
    <w:r w:rsidR="00590BD1" w:rsidRPr="00945869">
      <w:rPr>
        <w:bCs/>
        <w:lang w:val="de-DE"/>
      </w:rPr>
      <w:instrText xml:space="preserve"> PAGE   \* MERGEFORMAT </w:instrText>
    </w:r>
    <w:r w:rsidRPr="00945869">
      <w:rPr>
        <w:bCs/>
      </w:rPr>
      <w:fldChar w:fldCharType="separate"/>
    </w:r>
    <w:r w:rsidR="008C1FC0">
      <w:rPr>
        <w:bCs/>
        <w:noProof/>
        <w:lang w:val="de-DE"/>
      </w:rPr>
      <w:t>4</w:t>
    </w:r>
    <w:r w:rsidRPr="00945869">
      <w:rPr>
        <w:bCs/>
      </w:rPr>
      <w:fldChar w:fldCharType="end"/>
    </w:r>
    <w:r w:rsidR="00590BD1">
      <w:rPr>
        <w:b/>
        <w:bCs/>
      </w:rPr>
      <w:tab/>
      <w:t>3D-HEVC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D1" w:rsidRPr="002760AE" w:rsidRDefault="00590BD1" w:rsidP="00430A6B">
    <w:pPr>
      <w:pStyle w:val="af4"/>
      <w:tabs>
        <w:tab w:val="clear" w:pos="4849"/>
        <w:tab w:val="clear" w:pos="9725"/>
        <w:tab w:val="right" w:pos="8789"/>
        <w:tab w:val="right" w:pos="9696"/>
      </w:tabs>
      <w:rPr>
        <w:rFonts w:eastAsia="Times New Roman"/>
        <w:b/>
        <w:lang w:val="en-US"/>
      </w:rPr>
    </w:pPr>
    <w:r>
      <w:rPr>
        <w:b/>
        <w:bCs/>
        <w:lang w:val="en-US"/>
      </w:rPr>
      <w:tab/>
    </w:r>
    <w:r>
      <w:rPr>
        <w:b/>
        <w:bCs/>
        <w:lang w:val="en-US"/>
      </w:rPr>
      <w:tab/>
    </w:r>
    <w:r>
      <w:rPr>
        <w:rFonts w:eastAsia="Times New Roman"/>
        <w:b/>
        <w:lang w:val="en-US"/>
      </w:rPr>
      <w:t xml:space="preserve">3D-HEVC </w:t>
    </w:r>
    <w:r>
      <w:rPr>
        <w:rFonts w:eastAsia="Times New Roman"/>
        <w:b/>
        <w:lang w:val="en-US"/>
      </w:rPr>
      <w:tab/>
    </w:r>
    <w:r w:rsidR="00E56364" w:rsidRPr="00D7598F">
      <w:rPr>
        <w:bCs/>
        <w:lang w:val="fr-CH"/>
      </w:rPr>
      <w:fldChar w:fldCharType="begin"/>
    </w:r>
    <w:r w:rsidRPr="00D7598F">
      <w:rPr>
        <w:bCs/>
        <w:lang w:val="fr-CH"/>
      </w:rPr>
      <w:instrText xml:space="preserve"> PAGE   \* MERGEFORMAT </w:instrText>
    </w:r>
    <w:r w:rsidR="00E56364" w:rsidRPr="00D7598F">
      <w:rPr>
        <w:bCs/>
        <w:lang w:val="fr-CH"/>
      </w:rPr>
      <w:fldChar w:fldCharType="separate"/>
    </w:r>
    <w:r w:rsidR="008C1FC0">
      <w:rPr>
        <w:bCs/>
        <w:noProof/>
        <w:lang w:val="fr-CH"/>
      </w:rPr>
      <w:t>5</w:t>
    </w:r>
    <w:r w:rsidR="00E56364" w:rsidRPr="00D7598F">
      <w:rPr>
        <w:bCs/>
        <w:lang w:val="fr-CH"/>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024" w:rsidRDefault="00801024">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801024" w:rsidRDefault="00801024"/>
    <w:p w:rsidR="00801024" w:rsidRDefault="00801024"/>
  </w:footnote>
  <w:footnote w:type="continuationSeparator" w:id="0">
    <w:p w:rsidR="00801024" w:rsidRDefault="00801024">
      <w:r>
        <w:continuationSeparator/>
      </w:r>
    </w:p>
    <w:p w:rsidR="00801024" w:rsidRDefault="00801024"/>
  </w:footnote>
  <w:footnote w:type="continuationNotice" w:id="1">
    <w:p w:rsidR="00801024" w:rsidRDefault="00801024">
      <w:pPr>
        <w:spacing w:before="0"/>
      </w:pPr>
    </w:p>
    <w:p w:rsidR="00801024" w:rsidRDefault="0080102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D1" w:rsidRDefault="00590BD1" w:rsidP="003E2D23">
    <w:pPr>
      <w:pStyle w:val="af4"/>
      <w:tabs>
        <w:tab w:val="clear" w:pos="4849"/>
        <w:tab w:val="clear" w:pos="9725"/>
        <w:tab w:val="right" w:pos="8222"/>
        <w:tab w:val="right" w:pos="9696"/>
      </w:tabs>
    </w:pPr>
    <w:r>
      <w:rPr>
        <w:rFonts w:eastAsia="Times New Roman"/>
        <w:b/>
        <w:lang w:val="en-US"/>
      </w:rPr>
      <w:tab/>
    </w:r>
    <w:r>
      <w:rPr>
        <w:rFonts w:eastAsia="Times New Roman"/>
        <w:b/>
        <w:lang w:val="en-US"/>
      </w:rPr>
      <w:tab/>
    </w:r>
    <w:r>
      <w:rPr>
        <w:rFonts w:eastAsia="Times New Roman"/>
        <w:b/>
        <w:lang w:val="en-US"/>
      </w:rPr>
      <w:tab/>
      <w:t>3D-HEVC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D1" w:rsidRDefault="00590BD1" w:rsidP="003E2D23">
    <w:pPr>
      <w:tabs>
        <w:tab w:val="clear" w:pos="1191"/>
        <w:tab w:val="clear" w:pos="1588"/>
        <w:tab w:val="clear" w:pos="1985"/>
        <w:tab w:val="left" w:pos="1723"/>
      </w:tabs>
    </w:pPr>
    <w:r>
      <w:rPr>
        <w:b/>
        <w:bCs/>
      </w:rPr>
      <w:t>3D-HEVC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D1" w:rsidRDefault="00590BD1" w:rsidP="003E2D23">
    <w:pPr>
      <w:pStyle w:val="af4"/>
      <w:tabs>
        <w:tab w:val="clear" w:pos="4849"/>
        <w:tab w:val="clear" w:pos="9725"/>
        <w:tab w:val="right" w:pos="8222"/>
        <w:tab w:val="right" w:pos="969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a"/>
      <w:lvlText w:val=""/>
      <w:lvlJc w:val="left"/>
      <w:pPr>
        <w:tabs>
          <w:tab w:val="num" w:pos="360"/>
        </w:tabs>
      </w:p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lvl>
  </w:abstractNum>
  <w:abstractNum w:abstractNumId="3">
    <w:nsid w:val="00000006"/>
    <w:multiLevelType w:val="singleLevel"/>
    <w:tmpl w:val="00000006"/>
    <w:name w:val="WW8Num21"/>
    <w:lvl w:ilvl="0">
      <w:start w:val="5"/>
      <w:numFmt w:val="bullet"/>
      <w:lvlText w:val="–"/>
      <w:lvlJc w:val="left"/>
      <w:pPr>
        <w:tabs>
          <w:tab w:val="num" w:pos="0"/>
        </w:tabs>
        <w:ind w:left="360" w:hanging="360"/>
      </w:pPr>
    </w:lvl>
  </w:abstractNum>
  <w:abstractNum w:abstractNumId="4">
    <w:nsid w:val="0000000B"/>
    <w:multiLevelType w:val="singleLevel"/>
    <w:tmpl w:val="86CCB078"/>
    <w:name w:val="WW8Num11"/>
    <w:lvl w:ilvl="0">
      <w:numFmt w:val="none"/>
      <w:lvlText w:val=""/>
      <w:lvlJc w:val="left"/>
      <w:pPr>
        <w:tabs>
          <w:tab w:val="num" w:pos="360"/>
        </w:tabs>
      </w:pPr>
    </w:lvl>
  </w:abstractNum>
  <w:abstractNum w:abstractNumId="5">
    <w:nsid w:val="0000000D"/>
    <w:multiLevelType w:val="multilevel"/>
    <w:tmpl w:val="949E09BC"/>
    <w:name w:val="WW8Num13"/>
    <w:lvl w:ilvl="0">
      <w:numFmt w:val="none"/>
      <w:lvlText w:val=""/>
      <w:lvlJc w:val="left"/>
      <w:pPr>
        <w:tabs>
          <w:tab w:val="num" w:pos="360"/>
        </w:tabs>
      </w:pPr>
    </w:lvl>
    <w:lvl w:ilvl="1">
      <w:start w:val="1"/>
      <w:numFmt w:val="lowerLetter"/>
      <w:lvlText w:val="%1."/>
      <w:lvlJc w:val="left"/>
      <w:pPr>
        <w:tabs>
          <w:tab w:val="num" w:pos="0"/>
        </w:tabs>
        <w:ind w:left="1440" w:hanging="360"/>
      </w:pPr>
    </w:lvl>
    <w:lvl w:ilvl="2">
      <w:numFmt w:val="none"/>
      <w:lvlText w:val=""/>
      <w:lvlJc w:val="left"/>
      <w:pPr>
        <w:tabs>
          <w:tab w:val="num" w:pos="360"/>
        </w:tabs>
      </w:pPr>
    </w:lvl>
    <w:lvl w:ilvl="3">
      <w:start w:val="1"/>
      <w:numFmt w:val="decimal"/>
      <w:lvlText w:val="%3."/>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7">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9F536DE"/>
    <w:multiLevelType w:val="multilevel"/>
    <w:tmpl w:val="0F800578"/>
    <w:lvl w:ilvl="0">
      <w:start w:val="1"/>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
    <w:nsid w:val="1AFE392B"/>
    <w:multiLevelType w:val="hybridMultilevel"/>
    <w:tmpl w:val="71B8F9B2"/>
    <w:lvl w:ilvl="0" w:tplc="C5A029B4">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13">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14">
    <w:nsid w:val="27E7005E"/>
    <w:multiLevelType w:val="multilevel"/>
    <w:tmpl w:val="34E6AECC"/>
    <w:numStyleLink w:val="3DHeading"/>
  </w:abstractNum>
  <w:abstractNum w:abstractNumId="15">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6">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7">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18">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nsid w:val="39FD582C"/>
    <w:multiLevelType w:val="multilevel"/>
    <w:tmpl w:val="3A82E334"/>
    <w:numStyleLink w:val="3DEquation"/>
  </w:abstractNum>
  <w:abstractNum w:abstractNumId="2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23">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25">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26">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28">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29">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30">
    <w:nsid w:val="5E860EA7"/>
    <w:multiLevelType w:val="multilevel"/>
    <w:tmpl w:val="EE04B4FE"/>
    <w:numStyleLink w:val="3DNumbering"/>
  </w:abstractNum>
  <w:abstractNum w:abstractNumId="31">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32">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4">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3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0"/>
  </w:num>
  <w:num w:numId="4">
    <w:abstractNumId w:val="33"/>
  </w:num>
  <w:num w:numId="5">
    <w:abstractNumId w:val="22"/>
  </w:num>
  <w:num w:numId="6">
    <w:abstractNumId w:val="26"/>
  </w:num>
  <w:num w:numId="7">
    <w:abstractNumId w:val="27"/>
  </w:num>
  <w:num w:numId="8">
    <w:abstractNumId w:val="9"/>
  </w:num>
  <w:num w:numId="9">
    <w:abstractNumId w:val="12"/>
  </w:num>
  <w:num w:numId="10">
    <w:abstractNumId w:val="24"/>
  </w:num>
  <w:num w:numId="11">
    <w:abstractNumId w:val="13"/>
  </w:num>
  <w:num w:numId="12">
    <w:abstractNumId w:val="7"/>
  </w:num>
  <w:num w:numId="13">
    <w:abstractNumId w:val="35"/>
  </w:num>
  <w:num w:numId="14">
    <w:abstractNumId w:val="36"/>
  </w:num>
  <w:num w:numId="15">
    <w:abstractNumId w:val="21"/>
  </w:num>
  <w:num w:numId="16">
    <w:abstractNumId w:val="6"/>
  </w:num>
  <w:num w:numId="17">
    <w:abstractNumId w:val="8"/>
  </w:num>
  <w:num w:numId="18">
    <w:abstractNumId w:val="18"/>
  </w:num>
  <w:num w:numId="19">
    <w:abstractNumId w:val="32"/>
  </w:num>
  <w:num w:numId="20">
    <w:abstractNumId w:val="31"/>
  </w:num>
  <w:num w:numId="21">
    <w:abstractNumId w:val="29"/>
  </w:num>
  <w:num w:numId="22">
    <w:abstractNumId w:val="17"/>
  </w:num>
  <w:num w:numId="23">
    <w:abstractNumId w:val="11"/>
  </w:num>
  <w:num w:numId="24">
    <w:abstractNumId w:val="34"/>
  </w:num>
  <w:num w:numId="25">
    <w:abstractNumId w:val="28"/>
  </w:num>
  <w:num w:numId="26">
    <w:abstractNumId w:val="25"/>
  </w:num>
  <w:num w:numId="27">
    <w:abstractNumId w:val="23"/>
  </w:num>
  <w:num w:numId="28">
    <w:abstractNumId w:val="20"/>
  </w:num>
  <w:num w:numId="29">
    <w:abstractNumId w:val="16"/>
  </w:num>
  <w:num w:numId="30">
    <w:abstractNumId w:val="15"/>
  </w:num>
  <w:num w:numId="31">
    <w:abstractNumId w:val="3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2">
    <w:abstractNumId w:val="19"/>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3">
    <w:abstractNumId w:val="3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4">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5">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6">
    <w:abstractNumId w:val="3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7">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
    <w:abstractNumId w:val="3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40">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1">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2">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3">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
    <w:abstractNumId w:val="3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47">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8">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9">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0">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1">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2">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3">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4">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5">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6">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7">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8">
    <w:abstractNumId w:val="14"/>
  </w:num>
  <w:num w:numId="59">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0">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1">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2">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3">
    <w:abstractNumId w:val="3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oNotDisplayPageBoundaries/>
  <w:printFractionalCharacterWidth/>
  <w:bordersDoNotSurroundHeader/>
  <w:bordersDoNotSurroundFooter/>
  <w:hideSpellingErrors/>
  <w:hideGrammaticalErrors/>
  <w:proofState w:grammar="clean"/>
  <w:stylePaneFormatFilter w:val="1004"/>
  <w:stylePaneSortMethod w:val="0002"/>
  <w:doNotTrackFormatting/>
  <w:defaultTabStop w:val="4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7169">
      <v:textbox inset="5.85pt,.7pt,5.85pt,.7pt"/>
    </o:shapedefaults>
  </w:hdrShapeDefaults>
  <w:footnotePr>
    <w:footnote w:id="-1"/>
    <w:footnote w:id="0"/>
    <w:footnote w:id="1"/>
  </w:footnotePr>
  <w:endnotePr>
    <w:endnote w:id="-1"/>
    <w:endnote w:id="0"/>
    <w:endnote w:id="1"/>
  </w:endnotePr>
  <w:compat>
    <w:useFELayout/>
  </w:compat>
  <w:rsids>
    <w:rsidRoot w:val="00591FD4"/>
    <w:rsid w:val="0000004B"/>
    <w:rsid w:val="000004EA"/>
    <w:rsid w:val="00000664"/>
    <w:rsid w:val="000006A4"/>
    <w:rsid w:val="000009F9"/>
    <w:rsid w:val="00000BCC"/>
    <w:rsid w:val="00000DC9"/>
    <w:rsid w:val="00000E34"/>
    <w:rsid w:val="0000115B"/>
    <w:rsid w:val="00001AA0"/>
    <w:rsid w:val="00001CA3"/>
    <w:rsid w:val="00001DD9"/>
    <w:rsid w:val="000020AB"/>
    <w:rsid w:val="00002373"/>
    <w:rsid w:val="00002870"/>
    <w:rsid w:val="00002A60"/>
    <w:rsid w:val="00002CCC"/>
    <w:rsid w:val="00002E83"/>
    <w:rsid w:val="00002F0C"/>
    <w:rsid w:val="00003144"/>
    <w:rsid w:val="000032D2"/>
    <w:rsid w:val="00003413"/>
    <w:rsid w:val="0000383A"/>
    <w:rsid w:val="000038A9"/>
    <w:rsid w:val="00003B92"/>
    <w:rsid w:val="00004176"/>
    <w:rsid w:val="00004387"/>
    <w:rsid w:val="000043EB"/>
    <w:rsid w:val="0000440D"/>
    <w:rsid w:val="000044E1"/>
    <w:rsid w:val="000046DF"/>
    <w:rsid w:val="0000473E"/>
    <w:rsid w:val="000047C4"/>
    <w:rsid w:val="00004882"/>
    <w:rsid w:val="000049E1"/>
    <w:rsid w:val="00004A1B"/>
    <w:rsid w:val="00004C28"/>
    <w:rsid w:val="00004C94"/>
    <w:rsid w:val="00004CB5"/>
    <w:rsid w:val="00004FA0"/>
    <w:rsid w:val="000050C8"/>
    <w:rsid w:val="00005292"/>
    <w:rsid w:val="00005643"/>
    <w:rsid w:val="000056CF"/>
    <w:rsid w:val="00005991"/>
    <w:rsid w:val="00005CF4"/>
    <w:rsid w:val="00006DD2"/>
    <w:rsid w:val="00006E6B"/>
    <w:rsid w:val="00006EA1"/>
    <w:rsid w:val="00007257"/>
    <w:rsid w:val="0000730A"/>
    <w:rsid w:val="0000730D"/>
    <w:rsid w:val="0000756E"/>
    <w:rsid w:val="00007744"/>
    <w:rsid w:val="000077F8"/>
    <w:rsid w:val="00007B90"/>
    <w:rsid w:val="00007C64"/>
    <w:rsid w:val="00007E5B"/>
    <w:rsid w:val="0001007A"/>
    <w:rsid w:val="0001010A"/>
    <w:rsid w:val="0001049B"/>
    <w:rsid w:val="00010769"/>
    <w:rsid w:val="00010B7B"/>
    <w:rsid w:val="00010FDC"/>
    <w:rsid w:val="00011459"/>
    <w:rsid w:val="00011D42"/>
    <w:rsid w:val="00011DF0"/>
    <w:rsid w:val="0001204F"/>
    <w:rsid w:val="000120A5"/>
    <w:rsid w:val="00012112"/>
    <w:rsid w:val="0001229E"/>
    <w:rsid w:val="00012308"/>
    <w:rsid w:val="0001242E"/>
    <w:rsid w:val="00012582"/>
    <w:rsid w:val="000127CC"/>
    <w:rsid w:val="0001294D"/>
    <w:rsid w:val="00012DC3"/>
    <w:rsid w:val="00012DEA"/>
    <w:rsid w:val="00012E30"/>
    <w:rsid w:val="0001305F"/>
    <w:rsid w:val="0001308C"/>
    <w:rsid w:val="000130BF"/>
    <w:rsid w:val="000131A8"/>
    <w:rsid w:val="000131C2"/>
    <w:rsid w:val="00013417"/>
    <w:rsid w:val="00013425"/>
    <w:rsid w:val="00013558"/>
    <w:rsid w:val="0001382C"/>
    <w:rsid w:val="000138BB"/>
    <w:rsid w:val="00013EFB"/>
    <w:rsid w:val="00013F09"/>
    <w:rsid w:val="00013F8C"/>
    <w:rsid w:val="0001444E"/>
    <w:rsid w:val="000144F7"/>
    <w:rsid w:val="00014B98"/>
    <w:rsid w:val="00014D8D"/>
    <w:rsid w:val="00014E1A"/>
    <w:rsid w:val="00014E74"/>
    <w:rsid w:val="00014F8B"/>
    <w:rsid w:val="00014FAD"/>
    <w:rsid w:val="0001536B"/>
    <w:rsid w:val="0001540D"/>
    <w:rsid w:val="0001581D"/>
    <w:rsid w:val="0001591A"/>
    <w:rsid w:val="00015AC5"/>
    <w:rsid w:val="00015CCA"/>
    <w:rsid w:val="00015F34"/>
    <w:rsid w:val="000160AF"/>
    <w:rsid w:val="0001610F"/>
    <w:rsid w:val="000162D2"/>
    <w:rsid w:val="0001631A"/>
    <w:rsid w:val="0001656F"/>
    <w:rsid w:val="0001678C"/>
    <w:rsid w:val="0001681C"/>
    <w:rsid w:val="000169A5"/>
    <w:rsid w:val="00016B09"/>
    <w:rsid w:val="00016B9D"/>
    <w:rsid w:val="00016DC0"/>
    <w:rsid w:val="00016E7D"/>
    <w:rsid w:val="000170D1"/>
    <w:rsid w:val="00017352"/>
    <w:rsid w:val="00017665"/>
    <w:rsid w:val="00017912"/>
    <w:rsid w:val="000179DC"/>
    <w:rsid w:val="00017BCA"/>
    <w:rsid w:val="00017C63"/>
    <w:rsid w:val="000207BB"/>
    <w:rsid w:val="00020A5E"/>
    <w:rsid w:val="00020F12"/>
    <w:rsid w:val="0002173F"/>
    <w:rsid w:val="00021769"/>
    <w:rsid w:val="00021DC5"/>
    <w:rsid w:val="00021F83"/>
    <w:rsid w:val="00022084"/>
    <w:rsid w:val="00022160"/>
    <w:rsid w:val="0002251F"/>
    <w:rsid w:val="00022772"/>
    <w:rsid w:val="00022B88"/>
    <w:rsid w:val="00022C55"/>
    <w:rsid w:val="00022DC2"/>
    <w:rsid w:val="00022EA8"/>
    <w:rsid w:val="00023196"/>
    <w:rsid w:val="0002377F"/>
    <w:rsid w:val="00023B9E"/>
    <w:rsid w:val="00023EA8"/>
    <w:rsid w:val="00024192"/>
    <w:rsid w:val="000241BC"/>
    <w:rsid w:val="000243EC"/>
    <w:rsid w:val="0002466F"/>
    <w:rsid w:val="00024863"/>
    <w:rsid w:val="00024B40"/>
    <w:rsid w:val="00024BC6"/>
    <w:rsid w:val="00024EF0"/>
    <w:rsid w:val="00024FED"/>
    <w:rsid w:val="00025323"/>
    <w:rsid w:val="0002532C"/>
    <w:rsid w:val="0002566B"/>
    <w:rsid w:val="00025A31"/>
    <w:rsid w:val="00025BA3"/>
    <w:rsid w:val="00026AB7"/>
    <w:rsid w:val="00026B73"/>
    <w:rsid w:val="00026CF1"/>
    <w:rsid w:val="00026D60"/>
    <w:rsid w:val="00026EE8"/>
    <w:rsid w:val="00026EE9"/>
    <w:rsid w:val="00026FC3"/>
    <w:rsid w:val="000272B9"/>
    <w:rsid w:val="00027A9B"/>
    <w:rsid w:val="00027E53"/>
    <w:rsid w:val="00030740"/>
    <w:rsid w:val="00030BF9"/>
    <w:rsid w:val="00030E5C"/>
    <w:rsid w:val="00031324"/>
    <w:rsid w:val="00031426"/>
    <w:rsid w:val="00031482"/>
    <w:rsid w:val="000315CE"/>
    <w:rsid w:val="000315FD"/>
    <w:rsid w:val="00031AF8"/>
    <w:rsid w:val="00031F72"/>
    <w:rsid w:val="00032113"/>
    <w:rsid w:val="00032565"/>
    <w:rsid w:val="000327CA"/>
    <w:rsid w:val="000329C0"/>
    <w:rsid w:val="00032A82"/>
    <w:rsid w:val="00033012"/>
    <w:rsid w:val="00033063"/>
    <w:rsid w:val="000330B7"/>
    <w:rsid w:val="000330DA"/>
    <w:rsid w:val="000334DD"/>
    <w:rsid w:val="000336D1"/>
    <w:rsid w:val="00033A2E"/>
    <w:rsid w:val="00033A6B"/>
    <w:rsid w:val="00033B68"/>
    <w:rsid w:val="00034090"/>
    <w:rsid w:val="00034192"/>
    <w:rsid w:val="000345C3"/>
    <w:rsid w:val="00034714"/>
    <w:rsid w:val="000349F2"/>
    <w:rsid w:val="00034AA4"/>
    <w:rsid w:val="0003504B"/>
    <w:rsid w:val="0003533A"/>
    <w:rsid w:val="00035422"/>
    <w:rsid w:val="00035723"/>
    <w:rsid w:val="0003587A"/>
    <w:rsid w:val="000358CB"/>
    <w:rsid w:val="00035E0C"/>
    <w:rsid w:val="00035F07"/>
    <w:rsid w:val="00035F10"/>
    <w:rsid w:val="00036318"/>
    <w:rsid w:val="0003684C"/>
    <w:rsid w:val="00036CE1"/>
    <w:rsid w:val="00036ED6"/>
    <w:rsid w:val="000370D1"/>
    <w:rsid w:val="000373B2"/>
    <w:rsid w:val="0003752F"/>
    <w:rsid w:val="000375CF"/>
    <w:rsid w:val="00037796"/>
    <w:rsid w:val="000400C4"/>
    <w:rsid w:val="000400DD"/>
    <w:rsid w:val="00040568"/>
    <w:rsid w:val="0004057F"/>
    <w:rsid w:val="00040832"/>
    <w:rsid w:val="00040835"/>
    <w:rsid w:val="000409A1"/>
    <w:rsid w:val="000409F3"/>
    <w:rsid w:val="00040B8B"/>
    <w:rsid w:val="00040BCB"/>
    <w:rsid w:val="00040D86"/>
    <w:rsid w:val="00041138"/>
    <w:rsid w:val="00041170"/>
    <w:rsid w:val="000414E9"/>
    <w:rsid w:val="0004152C"/>
    <w:rsid w:val="0004163E"/>
    <w:rsid w:val="0004186B"/>
    <w:rsid w:val="00041A68"/>
    <w:rsid w:val="00041AAE"/>
    <w:rsid w:val="00042073"/>
    <w:rsid w:val="00042666"/>
    <w:rsid w:val="00042770"/>
    <w:rsid w:val="000427A6"/>
    <w:rsid w:val="00042B2A"/>
    <w:rsid w:val="00042C6B"/>
    <w:rsid w:val="00042FC5"/>
    <w:rsid w:val="00043003"/>
    <w:rsid w:val="00043122"/>
    <w:rsid w:val="00043998"/>
    <w:rsid w:val="00043A6F"/>
    <w:rsid w:val="00043BCA"/>
    <w:rsid w:val="00043F21"/>
    <w:rsid w:val="000440BA"/>
    <w:rsid w:val="000445A4"/>
    <w:rsid w:val="000448BF"/>
    <w:rsid w:val="0004523D"/>
    <w:rsid w:val="00045469"/>
    <w:rsid w:val="000454CB"/>
    <w:rsid w:val="00045D0D"/>
    <w:rsid w:val="000460A7"/>
    <w:rsid w:val="000460DC"/>
    <w:rsid w:val="0004643D"/>
    <w:rsid w:val="00046443"/>
    <w:rsid w:val="0004646C"/>
    <w:rsid w:val="000464F0"/>
    <w:rsid w:val="00046686"/>
    <w:rsid w:val="00046770"/>
    <w:rsid w:val="000468AD"/>
    <w:rsid w:val="00046CA4"/>
    <w:rsid w:val="00046D9A"/>
    <w:rsid w:val="00047028"/>
    <w:rsid w:val="0004716E"/>
    <w:rsid w:val="000471A3"/>
    <w:rsid w:val="000475FC"/>
    <w:rsid w:val="0004778C"/>
    <w:rsid w:val="00047A69"/>
    <w:rsid w:val="00047B06"/>
    <w:rsid w:val="00047FBA"/>
    <w:rsid w:val="000503EA"/>
    <w:rsid w:val="00050931"/>
    <w:rsid w:val="00050CBB"/>
    <w:rsid w:val="00050D2D"/>
    <w:rsid w:val="00051282"/>
    <w:rsid w:val="000512E0"/>
    <w:rsid w:val="0005159C"/>
    <w:rsid w:val="00051735"/>
    <w:rsid w:val="00051A2C"/>
    <w:rsid w:val="00051E55"/>
    <w:rsid w:val="0005212F"/>
    <w:rsid w:val="0005225D"/>
    <w:rsid w:val="0005239C"/>
    <w:rsid w:val="000524FC"/>
    <w:rsid w:val="00052A99"/>
    <w:rsid w:val="00052CAF"/>
    <w:rsid w:val="00052E20"/>
    <w:rsid w:val="00052E7D"/>
    <w:rsid w:val="00052FC4"/>
    <w:rsid w:val="00053041"/>
    <w:rsid w:val="00053200"/>
    <w:rsid w:val="000534AE"/>
    <w:rsid w:val="000535EF"/>
    <w:rsid w:val="000536A6"/>
    <w:rsid w:val="00053F1B"/>
    <w:rsid w:val="000541E5"/>
    <w:rsid w:val="0005421C"/>
    <w:rsid w:val="00054312"/>
    <w:rsid w:val="00054341"/>
    <w:rsid w:val="0005458B"/>
    <w:rsid w:val="000545EE"/>
    <w:rsid w:val="0005489A"/>
    <w:rsid w:val="00054BC9"/>
    <w:rsid w:val="00054CE9"/>
    <w:rsid w:val="00054D72"/>
    <w:rsid w:val="00055056"/>
    <w:rsid w:val="00055435"/>
    <w:rsid w:val="000554B9"/>
    <w:rsid w:val="00055661"/>
    <w:rsid w:val="00055667"/>
    <w:rsid w:val="00055D6C"/>
    <w:rsid w:val="00055E06"/>
    <w:rsid w:val="00055F14"/>
    <w:rsid w:val="0005615E"/>
    <w:rsid w:val="000563B7"/>
    <w:rsid w:val="000563B9"/>
    <w:rsid w:val="00056FA9"/>
    <w:rsid w:val="00057049"/>
    <w:rsid w:val="000570B3"/>
    <w:rsid w:val="00057481"/>
    <w:rsid w:val="0005790F"/>
    <w:rsid w:val="00057A56"/>
    <w:rsid w:val="000601E5"/>
    <w:rsid w:val="00060289"/>
    <w:rsid w:val="0006081E"/>
    <w:rsid w:val="0006084F"/>
    <w:rsid w:val="00060A0B"/>
    <w:rsid w:val="00060A64"/>
    <w:rsid w:val="00060DB2"/>
    <w:rsid w:val="00060E85"/>
    <w:rsid w:val="00060F5B"/>
    <w:rsid w:val="00061205"/>
    <w:rsid w:val="00061572"/>
    <w:rsid w:val="00061611"/>
    <w:rsid w:val="00061684"/>
    <w:rsid w:val="000616B2"/>
    <w:rsid w:val="00061A5F"/>
    <w:rsid w:val="00061BA4"/>
    <w:rsid w:val="00061DA3"/>
    <w:rsid w:val="00061DD3"/>
    <w:rsid w:val="00061E1D"/>
    <w:rsid w:val="00061E34"/>
    <w:rsid w:val="00062393"/>
    <w:rsid w:val="00062638"/>
    <w:rsid w:val="00062A64"/>
    <w:rsid w:val="00062A68"/>
    <w:rsid w:val="00062AB8"/>
    <w:rsid w:val="00063272"/>
    <w:rsid w:val="00063295"/>
    <w:rsid w:val="000634E8"/>
    <w:rsid w:val="0006351F"/>
    <w:rsid w:val="00063B97"/>
    <w:rsid w:val="00063BEA"/>
    <w:rsid w:val="000641E6"/>
    <w:rsid w:val="00064220"/>
    <w:rsid w:val="000642A8"/>
    <w:rsid w:val="00064BBB"/>
    <w:rsid w:val="00065007"/>
    <w:rsid w:val="00065091"/>
    <w:rsid w:val="0006527A"/>
    <w:rsid w:val="000652EE"/>
    <w:rsid w:val="000653C7"/>
    <w:rsid w:val="0006547B"/>
    <w:rsid w:val="00065714"/>
    <w:rsid w:val="0006585C"/>
    <w:rsid w:val="0006588C"/>
    <w:rsid w:val="00065A28"/>
    <w:rsid w:val="00065F28"/>
    <w:rsid w:val="00065FD5"/>
    <w:rsid w:val="000667E9"/>
    <w:rsid w:val="00066987"/>
    <w:rsid w:val="00066ADD"/>
    <w:rsid w:val="00066E98"/>
    <w:rsid w:val="00066F9C"/>
    <w:rsid w:val="0006738A"/>
    <w:rsid w:val="000675F0"/>
    <w:rsid w:val="0006791E"/>
    <w:rsid w:val="00067A88"/>
    <w:rsid w:val="00067B3D"/>
    <w:rsid w:val="00067D81"/>
    <w:rsid w:val="00067EFC"/>
    <w:rsid w:val="00067F59"/>
    <w:rsid w:val="000700BE"/>
    <w:rsid w:val="000702E1"/>
    <w:rsid w:val="000703D6"/>
    <w:rsid w:val="000705AF"/>
    <w:rsid w:val="00070785"/>
    <w:rsid w:val="00070857"/>
    <w:rsid w:val="000708DB"/>
    <w:rsid w:val="00070908"/>
    <w:rsid w:val="00070A9A"/>
    <w:rsid w:val="00070D13"/>
    <w:rsid w:val="00071056"/>
    <w:rsid w:val="000712E9"/>
    <w:rsid w:val="0007154D"/>
    <w:rsid w:val="00071C48"/>
    <w:rsid w:val="00071D15"/>
    <w:rsid w:val="00071DF3"/>
    <w:rsid w:val="0007212D"/>
    <w:rsid w:val="000723ED"/>
    <w:rsid w:val="00072667"/>
    <w:rsid w:val="000726A6"/>
    <w:rsid w:val="0007285E"/>
    <w:rsid w:val="00072983"/>
    <w:rsid w:val="00072A86"/>
    <w:rsid w:val="000732DE"/>
    <w:rsid w:val="00073321"/>
    <w:rsid w:val="0007349F"/>
    <w:rsid w:val="000739EB"/>
    <w:rsid w:val="00073A0E"/>
    <w:rsid w:val="00073BBB"/>
    <w:rsid w:val="00074008"/>
    <w:rsid w:val="00074120"/>
    <w:rsid w:val="00074192"/>
    <w:rsid w:val="00074817"/>
    <w:rsid w:val="00074D08"/>
    <w:rsid w:val="00074F68"/>
    <w:rsid w:val="00075524"/>
    <w:rsid w:val="00075563"/>
    <w:rsid w:val="00075A4D"/>
    <w:rsid w:val="00075EFB"/>
    <w:rsid w:val="00076126"/>
    <w:rsid w:val="0007615F"/>
    <w:rsid w:val="00076277"/>
    <w:rsid w:val="000763C6"/>
    <w:rsid w:val="0007655A"/>
    <w:rsid w:val="00076561"/>
    <w:rsid w:val="00076757"/>
    <w:rsid w:val="00076771"/>
    <w:rsid w:val="000769FF"/>
    <w:rsid w:val="00076CBA"/>
    <w:rsid w:val="000772A2"/>
    <w:rsid w:val="000773D4"/>
    <w:rsid w:val="0007754D"/>
    <w:rsid w:val="00077831"/>
    <w:rsid w:val="0007792B"/>
    <w:rsid w:val="0007793A"/>
    <w:rsid w:val="00077A28"/>
    <w:rsid w:val="00077B06"/>
    <w:rsid w:val="00077BC1"/>
    <w:rsid w:val="00077C11"/>
    <w:rsid w:val="00077CAD"/>
    <w:rsid w:val="00077E13"/>
    <w:rsid w:val="00077FCF"/>
    <w:rsid w:val="000802E3"/>
    <w:rsid w:val="00080735"/>
    <w:rsid w:val="0008098F"/>
    <w:rsid w:val="00080B89"/>
    <w:rsid w:val="00080D73"/>
    <w:rsid w:val="00080DF1"/>
    <w:rsid w:val="00080EEE"/>
    <w:rsid w:val="00080F25"/>
    <w:rsid w:val="00080F99"/>
    <w:rsid w:val="00081042"/>
    <w:rsid w:val="0008146B"/>
    <w:rsid w:val="000816C0"/>
    <w:rsid w:val="000816FB"/>
    <w:rsid w:val="000818B7"/>
    <w:rsid w:val="0008191F"/>
    <w:rsid w:val="00081B43"/>
    <w:rsid w:val="00081C22"/>
    <w:rsid w:val="00081FAD"/>
    <w:rsid w:val="00081FF1"/>
    <w:rsid w:val="0008218A"/>
    <w:rsid w:val="0008271D"/>
    <w:rsid w:val="00082B05"/>
    <w:rsid w:val="0008350D"/>
    <w:rsid w:val="00083948"/>
    <w:rsid w:val="00083AA8"/>
    <w:rsid w:val="00083AFA"/>
    <w:rsid w:val="00083BED"/>
    <w:rsid w:val="00083D3D"/>
    <w:rsid w:val="00083DC9"/>
    <w:rsid w:val="00084211"/>
    <w:rsid w:val="00084404"/>
    <w:rsid w:val="0008440A"/>
    <w:rsid w:val="00084471"/>
    <w:rsid w:val="000844F4"/>
    <w:rsid w:val="0008462C"/>
    <w:rsid w:val="0008488E"/>
    <w:rsid w:val="00084F7C"/>
    <w:rsid w:val="00085022"/>
    <w:rsid w:val="0008533B"/>
    <w:rsid w:val="0008562E"/>
    <w:rsid w:val="00085819"/>
    <w:rsid w:val="00085B34"/>
    <w:rsid w:val="00085CBC"/>
    <w:rsid w:val="000862D8"/>
    <w:rsid w:val="0008680A"/>
    <w:rsid w:val="000869E2"/>
    <w:rsid w:val="00086B20"/>
    <w:rsid w:val="00086BC7"/>
    <w:rsid w:val="00086EAD"/>
    <w:rsid w:val="0008716E"/>
    <w:rsid w:val="000871AD"/>
    <w:rsid w:val="00087221"/>
    <w:rsid w:val="00087395"/>
    <w:rsid w:val="000873BA"/>
    <w:rsid w:val="000875F3"/>
    <w:rsid w:val="0008765E"/>
    <w:rsid w:val="00087BD5"/>
    <w:rsid w:val="00087CEE"/>
    <w:rsid w:val="00087D64"/>
    <w:rsid w:val="00090024"/>
    <w:rsid w:val="0009046E"/>
    <w:rsid w:val="000904B8"/>
    <w:rsid w:val="00090583"/>
    <w:rsid w:val="00090599"/>
    <w:rsid w:val="00090695"/>
    <w:rsid w:val="00090B06"/>
    <w:rsid w:val="00090BBA"/>
    <w:rsid w:val="00090DA7"/>
    <w:rsid w:val="000912DA"/>
    <w:rsid w:val="0009152F"/>
    <w:rsid w:val="00091718"/>
    <w:rsid w:val="000917F3"/>
    <w:rsid w:val="000918F3"/>
    <w:rsid w:val="00091BFD"/>
    <w:rsid w:val="00091E0C"/>
    <w:rsid w:val="00091F09"/>
    <w:rsid w:val="00092065"/>
    <w:rsid w:val="00092150"/>
    <w:rsid w:val="0009231A"/>
    <w:rsid w:val="00092471"/>
    <w:rsid w:val="000925EF"/>
    <w:rsid w:val="000926A7"/>
    <w:rsid w:val="000927DD"/>
    <w:rsid w:val="000929A7"/>
    <w:rsid w:val="00092A34"/>
    <w:rsid w:val="00092ABE"/>
    <w:rsid w:val="00092D7F"/>
    <w:rsid w:val="00092EFF"/>
    <w:rsid w:val="00093201"/>
    <w:rsid w:val="00093826"/>
    <w:rsid w:val="00093D7F"/>
    <w:rsid w:val="0009461C"/>
    <w:rsid w:val="00094A6E"/>
    <w:rsid w:val="00094B98"/>
    <w:rsid w:val="00094E42"/>
    <w:rsid w:val="00095202"/>
    <w:rsid w:val="00095342"/>
    <w:rsid w:val="00095472"/>
    <w:rsid w:val="000957AD"/>
    <w:rsid w:val="000958DB"/>
    <w:rsid w:val="00095977"/>
    <w:rsid w:val="00095A5D"/>
    <w:rsid w:val="00095C7F"/>
    <w:rsid w:val="00095DAE"/>
    <w:rsid w:val="00095E3C"/>
    <w:rsid w:val="00096112"/>
    <w:rsid w:val="00096293"/>
    <w:rsid w:val="000962AC"/>
    <w:rsid w:val="00096928"/>
    <w:rsid w:val="00096BA2"/>
    <w:rsid w:val="00096C42"/>
    <w:rsid w:val="00096D3A"/>
    <w:rsid w:val="00096E53"/>
    <w:rsid w:val="000973F9"/>
    <w:rsid w:val="00097467"/>
    <w:rsid w:val="00097788"/>
    <w:rsid w:val="00097DD7"/>
    <w:rsid w:val="00097EBE"/>
    <w:rsid w:val="000A0420"/>
    <w:rsid w:val="000A04A2"/>
    <w:rsid w:val="000A04C5"/>
    <w:rsid w:val="000A0763"/>
    <w:rsid w:val="000A07A1"/>
    <w:rsid w:val="000A09D0"/>
    <w:rsid w:val="000A0C82"/>
    <w:rsid w:val="000A0D56"/>
    <w:rsid w:val="000A13C9"/>
    <w:rsid w:val="000A15B3"/>
    <w:rsid w:val="000A1BAC"/>
    <w:rsid w:val="000A1CA3"/>
    <w:rsid w:val="000A1E1A"/>
    <w:rsid w:val="000A20D5"/>
    <w:rsid w:val="000A29A9"/>
    <w:rsid w:val="000A2A9A"/>
    <w:rsid w:val="000A2EB3"/>
    <w:rsid w:val="000A2FD1"/>
    <w:rsid w:val="000A35FE"/>
    <w:rsid w:val="000A3A38"/>
    <w:rsid w:val="000A3F2A"/>
    <w:rsid w:val="000A43B2"/>
    <w:rsid w:val="000A446D"/>
    <w:rsid w:val="000A4560"/>
    <w:rsid w:val="000A460E"/>
    <w:rsid w:val="000A4760"/>
    <w:rsid w:val="000A4849"/>
    <w:rsid w:val="000A4AE5"/>
    <w:rsid w:val="000A4D7C"/>
    <w:rsid w:val="000A5103"/>
    <w:rsid w:val="000A527C"/>
    <w:rsid w:val="000A5AC2"/>
    <w:rsid w:val="000A5D58"/>
    <w:rsid w:val="000A610F"/>
    <w:rsid w:val="000A61B2"/>
    <w:rsid w:val="000A64AC"/>
    <w:rsid w:val="000A6534"/>
    <w:rsid w:val="000A6723"/>
    <w:rsid w:val="000A6BC7"/>
    <w:rsid w:val="000A6C2B"/>
    <w:rsid w:val="000A6C84"/>
    <w:rsid w:val="000A6D38"/>
    <w:rsid w:val="000A6D7E"/>
    <w:rsid w:val="000A6DFA"/>
    <w:rsid w:val="000A7012"/>
    <w:rsid w:val="000A7159"/>
    <w:rsid w:val="000A74A9"/>
    <w:rsid w:val="000A74BF"/>
    <w:rsid w:val="000A779C"/>
    <w:rsid w:val="000A7874"/>
    <w:rsid w:val="000A7E59"/>
    <w:rsid w:val="000A7F26"/>
    <w:rsid w:val="000B0160"/>
    <w:rsid w:val="000B0296"/>
    <w:rsid w:val="000B032A"/>
    <w:rsid w:val="000B061E"/>
    <w:rsid w:val="000B0620"/>
    <w:rsid w:val="000B0B97"/>
    <w:rsid w:val="000B0C56"/>
    <w:rsid w:val="000B10DE"/>
    <w:rsid w:val="000B120E"/>
    <w:rsid w:val="000B1388"/>
    <w:rsid w:val="000B13C0"/>
    <w:rsid w:val="000B1CE1"/>
    <w:rsid w:val="000B1DEF"/>
    <w:rsid w:val="000B1F25"/>
    <w:rsid w:val="000B2465"/>
    <w:rsid w:val="000B2881"/>
    <w:rsid w:val="000B2C37"/>
    <w:rsid w:val="000B307E"/>
    <w:rsid w:val="000B315E"/>
    <w:rsid w:val="000B32E7"/>
    <w:rsid w:val="000B3519"/>
    <w:rsid w:val="000B3AC9"/>
    <w:rsid w:val="000B3E3F"/>
    <w:rsid w:val="000B4005"/>
    <w:rsid w:val="000B45CF"/>
    <w:rsid w:val="000B4798"/>
    <w:rsid w:val="000B49CA"/>
    <w:rsid w:val="000B4DEB"/>
    <w:rsid w:val="000B5191"/>
    <w:rsid w:val="000B5349"/>
    <w:rsid w:val="000B5556"/>
    <w:rsid w:val="000B55F2"/>
    <w:rsid w:val="000B5A9F"/>
    <w:rsid w:val="000B5BDE"/>
    <w:rsid w:val="000B5CF8"/>
    <w:rsid w:val="000B5D09"/>
    <w:rsid w:val="000B5DCA"/>
    <w:rsid w:val="000B60AB"/>
    <w:rsid w:val="000B615B"/>
    <w:rsid w:val="000B6250"/>
    <w:rsid w:val="000B6484"/>
    <w:rsid w:val="000B6882"/>
    <w:rsid w:val="000B6900"/>
    <w:rsid w:val="000B69AA"/>
    <w:rsid w:val="000B6BB5"/>
    <w:rsid w:val="000B6CC1"/>
    <w:rsid w:val="000B6D6D"/>
    <w:rsid w:val="000B74CB"/>
    <w:rsid w:val="000B7858"/>
    <w:rsid w:val="000B7AA2"/>
    <w:rsid w:val="000B7AF3"/>
    <w:rsid w:val="000B7CF7"/>
    <w:rsid w:val="000C013A"/>
    <w:rsid w:val="000C01F4"/>
    <w:rsid w:val="000C0202"/>
    <w:rsid w:val="000C0333"/>
    <w:rsid w:val="000C0542"/>
    <w:rsid w:val="000C087A"/>
    <w:rsid w:val="000C08D7"/>
    <w:rsid w:val="000C0A2B"/>
    <w:rsid w:val="000C0C99"/>
    <w:rsid w:val="000C0CBC"/>
    <w:rsid w:val="000C0D45"/>
    <w:rsid w:val="000C139C"/>
    <w:rsid w:val="000C1568"/>
    <w:rsid w:val="000C1F8E"/>
    <w:rsid w:val="000C2532"/>
    <w:rsid w:val="000C27EF"/>
    <w:rsid w:val="000C28AC"/>
    <w:rsid w:val="000C2B9E"/>
    <w:rsid w:val="000C2D0A"/>
    <w:rsid w:val="000C2EBD"/>
    <w:rsid w:val="000C321F"/>
    <w:rsid w:val="000C324E"/>
    <w:rsid w:val="000C3684"/>
    <w:rsid w:val="000C369B"/>
    <w:rsid w:val="000C36A1"/>
    <w:rsid w:val="000C3806"/>
    <w:rsid w:val="000C3985"/>
    <w:rsid w:val="000C3A61"/>
    <w:rsid w:val="000C40CA"/>
    <w:rsid w:val="000C41C1"/>
    <w:rsid w:val="000C445A"/>
    <w:rsid w:val="000C467C"/>
    <w:rsid w:val="000C48EC"/>
    <w:rsid w:val="000C4A74"/>
    <w:rsid w:val="000C5231"/>
    <w:rsid w:val="000C52B4"/>
    <w:rsid w:val="000C535B"/>
    <w:rsid w:val="000C5437"/>
    <w:rsid w:val="000C5610"/>
    <w:rsid w:val="000C5957"/>
    <w:rsid w:val="000C59A4"/>
    <w:rsid w:val="000C59F2"/>
    <w:rsid w:val="000C6236"/>
    <w:rsid w:val="000C62AD"/>
    <w:rsid w:val="000C646C"/>
    <w:rsid w:val="000C66C9"/>
    <w:rsid w:val="000C6857"/>
    <w:rsid w:val="000C6CFD"/>
    <w:rsid w:val="000C6F6F"/>
    <w:rsid w:val="000C7103"/>
    <w:rsid w:val="000C7459"/>
    <w:rsid w:val="000C7461"/>
    <w:rsid w:val="000C77B7"/>
    <w:rsid w:val="000C780F"/>
    <w:rsid w:val="000C7A7E"/>
    <w:rsid w:val="000C7E73"/>
    <w:rsid w:val="000C7F26"/>
    <w:rsid w:val="000C7F33"/>
    <w:rsid w:val="000C7FD8"/>
    <w:rsid w:val="000D0165"/>
    <w:rsid w:val="000D04AC"/>
    <w:rsid w:val="000D0790"/>
    <w:rsid w:val="000D0895"/>
    <w:rsid w:val="000D1A3D"/>
    <w:rsid w:val="000D1D44"/>
    <w:rsid w:val="000D2165"/>
    <w:rsid w:val="000D21E8"/>
    <w:rsid w:val="000D24E3"/>
    <w:rsid w:val="000D26A2"/>
    <w:rsid w:val="000D26D1"/>
    <w:rsid w:val="000D27A3"/>
    <w:rsid w:val="000D2A6F"/>
    <w:rsid w:val="000D2D3F"/>
    <w:rsid w:val="000D30D3"/>
    <w:rsid w:val="000D311B"/>
    <w:rsid w:val="000D3251"/>
    <w:rsid w:val="000D3776"/>
    <w:rsid w:val="000D37D4"/>
    <w:rsid w:val="000D382B"/>
    <w:rsid w:val="000D3990"/>
    <w:rsid w:val="000D3EBB"/>
    <w:rsid w:val="000D3F3C"/>
    <w:rsid w:val="000D3F64"/>
    <w:rsid w:val="000D43DA"/>
    <w:rsid w:val="000D444A"/>
    <w:rsid w:val="000D444D"/>
    <w:rsid w:val="000D4511"/>
    <w:rsid w:val="000D453D"/>
    <w:rsid w:val="000D45F2"/>
    <w:rsid w:val="000D4750"/>
    <w:rsid w:val="000D47CC"/>
    <w:rsid w:val="000D4AEF"/>
    <w:rsid w:val="000D4AFF"/>
    <w:rsid w:val="000D4C7A"/>
    <w:rsid w:val="000D4DDE"/>
    <w:rsid w:val="000D4E77"/>
    <w:rsid w:val="000D4EA7"/>
    <w:rsid w:val="000D4F33"/>
    <w:rsid w:val="000D5040"/>
    <w:rsid w:val="000D5063"/>
    <w:rsid w:val="000D52E1"/>
    <w:rsid w:val="000D5914"/>
    <w:rsid w:val="000D5A80"/>
    <w:rsid w:val="000D5D8A"/>
    <w:rsid w:val="000D5DA7"/>
    <w:rsid w:val="000D5E3A"/>
    <w:rsid w:val="000D5EAB"/>
    <w:rsid w:val="000D5F01"/>
    <w:rsid w:val="000D6126"/>
    <w:rsid w:val="000D617A"/>
    <w:rsid w:val="000D63FA"/>
    <w:rsid w:val="000D670D"/>
    <w:rsid w:val="000D67E9"/>
    <w:rsid w:val="000D6805"/>
    <w:rsid w:val="000D6BE7"/>
    <w:rsid w:val="000D6D1C"/>
    <w:rsid w:val="000D700F"/>
    <w:rsid w:val="000D71EC"/>
    <w:rsid w:val="000D74AC"/>
    <w:rsid w:val="000D74F2"/>
    <w:rsid w:val="000D7E45"/>
    <w:rsid w:val="000D7E61"/>
    <w:rsid w:val="000D7F38"/>
    <w:rsid w:val="000E02B9"/>
    <w:rsid w:val="000E0332"/>
    <w:rsid w:val="000E040E"/>
    <w:rsid w:val="000E066E"/>
    <w:rsid w:val="000E070D"/>
    <w:rsid w:val="000E0C75"/>
    <w:rsid w:val="000E0D97"/>
    <w:rsid w:val="000E108E"/>
    <w:rsid w:val="000E15B0"/>
    <w:rsid w:val="000E15DE"/>
    <w:rsid w:val="000E1621"/>
    <w:rsid w:val="000E19E6"/>
    <w:rsid w:val="000E1E27"/>
    <w:rsid w:val="000E21CE"/>
    <w:rsid w:val="000E2280"/>
    <w:rsid w:val="000E22DA"/>
    <w:rsid w:val="000E2342"/>
    <w:rsid w:val="000E27E8"/>
    <w:rsid w:val="000E2893"/>
    <w:rsid w:val="000E28A5"/>
    <w:rsid w:val="000E2D5A"/>
    <w:rsid w:val="000E2FF5"/>
    <w:rsid w:val="000E30CA"/>
    <w:rsid w:val="000E3217"/>
    <w:rsid w:val="000E32B5"/>
    <w:rsid w:val="000E3667"/>
    <w:rsid w:val="000E39D8"/>
    <w:rsid w:val="000E3D99"/>
    <w:rsid w:val="000E3DD3"/>
    <w:rsid w:val="000E3E8A"/>
    <w:rsid w:val="000E3FD9"/>
    <w:rsid w:val="000E4570"/>
    <w:rsid w:val="000E4701"/>
    <w:rsid w:val="000E4C7E"/>
    <w:rsid w:val="000E4CFA"/>
    <w:rsid w:val="000E4D55"/>
    <w:rsid w:val="000E5753"/>
    <w:rsid w:val="000E5D73"/>
    <w:rsid w:val="000E5DC5"/>
    <w:rsid w:val="000E5E32"/>
    <w:rsid w:val="000E6044"/>
    <w:rsid w:val="000E6083"/>
    <w:rsid w:val="000E68D8"/>
    <w:rsid w:val="000E69F4"/>
    <w:rsid w:val="000E6A92"/>
    <w:rsid w:val="000E6AD6"/>
    <w:rsid w:val="000E6C2B"/>
    <w:rsid w:val="000E6EB3"/>
    <w:rsid w:val="000E6F1E"/>
    <w:rsid w:val="000E702C"/>
    <w:rsid w:val="000E718E"/>
    <w:rsid w:val="000E719D"/>
    <w:rsid w:val="000E75FF"/>
    <w:rsid w:val="000E77AB"/>
    <w:rsid w:val="000E79AE"/>
    <w:rsid w:val="000F0015"/>
    <w:rsid w:val="000F0016"/>
    <w:rsid w:val="000F00CA"/>
    <w:rsid w:val="000F0200"/>
    <w:rsid w:val="000F04BB"/>
    <w:rsid w:val="000F0528"/>
    <w:rsid w:val="000F068C"/>
    <w:rsid w:val="000F0A6C"/>
    <w:rsid w:val="000F0BAD"/>
    <w:rsid w:val="000F0C3E"/>
    <w:rsid w:val="000F0CD2"/>
    <w:rsid w:val="000F0FA4"/>
    <w:rsid w:val="000F159F"/>
    <w:rsid w:val="000F177E"/>
    <w:rsid w:val="000F1FA6"/>
    <w:rsid w:val="000F201A"/>
    <w:rsid w:val="000F22A0"/>
    <w:rsid w:val="000F247E"/>
    <w:rsid w:val="000F28B4"/>
    <w:rsid w:val="000F2901"/>
    <w:rsid w:val="000F2A4B"/>
    <w:rsid w:val="000F2D22"/>
    <w:rsid w:val="000F2E77"/>
    <w:rsid w:val="000F3284"/>
    <w:rsid w:val="000F3496"/>
    <w:rsid w:val="000F3600"/>
    <w:rsid w:val="000F36B7"/>
    <w:rsid w:val="000F37B9"/>
    <w:rsid w:val="000F3AAE"/>
    <w:rsid w:val="000F3DF7"/>
    <w:rsid w:val="000F4090"/>
    <w:rsid w:val="000F41FD"/>
    <w:rsid w:val="000F42B9"/>
    <w:rsid w:val="000F42CA"/>
    <w:rsid w:val="000F4309"/>
    <w:rsid w:val="000F4535"/>
    <w:rsid w:val="000F4712"/>
    <w:rsid w:val="000F4820"/>
    <w:rsid w:val="000F4C6A"/>
    <w:rsid w:val="000F596B"/>
    <w:rsid w:val="000F5C09"/>
    <w:rsid w:val="000F67DB"/>
    <w:rsid w:val="000F68F1"/>
    <w:rsid w:val="000F6932"/>
    <w:rsid w:val="000F6976"/>
    <w:rsid w:val="000F69B0"/>
    <w:rsid w:val="000F6A60"/>
    <w:rsid w:val="000F6B05"/>
    <w:rsid w:val="000F6D47"/>
    <w:rsid w:val="000F6E6E"/>
    <w:rsid w:val="000F6FC8"/>
    <w:rsid w:val="000F743A"/>
    <w:rsid w:val="000F74D2"/>
    <w:rsid w:val="000F7596"/>
    <w:rsid w:val="000F7936"/>
    <w:rsid w:val="000F7BB8"/>
    <w:rsid w:val="001004D0"/>
    <w:rsid w:val="00100610"/>
    <w:rsid w:val="0010084C"/>
    <w:rsid w:val="00100ECD"/>
    <w:rsid w:val="00100F63"/>
    <w:rsid w:val="00100FFB"/>
    <w:rsid w:val="00101550"/>
    <w:rsid w:val="00101A81"/>
    <w:rsid w:val="00101B4A"/>
    <w:rsid w:val="00101C0F"/>
    <w:rsid w:val="00102651"/>
    <w:rsid w:val="00102740"/>
    <w:rsid w:val="00102949"/>
    <w:rsid w:val="00102A3B"/>
    <w:rsid w:val="00102AFE"/>
    <w:rsid w:val="00102D9B"/>
    <w:rsid w:val="00102EE4"/>
    <w:rsid w:val="00102F3C"/>
    <w:rsid w:val="0010316B"/>
    <w:rsid w:val="001033A3"/>
    <w:rsid w:val="00103434"/>
    <w:rsid w:val="00103B43"/>
    <w:rsid w:val="00103B8B"/>
    <w:rsid w:val="00103C04"/>
    <w:rsid w:val="00103E66"/>
    <w:rsid w:val="00103EF2"/>
    <w:rsid w:val="00104020"/>
    <w:rsid w:val="001040BA"/>
    <w:rsid w:val="0010428B"/>
    <w:rsid w:val="00104427"/>
    <w:rsid w:val="001044E5"/>
    <w:rsid w:val="001047E9"/>
    <w:rsid w:val="001048C8"/>
    <w:rsid w:val="00104AAD"/>
    <w:rsid w:val="00104BFC"/>
    <w:rsid w:val="00104FEB"/>
    <w:rsid w:val="001050D0"/>
    <w:rsid w:val="0010512C"/>
    <w:rsid w:val="00105221"/>
    <w:rsid w:val="001052B3"/>
    <w:rsid w:val="001054AC"/>
    <w:rsid w:val="001056BE"/>
    <w:rsid w:val="00105C2B"/>
    <w:rsid w:val="00105CBC"/>
    <w:rsid w:val="00105ED9"/>
    <w:rsid w:val="00106198"/>
    <w:rsid w:val="0010638A"/>
    <w:rsid w:val="00106412"/>
    <w:rsid w:val="00106A9C"/>
    <w:rsid w:val="00106AA6"/>
    <w:rsid w:val="00106AAD"/>
    <w:rsid w:val="00106DDC"/>
    <w:rsid w:val="001071A5"/>
    <w:rsid w:val="001074BB"/>
    <w:rsid w:val="00107676"/>
    <w:rsid w:val="001077CA"/>
    <w:rsid w:val="00107927"/>
    <w:rsid w:val="0010795E"/>
    <w:rsid w:val="00107B54"/>
    <w:rsid w:val="001103FA"/>
    <w:rsid w:val="001105A7"/>
    <w:rsid w:val="00110673"/>
    <w:rsid w:val="00110CEC"/>
    <w:rsid w:val="00110EB7"/>
    <w:rsid w:val="00110FFF"/>
    <w:rsid w:val="00111240"/>
    <w:rsid w:val="00111534"/>
    <w:rsid w:val="00111865"/>
    <w:rsid w:val="00111B0E"/>
    <w:rsid w:val="00111DFA"/>
    <w:rsid w:val="001124A5"/>
    <w:rsid w:val="00112628"/>
    <w:rsid w:val="001127E8"/>
    <w:rsid w:val="00112BA5"/>
    <w:rsid w:val="00112C77"/>
    <w:rsid w:val="001131E8"/>
    <w:rsid w:val="001133F8"/>
    <w:rsid w:val="00113469"/>
    <w:rsid w:val="00113559"/>
    <w:rsid w:val="0011363B"/>
    <w:rsid w:val="00113812"/>
    <w:rsid w:val="0011387A"/>
    <w:rsid w:val="0011391D"/>
    <w:rsid w:val="00113A0B"/>
    <w:rsid w:val="00113A88"/>
    <w:rsid w:val="00114156"/>
    <w:rsid w:val="001141C0"/>
    <w:rsid w:val="001141FC"/>
    <w:rsid w:val="0011440E"/>
    <w:rsid w:val="00114410"/>
    <w:rsid w:val="0011453A"/>
    <w:rsid w:val="00114583"/>
    <w:rsid w:val="0011467A"/>
    <w:rsid w:val="001147B8"/>
    <w:rsid w:val="00114C9A"/>
    <w:rsid w:val="00114F88"/>
    <w:rsid w:val="00114FED"/>
    <w:rsid w:val="00115107"/>
    <w:rsid w:val="001151DC"/>
    <w:rsid w:val="0011548C"/>
    <w:rsid w:val="001155AC"/>
    <w:rsid w:val="001158E7"/>
    <w:rsid w:val="00115956"/>
    <w:rsid w:val="00115BC7"/>
    <w:rsid w:val="00115DD1"/>
    <w:rsid w:val="00115E68"/>
    <w:rsid w:val="0011624C"/>
    <w:rsid w:val="001165EF"/>
    <w:rsid w:val="0011673A"/>
    <w:rsid w:val="00116786"/>
    <w:rsid w:val="001167FD"/>
    <w:rsid w:val="00116CAE"/>
    <w:rsid w:val="00116CF0"/>
    <w:rsid w:val="00116D1E"/>
    <w:rsid w:val="00116D55"/>
    <w:rsid w:val="0011736D"/>
    <w:rsid w:val="0011738D"/>
    <w:rsid w:val="00117B3D"/>
    <w:rsid w:val="00117D87"/>
    <w:rsid w:val="00117DE6"/>
    <w:rsid w:val="00117E78"/>
    <w:rsid w:val="00117FDB"/>
    <w:rsid w:val="001204EC"/>
    <w:rsid w:val="00120537"/>
    <w:rsid w:val="00120CEF"/>
    <w:rsid w:val="00120ED5"/>
    <w:rsid w:val="00121069"/>
    <w:rsid w:val="0012126A"/>
    <w:rsid w:val="001212CB"/>
    <w:rsid w:val="0012168B"/>
    <w:rsid w:val="001218F5"/>
    <w:rsid w:val="00121BAB"/>
    <w:rsid w:val="00121E87"/>
    <w:rsid w:val="00121F4E"/>
    <w:rsid w:val="00121FE3"/>
    <w:rsid w:val="00122412"/>
    <w:rsid w:val="0012271C"/>
    <w:rsid w:val="0012285F"/>
    <w:rsid w:val="00122BDD"/>
    <w:rsid w:val="00122D71"/>
    <w:rsid w:val="00122F30"/>
    <w:rsid w:val="00123054"/>
    <w:rsid w:val="00123438"/>
    <w:rsid w:val="00123A95"/>
    <w:rsid w:val="00123B99"/>
    <w:rsid w:val="00123BFB"/>
    <w:rsid w:val="00123C6A"/>
    <w:rsid w:val="00123CBF"/>
    <w:rsid w:val="00123DD9"/>
    <w:rsid w:val="001240C6"/>
    <w:rsid w:val="0012417D"/>
    <w:rsid w:val="001241AF"/>
    <w:rsid w:val="00124ABC"/>
    <w:rsid w:val="00124C14"/>
    <w:rsid w:val="00124C40"/>
    <w:rsid w:val="001255DB"/>
    <w:rsid w:val="00125617"/>
    <w:rsid w:val="001257A7"/>
    <w:rsid w:val="001259B7"/>
    <w:rsid w:val="00125CB5"/>
    <w:rsid w:val="001261FD"/>
    <w:rsid w:val="00126279"/>
    <w:rsid w:val="0012642B"/>
    <w:rsid w:val="0012642F"/>
    <w:rsid w:val="0012659C"/>
    <w:rsid w:val="001267CC"/>
    <w:rsid w:val="001268BE"/>
    <w:rsid w:val="00126C07"/>
    <w:rsid w:val="0012720C"/>
    <w:rsid w:val="00127674"/>
    <w:rsid w:val="00127697"/>
    <w:rsid w:val="001276CF"/>
    <w:rsid w:val="00127774"/>
    <w:rsid w:val="001278FB"/>
    <w:rsid w:val="00127DAA"/>
    <w:rsid w:val="0013010D"/>
    <w:rsid w:val="00130116"/>
    <w:rsid w:val="001301AC"/>
    <w:rsid w:val="001301C6"/>
    <w:rsid w:val="001304AF"/>
    <w:rsid w:val="001305EB"/>
    <w:rsid w:val="0013060A"/>
    <w:rsid w:val="001307B6"/>
    <w:rsid w:val="00130805"/>
    <w:rsid w:val="00130986"/>
    <w:rsid w:val="00130A97"/>
    <w:rsid w:val="00130AAC"/>
    <w:rsid w:val="00130B54"/>
    <w:rsid w:val="00130CD8"/>
    <w:rsid w:val="00130E52"/>
    <w:rsid w:val="001313B4"/>
    <w:rsid w:val="00131405"/>
    <w:rsid w:val="00131563"/>
    <w:rsid w:val="00131800"/>
    <w:rsid w:val="00131DA3"/>
    <w:rsid w:val="00131E1F"/>
    <w:rsid w:val="00132579"/>
    <w:rsid w:val="00132903"/>
    <w:rsid w:val="00132C2D"/>
    <w:rsid w:val="00132C36"/>
    <w:rsid w:val="0013349E"/>
    <w:rsid w:val="001336F7"/>
    <w:rsid w:val="0013418E"/>
    <w:rsid w:val="00134206"/>
    <w:rsid w:val="001343C0"/>
    <w:rsid w:val="00134463"/>
    <w:rsid w:val="0013468E"/>
    <w:rsid w:val="00134770"/>
    <w:rsid w:val="00134CBC"/>
    <w:rsid w:val="00134F7C"/>
    <w:rsid w:val="0013520D"/>
    <w:rsid w:val="001355BB"/>
    <w:rsid w:val="0013590A"/>
    <w:rsid w:val="00135C3F"/>
    <w:rsid w:val="00135C5A"/>
    <w:rsid w:val="00135DCC"/>
    <w:rsid w:val="00135E63"/>
    <w:rsid w:val="00135E85"/>
    <w:rsid w:val="00136176"/>
    <w:rsid w:val="001363A0"/>
    <w:rsid w:val="001364B2"/>
    <w:rsid w:val="0013654B"/>
    <w:rsid w:val="001365B1"/>
    <w:rsid w:val="00136942"/>
    <w:rsid w:val="001369F1"/>
    <w:rsid w:val="00136A41"/>
    <w:rsid w:val="00136E1E"/>
    <w:rsid w:val="00136EF9"/>
    <w:rsid w:val="00136FAC"/>
    <w:rsid w:val="00137148"/>
    <w:rsid w:val="00137323"/>
    <w:rsid w:val="0013768F"/>
    <w:rsid w:val="001401C2"/>
    <w:rsid w:val="001401E6"/>
    <w:rsid w:val="00140671"/>
    <w:rsid w:val="0014097E"/>
    <w:rsid w:val="00140A3B"/>
    <w:rsid w:val="00140F2D"/>
    <w:rsid w:val="00141149"/>
    <w:rsid w:val="0014160E"/>
    <w:rsid w:val="00141934"/>
    <w:rsid w:val="00141A62"/>
    <w:rsid w:val="00141B9C"/>
    <w:rsid w:val="00141BFF"/>
    <w:rsid w:val="0014215B"/>
    <w:rsid w:val="0014279F"/>
    <w:rsid w:val="001427D7"/>
    <w:rsid w:val="00142827"/>
    <w:rsid w:val="0014297E"/>
    <w:rsid w:val="00142A31"/>
    <w:rsid w:val="00142BA7"/>
    <w:rsid w:val="00142DCC"/>
    <w:rsid w:val="00142FAA"/>
    <w:rsid w:val="0014321C"/>
    <w:rsid w:val="001432C5"/>
    <w:rsid w:val="0014345B"/>
    <w:rsid w:val="001436A2"/>
    <w:rsid w:val="00143AEA"/>
    <w:rsid w:val="00143B04"/>
    <w:rsid w:val="00143C9C"/>
    <w:rsid w:val="00143F6A"/>
    <w:rsid w:val="00144252"/>
    <w:rsid w:val="001442E0"/>
    <w:rsid w:val="00144415"/>
    <w:rsid w:val="00144489"/>
    <w:rsid w:val="00144C6E"/>
    <w:rsid w:val="00144D64"/>
    <w:rsid w:val="00144D74"/>
    <w:rsid w:val="00144EC2"/>
    <w:rsid w:val="001453A2"/>
    <w:rsid w:val="0014572E"/>
    <w:rsid w:val="0014587C"/>
    <w:rsid w:val="001459C6"/>
    <w:rsid w:val="00145A97"/>
    <w:rsid w:val="00145B53"/>
    <w:rsid w:val="00145D9B"/>
    <w:rsid w:val="00145EB9"/>
    <w:rsid w:val="00145FE9"/>
    <w:rsid w:val="001463E1"/>
    <w:rsid w:val="001464CF"/>
    <w:rsid w:val="001465C5"/>
    <w:rsid w:val="001465FB"/>
    <w:rsid w:val="00146808"/>
    <w:rsid w:val="001469AA"/>
    <w:rsid w:val="00146A6E"/>
    <w:rsid w:val="00146B39"/>
    <w:rsid w:val="00146C7C"/>
    <w:rsid w:val="00146DD0"/>
    <w:rsid w:val="001472BB"/>
    <w:rsid w:val="00147388"/>
    <w:rsid w:val="001475B8"/>
    <w:rsid w:val="0014779A"/>
    <w:rsid w:val="00147885"/>
    <w:rsid w:val="001478DF"/>
    <w:rsid w:val="00147E98"/>
    <w:rsid w:val="00147FE6"/>
    <w:rsid w:val="001500A8"/>
    <w:rsid w:val="00150144"/>
    <w:rsid w:val="00150336"/>
    <w:rsid w:val="00150486"/>
    <w:rsid w:val="001506CC"/>
    <w:rsid w:val="0015088D"/>
    <w:rsid w:val="00150911"/>
    <w:rsid w:val="00150E3A"/>
    <w:rsid w:val="00150EBC"/>
    <w:rsid w:val="00150EE6"/>
    <w:rsid w:val="00150FAA"/>
    <w:rsid w:val="00151099"/>
    <w:rsid w:val="0015133C"/>
    <w:rsid w:val="001513D0"/>
    <w:rsid w:val="001517D1"/>
    <w:rsid w:val="00151864"/>
    <w:rsid w:val="00151871"/>
    <w:rsid w:val="00151A31"/>
    <w:rsid w:val="00151AD8"/>
    <w:rsid w:val="00151B10"/>
    <w:rsid w:val="00151ED1"/>
    <w:rsid w:val="00151FD6"/>
    <w:rsid w:val="001520FF"/>
    <w:rsid w:val="00152175"/>
    <w:rsid w:val="001521B8"/>
    <w:rsid w:val="001521DD"/>
    <w:rsid w:val="00152284"/>
    <w:rsid w:val="00152767"/>
    <w:rsid w:val="00152838"/>
    <w:rsid w:val="00152914"/>
    <w:rsid w:val="00152975"/>
    <w:rsid w:val="00152C6B"/>
    <w:rsid w:val="00152D80"/>
    <w:rsid w:val="00152F8C"/>
    <w:rsid w:val="00152FDC"/>
    <w:rsid w:val="00153E43"/>
    <w:rsid w:val="00153EC6"/>
    <w:rsid w:val="001542E4"/>
    <w:rsid w:val="00154325"/>
    <w:rsid w:val="001543B7"/>
    <w:rsid w:val="00154945"/>
    <w:rsid w:val="00154A0F"/>
    <w:rsid w:val="00154B7A"/>
    <w:rsid w:val="00154C7F"/>
    <w:rsid w:val="00154DD0"/>
    <w:rsid w:val="00154EF1"/>
    <w:rsid w:val="001553A1"/>
    <w:rsid w:val="001556FD"/>
    <w:rsid w:val="00155AC8"/>
    <w:rsid w:val="00155B1D"/>
    <w:rsid w:val="00155E60"/>
    <w:rsid w:val="001563D3"/>
    <w:rsid w:val="001563EB"/>
    <w:rsid w:val="00156645"/>
    <w:rsid w:val="0015679E"/>
    <w:rsid w:val="0015693F"/>
    <w:rsid w:val="001570F1"/>
    <w:rsid w:val="00157174"/>
    <w:rsid w:val="00157187"/>
    <w:rsid w:val="001575BB"/>
    <w:rsid w:val="001577FA"/>
    <w:rsid w:val="001579DC"/>
    <w:rsid w:val="00157EB4"/>
    <w:rsid w:val="00157EBF"/>
    <w:rsid w:val="001600A4"/>
    <w:rsid w:val="00160164"/>
    <w:rsid w:val="001601CB"/>
    <w:rsid w:val="0016027C"/>
    <w:rsid w:val="001603F7"/>
    <w:rsid w:val="00160403"/>
    <w:rsid w:val="001605EE"/>
    <w:rsid w:val="001605F6"/>
    <w:rsid w:val="001608B3"/>
    <w:rsid w:val="001608C1"/>
    <w:rsid w:val="00160D33"/>
    <w:rsid w:val="00161058"/>
    <w:rsid w:val="00161085"/>
    <w:rsid w:val="00161AA6"/>
    <w:rsid w:val="00161BE8"/>
    <w:rsid w:val="001622ED"/>
    <w:rsid w:val="0016233E"/>
    <w:rsid w:val="00162365"/>
    <w:rsid w:val="00162772"/>
    <w:rsid w:val="001627F1"/>
    <w:rsid w:val="00162938"/>
    <w:rsid w:val="00162C9A"/>
    <w:rsid w:val="00162DE4"/>
    <w:rsid w:val="00163523"/>
    <w:rsid w:val="0016356C"/>
    <w:rsid w:val="0016361F"/>
    <w:rsid w:val="00163A70"/>
    <w:rsid w:val="00163CAD"/>
    <w:rsid w:val="00163D19"/>
    <w:rsid w:val="00163FB4"/>
    <w:rsid w:val="0016420A"/>
    <w:rsid w:val="0016479F"/>
    <w:rsid w:val="0016503A"/>
    <w:rsid w:val="0016527E"/>
    <w:rsid w:val="001653B3"/>
    <w:rsid w:val="00165803"/>
    <w:rsid w:val="00165A34"/>
    <w:rsid w:val="00165A3B"/>
    <w:rsid w:val="00165B7C"/>
    <w:rsid w:val="00165F6B"/>
    <w:rsid w:val="001662BF"/>
    <w:rsid w:val="001663C0"/>
    <w:rsid w:val="00166465"/>
    <w:rsid w:val="0016656F"/>
    <w:rsid w:val="001665F6"/>
    <w:rsid w:val="00166A94"/>
    <w:rsid w:val="00166F8C"/>
    <w:rsid w:val="001670FA"/>
    <w:rsid w:val="0016744C"/>
    <w:rsid w:val="0016764C"/>
    <w:rsid w:val="00167665"/>
    <w:rsid w:val="00167947"/>
    <w:rsid w:val="00167950"/>
    <w:rsid w:val="00167CB4"/>
    <w:rsid w:val="00167DAC"/>
    <w:rsid w:val="00167EF5"/>
    <w:rsid w:val="0017017D"/>
    <w:rsid w:val="00170330"/>
    <w:rsid w:val="00170353"/>
    <w:rsid w:val="001703CE"/>
    <w:rsid w:val="0017098D"/>
    <w:rsid w:val="00170A35"/>
    <w:rsid w:val="00170C86"/>
    <w:rsid w:val="00170EFA"/>
    <w:rsid w:val="00171126"/>
    <w:rsid w:val="001716BE"/>
    <w:rsid w:val="001717E5"/>
    <w:rsid w:val="00171800"/>
    <w:rsid w:val="00171922"/>
    <w:rsid w:val="0017193F"/>
    <w:rsid w:val="00171940"/>
    <w:rsid w:val="00171973"/>
    <w:rsid w:val="00171A00"/>
    <w:rsid w:val="00171C5C"/>
    <w:rsid w:val="001725E4"/>
    <w:rsid w:val="0017266B"/>
    <w:rsid w:val="0017270D"/>
    <w:rsid w:val="001728E8"/>
    <w:rsid w:val="00172A65"/>
    <w:rsid w:val="00172F4A"/>
    <w:rsid w:val="0017311A"/>
    <w:rsid w:val="00173261"/>
    <w:rsid w:val="00173586"/>
    <w:rsid w:val="0017392D"/>
    <w:rsid w:val="00173BD1"/>
    <w:rsid w:val="00173CA2"/>
    <w:rsid w:val="00173CEC"/>
    <w:rsid w:val="00173E79"/>
    <w:rsid w:val="001741D9"/>
    <w:rsid w:val="001742C3"/>
    <w:rsid w:val="001745EC"/>
    <w:rsid w:val="0017486E"/>
    <w:rsid w:val="00174974"/>
    <w:rsid w:val="00174D4A"/>
    <w:rsid w:val="00175214"/>
    <w:rsid w:val="00175556"/>
    <w:rsid w:val="0017576C"/>
    <w:rsid w:val="00175844"/>
    <w:rsid w:val="00175A63"/>
    <w:rsid w:val="00175BE4"/>
    <w:rsid w:val="00175D2D"/>
    <w:rsid w:val="00175D71"/>
    <w:rsid w:val="00176023"/>
    <w:rsid w:val="001760CC"/>
    <w:rsid w:val="0017611A"/>
    <w:rsid w:val="0017624C"/>
    <w:rsid w:val="00176330"/>
    <w:rsid w:val="0017637D"/>
    <w:rsid w:val="001766FB"/>
    <w:rsid w:val="00176886"/>
    <w:rsid w:val="001769A7"/>
    <w:rsid w:val="00176C05"/>
    <w:rsid w:val="00176C5E"/>
    <w:rsid w:val="00176E04"/>
    <w:rsid w:val="0017703C"/>
    <w:rsid w:val="00177151"/>
    <w:rsid w:val="0017742E"/>
    <w:rsid w:val="00177453"/>
    <w:rsid w:val="001775FF"/>
    <w:rsid w:val="001778AE"/>
    <w:rsid w:val="001778C0"/>
    <w:rsid w:val="001779D9"/>
    <w:rsid w:val="00177A13"/>
    <w:rsid w:val="00177C87"/>
    <w:rsid w:val="00177D7D"/>
    <w:rsid w:val="00177DCB"/>
    <w:rsid w:val="00177E2E"/>
    <w:rsid w:val="00177FD3"/>
    <w:rsid w:val="0018009F"/>
    <w:rsid w:val="001800EA"/>
    <w:rsid w:val="001801DA"/>
    <w:rsid w:val="0018064C"/>
    <w:rsid w:val="00180CCE"/>
    <w:rsid w:val="00180DB3"/>
    <w:rsid w:val="00181072"/>
    <w:rsid w:val="00181235"/>
    <w:rsid w:val="00181461"/>
    <w:rsid w:val="001817FE"/>
    <w:rsid w:val="00181EF0"/>
    <w:rsid w:val="001821AC"/>
    <w:rsid w:val="0018224A"/>
    <w:rsid w:val="0018244B"/>
    <w:rsid w:val="00182816"/>
    <w:rsid w:val="001828C4"/>
    <w:rsid w:val="00182A27"/>
    <w:rsid w:val="00182A62"/>
    <w:rsid w:val="00182D39"/>
    <w:rsid w:val="00182EA8"/>
    <w:rsid w:val="00183023"/>
    <w:rsid w:val="001830F0"/>
    <w:rsid w:val="001830F3"/>
    <w:rsid w:val="00183317"/>
    <w:rsid w:val="0018340B"/>
    <w:rsid w:val="00183434"/>
    <w:rsid w:val="0018351A"/>
    <w:rsid w:val="001836BE"/>
    <w:rsid w:val="001838A0"/>
    <w:rsid w:val="00183AC4"/>
    <w:rsid w:val="0018400F"/>
    <w:rsid w:val="00184153"/>
    <w:rsid w:val="001846BC"/>
    <w:rsid w:val="0018476C"/>
    <w:rsid w:val="001849F3"/>
    <w:rsid w:val="00184DA3"/>
    <w:rsid w:val="00184F90"/>
    <w:rsid w:val="001851B5"/>
    <w:rsid w:val="00185553"/>
    <w:rsid w:val="0018557A"/>
    <w:rsid w:val="00185604"/>
    <w:rsid w:val="00185773"/>
    <w:rsid w:val="001857E8"/>
    <w:rsid w:val="00185AD4"/>
    <w:rsid w:val="00185B30"/>
    <w:rsid w:val="00185B59"/>
    <w:rsid w:val="00185BB6"/>
    <w:rsid w:val="00185E2A"/>
    <w:rsid w:val="001861EA"/>
    <w:rsid w:val="001863B0"/>
    <w:rsid w:val="001864C7"/>
    <w:rsid w:val="0018667E"/>
    <w:rsid w:val="00186ECA"/>
    <w:rsid w:val="00187091"/>
    <w:rsid w:val="001873CC"/>
    <w:rsid w:val="00187604"/>
    <w:rsid w:val="001878F4"/>
    <w:rsid w:val="00187C0D"/>
    <w:rsid w:val="00187D2B"/>
    <w:rsid w:val="00187F28"/>
    <w:rsid w:val="00187FA1"/>
    <w:rsid w:val="00190024"/>
    <w:rsid w:val="001900D1"/>
    <w:rsid w:val="00190177"/>
    <w:rsid w:val="00190441"/>
    <w:rsid w:val="0019068B"/>
    <w:rsid w:val="00190697"/>
    <w:rsid w:val="0019085B"/>
    <w:rsid w:val="00190B6A"/>
    <w:rsid w:val="00190C0B"/>
    <w:rsid w:val="00190E71"/>
    <w:rsid w:val="00191058"/>
    <w:rsid w:val="001916A0"/>
    <w:rsid w:val="001917C9"/>
    <w:rsid w:val="00191835"/>
    <w:rsid w:val="001918D4"/>
    <w:rsid w:val="001918E7"/>
    <w:rsid w:val="00191BE7"/>
    <w:rsid w:val="00191D94"/>
    <w:rsid w:val="00191F1E"/>
    <w:rsid w:val="00191FDD"/>
    <w:rsid w:val="0019207F"/>
    <w:rsid w:val="001925B3"/>
    <w:rsid w:val="0019275A"/>
    <w:rsid w:val="00192F6E"/>
    <w:rsid w:val="001932FB"/>
    <w:rsid w:val="001934E2"/>
    <w:rsid w:val="00193752"/>
    <w:rsid w:val="00193933"/>
    <w:rsid w:val="00193D6D"/>
    <w:rsid w:val="00193DD1"/>
    <w:rsid w:val="00193E57"/>
    <w:rsid w:val="001942E2"/>
    <w:rsid w:val="001943D4"/>
    <w:rsid w:val="0019471A"/>
    <w:rsid w:val="00194864"/>
    <w:rsid w:val="00194998"/>
    <w:rsid w:val="00194AB6"/>
    <w:rsid w:val="00194B22"/>
    <w:rsid w:val="00194C1E"/>
    <w:rsid w:val="00195081"/>
    <w:rsid w:val="00195343"/>
    <w:rsid w:val="001953B8"/>
    <w:rsid w:val="001953DB"/>
    <w:rsid w:val="001959EE"/>
    <w:rsid w:val="00195B2D"/>
    <w:rsid w:val="00195BE7"/>
    <w:rsid w:val="00196071"/>
    <w:rsid w:val="00196391"/>
    <w:rsid w:val="001963FE"/>
    <w:rsid w:val="00196426"/>
    <w:rsid w:val="00196CF5"/>
    <w:rsid w:val="00196E61"/>
    <w:rsid w:val="00197585"/>
    <w:rsid w:val="001975BE"/>
    <w:rsid w:val="00197634"/>
    <w:rsid w:val="00197733"/>
    <w:rsid w:val="00197807"/>
    <w:rsid w:val="00197AD3"/>
    <w:rsid w:val="00197AF5"/>
    <w:rsid w:val="00197BC6"/>
    <w:rsid w:val="00197C7D"/>
    <w:rsid w:val="001A00E3"/>
    <w:rsid w:val="001A0212"/>
    <w:rsid w:val="001A06E0"/>
    <w:rsid w:val="001A0806"/>
    <w:rsid w:val="001A088A"/>
    <w:rsid w:val="001A0AD0"/>
    <w:rsid w:val="001A0CF4"/>
    <w:rsid w:val="001A0D93"/>
    <w:rsid w:val="001A119F"/>
    <w:rsid w:val="001A1904"/>
    <w:rsid w:val="001A1A23"/>
    <w:rsid w:val="001A1F9F"/>
    <w:rsid w:val="001A26BD"/>
    <w:rsid w:val="001A284F"/>
    <w:rsid w:val="001A2C7B"/>
    <w:rsid w:val="001A2F58"/>
    <w:rsid w:val="001A3137"/>
    <w:rsid w:val="001A31F5"/>
    <w:rsid w:val="001A3639"/>
    <w:rsid w:val="001A38A2"/>
    <w:rsid w:val="001A38C7"/>
    <w:rsid w:val="001A3BD2"/>
    <w:rsid w:val="001A3BE6"/>
    <w:rsid w:val="001A3C3B"/>
    <w:rsid w:val="001A4588"/>
    <w:rsid w:val="001A4724"/>
    <w:rsid w:val="001A4921"/>
    <w:rsid w:val="001A4D43"/>
    <w:rsid w:val="001A4EEC"/>
    <w:rsid w:val="001A529E"/>
    <w:rsid w:val="001A5881"/>
    <w:rsid w:val="001A5891"/>
    <w:rsid w:val="001A5A80"/>
    <w:rsid w:val="001A5AE2"/>
    <w:rsid w:val="001A5F32"/>
    <w:rsid w:val="001A6108"/>
    <w:rsid w:val="001A6164"/>
    <w:rsid w:val="001A62E4"/>
    <w:rsid w:val="001A640C"/>
    <w:rsid w:val="001A6645"/>
    <w:rsid w:val="001A66FF"/>
    <w:rsid w:val="001A6A38"/>
    <w:rsid w:val="001A6DE3"/>
    <w:rsid w:val="001A6EA2"/>
    <w:rsid w:val="001A6FEB"/>
    <w:rsid w:val="001A74B9"/>
    <w:rsid w:val="001A757F"/>
    <w:rsid w:val="001A75E9"/>
    <w:rsid w:val="001A7670"/>
    <w:rsid w:val="001A7859"/>
    <w:rsid w:val="001A7889"/>
    <w:rsid w:val="001A7D28"/>
    <w:rsid w:val="001B0103"/>
    <w:rsid w:val="001B0560"/>
    <w:rsid w:val="001B0B56"/>
    <w:rsid w:val="001B0F1D"/>
    <w:rsid w:val="001B1039"/>
    <w:rsid w:val="001B11C3"/>
    <w:rsid w:val="001B1508"/>
    <w:rsid w:val="001B16AE"/>
    <w:rsid w:val="001B18B5"/>
    <w:rsid w:val="001B1C4F"/>
    <w:rsid w:val="001B1C5B"/>
    <w:rsid w:val="001B1C5D"/>
    <w:rsid w:val="001B1D25"/>
    <w:rsid w:val="001B2BE9"/>
    <w:rsid w:val="001B2CEF"/>
    <w:rsid w:val="001B2E0E"/>
    <w:rsid w:val="001B3002"/>
    <w:rsid w:val="001B3091"/>
    <w:rsid w:val="001B3194"/>
    <w:rsid w:val="001B32E9"/>
    <w:rsid w:val="001B34B8"/>
    <w:rsid w:val="001B353A"/>
    <w:rsid w:val="001B35C6"/>
    <w:rsid w:val="001B37CC"/>
    <w:rsid w:val="001B395A"/>
    <w:rsid w:val="001B3BF3"/>
    <w:rsid w:val="001B40D7"/>
    <w:rsid w:val="001B4175"/>
    <w:rsid w:val="001B4636"/>
    <w:rsid w:val="001B498A"/>
    <w:rsid w:val="001B4A5B"/>
    <w:rsid w:val="001B4B5B"/>
    <w:rsid w:val="001B4BB3"/>
    <w:rsid w:val="001B4DC6"/>
    <w:rsid w:val="001B589B"/>
    <w:rsid w:val="001B5A01"/>
    <w:rsid w:val="001B5C84"/>
    <w:rsid w:val="001B5F6D"/>
    <w:rsid w:val="001B60EC"/>
    <w:rsid w:val="001B6131"/>
    <w:rsid w:val="001B61D9"/>
    <w:rsid w:val="001B62A0"/>
    <w:rsid w:val="001B6314"/>
    <w:rsid w:val="001B637D"/>
    <w:rsid w:val="001B6405"/>
    <w:rsid w:val="001B6689"/>
    <w:rsid w:val="001B6734"/>
    <w:rsid w:val="001B6752"/>
    <w:rsid w:val="001B6948"/>
    <w:rsid w:val="001B6BD1"/>
    <w:rsid w:val="001B7178"/>
    <w:rsid w:val="001B7292"/>
    <w:rsid w:val="001B73F9"/>
    <w:rsid w:val="001B7531"/>
    <w:rsid w:val="001B7590"/>
    <w:rsid w:val="001B75A8"/>
    <w:rsid w:val="001B7688"/>
    <w:rsid w:val="001B7798"/>
    <w:rsid w:val="001C02EC"/>
    <w:rsid w:val="001C046D"/>
    <w:rsid w:val="001C05EA"/>
    <w:rsid w:val="001C075F"/>
    <w:rsid w:val="001C0A25"/>
    <w:rsid w:val="001C0F0B"/>
    <w:rsid w:val="001C1025"/>
    <w:rsid w:val="001C1266"/>
    <w:rsid w:val="001C132B"/>
    <w:rsid w:val="001C1361"/>
    <w:rsid w:val="001C13CF"/>
    <w:rsid w:val="001C152F"/>
    <w:rsid w:val="001C15A0"/>
    <w:rsid w:val="001C1BA7"/>
    <w:rsid w:val="001C1CC2"/>
    <w:rsid w:val="001C1D3C"/>
    <w:rsid w:val="001C1DD9"/>
    <w:rsid w:val="001C1F70"/>
    <w:rsid w:val="001C217D"/>
    <w:rsid w:val="001C2361"/>
    <w:rsid w:val="001C27A5"/>
    <w:rsid w:val="001C2E52"/>
    <w:rsid w:val="001C2FC3"/>
    <w:rsid w:val="001C3023"/>
    <w:rsid w:val="001C3159"/>
    <w:rsid w:val="001C323A"/>
    <w:rsid w:val="001C3271"/>
    <w:rsid w:val="001C3319"/>
    <w:rsid w:val="001C363E"/>
    <w:rsid w:val="001C37F2"/>
    <w:rsid w:val="001C3888"/>
    <w:rsid w:val="001C39EE"/>
    <w:rsid w:val="001C4131"/>
    <w:rsid w:val="001C444C"/>
    <w:rsid w:val="001C47DF"/>
    <w:rsid w:val="001C4800"/>
    <w:rsid w:val="001C4976"/>
    <w:rsid w:val="001C49F6"/>
    <w:rsid w:val="001C4CC1"/>
    <w:rsid w:val="001C4E5F"/>
    <w:rsid w:val="001C4FFC"/>
    <w:rsid w:val="001C51A8"/>
    <w:rsid w:val="001C5834"/>
    <w:rsid w:val="001C5AF0"/>
    <w:rsid w:val="001C5E58"/>
    <w:rsid w:val="001C653B"/>
    <w:rsid w:val="001C68AB"/>
    <w:rsid w:val="001C6B3F"/>
    <w:rsid w:val="001C6C10"/>
    <w:rsid w:val="001C6E0A"/>
    <w:rsid w:val="001C6E8A"/>
    <w:rsid w:val="001C6F47"/>
    <w:rsid w:val="001C6FE0"/>
    <w:rsid w:val="001C70DE"/>
    <w:rsid w:val="001C71D0"/>
    <w:rsid w:val="001C7A2C"/>
    <w:rsid w:val="001C7CFE"/>
    <w:rsid w:val="001C7DD9"/>
    <w:rsid w:val="001D00BC"/>
    <w:rsid w:val="001D0321"/>
    <w:rsid w:val="001D04E9"/>
    <w:rsid w:val="001D056A"/>
    <w:rsid w:val="001D06A7"/>
    <w:rsid w:val="001D0DB9"/>
    <w:rsid w:val="001D0E05"/>
    <w:rsid w:val="001D0E8E"/>
    <w:rsid w:val="001D0FE6"/>
    <w:rsid w:val="001D113F"/>
    <w:rsid w:val="001D1887"/>
    <w:rsid w:val="001D190C"/>
    <w:rsid w:val="001D1A4C"/>
    <w:rsid w:val="001D1AC4"/>
    <w:rsid w:val="001D1B71"/>
    <w:rsid w:val="001D1C72"/>
    <w:rsid w:val="001D1E73"/>
    <w:rsid w:val="001D2354"/>
    <w:rsid w:val="001D2609"/>
    <w:rsid w:val="001D29B5"/>
    <w:rsid w:val="001D2A3F"/>
    <w:rsid w:val="001D2B24"/>
    <w:rsid w:val="001D30AF"/>
    <w:rsid w:val="001D3369"/>
    <w:rsid w:val="001D336D"/>
    <w:rsid w:val="001D351E"/>
    <w:rsid w:val="001D358D"/>
    <w:rsid w:val="001D35A1"/>
    <w:rsid w:val="001D375C"/>
    <w:rsid w:val="001D37D2"/>
    <w:rsid w:val="001D3844"/>
    <w:rsid w:val="001D386E"/>
    <w:rsid w:val="001D3E8D"/>
    <w:rsid w:val="001D424F"/>
    <w:rsid w:val="001D452A"/>
    <w:rsid w:val="001D45C7"/>
    <w:rsid w:val="001D469B"/>
    <w:rsid w:val="001D4B9A"/>
    <w:rsid w:val="001D4BD7"/>
    <w:rsid w:val="001D4C80"/>
    <w:rsid w:val="001D4C94"/>
    <w:rsid w:val="001D4DE0"/>
    <w:rsid w:val="001D4F9B"/>
    <w:rsid w:val="001D504B"/>
    <w:rsid w:val="001D5225"/>
    <w:rsid w:val="001D523B"/>
    <w:rsid w:val="001D5359"/>
    <w:rsid w:val="001D588E"/>
    <w:rsid w:val="001D5954"/>
    <w:rsid w:val="001D5ADE"/>
    <w:rsid w:val="001D5DCA"/>
    <w:rsid w:val="001D605E"/>
    <w:rsid w:val="001D6111"/>
    <w:rsid w:val="001D614D"/>
    <w:rsid w:val="001D6369"/>
    <w:rsid w:val="001D641C"/>
    <w:rsid w:val="001D683E"/>
    <w:rsid w:val="001D6A84"/>
    <w:rsid w:val="001D6DE3"/>
    <w:rsid w:val="001D6F82"/>
    <w:rsid w:val="001D7183"/>
    <w:rsid w:val="001D73B8"/>
    <w:rsid w:val="001D766A"/>
    <w:rsid w:val="001D76A6"/>
    <w:rsid w:val="001D77B0"/>
    <w:rsid w:val="001D7843"/>
    <w:rsid w:val="001D79F7"/>
    <w:rsid w:val="001D7B2E"/>
    <w:rsid w:val="001D7CF3"/>
    <w:rsid w:val="001D7D11"/>
    <w:rsid w:val="001E0314"/>
    <w:rsid w:val="001E0414"/>
    <w:rsid w:val="001E0CC4"/>
    <w:rsid w:val="001E11F3"/>
    <w:rsid w:val="001E1593"/>
    <w:rsid w:val="001E1925"/>
    <w:rsid w:val="001E1AD3"/>
    <w:rsid w:val="001E1B50"/>
    <w:rsid w:val="001E1BD8"/>
    <w:rsid w:val="001E200D"/>
    <w:rsid w:val="001E2146"/>
    <w:rsid w:val="001E2408"/>
    <w:rsid w:val="001E2430"/>
    <w:rsid w:val="001E28CE"/>
    <w:rsid w:val="001E2941"/>
    <w:rsid w:val="001E2A69"/>
    <w:rsid w:val="001E2AB1"/>
    <w:rsid w:val="001E2BEA"/>
    <w:rsid w:val="001E2CAA"/>
    <w:rsid w:val="001E2CAD"/>
    <w:rsid w:val="001E2F4E"/>
    <w:rsid w:val="001E2F71"/>
    <w:rsid w:val="001E30CC"/>
    <w:rsid w:val="001E33CD"/>
    <w:rsid w:val="001E3576"/>
    <w:rsid w:val="001E35B2"/>
    <w:rsid w:val="001E3728"/>
    <w:rsid w:val="001E3887"/>
    <w:rsid w:val="001E3897"/>
    <w:rsid w:val="001E3BE7"/>
    <w:rsid w:val="001E3F3A"/>
    <w:rsid w:val="001E43D5"/>
    <w:rsid w:val="001E4499"/>
    <w:rsid w:val="001E457F"/>
    <w:rsid w:val="001E4F25"/>
    <w:rsid w:val="001E4F68"/>
    <w:rsid w:val="001E4FFE"/>
    <w:rsid w:val="001E51B6"/>
    <w:rsid w:val="001E5449"/>
    <w:rsid w:val="001E55D4"/>
    <w:rsid w:val="001E56C4"/>
    <w:rsid w:val="001E5718"/>
    <w:rsid w:val="001E5A1A"/>
    <w:rsid w:val="001E5D2D"/>
    <w:rsid w:val="001E5D3B"/>
    <w:rsid w:val="001E5F8B"/>
    <w:rsid w:val="001E6058"/>
    <w:rsid w:val="001E653D"/>
    <w:rsid w:val="001E674F"/>
    <w:rsid w:val="001E6787"/>
    <w:rsid w:val="001E6923"/>
    <w:rsid w:val="001E6A87"/>
    <w:rsid w:val="001E7029"/>
    <w:rsid w:val="001E70CA"/>
    <w:rsid w:val="001E72CB"/>
    <w:rsid w:val="001E73F5"/>
    <w:rsid w:val="001E7490"/>
    <w:rsid w:val="001E7505"/>
    <w:rsid w:val="001E7534"/>
    <w:rsid w:val="001E775B"/>
    <w:rsid w:val="001E77F2"/>
    <w:rsid w:val="001E7BC9"/>
    <w:rsid w:val="001E7F38"/>
    <w:rsid w:val="001F0136"/>
    <w:rsid w:val="001F0402"/>
    <w:rsid w:val="001F0514"/>
    <w:rsid w:val="001F0AA5"/>
    <w:rsid w:val="001F0B22"/>
    <w:rsid w:val="001F0CF8"/>
    <w:rsid w:val="001F0F7C"/>
    <w:rsid w:val="001F1118"/>
    <w:rsid w:val="001F11C2"/>
    <w:rsid w:val="001F1343"/>
    <w:rsid w:val="001F1688"/>
    <w:rsid w:val="001F178A"/>
    <w:rsid w:val="001F18DC"/>
    <w:rsid w:val="001F1A23"/>
    <w:rsid w:val="001F1CB3"/>
    <w:rsid w:val="001F1EE4"/>
    <w:rsid w:val="001F2218"/>
    <w:rsid w:val="001F2496"/>
    <w:rsid w:val="001F2765"/>
    <w:rsid w:val="001F2DAD"/>
    <w:rsid w:val="001F2E2D"/>
    <w:rsid w:val="001F3077"/>
    <w:rsid w:val="001F3155"/>
    <w:rsid w:val="001F3280"/>
    <w:rsid w:val="001F37EE"/>
    <w:rsid w:val="001F3806"/>
    <w:rsid w:val="001F3896"/>
    <w:rsid w:val="001F3A23"/>
    <w:rsid w:val="001F3BD2"/>
    <w:rsid w:val="001F3C7D"/>
    <w:rsid w:val="001F4156"/>
    <w:rsid w:val="001F4201"/>
    <w:rsid w:val="001F43DA"/>
    <w:rsid w:val="001F43F9"/>
    <w:rsid w:val="001F48F3"/>
    <w:rsid w:val="001F4C1A"/>
    <w:rsid w:val="001F4DA6"/>
    <w:rsid w:val="001F4DAD"/>
    <w:rsid w:val="001F4FA6"/>
    <w:rsid w:val="001F5283"/>
    <w:rsid w:val="001F5401"/>
    <w:rsid w:val="001F57B5"/>
    <w:rsid w:val="001F5958"/>
    <w:rsid w:val="001F5A3B"/>
    <w:rsid w:val="001F5A46"/>
    <w:rsid w:val="001F5BC7"/>
    <w:rsid w:val="001F5C4C"/>
    <w:rsid w:val="001F5CAE"/>
    <w:rsid w:val="001F5E51"/>
    <w:rsid w:val="001F663E"/>
    <w:rsid w:val="001F6931"/>
    <w:rsid w:val="001F6FFB"/>
    <w:rsid w:val="001F71AB"/>
    <w:rsid w:val="001F76DF"/>
    <w:rsid w:val="001F77BD"/>
    <w:rsid w:val="001F7BC8"/>
    <w:rsid w:val="00200276"/>
    <w:rsid w:val="002003BD"/>
    <w:rsid w:val="0020085C"/>
    <w:rsid w:val="00200C24"/>
    <w:rsid w:val="00200CB7"/>
    <w:rsid w:val="00200CC8"/>
    <w:rsid w:val="00200D1D"/>
    <w:rsid w:val="00200F44"/>
    <w:rsid w:val="00201023"/>
    <w:rsid w:val="00201327"/>
    <w:rsid w:val="00201D03"/>
    <w:rsid w:val="002020D8"/>
    <w:rsid w:val="00202202"/>
    <w:rsid w:val="002024F2"/>
    <w:rsid w:val="00202D15"/>
    <w:rsid w:val="00202E25"/>
    <w:rsid w:val="00202E6E"/>
    <w:rsid w:val="0020357F"/>
    <w:rsid w:val="002037E4"/>
    <w:rsid w:val="00203AE6"/>
    <w:rsid w:val="00203D1C"/>
    <w:rsid w:val="00204132"/>
    <w:rsid w:val="002042A9"/>
    <w:rsid w:val="00204340"/>
    <w:rsid w:val="002046ED"/>
    <w:rsid w:val="002048F1"/>
    <w:rsid w:val="00204C4D"/>
    <w:rsid w:val="00204EEF"/>
    <w:rsid w:val="0020519A"/>
    <w:rsid w:val="0020543C"/>
    <w:rsid w:val="00205525"/>
    <w:rsid w:val="0020565A"/>
    <w:rsid w:val="0020580D"/>
    <w:rsid w:val="002058E6"/>
    <w:rsid w:val="00205CBE"/>
    <w:rsid w:val="00205EDC"/>
    <w:rsid w:val="00205F44"/>
    <w:rsid w:val="00205FBC"/>
    <w:rsid w:val="0020601E"/>
    <w:rsid w:val="00206030"/>
    <w:rsid w:val="002061B9"/>
    <w:rsid w:val="0020658B"/>
    <w:rsid w:val="0020675D"/>
    <w:rsid w:val="002067F5"/>
    <w:rsid w:val="00206A72"/>
    <w:rsid w:val="00206A82"/>
    <w:rsid w:val="00206ECB"/>
    <w:rsid w:val="00206F1C"/>
    <w:rsid w:val="00206F4F"/>
    <w:rsid w:val="00207078"/>
    <w:rsid w:val="002070EB"/>
    <w:rsid w:val="00207BEE"/>
    <w:rsid w:val="00207D0D"/>
    <w:rsid w:val="00207E1A"/>
    <w:rsid w:val="0021006C"/>
    <w:rsid w:val="00210515"/>
    <w:rsid w:val="00210652"/>
    <w:rsid w:val="0021067F"/>
    <w:rsid w:val="002106CB"/>
    <w:rsid w:val="0021072E"/>
    <w:rsid w:val="00210743"/>
    <w:rsid w:val="002108ED"/>
    <w:rsid w:val="002108FF"/>
    <w:rsid w:val="00210A56"/>
    <w:rsid w:val="00210A8F"/>
    <w:rsid w:val="00210D8E"/>
    <w:rsid w:val="00210EF1"/>
    <w:rsid w:val="002110F3"/>
    <w:rsid w:val="002112E6"/>
    <w:rsid w:val="0021176B"/>
    <w:rsid w:val="00211B6A"/>
    <w:rsid w:val="00211C9A"/>
    <w:rsid w:val="00211F8E"/>
    <w:rsid w:val="00212203"/>
    <w:rsid w:val="002124EA"/>
    <w:rsid w:val="00212689"/>
    <w:rsid w:val="002127CA"/>
    <w:rsid w:val="002129D3"/>
    <w:rsid w:val="00213042"/>
    <w:rsid w:val="002130DD"/>
    <w:rsid w:val="00213288"/>
    <w:rsid w:val="0021338E"/>
    <w:rsid w:val="00213499"/>
    <w:rsid w:val="00213918"/>
    <w:rsid w:val="00213A0A"/>
    <w:rsid w:val="00213BE8"/>
    <w:rsid w:val="00213D49"/>
    <w:rsid w:val="00213D84"/>
    <w:rsid w:val="00214142"/>
    <w:rsid w:val="00214882"/>
    <w:rsid w:val="00214B39"/>
    <w:rsid w:val="00214E5E"/>
    <w:rsid w:val="00214FD3"/>
    <w:rsid w:val="0021507B"/>
    <w:rsid w:val="002153D9"/>
    <w:rsid w:val="0021548C"/>
    <w:rsid w:val="002159D7"/>
    <w:rsid w:val="00215AD8"/>
    <w:rsid w:val="00215C2B"/>
    <w:rsid w:val="00215D6D"/>
    <w:rsid w:val="00215D83"/>
    <w:rsid w:val="00215EB1"/>
    <w:rsid w:val="00216276"/>
    <w:rsid w:val="002166F0"/>
    <w:rsid w:val="00216890"/>
    <w:rsid w:val="00216A16"/>
    <w:rsid w:val="00216AB6"/>
    <w:rsid w:val="00216BB6"/>
    <w:rsid w:val="00216C91"/>
    <w:rsid w:val="00217025"/>
    <w:rsid w:val="00217218"/>
    <w:rsid w:val="00217303"/>
    <w:rsid w:val="0021743D"/>
    <w:rsid w:val="0021759E"/>
    <w:rsid w:val="002178B0"/>
    <w:rsid w:val="00217E48"/>
    <w:rsid w:val="00217E78"/>
    <w:rsid w:val="002200ED"/>
    <w:rsid w:val="00220324"/>
    <w:rsid w:val="00220612"/>
    <w:rsid w:val="002208CF"/>
    <w:rsid w:val="0022096A"/>
    <w:rsid w:val="00220AD7"/>
    <w:rsid w:val="00220D16"/>
    <w:rsid w:val="00220D34"/>
    <w:rsid w:val="00220DD7"/>
    <w:rsid w:val="00220EAD"/>
    <w:rsid w:val="00221962"/>
    <w:rsid w:val="00221CE0"/>
    <w:rsid w:val="00221D40"/>
    <w:rsid w:val="00222258"/>
    <w:rsid w:val="00222552"/>
    <w:rsid w:val="002225F0"/>
    <w:rsid w:val="00222970"/>
    <w:rsid w:val="00222C21"/>
    <w:rsid w:val="00222F82"/>
    <w:rsid w:val="0022327C"/>
    <w:rsid w:val="00223567"/>
    <w:rsid w:val="00223B21"/>
    <w:rsid w:val="00223B5D"/>
    <w:rsid w:val="00223EF3"/>
    <w:rsid w:val="002240CD"/>
    <w:rsid w:val="0022468D"/>
    <w:rsid w:val="002247AF"/>
    <w:rsid w:val="0022487A"/>
    <w:rsid w:val="0022487F"/>
    <w:rsid w:val="00224A45"/>
    <w:rsid w:val="00224B90"/>
    <w:rsid w:val="00224BDC"/>
    <w:rsid w:val="00224F15"/>
    <w:rsid w:val="00225030"/>
    <w:rsid w:val="002251C9"/>
    <w:rsid w:val="0022521B"/>
    <w:rsid w:val="002257CE"/>
    <w:rsid w:val="0022588A"/>
    <w:rsid w:val="002258BD"/>
    <w:rsid w:val="002258E8"/>
    <w:rsid w:val="00225BA3"/>
    <w:rsid w:val="00225C5C"/>
    <w:rsid w:val="00225C84"/>
    <w:rsid w:val="00225CB4"/>
    <w:rsid w:val="00225D35"/>
    <w:rsid w:val="002260F3"/>
    <w:rsid w:val="00226231"/>
    <w:rsid w:val="0022628B"/>
    <w:rsid w:val="00226366"/>
    <w:rsid w:val="002265C3"/>
    <w:rsid w:val="002266ED"/>
    <w:rsid w:val="002267B1"/>
    <w:rsid w:val="00226A23"/>
    <w:rsid w:val="00226C17"/>
    <w:rsid w:val="00226CDB"/>
    <w:rsid w:val="0022716C"/>
    <w:rsid w:val="002272EC"/>
    <w:rsid w:val="0022756F"/>
    <w:rsid w:val="00227666"/>
    <w:rsid w:val="002278C0"/>
    <w:rsid w:val="00227C0C"/>
    <w:rsid w:val="00227F7C"/>
    <w:rsid w:val="00227FA9"/>
    <w:rsid w:val="00230108"/>
    <w:rsid w:val="00230D57"/>
    <w:rsid w:val="00230E40"/>
    <w:rsid w:val="00231026"/>
    <w:rsid w:val="00231170"/>
    <w:rsid w:val="002313B7"/>
    <w:rsid w:val="002314C5"/>
    <w:rsid w:val="00231701"/>
    <w:rsid w:val="00231ABA"/>
    <w:rsid w:val="00231CB3"/>
    <w:rsid w:val="00231F8E"/>
    <w:rsid w:val="00231F94"/>
    <w:rsid w:val="00232353"/>
    <w:rsid w:val="00232755"/>
    <w:rsid w:val="0023283A"/>
    <w:rsid w:val="002329D5"/>
    <w:rsid w:val="00232C89"/>
    <w:rsid w:val="00232DB3"/>
    <w:rsid w:val="00232F5C"/>
    <w:rsid w:val="00233463"/>
    <w:rsid w:val="002335AD"/>
    <w:rsid w:val="00233605"/>
    <w:rsid w:val="002337DF"/>
    <w:rsid w:val="00233907"/>
    <w:rsid w:val="00233AC3"/>
    <w:rsid w:val="00233BED"/>
    <w:rsid w:val="00233C04"/>
    <w:rsid w:val="00233C51"/>
    <w:rsid w:val="0023411D"/>
    <w:rsid w:val="00234500"/>
    <w:rsid w:val="00234641"/>
    <w:rsid w:val="002347B9"/>
    <w:rsid w:val="00234C6D"/>
    <w:rsid w:val="0023562D"/>
    <w:rsid w:val="002358D4"/>
    <w:rsid w:val="00235E49"/>
    <w:rsid w:val="00235E5C"/>
    <w:rsid w:val="002360D3"/>
    <w:rsid w:val="002365B9"/>
    <w:rsid w:val="002365D6"/>
    <w:rsid w:val="0023667D"/>
    <w:rsid w:val="0023677F"/>
    <w:rsid w:val="0023685E"/>
    <w:rsid w:val="0023694C"/>
    <w:rsid w:val="00236BE5"/>
    <w:rsid w:val="002373F3"/>
    <w:rsid w:val="0023755F"/>
    <w:rsid w:val="0023781D"/>
    <w:rsid w:val="0023794C"/>
    <w:rsid w:val="00237DF6"/>
    <w:rsid w:val="00237F7F"/>
    <w:rsid w:val="00237FAE"/>
    <w:rsid w:val="002401EE"/>
    <w:rsid w:val="002401FF"/>
    <w:rsid w:val="002403FD"/>
    <w:rsid w:val="00240AFF"/>
    <w:rsid w:val="00240B02"/>
    <w:rsid w:val="00240CA7"/>
    <w:rsid w:val="00240F54"/>
    <w:rsid w:val="002410FC"/>
    <w:rsid w:val="00241FBF"/>
    <w:rsid w:val="002421F1"/>
    <w:rsid w:val="00242331"/>
    <w:rsid w:val="0024271A"/>
    <w:rsid w:val="00242788"/>
    <w:rsid w:val="00242ACD"/>
    <w:rsid w:val="00242B2C"/>
    <w:rsid w:val="00242BAC"/>
    <w:rsid w:val="00242BEB"/>
    <w:rsid w:val="00242CB8"/>
    <w:rsid w:val="00243040"/>
    <w:rsid w:val="0024319E"/>
    <w:rsid w:val="002432E6"/>
    <w:rsid w:val="0024335B"/>
    <w:rsid w:val="00243A33"/>
    <w:rsid w:val="00243DA5"/>
    <w:rsid w:val="00243DE7"/>
    <w:rsid w:val="00243EAE"/>
    <w:rsid w:val="00244098"/>
    <w:rsid w:val="002445C8"/>
    <w:rsid w:val="00244664"/>
    <w:rsid w:val="002447E6"/>
    <w:rsid w:val="00244C3A"/>
    <w:rsid w:val="0024519C"/>
    <w:rsid w:val="00245358"/>
    <w:rsid w:val="002453E5"/>
    <w:rsid w:val="00245630"/>
    <w:rsid w:val="002456DE"/>
    <w:rsid w:val="002456FB"/>
    <w:rsid w:val="002457C0"/>
    <w:rsid w:val="002457E9"/>
    <w:rsid w:val="0024580D"/>
    <w:rsid w:val="0024598D"/>
    <w:rsid w:val="00245A19"/>
    <w:rsid w:val="00245B12"/>
    <w:rsid w:val="00245BE3"/>
    <w:rsid w:val="00245BF2"/>
    <w:rsid w:val="00245DF1"/>
    <w:rsid w:val="00245E23"/>
    <w:rsid w:val="002463F4"/>
    <w:rsid w:val="00246A46"/>
    <w:rsid w:val="00246AD5"/>
    <w:rsid w:val="00246CD1"/>
    <w:rsid w:val="002472B1"/>
    <w:rsid w:val="002474F3"/>
    <w:rsid w:val="0024751E"/>
    <w:rsid w:val="00247588"/>
    <w:rsid w:val="002477A0"/>
    <w:rsid w:val="00247A0B"/>
    <w:rsid w:val="00247D0B"/>
    <w:rsid w:val="00247E3A"/>
    <w:rsid w:val="00250202"/>
    <w:rsid w:val="0025028F"/>
    <w:rsid w:val="00250372"/>
    <w:rsid w:val="0025044D"/>
    <w:rsid w:val="002505A7"/>
    <w:rsid w:val="002505C1"/>
    <w:rsid w:val="0025067A"/>
    <w:rsid w:val="00250B7D"/>
    <w:rsid w:val="00250DF3"/>
    <w:rsid w:val="0025113C"/>
    <w:rsid w:val="002514D0"/>
    <w:rsid w:val="00251673"/>
    <w:rsid w:val="002519D3"/>
    <w:rsid w:val="00251B3A"/>
    <w:rsid w:val="00251B54"/>
    <w:rsid w:val="00251D14"/>
    <w:rsid w:val="00251F2F"/>
    <w:rsid w:val="00252101"/>
    <w:rsid w:val="00252595"/>
    <w:rsid w:val="00252778"/>
    <w:rsid w:val="00252B7D"/>
    <w:rsid w:val="00252C2F"/>
    <w:rsid w:val="00252DD9"/>
    <w:rsid w:val="0025347C"/>
    <w:rsid w:val="002538B9"/>
    <w:rsid w:val="00253957"/>
    <w:rsid w:val="00253AE6"/>
    <w:rsid w:val="00253E50"/>
    <w:rsid w:val="00253F32"/>
    <w:rsid w:val="002541AA"/>
    <w:rsid w:val="002545DF"/>
    <w:rsid w:val="00254934"/>
    <w:rsid w:val="00254946"/>
    <w:rsid w:val="00254CCE"/>
    <w:rsid w:val="00255CD8"/>
    <w:rsid w:val="00255E77"/>
    <w:rsid w:val="0025601B"/>
    <w:rsid w:val="00256052"/>
    <w:rsid w:val="002564DB"/>
    <w:rsid w:val="00256711"/>
    <w:rsid w:val="00256A43"/>
    <w:rsid w:val="00256B92"/>
    <w:rsid w:val="00256CBF"/>
    <w:rsid w:val="00256E02"/>
    <w:rsid w:val="00256F60"/>
    <w:rsid w:val="00257121"/>
    <w:rsid w:val="00257854"/>
    <w:rsid w:val="0025798A"/>
    <w:rsid w:val="00257AB3"/>
    <w:rsid w:val="00257DCD"/>
    <w:rsid w:val="00257FD4"/>
    <w:rsid w:val="0026010A"/>
    <w:rsid w:val="0026022A"/>
    <w:rsid w:val="00260327"/>
    <w:rsid w:val="00260646"/>
    <w:rsid w:val="00260789"/>
    <w:rsid w:val="002609F7"/>
    <w:rsid w:val="00260BA5"/>
    <w:rsid w:val="00260DFF"/>
    <w:rsid w:val="00260F16"/>
    <w:rsid w:val="00261024"/>
    <w:rsid w:val="00261084"/>
    <w:rsid w:val="002614A4"/>
    <w:rsid w:val="00261995"/>
    <w:rsid w:val="00261B6E"/>
    <w:rsid w:val="00261BEC"/>
    <w:rsid w:val="00261F5C"/>
    <w:rsid w:val="002621F8"/>
    <w:rsid w:val="00262B95"/>
    <w:rsid w:val="00262CCC"/>
    <w:rsid w:val="00262E0C"/>
    <w:rsid w:val="00262EA7"/>
    <w:rsid w:val="00263047"/>
    <w:rsid w:val="0026316E"/>
    <w:rsid w:val="002631BF"/>
    <w:rsid w:val="002633E2"/>
    <w:rsid w:val="002638E4"/>
    <w:rsid w:val="002639A2"/>
    <w:rsid w:val="00263ACB"/>
    <w:rsid w:val="00263F41"/>
    <w:rsid w:val="002642B8"/>
    <w:rsid w:val="0026441A"/>
    <w:rsid w:val="00264585"/>
    <w:rsid w:val="00264B4C"/>
    <w:rsid w:val="00264CC3"/>
    <w:rsid w:val="00264E45"/>
    <w:rsid w:val="00265247"/>
    <w:rsid w:val="00265544"/>
    <w:rsid w:val="00265A7E"/>
    <w:rsid w:val="00266018"/>
    <w:rsid w:val="0026631F"/>
    <w:rsid w:val="002664A6"/>
    <w:rsid w:val="00266575"/>
    <w:rsid w:val="0026669A"/>
    <w:rsid w:val="002667B7"/>
    <w:rsid w:val="00266B59"/>
    <w:rsid w:val="00266BF5"/>
    <w:rsid w:val="00266C3E"/>
    <w:rsid w:val="00267480"/>
    <w:rsid w:val="002675D5"/>
    <w:rsid w:val="002676C6"/>
    <w:rsid w:val="00267D2D"/>
    <w:rsid w:val="00267E1C"/>
    <w:rsid w:val="00267F17"/>
    <w:rsid w:val="00270236"/>
    <w:rsid w:val="0027037C"/>
    <w:rsid w:val="002703DD"/>
    <w:rsid w:val="0027042A"/>
    <w:rsid w:val="00270727"/>
    <w:rsid w:val="002709FC"/>
    <w:rsid w:val="00270A37"/>
    <w:rsid w:val="00270C4C"/>
    <w:rsid w:val="00270D0C"/>
    <w:rsid w:val="00271057"/>
    <w:rsid w:val="002710E6"/>
    <w:rsid w:val="0027111D"/>
    <w:rsid w:val="00271202"/>
    <w:rsid w:val="00271246"/>
    <w:rsid w:val="002714BE"/>
    <w:rsid w:val="002719BD"/>
    <w:rsid w:val="00271A26"/>
    <w:rsid w:val="00271C88"/>
    <w:rsid w:val="00272283"/>
    <w:rsid w:val="002724E3"/>
    <w:rsid w:val="00272D61"/>
    <w:rsid w:val="0027304A"/>
    <w:rsid w:val="0027318F"/>
    <w:rsid w:val="002737CF"/>
    <w:rsid w:val="00274415"/>
    <w:rsid w:val="002749C1"/>
    <w:rsid w:val="00274A51"/>
    <w:rsid w:val="00274B7E"/>
    <w:rsid w:val="002750EB"/>
    <w:rsid w:val="00275129"/>
    <w:rsid w:val="0027528A"/>
    <w:rsid w:val="002753BE"/>
    <w:rsid w:val="002753D0"/>
    <w:rsid w:val="00275697"/>
    <w:rsid w:val="002758DA"/>
    <w:rsid w:val="0027591A"/>
    <w:rsid w:val="002759A5"/>
    <w:rsid w:val="00275F3E"/>
    <w:rsid w:val="002760AE"/>
    <w:rsid w:val="00276371"/>
    <w:rsid w:val="0027681D"/>
    <w:rsid w:val="0027690E"/>
    <w:rsid w:val="00276973"/>
    <w:rsid w:val="00276C63"/>
    <w:rsid w:val="00276D84"/>
    <w:rsid w:val="00276FD1"/>
    <w:rsid w:val="002770C8"/>
    <w:rsid w:val="002770E7"/>
    <w:rsid w:val="00277497"/>
    <w:rsid w:val="00277794"/>
    <w:rsid w:val="00277B75"/>
    <w:rsid w:val="00277BA0"/>
    <w:rsid w:val="00277BC2"/>
    <w:rsid w:val="0028010F"/>
    <w:rsid w:val="00280251"/>
    <w:rsid w:val="00280263"/>
    <w:rsid w:val="0028028F"/>
    <w:rsid w:val="0028050E"/>
    <w:rsid w:val="002805BF"/>
    <w:rsid w:val="00280792"/>
    <w:rsid w:val="00280B23"/>
    <w:rsid w:val="00280D90"/>
    <w:rsid w:val="00280E41"/>
    <w:rsid w:val="00280FD8"/>
    <w:rsid w:val="0028133D"/>
    <w:rsid w:val="00281B69"/>
    <w:rsid w:val="00281E2D"/>
    <w:rsid w:val="00281F58"/>
    <w:rsid w:val="0028200C"/>
    <w:rsid w:val="00282179"/>
    <w:rsid w:val="002821C2"/>
    <w:rsid w:val="00282455"/>
    <w:rsid w:val="0028245A"/>
    <w:rsid w:val="00282534"/>
    <w:rsid w:val="0028266B"/>
    <w:rsid w:val="00282727"/>
    <w:rsid w:val="00282B32"/>
    <w:rsid w:val="00282EE6"/>
    <w:rsid w:val="00282F3B"/>
    <w:rsid w:val="00282F4C"/>
    <w:rsid w:val="00282FF7"/>
    <w:rsid w:val="002830DC"/>
    <w:rsid w:val="0028337A"/>
    <w:rsid w:val="002834A4"/>
    <w:rsid w:val="0028351B"/>
    <w:rsid w:val="0028371E"/>
    <w:rsid w:val="0028386C"/>
    <w:rsid w:val="00283C7D"/>
    <w:rsid w:val="00283E45"/>
    <w:rsid w:val="00284257"/>
    <w:rsid w:val="00284806"/>
    <w:rsid w:val="00284ADF"/>
    <w:rsid w:val="00284BD9"/>
    <w:rsid w:val="00284CE5"/>
    <w:rsid w:val="00284E80"/>
    <w:rsid w:val="002854AC"/>
    <w:rsid w:val="00285676"/>
    <w:rsid w:val="0028583D"/>
    <w:rsid w:val="00285C82"/>
    <w:rsid w:val="0028603B"/>
    <w:rsid w:val="0028626C"/>
    <w:rsid w:val="0028637E"/>
    <w:rsid w:val="002864F6"/>
    <w:rsid w:val="00286597"/>
    <w:rsid w:val="002866A8"/>
    <w:rsid w:val="002866B0"/>
    <w:rsid w:val="00286961"/>
    <w:rsid w:val="002869F4"/>
    <w:rsid w:val="00286A2E"/>
    <w:rsid w:val="00286AAA"/>
    <w:rsid w:val="00287174"/>
    <w:rsid w:val="00287362"/>
    <w:rsid w:val="002876C3"/>
    <w:rsid w:val="00287898"/>
    <w:rsid w:val="0028790B"/>
    <w:rsid w:val="002879D7"/>
    <w:rsid w:val="00287ACE"/>
    <w:rsid w:val="00287AE4"/>
    <w:rsid w:val="00287ED4"/>
    <w:rsid w:val="00287F46"/>
    <w:rsid w:val="002901A7"/>
    <w:rsid w:val="002901F1"/>
    <w:rsid w:val="002902A4"/>
    <w:rsid w:val="0029041F"/>
    <w:rsid w:val="00290629"/>
    <w:rsid w:val="00290638"/>
    <w:rsid w:val="00290C8D"/>
    <w:rsid w:val="00290D8C"/>
    <w:rsid w:val="00290E80"/>
    <w:rsid w:val="002911F5"/>
    <w:rsid w:val="002911F6"/>
    <w:rsid w:val="0029133C"/>
    <w:rsid w:val="002915F5"/>
    <w:rsid w:val="00291AD5"/>
    <w:rsid w:val="00291AF7"/>
    <w:rsid w:val="00291BA2"/>
    <w:rsid w:val="00291E0F"/>
    <w:rsid w:val="002923F9"/>
    <w:rsid w:val="00292463"/>
    <w:rsid w:val="00292A97"/>
    <w:rsid w:val="00292C8C"/>
    <w:rsid w:val="00292E21"/>
    <w:rsid w:val="0029341B"/>
    <w:rsid w:val="00293534"/>
    <w:rsid w:val="002935A5"/>
    <w:rsid w:val="00293699"/>
    <w:rsid w:val="00293B18"/>
    <w:rsid w:val="00293D42"/>
    <w:rsid w:val="00293E48"/>
    <w:rsid w:val="00293EBE"/>
    <w:rsid w:val="00293F68"/>
    <w:rsid w:val="00293FE4"/>
    <w:rsid w:val="002944CF"/>
    <w:rsid w:val="00294583"/>
    <w:rsid w:val="0029482B"/>
    <w:rsid w:val="002949EF"/>
    <w:rsid w:val="00294EF8"/>
    <w:rsid w:val="00294FF6"/>
    <w:rsid w:val="00295047"/>
    <w:rsid w:val="0029510B"/>
    <w:rsid w:val="00295155"/>
    <w:rsid w:val="00295315"/>
    <w:rsid w:val="00295418"/>
    <w:rsid w:val="002957AB"/>
    <w:rsid w:val="0029582C"/>
    <w:rsid w:val="002958CB"/>
    <w:rsid w:val="00295AC7"/>
    <w:rsid w:val="00295BA2"/>
    <w:rsid w:val="00296054"/>
    <w:rsid w:val="002960EB"/>
    <w:rsid w:val="002967CB"/>
    <w:rsid w:val="00296913"/>
    <w:rsid w:val="00296BF2"/>
    <w:rsid w:val="00296EA0"/>
    <w:rsid w:val="00296FB5"/>
    <w:rsid w:val="00296FC3"/>
    <w:rsid w:val="0029703E"/>
    <w:rsid w:val="002970D1"/>
    <w:rsid w:val="00297420"/>
    <w:rsid w:val="0029746B"/>
    <w:rsid w:val="00297ADF"/>
    <w:rsid w:val="00297AE6"/>
    <w:rsid w:val="00297BE0"/>
    <w:rsid w:val="00297DFE"/>
    <w:rsid w:val="002A0000"/>
    <w:rsid w:val="002A00EC"/>
    <w:rsid w:val="002A047E"/>
    <w:rsid w:val="002A04BF"/>
    <w:rsid w:val="002A06B1"/>
    <w:rsid w:val="002A08B4"/>
    <w:rsid w:val="002A0907"/>
    <w:rsid w:val="002A0A59"/>
    <w:rsid w:val="002A0B14"/>
    <w:rsid w:val="002A0F11"/>
    <w:rsid w:val="002A0FBF"/>
    <w:rsid w:val="002A1023"/>
    <w:rsid w:val="002A10DF"/>
    <w:rsid w:val="002A111C"/>
    <w:rsid w:val="002A11B8"/>
    <w:rsid w:val="002A1200"/>
    <w:rsid w:val="002A1391"/>
    <w:rsid w:val="002A13FD"/>
    <w:rsid w:val="002A1439"/>
    <w:rsid w:val="002A15A6"/>
    <w:rsid w:val="002A1B17"/>
    <w:rsid w:val="002A1BC3"/>
    <w:rsid w:val="002A1D97"/>
    <w:rsid w:val="002A20D6"/>
    <w:rsid w:val="002A221C"/>
    <w:rsid w:val="002A2808"/>
    <w:rsid w:val="002A2950"/>
    <w:rsid w:val="002A2B0C"/>
    <w:rsid w:val="002A2E2E"/>
    <w:rsid w:val="002A2E3E"/>
    <w:rsid w:val="002A3084"/>
    <w:rsid w:val="002A3191"/>
    <w:rsid w:val="002A336B"/>
    <w:rsid w:val="002A3944"/>
    <w:rsid w:val="002A3B88"/>
    <w:rsid w:val="002A3C27"/>
    <w:rsid w:val="002A4011"/>
    <w:rsid w:val="002A4341"/>
    <w:rsid w:val="002A45D5"/>
    <w:rsid w:val="002A4797"/>
    <w:rsid w:val="002A4BAA"/>
    <w:rsid w:val="002A4BF6"/>
    <w:rsid w:val="002A4C12"/>
    <w:rsid w:val="002A4E2A"/>
    <w:rsid w:val="002A51D2"/>
    <w:rsid w:val="002A5346"/>
    <w:rsid w:val="002A53C2"/>
    <w:rsid w:val="002A55A6"/>
    <w:rsid w:val="002A57C2"/>
    <w:rsid w:val="002A5F96"/>
    <w:rsid w:val="002A61BF"/>
    <w:rsid w:val="002A661F"/>
    <w:rsid w:val="002A6AAC"/>
    <w:rsid w:val="002A6F55"/>
    <w:rsid w:val="002A6F71"/>
    <w:rsid w:val="002A709C"/>
    <w:rsid w:val="002A785F"/>
    <w:rsid w:val="002A790A"/>
    <w:rsid w:val="002A7A01"/>
    <w:rsid w:val="002A7E25"/>
    <w:rsid w:val="002A7F3F"/>
    <w:rsid w:val="002B00D7"/>
    <w:rsid w:val="002B048B"/>
    <w:rsid w:val="002B0520"/>
    <w:rsid w:val="002B0A46"/>
    <w:rsid w:val="002B0EBC"/>
    <w:rsid w:val="002B1457"/>
    <w:rsid w:val="002B1498"/>
    <w:rsid w:val="002B1913"/>
    <w:rsid w:val="002B191D"/>
    <w:rsid w:val="002B19D7"/>
    <w:rsid w:val="002B1A12"/>
    <w:rsid w:val="002B1C1B"/>
    <w:rsid w:val="002B1E0F"/>
    <w:rsid w:val="002B23BC"/>
    <w:rsid w:val="002B23FF"/>
    <w:rsid w:val="002B24C3"/>
    <w:rsid w:val="002B275A"/>
    <w:rsid w:val="002B28F2"/>
    <w:rsid w:val="002B2D5F"/>
    <w:rsid w:val="002B3145"/>
    <w:rsid w:val="002B324E"/>
    <w:rsid w:val="002B338E"/>
    <w:rsid w:val="002B35DC"/>
    <w:rsid w:val="002B382E"/>
    <w:rsid w:val="002B3BF6"/>
    <w:rsid w:val="002B3F46"/>
    <w:rsid w:val="002B4108"/>
    <w:rsid w:val="002B476D"/>
    <w:rsid w:val="002B4A82"/>
    <w:rsid w:val="002B4CAC"/>
    <w:rsid w:val="002B5364"/>
    <w:rsid w:val="002B538E"/>
    <w:rsid w:val="002B55D0"/>
    <w:rsid w:val="002B55D3"/>
    <w:rsid w:val="002B568F"/>
    <w:rsid w:val="002B5741"/>
    <w:rsid w:val="002B57A4"/>
    <w:rsid w:val="002B5AE3"/>
    <w:rsid w:val="002B6123"/>
    <w:rsid w:val="002B6142"/>
    <w:rsid w:val="002B653E"/>
    <w:rsid w:val="002B65B9"/>
    <w:rsid w:val="002B66CD"/>
    <w:rsid w:val="002B6749"/>
    <w:rsid w:val="002B6D7B"/>
    <w:rsid w:val="002B6DAA"/>
    <w:rsid w:val="002B7157"/>
    <w:rsid w:val="002B716D"/>
    <w:rsid w:val="002B7448"/>
    <w:rsid w:val="002B7613"/>
    <w:rsid w:val="002B76AF"/>
    <w:rsid w:val="002B76EE"/>
    <w:rsid w:val="002B782F"/>
    <w:rsid w:val="002B7870"/>
    <w:rsid w:val="002B7F45"/>
    <w:rsid w:val="002C0088"/>
    <w:rsid w:val="002C01AE"/>
    <w:rsid w:val="002C0CBB"/>
    <w:rsid w:val="002C0F5F"/>
    <w:rsid w:val="002C101C"/>
    <w:rsid w:val="002C1309"/>
    <w:rsid w:val="002C165C"/>
    <w:rsid w:val="002C1E7A"/>
    <w:rsid w:val="002C1F74"/>
    <w:rsid w:val="002C201F"/>
    <w:rsid w:val="002C2401"/>
    <w:rsid w:val="002C276D"/>
    <w:rsid w:val="002C287B"/>
    <w:rsid w:val="002C29A1"/>
    <w:rsid w:val="002C2CC5"/>
    <w:rsid w:val="002C2D0C"/>
    <w:rsid w:val="002C3290"/>
    <w:rsid w:val="002C3586"/>
    <w:rsid w:val="002C3869"/>
    <w:rsid w:val="002C3960"/>
    <w:rsid w:val="002C3AA2"/>
    <w:rsid w:val="002C3B81"/>
    <w:rsid w:val="002C3B99"/>
    <w:rsid w:val="002C3C66"/>
    <w:rsid w:val="002C419D"/>
    <w:rsid w:val="002C43F9"/>
    <w:rsid w:val="002C443B"/>
    <w:rsid w:val="002C44D6"/>
    <w:rsid w:val="002C44F5"/>
    <w:rsid w:val="002C45E0"/>
    <w:rsid w:val="002C46F3"/>
    <w:rsid w:val="002C4988"/>
    <w:rsid w:val="002C50E2"/>
    <w:rsid w:val="002C524B"/>
    <w:rsid w:val="002C54A7"/>
    <w:rsid w:val="002C586B"/>
    <w:rsid w:val="002C591F"/>
    <w:rsid w:val="002C5C1E"/>
    <w:rsid w:val="002C5ED7"/>
    <w:rsid w:val="002C5F75"/>
    <w:rsid w:val="002C6004"/>
    <w:rsid w:val="002C6010"/>
    <w:rsid w:val="002C60EF"/>
    <w:rsid w:val="002C649E"/>
    <w:rsid w:val="002C6567"/>
    <w:rsid w:val="002C6D6F"/>
    <w:rsid w:val="002C6E1C"/>
    <w:rsid w:val="002C7113"/>
    <w:rsid w:val="002C7873"/>
    <w:rsid w:val="002C798C"/>
    <w:rsid w:val="002C7B34"/>
    <w:rsid w:val="002D0588"/>
    <w:rsid w:val="002D07F0"/>
    <w:rsid w:val="002D08DA"/>
    <w:rsid w:val="002D0A84"/>
    <w:rsid w:val="002D0F9B"/>
    <w:rsid w:val="002D10B0"/>
    <w:rsid w:val="002D11CA"/>
    <w:rsid w:val="002D1510"/>
    <w:rsid w:val="002D16B5"/>
    <w:rsid w:val="002D179B"/>
    <w:rsid w:val="002D18DF"/>
    <w:rsid w:val="002D19A8"/>
    <w:rsid w:val="002D2102"/>
    <w:rsid w:val="002D2546"/>
    <w:rsid w:val="002D26F6"/>
    <w:rsid w:val="002D2BD9"/>
    <w:rsid w:val="002D2EC4"/>
    <w:rsid w:val="002D2F39"/>
    <w:rsid w:val="002D304C"/>
    <w:rsid w:val="002D3063"/>
    <w:rsid w:val="002D3286"/>
    <w:rsid w:val="002D34EB"/>
    <w:rsid w:val="002D35A7"/>
    <w:rsid w:val="002D38B9"/>
    <w:rsid w:val="002D38EB"/>
    <w:rsid w:val="002D39A5"/>
    <w:rsid w:val="002D3DE0"/>
    <w:rsid w:val="002D3EAA"/>
    <w:rsid w:val="002D4098"/>
    <w:rsid w:val="002D435D"/>
    <w:rsid w:val="002D46B9"/>
    <w:rsid w:val="002D470E"/>
    <w:rsid w:val="002D49E9"/>
    <w:rsid w:val="002D514A"/>
    <w:rsid w:val="002D517C"/>
    <w:rsid w:val="002D51DB"/>
    <w:rsid w:val="002D5653"/>
    <w:rsid w:val="002D5A90"/>
    <w:rsid w:val="002D6172"/>
    <w:rsid w:val="002D64D9"/>
    <w:rsid w:val="002D6578"/>
    <w:rsid w:val="002D665A"/>
    <w:rsid w:val="002D66B7"/>
    <w:rsid w:val="002D6DFC"/>
    <w:rsid w:val="002D6EC6"/>
    <w:rsid w:val="002D70EC"/>
    <w:rsid w:val="002D739A"/>
    <w:rsid w:val="002D76B0"/>
    <w:rsid w:val="002D76B4"/>
    <w:rsid w:val="002D76D1"/>
    <w:rsid w:val="002D7843"/>
    <w:rsid w:val="002D792F"/>
    <w:rsid w:val="002D7C51"/>
    <w:rsid w:val="002E01B9"/>
    <w:rsid w:val="002E0B46"/>
    <w:rsid w:val="002E0D6E"/>
    <w:rsid w:val="002E1071"/>
    <w:rsid w:val="002E153E"/>
    <w:rsid w:val="002E16D0"/>
    <w:rsid w:val="002E1A47"/>
    <w:rsid w:val="002E1B94"/>
    <w:rsid w:val="002E1BFB"/>
    <w:rsid w:val="002E1D7F"/>
    <w:rsid w:val="002E219C"/>
    <w:rsid w:val="002E2356"/>
    <w:rsid w:val="002E27B0"/>
    <w:rsid w:val="002E2894"/>
    <w:rsid w:val="002E28CC"/>
    <w:rsid w:val="002E2D95"/>
    <w:rsid w:val="002E2DFD"/>
    <w:rsid w:val="002E307E"/>
    <w:rsid w:val="002E3217"/>
    <w:rsid w:val="002E3755"/>
    <w:rsid w:val="002E3A81"/>
    <w:rsid w:val="002E3DE8"/>
    <w:rsid w:val="002E3FF4"/>
    <w:rsid w:val="002E4007"/>
    <w:rsid w:val="002E4073"/>
    <w:rsid w:val="002E41A8"/>
    <w:rsid w:val="002E42BB"/>
    <w:rsid w:val="002E4686"/>
    <w:rsid w:val="002E4E45"/>
    <w:rsid w:val="002E4EBC"/>
    <w:rsid w:val="002E50B9"/>
    <w:rsid w:val="002E50C9"/>
    <w:rsid w:val="002E53FB"/>
    <w:rsid w:val="002E5576"/>
    <w:rsid w:val="002E5598"/>
    <w:rsid w:val="002E56AD"/>
    <w:rsid w:val="002E5815"/>
    <w:rsid w:val="002E58BD"/>
    <w:rsid w:val="002E5E11"/>
    <w:rsid w:val="002E60F7"/>
    <w:rsid w:val="002E611E"/>
    <w:rsid w:val="002E6236"/>
    <w:rsid w:val="002E6D36"/>
    <w:rsid w:val="002E7004"/>
    <w:rsid w:val="002E723E"/>
    <w:rsid w:val="002E7950"/>
    <w:rsid w:val="002E7B94"/>
    <w:rsid w:val="002E7FC1"/>
    <w:rsid w:val="002F01C3"/>
    <w:rsid w:val="002F01DE"/>
    <w:rsid w:val="002F03E2"/>
    <w:rsid w:val="002F040B"/>
    <w:rsid w:val="002F0425"/>
    <w:rsid w:val="002F0542"/>
    <w:rsid w:val="002F0761"/>
    <w:rsid w:val="002F0C8A"/>
    <w:rsid w:val="002F0DD1"/>
    <w:rsid w:val="002F0F7B"/>
    <w:rsid w:val="002F1136"/>
    <w:rsid w:val="002F122F"/>
    <w:rsid w:val="002F15FD"/>
    <w:rsid w:val="002F1C73"/>
    <w:rsid w:val="002F1C7C"/>
    <w:rsid w:val="002F1CE5"/>
    <w:rsid w:val="002F22DD"/>
    <w:rsid w:val="002F24B0"/>
    <w:rsid w:val="002F25B2"/>
    <w:rsid w:val="002F2875"/>
    <w:rsid w:val="002F28B6"/>
    <w:rsid w:val="002F29DE"/>
    <w:rsid w:val="002F2A9D"/>
    <w:rsid w:val="002F2C66"/>
    <w:rsid w:val="002F30F8"/>
    <w:rsid w:val="002F31E6"/>
    <w:rsid w:val="002F3249"/>
    <w:rsid w:val="002F3446"/>
    <w:rsid w:val="002F3522"/>
    <w:rsid w:val="002F35FC"/>
    <w:rsid w:val="002F39AC"/>
    <w:rsid w:val="002F39E3"/>
    <w:rsid w:val="002F3A86"/>
    <w:rsid w:val="002F3C9A"/>
    <w:rsid w:val="002F3DB2"/>
    <w:rsid w:val="002F40D3"/>
    <w:rsid w:val="002F4336"/>
    <w:rsid w:val="002F4404"/>
    <w:rsid w:val="002F4551"/>
    <w:rsid w:val="002F4801"/>
    <w:rsid w:val="002F4A57"/>
    <w:rsid w:val="002F513C"/>
    <w:rsid w:val="002F53E4"/>
    <w:rsid w:val="002F54F7"/>
    <w:rsid w:val="002F578F"/>
    <w:rsid w:val="002F57FE"/>
    <w:rsid w:val="002F5926"/>
    <w:rsid w:val="002F5AAF"/>
    <w:rsid w:val="002F61F3"/>
    <w:rsid w:val="002F62B1"/>
    <w:rsid w:val="002F6BF9"/>
    <w:rsid w:val="002F7092"/>
    <w:rsid w:val="002F72BE"/>
    <w:rsid w:val="002F76B2"/>
    <w:rsid w:val="002F78C3"/>
    <w:rsid w:val="002F7A10"/>
    <w:rsid w:val="00300360"/>
    <w:rsid w:val="00300432"/>
    <w:rsid w:val="00300933"/>
    <w:rsid w:val="00300968"/>
    <w:rsid w:val="00300ADB"/>
    <w:rsid w:val="00300C89"/>
    <w:rsid w:val="00300DA2"/>
    <w:rsid w:val="00300DA4"/>
    <w:rsid w:val="00301032"/>
    <w:rsid w:val="00301117"/>
    <w:rsid w:val="0030116B"/>
    <w:rsid w:val="003011EE"/>
    <w:rsid w:val="003018CB"/>
    <w:rsid w:val="003019A6"/>
    <w:rsid w:val="00301ABC"/>
    <w:rsid w:val="00301BBF"/>
    <w:rsid w:val="00301E45"/>
    <w:rsid w:val="00302211"/>
    <w:rsid w:val="0030278F"/>
    <w:rsid w:val="00302AB6"/>
    <w:rsid w:val="00302C15"/>
    <w:rsid w:val="00302EFD"/>
    <w:rsid w:val="00302F1B"/>
    <w:rsid w:val="00303071"/>
    <w:rsid w:val="003035E7"/>
    <w:rsid w:val="00303948"/>
    <w:rsid w:val="00303C4D"/>
    <w:rsid w:val="00303F45"/>
    <w:rsid w:val="0030406E"/>
    <w:rsid w:val="00304072"/>
    <w:rsid w:val="003040B8"/>
    <w:rsid w:val="00304388"/>
    <w:rsid w:val="0030439D"/>
    <w:rsid w:val="003043FC"/>
    <w:rsid w:val="003044DB"/>
    <w:rsid w:val="003047BD"/>
    <w:rsid w:val="00304A3F"/>
    <w:rsid w:val="00304B85"/>
    <w:rsid w:val="00304CAF"/>
    <w:rsid w:val="0030541B"/>
    <w:rsid w:val="003054C5"/>
    <w:rsid w:val="00305575"/>
    <w:rsid w:val="0030589F"/>
    <w:rsid w:val="003058C3"/>
    <w:rsid w:val="00305938"/>
    <w:rsid w:val="003059D6"/>
    <w:rsid w:val="00305B2A"/>
    <w:rsid w:val="00305C57"/>
    <w:rsid w:val="00305D09"/>
    <w:rsid w:val="0030632F"/>
    <w:rsid w:val="003065EA"/>
    <w:rsid w:val="003067CD"/>
    <w:rsid w:val="00306837"/>
    <w:rsid w:val="00306876"/>
    <w:rsid w:val="00306D25"/>
    <w:rsid w:val="00306D9F"/>
    <w:rsid w:val="00306DA8"/>
    <w:rsid w:val="00306DEA"/>
    <w:rsid w:val="003070D4"/>
    <w:rsid w:val="00307214"/>
    <w:rsid w:val="00307324"/>
    <w:rsid w:val="003076FD"/>
    <w:rsid w:val="0030773C"/>
    <w:rsid w:val="003079B4"/>
    <w:rsid w:val="00307A32"/>
    <w:rsid w:val="00310059"/>
    <w:rsid w:val="00310176"/>
    <w:rsid w:val="00310293"/>
    <w:rsid w:val="0031079C"/>
    <w:rsid w:val="00310AF2"/>
    <w:rsid w:val="00310C3E"/>
    <w:rsid w:val="00310C56"/>
    <w:rsid w:val="00310ECD"/>
    <w:rsid w:val="00311132"/>
    <w:rsid w:val="003114E8"/>
    <w:rsid w:val="003114ED"/>
    <w:rsid w:val="0031158A"/>
    <w:rsid w:val="003116C8"/>
    <w:rsid w:val="00311807"/>
    <w:rsid w:val="00311838"/>
    <w:rsid w:val="003119C5"/>
    <w:rsid w:val="003119C6"/>
    <w:rsid w:val="00311AEA"/>
    <w:rsid w:val="00311BE9"/>
    <w:rsid w:val="00311DB9"/>
    <w:rsid w:val="00311DEC"/>
    <w:rsid w:val="0031221B"/>
    <w:rsid w:val="003128F0"/>
    <w:rsid w:val="00312BED"/>
    <w:rsid w:val="003132B4"/>
    <w:rsid w:val="003132D1"/>
    <w:rsid w:val="0031335F"/>
    <w:rsid w:val="00313635"/>
    <w:rsid w:val="003136D2"/>
    <w:rsid w:val="00313C9F"/>
    <w:rsid w:val="0031405B"/>
    <w:rsid w:val="003142CB"/>
    <w:rsid w:val="00314480"/>
    <w:rsid w:val="00314495"/>
    <w:rsid w:val="00314543"/>
    <w:rsid w:val="0031492F"/>
    <w:rsid w:val="003149DC"/>
    <w:rsid w:val="00314C93"/>
    <w:rsid w:val="0031510D"/>
    <w:rsid w:val="0031516D"/>
    <w:rsid w:val="0031527A"/>
    <w:rsid w:val="0031534E"/>
    <w:rsid w:val="00315372"/>
    <w:rsid w:val="003158C9"/>
    <w:rsid w:val="00315972"/>
    <w:rsid w:val="00315CEB"/>
    <w:rsid w:val="00316011"/>
    <w:rsid w:val="003163C0"/>
    <w:rsid w:val="0031663D"/>
    <w:rsid w:val="00316908"/>
    <w:rsid w:val="00316C99"/>
    <w:rsid w:val="00316F5C"/>
    <w:rsid w:val="00316F63"/>
    <w:rsid w:val="003170CA"/>
    <w:rsid w:val="00317114"/>
    <w:rsid w:val="0031727F"/>
    <w:rsid w:val="00317297"/>
    <w:rsid w:val="003178F0"/>
    <w:rsid w:val="00317A24"/>
    <w:rsid w:val="00317F01"/>
    <w:rsid w:val="00320089"/>
    <w:rsid w:val="003204FF"/>
    <w:rsid w:val="003207C9"/>
    <w:rsid w:val="00320AE8"/>
    <w:rsid w:val="00320CEC"/>
    <w:rsid w:val="00320D9B"/>
    <w:rsid w:val="00320DBC"/>
    <w:rsid w:val="00320E50"/>
    <w:rsid w:val="00321347"/>
    <w:rsid w:val="0032138B"/>
    <w:rsid w:val="0032155F"/>
    <w:rsid w:val="00321575"/>
    <w:rsid w:val="00321882"/>
    <w:rsid w:val="00321A14"/>
    <w:rsid w:val="00321AC2"/>
    <w:rsid w:val="00321F34"/>
    <w:rsid w:val="00321FD9"/>
    <w:rsid w:val="0032202F"/>
    <w:rsid w:val="003220CF"/>
    <w:rsid w:val="003220FD"/>
    <w:rsid w:val="003224B8"/>
    <w:rsid w:val="0032265B"/>
    <w:rsid w:val="003228CA"/>
    <w:rsid w:val="0032322B"/>
    <w:rsid w:val="00323233"/>
    <w:rsid w:val="003234EC"/>
    <w:rsid w:val="0032356F"/>
    <w:rsid w:val="003238BF"/>
    <w:rsid w:val="00323D1B"/>
    <w:rsid w:val="00323E1A"/>
    <w:rsid w:val="00323F90"/>
    <w:rsid w:val="0032404A"/>
    <w:rsid w:val="00324439"/>
    <w:rsid w:val="003245BD"/>
    <w:rsid w:val="00324643"/>
    <w:rsid w:val="00324B11"/>
    <w:rsid w:val="003250A2"/>
    <w:rsid w:val="0032529D"/>
    <w:rsid w:val="00325D86"/>
    <w:rsid w:val="0032612B"/>
    <w:rsid w:val="0032616B"/>
    <w:rsid w:val="003263A3"/>
    <w:rsid w:val="00326A19"/>
    <w:rsid w:val="00326B51"/>
    <w:rsid w:val="00327072"/>
    <w:rsid w:val="003272BA"/>
    <w:rsid w:val="003274CF"/>
    <w:rsid w:val="00327589"/>
    <w:rsid w:val="00327686"/>
    <w:rsid w:val="00327704"/>
    <w:rsid w:val="003277F8"/>
    <w:rsid w:val="003277FB"/>
    <w:rsid w:val="003279E0"/>
    <w:rsid w:val="00327B1A"/>
    <w:rsid w:val="00327EB3"/>
    <w:rsid w:val="00330659"/>
    <w:rsid w:val="00330690"/>
    <w:rsid w:val="00330849"/>
    <w:rsid w:val="003309A6"/>
    <w:rsid w:val="00330B9D"/>
    <w:rsid w:val="00331136"/>
    <w:rsid w:val="003311C7"/>
    <w:rsid w:val="003313E6"/>
    <w:rsid w:val="003314B0"/>
    <w:rsid w:val="003314D0"/>
    <w:rsid w:val="003317E2"/>
    <w:rsid w:val="00331E79"/>
    <w:rsid w:val="00331F97"/>
    <w:rsid w:val="0033224B"/>
    <w:rsid w:val="0033244B"/>
    <w:rsid w:val="0033249C"/>
    <w:rsid w:val="003326DF"/>
    <w:rsid w:val="0033290B"/>
    <w:rsid w:val="00332B59"/>
    <w:rsid w:val="00332D6D"/>
    <w:rsid w:val="00332D9E"/>
    <w:rsid w:val="00332DFF"/>
    <w:rsid w:val="00333509"/>
    <w:rsid w:val="0033367F"/>
    <w:rsid w:val="003336F0"/>
    <w:rsid w:val="003339D7"/>
    <w:rsid w:val="00333A8C"/>
    <w:rsid w:val="00333D26"/>
    <w:rsid w:val="00333EED"/>
    <w:rsid w:val="003340DA"/>
    <w:rsid w:val="0033414F"/>
    <w:rsid w:val="00334188"/>
    <w:rsid w:val="003341FA"/>
    <w:rsid w:val="00334476"/>
    <w:rsid w:val="003344C4"/>
    <w:rsid w:val="00334A58"/>
    <w:rsid w:val="00334ACB"/>
    <w:rsid w:val="00334E4E"/>
    <w:rsid w:val="00334E5F"/>
    <w:rsid w:val="00335079"/>
    <w:rsid w:val="00335225"/>
    <w:rsid w:val="003352E4"/>
    <w:rsid w:val="00335DF8"/>
    <w:rsid w:val="003361E0"/>
    <w:rsid w:val="00336490"/>
    <w:rsid w:val="0033656E"/>
    <w:rsid w:val="003368BC"/>
    <w:rsid w:val="003368F8"/>
    <w:rsid w:val="00336B0F"/>
    <w:rsid w:val="00336EA7"/>
    <w:rsid w:val="00336FDE"/>
    <w:rsid w:val="00337176"/>
    <w:rsid w:val="00337234"/>
    <w:rsid w:val="0033763F"/>
    <w:rsid w:val="0033791E"/>
    <w:rsid w:val="003379A7"/>
    <w:rsid w:val="00337EBB"/>
    <w:rsid w:val="003402C3"/>
    <w:rsid w:val="0034059C"/>
    <w:rsid w:val="003405AC"/>
    <w:rsid w:val="003405FA"/>
    <w:rsid w:val="00340A38"/>
    <w:rsid w:val="00340AA0"/>
    <w:rsid w:val="00340BDC"/>
    <w:rsid w:val="00340D0C"/>
    <w:rsid w:val="00340E81"/>
    <w:rsid w:val="0034104A"/>
    <w:rsid w:val="00341345"/>
    <w:rsid w:val="003415D9"/>
    <w:rsid w:val="00341A5D"/>
    <w:rsid w:val="00341BC9"/>
    <w:rsid w:val="00341D04"/>
    <w:rsid w:val="00341D74"/>
    <w:rsid w:val="00341DDB"/>
    <w:rsid w:val="003422F5"/>
    <w:rsid w:val="0034233E"/>
    <w:rsid w:val="003423D1"/>
    <w:rsid w:val="0034259D"/>
    <w:rsid w:val="003427DE"/>
    <w:rsid w:val="003428B2"/>
    <w:rsid w:val="00342D93"/>
    <w:rsid w:val="00343053"/>
    <w:rsid w:val="0034346E"/>
    <w:rsid w:val="003434E7"/>
    <w:rsid w:val="00343A03"/>
    <w:rsid w:val="00343A47"/>
    <w:rsid w:val="00343D8E"/>
    <w:rsid w:val="00343F33"/>
    <w:rsid w:val="0034404F"/>
    <w:rsid w:val="003445E2"/>
    <w:rsid w:val="003447A3"/>
    <w:rsid w:val="0034484D"/>
    <w:rsid w:val="00344BCB"/>
    <w:rsid w:val="00344CAA"/>
    <w:rsid w:val="00344DE0"/>
    <w:rsid w:val="00344DEF"/>
    <w:rsid w:val="00344F9F"/>
    <w:rsid w:val="0034502F"/>
    <w:rsid w:val="003451E0"/>
    <w:rsid w:val="0034555B"/>
    <w:rsid w:val="00345648"/>
    <w:rsid w:val="003456C8"/>
    <w:rsid w:val="00345883"/>
    <w:rsid w:val="00345891"/>
    <w:rsid w:val="00346268"/>
    <w:rsid w:val="00346582"/>
    <w:rsid w:val="0034663B"/>
    <w:rsid w:val="003467DF"/>
    <w:rsid w:val="00346819"/>
    <w:rsid w:val="00346E1D"/>
    <w:rsid w:val="00346F5C"/>
    <w:rsid w:val="00346FFA"/>
    <w:rsid w:val="00347029"/>
    <w:rsid w:val="003471B2"/>
    <w:rsid w:val="003471B8"/>
    <w:rsid w:val="0034742B"/>
    <w:rsid w:val="003475C9"/>
    <w:rsid w:val="00347AE8"/>
    <w:rsid w:val="00347B3B"/>
    <w:rsid w:val="00347C00"/>
    <w:rsid w:val="00347C28"/>
    <w:rsid w:val="00347C3F"/>
    <w:rsid w:val="00347C5B"/>
    <w:rsid w:val="00347ECB"/>
    <w:rsid w:val="00347F45"/>
    <w:rsid w:val="00347FD2"/>
    <w:rsid w:val="00350211"/>
    <w:rsid w:val="00350444"/>
    <w:rsid w:val="003504D8"/>
    <w:rsid w:val="0035059C"/>
    <w:rsid w:val="00350AB6"/>
    <w:rsid w:val="00350C95"/>
    <w:rsid w:val="00350FF6"/>
    <w:rsid w:val="00351343"/>
    <w:rsid w:val="003513AA"/>
    <w:rsid w:val="00351CF7"/>
    <w:rsid w:val="00351DB1"/>
    <w:rsid w:val="00351E4E"/>
    <w:rsid w:val="003522A0"/>
    <w:rsid w:val="00352583"/>
    <w:rsid w:val="003529C9"/>
    <w:rsid w:val="00352A34"/>
    <w:rsid w:val="00352D36"/>
    <w:rsid w:val="00352E31"/>
    <w:rsid w:val="00352E3C"/>
    <w:rsid w:val="00352E9D"/>
    <w:rsid w:val="00353089"/>
    <w:rsid w:val="003533E9"/>
    <w:rsid w:val="0035366A"/>
    <w:rsid w:val="00353A13"/>
    <w:rsid w:val="00353C59"/>
    <w:rsid w:val="00353CB2"/>
    <w:rsid w:val="00353CE8"/>
    <w:rsid w:val="00353D8C"/>
    <w:rsid w:val="003540C1"/>
    <w:rsid w:val="00354A82"/>
    <w:rsid w:val="003550EA"/>
    <w:rsid w:val="00355274"/>
    <w:rsid w:val="003554BB"/>
    <w:rsid w:val="003555C5"/>
    <w:rsid w:val="00355764"/>
    <w:rsid w:val="00355CDF"/>
    <w:rsid w:val="00355E63"/>
    <w:rsid w:val="00356787"/>
    <w:rsid w:val="00356D43"/>
    <w:rsid w:val="00356FFC"/>
    <w:rsid w:val="0035705C"/>
    <w:rsid w:val="00357225"/>
    <w:rsid w:val="003575E6"/>
    <w:rsid w:val="00357997"/>
    <w:rsid w:val="003579CF"/>
    <w:rsid w:val="003579D8"/>
    <w:rsid w:val="00357DB4"/>
    <w:rsid w:val="00357F87"/>
    <w:rsid w:val="003600F2"/>
    <w:rsid w:val="00360202"/>
    <w:rsid w:val="003605E3"/>
    <w:rsid w:val="00360687"/>
    <w:rsid w:val="00360761"/>
    <w:rsid w:val="00360A6C"/>
    <w:rsid w:val="00360A84"/>
    <w:rsid w:val="00360B48"/>
    <w:rsid w:val="00360CBB"/>
    <w:rsid w:val="0036109A"/>
    <w:rsid w:val="00361351"/>
    <w:rsid w:val="003619FD"/>
    <w:rsid w:val="00361D52"/>
    <w:rsid w:val="00361F35"/>
    <w:rsid w:val="00361FDE"/>
    <w:rsid w:val="003624E9"/>
    <w:rsid w:val="00362763"/>
    <w:rsid w:val="00362B8E"/>
    <w:rsid w:val="00362C03"/>
    <w:rsid w:val="00362F41"/>
    <w:rsid w:val="00362FC6"/>
    <w:rsid w:val="003630C8"/>
    <w:rsid w:val="0036339D"/>
    <w:rsid w:val="003633E0"/>
    <w:rsid w:val="003639F5"/>
    <w:rsid w:val="00363B85"/>
    <w:rsid w:val="00363C70"/>
    <w:rsid w:val="00363EFA"/>
    <w:rsid w:val="003640AF"/>
    <w:rsid w:val="003641B3"/>
    <w:rsid w:val="003646E3"/>
    <w:rsid w:val="00364936"/>
    <w:rsid w:val="00364975"/>
    <w:rsid w:val="003649EA"/>
    <w:rsid w:val="00364CD5"/>
    <w:rsid w:val="00364E8E"/>
    <w:rsid w:val="00365113"/>
    <w:rsid w:val="003651C9"/>
    <w:rsid w:val="00365326"/>
    <w:rsid w:val="0036534E"/>
    <w:rsid w:val="003655F5"/>
    <w:rsid w:val="003656AB"/>
    <w:rsid w:val="00365A73"/>
    <w:rsid w:val="00365ADB"/>
    <w:rsid w:val="00365BD7"/>
    <w:rsid w:val="00365C95"/>
    <w:rsid w:val="00365CC1"/>
    <w:rsid w:val="00365E7D"/>
    <w:rsid w:val="00365F5E"/>
    <w:rsid w:val="0036623D"/>
    <w:rsid w:val="0036632D"/>
    <w:rsid w:val="00366546"/>
    <w:rsid w:val="00366811"/>
    <w:rsid w:val="00367529"/>
    <w:rsid w:val="0036755C"/>
    <w:rsid w:val="00367853"/>
    <w:rsid w:val="00367A3A"/>
    <w:rsid w:val="00367B01"/>
    <w:rsid w:val="00367CE8"/>
    <w:rsid w:val="0037047C"/>
    <w:rsid w:val="0037049B"/>
    <w:rsid w:val="00370644"/>
    <w:rsid w:val="0037089C"/>
    <w:rsid w:val="00370B57"/>
    <w:rsid w:val="00370E17"/>
    <w:rsid w:val="00370FEE"/>
    <w:rsid w:val="003711A4"/>
    <w:rsid w:val="00371366"/>
    <w:rsid w:val="00371631"/>
    <w:rsid w:val="003717BF"/>
    <w:rsid w:val="0037181D"/>
    <w:rsid w:val="00371A5D"/>
    <w:rsid w:val="00371B66"/>
    <w:rsid w:val="00371B9C"/>
    <w:rsid w:val="003722CB"/>
    <w:rsid w:val="00372343"/>
    <w:rsid w:val="00372555"/>
    <w:rsid w:val="00372A2C"/>
    <w:rsid w:val="00373018"/>
    <w:rsid w:val="00373224"/>
    <w:rsid w:val="0037324A"/>
    <w:rsid w:val="00373291"/>
    <w:rsid w:val="00373333"/>
    <w:rsid w:val="00373492"/>
    <w:rsid w:val="00373562"/>
    <w:rsid w:val="003736B3"/>
    <w:rsid w:val="003738B4"/>
    <w:rsid w:val="003738B5"/>
    <w:rsid w:val="00373C32"/>
    <w:rsid w:val="00373C5D"/>
    <w:rsid w:val="00374033"/>
    <w:rsid w:val="003741E9"/>
    <w:rsid w:val="00374579"/>
    <w:rsid w:val="00374931"/>
    <w:rsid w:val="00374A17"/>
    <w:rsid w:val="00374B29"/>
    <w:rsid w:val="00375065"/>
    <w:rsid w:val="00375130"/>
    <w:rsid w:val="003752A2"/>
    <w:rsid w:val="00375473"/>
    <w:rsid w:val="003754D5"/>
    <w:rsid w:val="003758F7"/>
    <w:rsid w:val="00375A9C"/>
    <w:rsid w:val="003761EA"/>
    <w:rsid w:val="0037639A"/>
    <w:rsid w:val="003764C5"/>
    <w:rsid w:val="003764F6"/>
    <w:rsid w:val="00376646"/>
    <w:rsid w:val="003767E1"/>
    <w:rsid w:val="0037687D"/>
    <w:rsid w:val="00376A07"/>
    <w:rsid w:val="00376FC7"/>
    <w:rsid w:val="00377749"/>
    <w:rsid w:val="003778B7"/>
    <w:rsid w:val="00377B5E"/>
    <w:rsid w:val="00377C31"/>
    <w:rsid w:val="00377C67"/>
    <w:rsid w:val="00377CAA"/>
    <w:rsid w:val="00377E16"/>
    <w:rsid w:val="00377FE9"/>
    <w:rsid w:val="0038004A"/>
    <w:rsid w:val="003802C1"/>
    <w:rsid w:val="00380311"/>
    <w:rsid w:val="00380824"/>
    <w:rsid w:val="003809DC"/>
    <w:rsid w:val="00380BFA"/>
    <w:rsid w:val="00380E2B"/>
    <w:rsid w:val="003815F9"/>
    <w:rsid w:val="0038161B"/>
    <w:rsid w:val="00381822"/>
    <w:rsid w:val="00381870"/>
    <w:rsid w:val="003819E7"/>
    <w:rsid w:val="00381CC2"/>
    <w:rsid w:val="00381FB8"/>
    <w:rsid w:val="00382179"/>
    <w:rsid w:val="003823F8"/>
    <w:rsid w:val="003824F2"/>
    <w:rsid w:val="00382918"/>
    <w:rsid w:val="00382966"/>
    <w:rsid w:val="00383241"/>
    <w:rsid w:val="0038336D"/>
    <w:rsid w:val="003833E5"/>
    <w:rsid w:val="0038348A"/>
    <w:rsid w:val="003837EE"/>
    <w:rsid w:val="00383ABA"/>
    <w:rsid w:val="00383C4B"/>
    <w:rsid w:val="0038415A"/>
    <w:rsid w:val="003846AC"/>
    <w:rsid w:val="003846B3"/>
    <w:rsid w:val="00384700"/>
    <w:rsid w:val="00384788"/>
    <w:rsid w:val="0038493C"/>
    <w:rsid w:val="00384F01"/>
    <w:rsid w:val="003851DF"/>
    <w:rsid w:val="0038535B"/>
    <w:rsid w:val="003859C4"/>
    <w:rsid w:val="00385A25"/>
    <w:rsid w:val="00385C5D"/>
    <w:rsid w:val="00385D37"/>
    <w:rsid w:val="00385DA8"/>
    <w:rsid w:val="00386193"/>
    <w:rsid w:val="0038623E"/>
    <w:rsid w:val="00386315"/>
    <w:rsid w:val="0038685C"/>
    <w:rsid w:val="00386E08"/>
    <w:rsid w:val="00386E60"/>
    <w:rsid w:val="00386FF3"/>
    <w:rsid w:val="003871DC"/>
    <w:rsid w:val="003874A4"/>
    <w:rsid w:val="00387610"/>
    <w:rsid w:val="00387990"/>
    <w:rsid w:val="00387A7D"/>
    <w:rsid w:val="00387B20"/>
    <w:rsid w:val="00387BE0"/>
    <w:rsid w:val="00387C46"/>
    <w:rsid w:val="00387F69"/>
    <w:rsid w:val="00390008"/>
    <w:rsid w:val="00390056"/>
    <w:rsid w:val="0039008E"/>
    <w:rsid w:val="00390236"/>
    <w:rsid w:val="003905FE"/>
    <w:rsid w:val="00390A98"/>
    <w:rsid w:val="00390F96"/>
    <w:rsid w:val="003911DD"/>
    <w:rsid w:val="003913B2"/>
    <w:rsid w:val="00391AC7"/>
    <w:rsid w:val="00391CDD"/>
    <w:rsid w:val="00391DE1"/>
    <w:rsid w:val="0039219E"/>
    <w:rsid w:val="003921FA"/>
    <w:rsid w:val="0039252A"/>
    <w:rsid w:val="0039252E"/>
    <w:rsid w:val="003925B5"/>
    <w:rsid w:val="0039290D"/>
    <w:rsid w:val="0039299D"/>
    <w:rsid w:val="00392A35"/>
    <w:rsid w:val="00392A7D"/>
    <w:rsid w:val="00392D00"/>
    <w:rsid w:val="00392E94"/>
    <w:rsid w:val="00393028"/>
    <w:rsid w:val="00393082"/>
    <w:rsid w:val="003931C6"/>
    <w:rsid w:val="0039326D"/>
    <w:rsid w:val="00393C0A"/>
    <w:rsid w:val="00393D7C"/>
    <w:rsid w:val="00394113"/>
    <w:rsid w:val="0039454C"/>
    <w:rsid w:val="00394B0E"/>
    <w:rsid w:val="00394B62"/>
    <w:rsid w:val="00394B7F"/>
    <w:rsid w:val="00394D14"/>
    <w:rsid w:val="00394E3B"/>
    <w:rsid w:val="003950AF"/>
    <w:rsid w:val="00395176"/>
    <w:rsid w:val="003952F8"/>
    <w:rsid w:val="0039532F"/>
    <w:rsid w:val="003954F3"/>
    <w:rsid w:val="0039567A"/>
    <w:rsid w:val="00395695"/>
    <w:rsid w:val="00395B17"/>
    <w:rsid w:val="00395DCA"/>
    <w:rsid w:val="00395DEA"/>
    <w:rsid w:val="00395E47"/>
    <w:rsid w:val="00395EE2"/>
    <w:rsid w:val="003963D1"/>
    <w:rsid w:val="003965D9"/>
    <w:rsid w:val="00396716"/>
    <w:rsid w:val="00396914"/>
    <w:rsid w:val="00397049"/>
    <w:rsid w:val="003970A3"/>
    <w:rsid w:val="0039722C"/>
    <w:rsid w:val="003976F2"/>
    <w:rsid w:val="003976F3"/>
    <w:rsid w:val="00397BD6"/>
    <w:rsid w:val="00397F99"/>
    <w:rsid w:val="003A0672"/>
    <w:rsid w:val="003A0818"/>
    <w:rsid w:val="003A08FE"/>
    <w:rsid w:val="003A0912"/>
    <w:rsid w:val="003A0A15"/>
    <w:rsid w:val="003A0BC2"/>
    <w:rsid w:val="003A0F76"/>
    <w:rsid w:val="003A130B"/>
    <w:rsid w:val="003A1A05"/>
    <w:rsid w:val="003A1B9C"/>
    <w:rsid w:val="003A1C15"/>
    <w:rsid w:val="003A2038"/>
    <w:rsid w:val="003A2283"/>
    <w:rsid w:val="003A233B"/>
    <w:rsid w:val="003A2427"/>
    <w:rsid w:val="003A260B"/>
    <w:rsid w:val="003A27EF"/>
    <w:rsid w:val="003A2BA0"/>
    <w:rsid w:val="003A2CDB"/>
    <w:rsid w:val="003A2D97"/>
    <w:rsid w:val="003A3189"/>
    <w:rsid w:val="003A33B6"/>
    <w:rsid w:val="003A3517"/>
    <w:rsid w:val="003A35B5"/>
    <w:rsid w:val="003A3675"/>
    <w:rsid w:val="003A37D9"/>
    <w:rsid w:val="003A393E"/>
    <w:rsid w:val="003A3C88"/>
    <w:rsid w:val="003A3C8F"/>
    <w:rsid w:val="003A3D06"/>
    <w:rsid w:val="003A3F9F"/>
    <w:rsid w:val="003A406C"/>
    <w:rsid w:val="003A4384"/>
    <w:rsid w:val="003A45E5"/>
    <w:rsid w:val="003A46E2"/>
    <w:rsid w:val="003A4718"/>
    <w:rsid w:val="003A47BF"/>
    <w:rsid w:val="003A4813"/>
    <w:rsid w:val="003A4FBA"/>
    <w:rsid w:val="003A5554"/>
    <w:rsid w:val="003A5B2C"/>
    <w:rsid w:val="003A5B72"/>
    <w:rsid w:val="003A5EA7"/>
    <w:rsid w:val="003A5F6B"/>
    <w:rsid w:val="003A6069"/>
    <w:rsid w:val="003A616D"/>
    <w:rsid w:val="003A620E"/>
    <w:rsid w:val="003A63DC"/>
    <w:rsid w:val="003A65FF"/>
    <w:rsid w:val="003A697C"/>
    <w:rsid w:val="003A6EB5"/>
    <w:rsid w:val="003A72A1"/>
    <w:rsid w:val="003A73BD"/>
    <w:rsid w:val="003A73BF"/>
    <w:rsid w:val="003A7598"/>
    <w:rsid w:val="003A762E"/>
    <w:rsid w:val="003A7767"/>
    <w:rsid w:val="003A7920"/>
    <w:rsid w:val="003A7CD0"/>
    <w:rsid w:val="003A7D9D"/>
    <w:rsid w:val="003A7DA7"/>
    <w:rsid w:val="003B023F"/>
    <w:rsid w:val="003B0256"/>
    <w:rsid w:val="003B0375"/>
    <w:rsid w:val="003B0773"/>
    <w:rsid w:val="003B0BB6"/>
    <w:rsid w:val="003B0BD4"/>
    <w:rsid w:val="003B0C0E"/>
    <w:rsid w:val="003B0CD2"/>
    <w:rsid w:val="003B103C"/>
    <w:rsid w:val="003B1054"/>
    <w:rsid w:val="003B13AC"/>
    <w:rsid w:val="003B14CA"/>
    <w:rsid w:val="003B1817"/>
    <w:rsid w:val="003B19CF"/>
    <w:rsid w:val="003B1BBD"/>
    <w:rsid w:val="003B1C2D"/>
    <w:rsid w:val="003B1DA5"/>
    <w:rsid w:val="003B1E82"/>
    <w:rsid w:val="003B1EFC"/>
    <w:rsid w:val="003B1FE5"/>
    <w:rsid w:val="003B20DC"/>
    <w:rsid w:val="003B2173"/>
    <w:rsid w:val="003B23F3"/>
    <w:rsid w:val="003B25EA"/>
    <w:rsid w:val="003B2648"/>
    <w:rsid w:val="003B27CB"/>
    <w:rsid w:val="003B27F8"/>
    <w:rsid w:val="003B29F8"/>
    <w:rsid w:val="003B2D38"/>
    <w:rsid w:val="003B33E4"/>
    <w:rsid w:val="003B354B"/>
    <w:rsid w:val="003B380E"/>
    <w:rsid w:val="003B3A7E"/>
    <w:rsid w:val="003B3B7A"/>
    <w:rsid w:val="003B3C26"/>
    <w:rsid w:val="003B3EA1"/>
    <w:rsid w:val="003B3FFD"/>
    <w:rsid w:val="003B4896"/>
    <w:rsid w:val="003B48CD"/>
    <w:rsid w:val="003B4B38"/>
    <w:rsid w:val="003B4D63"/>
    <w:rsid w:val="003B4E04"/>
    <w:rsid w:val="003B5436"/>
    <w:rsid w:val="003B55F8"/>
    <w:rsid w:val="003B57E3"/>
    <w:rsid w:val="003B5C51"/>
    <w:rsid w:val="003B604A"/>
    <w:rsid w:val="003B62AE"/>
    <w:rsid w:val="003B62CD"/>
    <w:rsid w:val="003B636C"/>
    <w:rsid w:val="003B669D"/>
    <w:rsid w:val="003B66DB"/>
    <w:rsid w:val="003B68AB"/>
    <w:rsid w:val="003B6B53"/>
    <w:rsid w:val="003B6ECC"/>
    <w:rsid w:val="003B70AD"/>
    <w:rsid w:val="003B7640"/>
    <w:rsid w:val="003B780A"/>
    <w:rsid w:val="003B7869"/>
    <w:rsid w:val="003B7A71"/>
    <w:rsid w:val="003B7AB4"/>
    <w:rsid w:val="003B7D8B"/>
    <w:rsid w:val="003C040E"/>
    <w:rsid w:val="003C0460"/>
    <w:rsid w:val="003C052C"/>
    <w:rsid w:val="003C0545"/>
    <w:rsid w:val="003C081F"/>
    <w:rsid w:val="003C0829"/>
    <w:rsid w:val="003C0969"/>
    <w:rsid w:val="003C0E54"/>
    <w:rsid w:val="003C0FA1"/>
    <w:rsid w:val="003C127A"/>
    <w:rsid w:val="003C1B15"/>
    <w:rsid w:val="003C1B78"/>
    <w:rsid w:val="003C1D39"/>
    <w:rsid w:val="003C1DC6"/>
    <w:rsid w:val="003C1E9E"/>
    <w:rsid w:val="003C2202"/>
    <w:rsid w:val="003C22ED"/>
    <w:rsid w:val="003C2475"/>
    <w:rsid w:val="003C27D9"/>
    <w:rsid w:val="003C2EDA"/>
    <w:rsid w:val="003C2F8C"/>
    <w:rsid w:val="003C301E"/>
    <w:rsid w:val="003C36F1"/>
    <w:rsid w:val="003C371D"/>
    <w:rsid w:val="003C3C1F"/>
    <w:rsid w:val="003C3CD1"/>
    <w:rsid w:val="003C3E83"/>
    <w:rsid w:val="003C40C5"/>
    <w:rsid w:val="003C40CF"/>
    <w:rsid w:val="003C40FE"/>
    <w:rsid w:val="003C42CD"/>
    <w:rsid w:val="003C444B"/>
    <w:rsid w:val="003C4588"/>
    <w:rsid w:val="003C4632"/>
    <w:rsid w:val="003C495B"/>
    <w:rsid w:val="003C4986"/>
    <w:rsid w:val="003C4AE6"/>
    <w:rsid w:val="003C5640"/>
    <w:rsid w:val="003C5688"/>
    <w:rsid w:val="003C56D0"/>
    <w:rsid w:val="003C57FD"/>
    <w:rsid w:val="003C5E64"/>
    <w:rsid w:val="003C61A2"/>
    <w:rsid w:val="003C6203"/>
    <w:rsid w:val="003C6433"/>
    <w:rsid w:val="003C6B58"/>
    <w:rsid w:val="003C6C0A"/>
    <w:rsid w:val="003C7161"/>
    <w:rsid w:val="003C7341"/>
    <w:rsid w:val="003C7784"/>
    <w:rsid w:val="003C79C7"/>
    <w:rsid w:val="003C7B71"/>
    <w:rsid w:val="003C7B88"/>
    <w:rsid w:val="003C7D02"/>
    <w:rsid w:val="003C7F8B"/>
    <w:rsid w:val="003D0121"/>
    <w:rsid w:val="003D0281"/>
    <w:rsid w:val="003D045D"/>
    <w:rsid w:val="003D0504"/>
    <w:rsid w:val="003D050F"/>
    <w:rsid w:val="003D0933"/>
    <w:rsid w:val="003D0AE9"/>
    <w:rsid w:val="003D0C92"/>
    <w:rsid w:val="003D0CCC"/>
    <w:rsid w:val="003D0F7D"/>
    <w:rsid w:val="003D113F"/>
    <w:rsid w:val="003D11FC"/>
    <w:rsid w:val="003D1343"/>
    <w:rsid w:val="003D17B1"/>
    <w:rsid w:val="003D1E3E"/>
    <w:rsid w:val="003D21EC"/>
    <w:rsid w:val="003D22AF"/>
    <w:rsid w:val="003D2619"/>
    <w:rsid w:val="003D2790"/>
    <w:rsid w:val="003D27D1"/>
    <w:rsid w:val="003D2812"/>
    <w:rsid w:val="003D288C"/>
    <w:rsid w:val="003D290B"/>
    <w:rsid w:val="003D2A42"/>
    <w:rsid w:val="003D2AF7"/>
    <w:rsid w:val="003D2C6D"/>
    <w:rsid w:val="003D2E06"/>
    <w:rsid w:val="003D2EC9"/>
    <w:rsid w:val="003D30D5"/>
    <w:rsid w:val="003D31EC"/>
    <w:rsid w:val="003D3412"/>
    <w:rsid w:val="003D3959"/>
    <w:rsid w:val="003D396C"/>
    <w:rsid w:val="003D3A2B"/>
    <w:rsid w:val="003D3CAB"/>
    <w:rsid w:val="003D3D00"/>
    <w:rsid w:val="003D4084"/>
    <w:rsid w:val="003D42E4"/>
    <w:rsid w:val="003D4C78"/>
    <w:rsid w:val="003D503A"/>
    <w:rsid w:val="003D50E5"/>
    <w:rsid w:val="003D5274"/>
    <w:rsid w:val="003D53C2"/>
    <w:rsid w:val="003D5609"/>
    <w:rsid w:val="003D5D62"/>
    <w:rsid w:val="003D5E3E"/>
    <w:rsid w:val="003D5F00"/>
    <w:rsid w:val="003D619B"/>
    <w:rsid w:val="003D65AD"/>
    <w:rsid w:val="003D6A9C"/>
    <w:rsid w:val="003D6BFE"/>
    <w:rsid w:val="003D6E6D"/>
    <w:rsid w:val="003D701E"/>
    <w:rsid w:val="003D7D7D"/>
    <w:rsid w:val="003D7DF0"/>
    <w:rsid w:val="003D7E40"/>
    <w:rsid w:val="003E0153"/>
    <w:rsid w:val="003E0240"/>
    <w:rsid w:val="003E02EA"/>
    <w:rsid w:val="003E074B"/>
    <w:rsid w:val="003E08D6"/>
    <w:rsid w:val="003E08DA"/>
    <w:rsid w:val="003E0D2C"/>
    <w:rsid w:val="003E0E8C"/>
    <w:rsid w:val="003E0EBE"/>
    <w:rsid w:val="003E1561"/>
    <w:rsid w:val="003E1759"/>
    <w:rsid w:val="003E1920"/>
    <w:rsid w:val="003E1AC4"/>
    <w:rsid w:val="003E1AE9"/>
    <w:rsid w:val="003E1C78"/>
    <w:rsid w:val="003E27AE"/>
    <w:rsid w:val="003E29F3"/>
    <w:rsid w:val="003E2D23"/>
    <w:rsid w:val="003E2D48"/>
    <w:rsid w:val="003E2DAE"/>
    <w:rsid w:val="003E3062"/>
    <w:rsid w:val="003E35E7"/>
    <w:rsid w:val="003E3DF0"/>
    <w:rsid w:val="003E3E55"/>
    <w:rsid w:val="003E4491"/>
    <w:rsid w:val="003E4512"/>
    <w:rsid w:val="003E4629"/>
    <w:rsid w:val="003E4725"/>
    <w:rsid w:val="003E491D"/>
    <w:rsid w:val="003E4B11"/>
    <w:rsid w:val="003E4BEF"/>
    <w:rsid w:val="003E511B"/>
    <w:rsid w:val="003E5329"/>
    <w:rsid w:val="003E5620"/>
    <w:rsid w:val="003E5A7E"/>
    <w:rsid w:val="003E5B68"/>
    <w:rsid w:val="003E5F20"/>
    <w:rsid w:val="003E5F33"/>
    <w:rsid w:val="003E6114"/>
    <w:rsid w:val="003E627F"/>
    <w:rsid w:val="003E6405"/>
    <w:rsid w:val="003E6559"/>
    <w:rsid w:val="003E6618"/>
    <w:rsid w:val="003E6655"/>
    <w:rsid w:val="003E66D5"/>
    <w:rsid w:val="003E6CFF"/>
    <w:rsid w:val="003E6E96"/>
    <w:rsid w:val="003E6F78"/>
    <w:rsid w:val="003E72AE"/>
    <w:rsid w:val="003E74CE"/>
    <w:rsid w:val="003E74DD"/>
    <w:rsid w:val="003E766D"/>
    <w:rsid w:val="003E78C3"/>
    <w:rsid w:val="003E7AC6"/>
    <w:rsid w:val="003E7C33"/>
    <w:rsid w:val="003F0200"/>
    <w:rsid w:val="003F03E0"/>
    <w:rsid w:val="003F043E"/>
    <w:rsid w:val="003F05C9"/>
    <w:rsid w:val="003F06E4"/>
    <w:rsid w:val="003F0898"/>
    <w:rsid w:val="003F0B47"/>
    <w:rsid w:val="003F0DA0"/>
    <w:rsid w:val="003F0F1A"/>
    <w:rsid w:val="003F0F1B"/>
    <w:rsid w:val="003F0F28"/>
    <w:rsid w:val="003F0F7D"/>
    <w:rsid w:val="003F1176"/>
    <w:rsid w:val="003F1356"/>
    <w:rsid w:val="003F17AE"/>
    <w:rsid w:val="003F1936"/>
    <w:rsid w:val="003F1C57"/>
    <w:rsid w:val="003F1FFA"/>
    <w:rsid w:val="003F20EB"/>
    <w:rsid w:val="003F23AA"/>
    <w:rsid w:val="003F27AA"/>
    <w:rsid w:val="003F2851"/>
    <w:rsid w:val="003F28B1"/>
    <w:rsid w:val="003F2F39"/>
    <w:rsid w:val="003F2F52"/>
    <w:rsid w:val="003F3125"/>
    <w:rsid w:val="003F314A"/>
    <w:rsid w:val="003F320B"/>
    <w:rsid w:val="003F3549"/>
    <w:rsid w:val="003F361A"/>
    <w:rsid w:val="003F3771"/>
    <w:rsid w:val="003F3896"/>
    <w:rsid w:val="003F394F"/>
    <w:rsid w:val="003F3C2E"/>
    <w:rsid w:val="003F3C40"/>
    <w:rsid w:val="003F3FBC"/>
    <w:rsid w:val="003F409E"/>
    <w:rsid w:val="003F48D1"/>
    <w:rsid w:val="003F4C2A"/>
    <w:rsid w:val="003F4CBA"/>
    <w:rsid w:val="003F4D28"/>
    <w:rsid w:val="003F527A"/>
    <w:rsid w:val="003F5285"/>
    <w:rsid w:val="003F579A"/>
    <w:rsid w:val="003F59D6"/>
    <w:rsid w:val="003F5AD4"/>
    <w:rsid w:val="003F5C19"/>
    <w:rsid w:val="003F63F6"/>
    <w:rsid w:val="003F643F"/>
    <w:rsid w:val="003F6449"/>
    <w:rsid w:val="003F65B8"/>
    <w:rsid w:val="003F65CB"/>
    <w:rsid w:val="003F6879"/>
    <w:rsid w:val="003F6A4B"/>
    <w:rsid w:val="003F71FF"/>
    <w:rsid w:val="003F7201"/>
    <w:rsid w:val="003F7211"/>
    <w:rsid w:val="003F73C0"/>
    <w:rsid w:val="003F7525"/>
    <w:rsid w:val="003F75B6"/>
    <w:rsid w:val="003F791A"/>
    <w:rsid w:val="003F7953"/>
    <w:rsid w:val="003F796D"/>
    <w:rsid w:val="003F7D15"/>
    <w:rsid w:val="003F7E46"/>
    <w:rsid w:val="003F7E53"/>
    <w:rsid w:val="003F7E72"/>
    <w:rsid w:val="00400091"/>
    <w:rsid w:val="00400499"/>
    <w:rsid w:val="004004C8"/>
    <w:rsid w:val="00400618"/>
    <w:rsid w:val="004006F2"/>
    <w:rsid w:val="004007CB"/>
    <w:rsid w:val="00400933"/>
    <w:rsid w:val="004009B7"/>
    <w:rsid w:val="00400F6D"/>
    <w:rsid w:val="0040126B"/>
    <w:rsid w:val="00401662"/>
    <w:rsid w:val="00401D46"/>
    <w:rsid w:val="00401D6C"/>
    <w:rsid w:val="00401EAF"/>
    <w:rsid w:val="00402655"/>
    <w:rsid w:val="0040275B"/>
    <w:rsid w:val="004028CD"/>
    <w:rsid w:val="00402A39"/>
    <w:rsid w:val="00402C84"/>
    <w:rsid w:val="00402E42"/>
    <w:rsid w:val="0040302A"/>
    <w:rsid w:val="0040385E"/>
    <w:rsid w:val="00403B13"/>
    <w:rsid w:val="00403B5E"/>
    <w:rsid w:val="00403B89"/>
    <w:rsid w:val="00403BFF"/>
    <w:rsid w:val="00403CD7"/>
    <w:rsid w:val="00403DAF"/>
    <w:rsid w:val="00403E8E"/>
    <w:rsid w:val="004042A6"/>
    <w:rsid w:val="00404474"/>
    <w:rsid w:val="004046E7"/>
    <w:rsid w:val="00404853"/>
    <w:rsid w:val="00404DF0"/>
    <w:rsid w:val="00404F0D"/>
    <w:rsid w:val="0040506C"/>
    <w:rsid w:val="004050AA"/>
    <w:rsid w:val="00405226"/>
    <w:rsid w:val="0040524D"/>
    <w:rsid w:val="004056B1"/>
    <w:rsid w:val="00405896"/>
    <w:rsid w:val="00405C55"/>
    <w:rsid w:val="00405D7E"/>
    <w:rsid w:val="00405EF8"/>
    <w:rsid w:val="00405FDF"/>
    <w:rsid w:val="0040605B"/>
    <w:rsid w:val="00406A01"/>
    <w:rsid w:val="00407267"/>
    <w:rsid w:val="0040753A"/>
    <w:rsid w:val="004077D1"/>
    <w:rsid w:val="00407E46"/>
    <w:rsid w:val="00410037"/>
    <w:rsid w:val="0041060F"/>
    <w:rsid w:val="00410653"/>
    <w:rsid w:val="004107D6"/>
    <w:rsid w:val="00410896"/>
    <w:rsid w:val="0041151F"/>
    <w:rsid w:val="004115F8"/>
    <w:rsid w:val="0041165D"/>
    <w:rsid w:val="004116A7"/>
    <w:rsid w:val="004117E9"/>
    <w:rsid w:val="00411B6A"/>
    <w:rsid w:val="00411DB5"/>
    <w:rsid w:val="00411EBF"/>
    <w:rsid w:val="00411F56"/>
    <w:rsid w:val="00412145"/>
    <w:rsid w:val="00412326"/>
    <w:rsid w:val="0041241A"/>
    <w:rsid w:val="00412473"/>
    <w:rsid w:val="00412A62"/>
    <w:rsid w:val="00412D29"/>
    <w:rsid w:val="00412F34"/>
    <w:rsid w:val="0041319C"/>
    <w:rsid w:val="00413262"/>
    <w:rsid w:val="004133FC"/>
    <w:rsid w:val="00413564"/>
    <w:rsid w:val="0041356B"/>
    <w:rsid w:val="00413596"/>
    <w:rsid w:val="0041367B"/>
    <w:rsid w:val="00413774"/>
    <w:rsid w:val="004137D5"/>
    <w:rsid w:val="00413C17"/>
    <w:rsid w:val="00413F13"/>
    <w:rsid w:val="00414A38"/>
    <w:rsid w:val="004150B4"/>
    <w:rsid w:val="00415229"/>
    <w:rsid w:val="004152DE"/>
    <w:rsid w:val="00415533"/>
    <w:rsid w:val="00415AAA"/>
    <w:rsid w:val="00415B0E"/>
    <w:rsid w:val="00415CB7"/>
    <w:rsid w:val="00415D69"/>
    <w:rsid w:val="00415EAA"/>
    <w:rsid w:val="00415F5B"/>
    <w:rsid w:val="0041603D"/>
    <w:rsid w:val="004166CF"/>
    <w:rsid w:val="004167B8"/>
    <w:rsid w:val="00416819"/>
    <w:rsid w:val="004168C2"/>
    <w:rsid w:val="004169A4"/>
    <w:rsid w:val="004170DC"/>
    <w:rsid w:val="0041716C"/>
    <w:rsid w:val="004171A1"/>
    <w:rsid w:val="00417326"/>
    <w:rsid w:val="00417543"/>
    <w:rsid w:val="0041769D"/>
    <w:rsid w:val="00417837"/>
    <w:rsid w:val="00417B05"/>
    <w:rsid w:val="00417E01"/>
    <w:rsid w:val="00417F2A"/>
    <w:rsid w:val="00417FE5"/>
    <w:rsid w:val="0042013F"/>
    <w:rsid w:val="004204B7"/>
    <w:rsid w:val="0042056A"/>
    <w:rsid w:val="004206D2"/>
    <w:rsid w:val="00420AEF"/>
    <w:rsid w:val="00420CE4"/>
    <w:rsid w:val="00421021"/>
    <w:rsid w:val="004210A2"/>
    <w:rsid w:val="004213CF"/>
    <w:rsid w:val="004214F3"/>
    <w:rsid w:val="00421AC4"/>
    <w:rsid w:val="00421CF7"/>
    <w:rsid w:val="00421D71"/>
    <w:rsid w:val="00421F60"/>
    <w:rsid w:val="004220F8"/>
    <w:rsid w:val="00422457"/>
    <w:rsid w:val="0042256D"/>
    <w:rsid w:val="004227BC"/>
    <w:rsid w:val="004229D0"/>
    <w:rsid w:val="004229FC"/>
    <w:rsid w:val="00422BD9"/>
    <w:rsid w:val="004237BE"/>
    <w:rsid w:val="0042380E"/>
    <w:rsid w:val="0042389A"/>
    <w:rsid w:val="00423992"/>
    <w:rsid w:val="00423A82"/>
    <w:rsid w:val="00423A8B"/>
    <w:rsid w:val="0042416F"/>
    <w:rsid w:val="004241AE"/>
    <w:rsid w:val="004241C4"/>
    <w:rsid w:val="00424337"/>
    <w:rsid w:val="00424575"/>
    <w:rsid w:val="004246E7"/>
    <w:rsid w:val="00424765"/>
    <w:rsid w:val="0042498C"/>
    <w:rsid w:val="00424B19"/>
    <w:rsid w:val="00424B5D"/>
    <w:rsid w:val="00424BE7"/>
    <w:rsid w:val="00424CF9"/>
    <w:rsid w:val="004253D7"/>
    <w:rsid w:val="0042556D"/>
    <w:rsid w:val="00425835"/>
    <w:rsid w:val="004258B6"/>
    <w:rsid w:val="00425C27"/>
    <w:rsid w:val="00425C5D"/>
    <w:rsid w:val="00425DC0"/>
    <w:rsid w:val="0042601C"/>
    <w:rsid w:val="0042614B"/>
    <w:rsid w:val="004261B0"/>
    <w:rsid w:val="0042649F"/>
    <w:rsid w:val="0042677D"/>
    <w:rsid w:val="00426866"/>
    <w:rsid w:val="00426A97"/>
    <w:rsid w:val="00426C83"/>
    <w:rsid w:val="00426D32"/>
    <w:rsid w:val="00427607"/>
    <w:rsid w:val="004276DF"/>
    <w:rsid w:val="0042777B"/>
    <w:rsid w:val="00427983"/>
    <w:rsid w:val="00427BB3"/>
    <w:rsid w:val="004301C1"/>
    <w:rsid w:val="004305E3"/>
    <w:rsid w:val="00430A6B"/>
    <w:rsid w:val="00430C00"/>
    <w:rsid w:val="004310C8"/>
    <w:rsid w:val="00431128"/>
    <w:rsid w:val="004318A8"/>
    <w:rsid w:val="00431B77"/>
    <w:rsid w:val="00431B93"/>
    <w:rsid w:val="00431C1D"/>
    <w:rsid w:val="00431D3B"/>
    <w:rsid w:val="00431DDE"/>
    <w:rsid w:val="00431FB9"/>
    <w:rsid w:val="0043203F"/>
    <w:rsid w:val="0043228E"/>
    <w:rsid w:val="00432396"/>
    <w:rsid w:val="00432514"/>
    <w:rsid w:val="00432A6A"/>
    <w:rsid w:val="00432D11"/>
    <w:rsid w:val="00432DDD"/>
    <w:rsid w:val="00433036"/>
    <w:rsid w:val="0043303B"/>
    <w:rsid w:val="004334BE"/>
    <w:rsid w:val="004335DB"/>
    <w:rsid w:val="00433641"/>
    <w:rsid w:val="004336DB"/>
    <w:rsid w:val="00433C21"/>
    <w:rsid w:val="00434329"/>
    <w:rsid w:val="004343A2"/>
    <w:rsid w:val="00434671"/>
    <w:rsid w:val="004348F2"/>
    <w:rsid w:val="00434A1D"/>
    <w:rsid w:val="00434B87"/>
    <w:rsid w:val="00434C6A"/>
    <w:rsid w:val="00434DC7"/>
    <w:rsid w:val="00434E61"/>
    <w:rsid w:val="00434F26"/>
    <w:rsid w:val="00434F4C"/>
    <w:rsid w:val="00435590"/>
    <w:rsid w:val="00435880"/>
    <w:rsid w:val="00435C1B"/>
    <w:rsid w:val="00435C9B"/>
    <w:rsid w:val="00435D67"/>
    <w:rsid w:val="00436689"/>
    <w:rsid w:val="004367A6"/>
    <w:rsid w:val="004368D8"/>
    <w:rsid w:val="00436941"/>
    <w:rsid w:val="00436A59"/>
    <w:rsid w:val="00436C15"/>
    <w:rsid w:val="00436FDE"/>
    <w:rsid w:val="0043704A"/>
    <w:rsid w:val="004370DF"/>
    <w:rsid w:val="00437210"/>
    <w:rsid w:val="0043762B"/>
    <w:rsid w:val="00437966"/>
    <w:rsid w:val="004379CF"/>
    <w:rsid w:val="00437BC3"/>
    <w:rsid w:val="00437BC9"/>
    <w:rsid w:val="0044013E"/>
    <w:rsid w:val="004403FD"/>
    <w:rsid w:val="00440560"/>
    <w:rsid w:val="00440618"/>
    <w:rsid w:val="004407D7"/>
    <w:rsid w:val="00440877"/>
    <w:rsid w:val="00440896"/>
    <w:rsid w:val="00440BB7"/>
    <w:rsid w:val="00440C7A"/>
    <w:rsid w:val="00440EEA"/>
    <w:rsid w:val="00440F03"/>
    <w:rsid w:val="00440F05"/>
    <w:rsid w:val="00440FFC"/>
    <w:rsid w:val="00441491"/>
    <w:rsid w:val="004417DA"/>
    <w:rsid w:val="00441A47"/>
    <w:rsid w:val="00441D82"/>
    <w:rsid w:val="004422CA"/>
    <w:rsid w:val="004422DE"/>
    <w:rsid w:val="004426C8"/>
    <w:rsid w:val="00442844"/>
    <w:rsid w:val="004429E7"/>
    <w:rsid w:val="004429EC"/>
    <w:rsid w:val="00442D97"/>
    <w:rsid w:val="00442EC1"/>
    <w:rsid w:val="00442ED5"/>
    <w:rsid w:val="00443197"/>
    <w:rsid w:val="00443794"/>
    <w:rsid w:val="00443931"/>
    <w:rsid w:val="00443ABC"/>
    <w:rsid w:val="00443BCA"/>
    <w:rsid w:val="004440FC"/>
    <w:rsid w:val="00444214"/>
    <w:rsid w:val="00444304"/>
    <w:rsid w:val="0044442D"/>
    <w:rsid w:val="004444C5"/>
    <w:rsid w:val="0044464A"/>
    <w:rsid w:val="00444EE8"/>
    <w:rsid w:val="0044513F"/>
    <w:rsid w:val="00445144"/>
    <w:rsid w:val="004452F4"/>
    <w:rsid w:val="004453A7"/>
    <w:rsid w:val="004457CF"/>
    <w:rsid w:val="0044581E"/>
    <w:rsid w:val="00445EEA"/>
    <w:rsid w:val="004461B7"/>
    <w:rsid w:val="00446493"/>
    <w:rsid w:val="00446541"/>
    <w:rsid w:val="00446766"/>
    <w:rsid w:val="004468A6"/>
    <w:rsid w:val="0044690B"/>
    <w:rsid w:val="00446D10"/>
    <w:rsid w:val="00446D92"/>
    <w:rsid w:val="00446F4E"/>
    <w:rsid w:val="00446FAE"/>
    <w:rsid w:val="00447815"/>
    <w:rsid w:val="004478FB"/>
    <w:rsid w:val="004479FA"/>
    <w:rsid w:val="00447A51"/>
    <w:rsid w:val="00447C85"/>
    <w:rsid w:val="004500AB"/>
    <w:rsid w:val="00450114"/>
    <w:rsid w:val="00450221"/>
    <w:rsid w:val="00450772"/>
    <w:rsid w:val="0045099C"/>
    <w:rsid w:val="00450B6B"/>
    <w:rsid w:val="00450D39"/>
    <w:rsid w:val="00450F46"/>
    <w:rsid w:val="00450FD0"/>
    <w:rsid w:val="004514E3"/>
    <w:rsid w:val="00451680"/>
    <w:rsid w:val="00451A88"/>
    <w:rsid w:val="0045213F"/>
    <w:rsid w:val="004521C6"/>
    <w:rsid w:val="00452605"/>
    <w:rsid w:val="00452961"/>
    <w:rsid w:val="00452B4F"/>
    <w:rsid w:val="00452C7D"/>
    <w:rsid w:val="00452C8D"/>
    <w:rsid w:val="00452D62"/>
    <w:rsid w:val="00452E9C"/>
    <w:rsid w:val="00452FF7"/>
    <w:rsid w:val="00453431"/>
    <w:rsid w:val="00453525"/>
    <w:rsid w:val="00453607"/>
    <w:rsid w:val="0045379D"/>
    <w:rsid w:val="00453A40"/>
    <w:rsid w:val="00453BA1"/>
    <w:rsid w:val="00453E45"/>
    <w:rsid w:val="00453F43"/>
    <w:rsid w:val="004544BA"/>
    <w:rsid w:val="004547A8"/>
    <w:rsid w:val="00454A69"/>
    <w:rsid w:val="00454D48"/>
    <w:rsid w:val="00455101"/>
    <w:rsid w:val="004553C2"/>
    <w:rsid w:val="00455450"/>
    <w:rsid w:val="0045585B"/>
    <w:rsid w:val="00455A2B"/>
    <w:rsid w:val="00455BE3"/>
    <w:rsid w:val="00455DA9"/>
    <w:rsid w:val="004561E0"/>
    <w:rsid w:val="004568B9"/>
    <w:rsid w:val="00456C1D"/>
    <w:rsid w:val="00456C55"/>
    <w:rsid w:val="00456EBB"/>
    <w:rsid w:val="00456FC7"/>
    <w:rsid w:val="0045752F"/>
    <w:rsid w:val="00457619"/>
    <w:rsid w:val="0045782D"/>
    <w:rsid w:val="00457E01"/>
    <w:rsid w:val="00457FF0"/>
    <w:rsid w:val="0046003A"/>
    <w:rsid w:val="0046045F"/>
    <w:rsid w:val="00460AE7"/>
    <w:rsid w:val="00460B3C"/>
    <w:rsid w:val="00460CC0"/>
    <w:rsid w:val="004610EF"/>
    <w:rsid w:val="0046121D"/>
    <w:rsid w:val="00461381"/>
    <w:rsid w:val="0046183D"/>
    <w:rsid w:val="004619B0"/>
    <w:rsid w:val="00461E4A"/>
    <w:rsid w:val="00461EBC"/>
    <w:rsid w:val="004620B1"/>
    <w:rsid w:val="00462541"/>
    <w:rsid w:val="0046275E"/>
    <w:rsid w:val="00462965"/>
    <w:rsid w:val="004629E1"/>
    <w:rsid w:val="004629EA"/>
    <w:rsid w:val="00462E60"/>
    <w:rsid w:val="004630FB"/>
    <w:rsid w:val="00463AF5"/>
    <w:rsid w:val="00463BDE"/>
    <w:rsid w:val="00463C20"/>
    <w:rsid w:val="00463DC7"/>
    <w:rsid w:val="00463F4D"/>
    <w:rsid w:val="004642D1"/>
    <w:rsid w:val="0046451B"/>
    <w:rsid w:val="00464773"/>
    <w:rsid w:val="0046478C"/>
    <w:rsid w:val="00464800"/>
    <w:rsid w:val="00464B0E"/>
    <w:rsid w:val="00464B1A"/>
    <w:rsid w:val="00465011"/>
    <w:rsid w:val="004652ED"/>
    <w:rsid w:val="004654DA"/>
    <w:rsid w:val="00465738"/>
    <w:rsid w:val="00465942"/>
    <w:rsid w:val="00466186"/>
    <w:rsid w:val="00466257"/>
    <w:rsid w:val="0046635C"/>
    <w:rsid w:val="004663D0"/>
    <w:rsid w:val="004664C0"/>
    <w:rsid w:val="00466636"/>
    <w:rsid w:val="004667D9"/>
    <w:rsid w:val="00466A4E"/>
    <w:rsid w:val="00466C3D"/>
    <w:rsid w:val="0046700B"/>
    <w:rsid w:val="004671D4"/>
    <w:rsid w:val="00467395"/>
    <w:rsid w:val="00467962"/>
    <w:rsid w:val="00467AF7"/>
    <w:rsid w:val="00467BB9"/>
    <w:rsid w:val="00467BD5"/>
    <w:rsid w:val="00467DED"/>
    <w:rsid w:val="0047047F"/>
    <w:rsid w:val="004707A8"/>
    <w:rsid w:val="004708F8"/>
    <w:rsid w:val="00470D37"/>
    <w:rsid w:val="00470F50"/>
    <w:rsid w:val="0047119D"/>
    <w:rsid w:val="00471655"/>
    <w:rsid w:val="00471768"/>
    <w:rsid w:val="004719C9"/>
    <w:rsid w:val="00471A56"/>
    <w:rsid w:val="00471B82"/>
    <w:rsid w:val="00471CF0"/>
    <w:rsid w:val="00471CFD"/>
    <w:rsid w:val="00471E08"/>
    <w:rsid w:val="00471E2A"/>
    <w:rsid w:val="00471EE6"/>
    <w:rsid w:val="00471FC3"/>
    <w:rsid w:val="00472277"/>
    <w:rsid w:val="0047243F"/>
    <w:rsid w:val="00472830"/>
    <w:rsid w:val="00472959"/>
    <w:rsid w:val="00472CA1"/>
    <w:rsid w:val="00473010"/>
    <w:rsid w:val="0047335D"/>
    <w:rsid w:val="004736DB"/>
    <w:rsid w:val="004736EE"/>
    <w:rsid w:val="004736F4"/>
    <w:rsid w:val="004739A2"/>
    <w:rsid w:val="00473A56"/>
    <w:rsid w:val="00473B1F"/>
    <w:rsid w:val="00473BF1"/>
    <w:rsid w:val="00474052"/>
    <w:rsid w:val="00474112"/>
    <w:rsid w:val="0047468E"/>
    <w:rsid w:val="004747A0"/>
    <w:rsid w:val="00474B18"/>
    <w:rsid w:val="00474B89"/>
    <w:rsid w:val="00474D53"/>
    <w:rsid w:val="00474DD4"/>
    <w:rsid w:val="00474F37"/>
    <w:rsid w:val="00475186"/>
    <w:rsid w:val="00475443"/>
    <w:rsid w:val="00475694"/>
    <w:rsid w:val="00475AB8"/>
    <w:rsid w:val="00475D42"/>
    <w:rsid w:val="00475F12"/>
    <w:rsid w:val="00475F4C"/>
    <w:rsid w:val="0047606E"/>
    <w:rsid w:val="00476163"/>
    <w:rsid w:val="00476370"/>
    <w:rsid w:val="00476AE3"/>
    <w:rsid w:val="00476FD2"/>
    <w:rsid w:val="004774E8"/>
    <w:rsid w:val="00477719"/>
    <w:rsid w:val="0047785B"/>
    <w:rsid w:val="004779A3"/>
    <w:rsid w:val="00477B85"/>
    <w:rsid w:val="00477F9B"/>
    <w:rsid w:val="00480207"/>
    <w:rsid w:val="0048021C"/>
    <w:rsid w:val="00480339"/>
    <w:rsid w:val="004810C8"/>
    <w:rsid w:val="0048115C"/>
    <w:rsid w:val="004811AA"/>
    <w:rsid w:val="00481635"/>
    <w:rsid w:val="0048164A"/>
    <w:rsid w:val="004818AB"/>
    <w:rsid w:val="0048199D"/>
    <w:rsid w:val="004821C3"/>
    <w:rsid w:val="004821D7"/>
    <w:rsid w:val="00482908"/>
    <w:rsid w:val="00482BB1"/>
    <w:rsid w:val="00482D2F"/>
    <w:rsid w:val="00482EC8"/>
    <w:rsid w:val="004837B5"/>
    <w:rsid w:val="00483A1C"/>
    <w:rsid w:val="00483B4D"/>
    <w:rsid w:val="00483E18"/>
    <w:rsid w:val="004841E8"/>
    <w:rsid w:val="004843E4"/>
    <w:rsid w:val="00484410"/>
    <w:rsid w:val="0048445D"/>
    <w:rsid w:val="00484BF3"/>
    <w:rsid w:val="00484F88"/>
    <w:rsid w:val="0048545A"/>
    <w:rsid w:val="00485633"/>
    <w:rsid w:val="0048565F"/>
    <w:rsid w:val="0048581B"/>
    <w:rsid w:val="00485C70"/>
    <w:rsid w:val="00485DF3"/>
    <w:rsid w:val="00485E4F"/>
    <w:rsid w:val="004861B2"/>
    <w:rsid w:val="0048665D"/>
    <w:rsid w:val="004867D6"/>
    <w:rsid w:val="00486A5F"/>
    <w:rsid w:val="00486ADF"/>
    <w:rsid w:val="00486BB0"/>
    <w:rsid w:val="00486D66"/>
    <w:rsid w:val="00486D84"/>
    <w:rsid w:val="00487416"/>
    <w:rsid w:val="0048763E"/>
    <w:rsid w:val="00487E60"/>
    <w:rsid w:val="004900BF"/>
    <w:rsid w:val="004901EC"/>
    <w:rsid w:val="0049020C"/>
    <w:rsid w:val="0049022D"/>
    <w:rsid w:val="00490434"/>
    <w:rsid w:val="00490581"/>
    <w:rsid w:val="00490B54"/>
    <w:rsid w:val="00490BF5"/>
    <w:rsid w:val="00490DB3"/>
    <w:rsid w:val="0049131C"/>
    <w:rsid w:val="00491384"/>
    <w:rsid w:val="00491567"/>
    <w:rsid w:val="00491864"/>
    <w:rsid w:val="004919D4"/>
    <w:rsid w:val="00491E75"/>
    <w:rsid w:val="00491E90"/>
    <w:rsid w:val="004920DD"/>
    <w:rsid w:val="00492247"/>
    <w:rsid w:val="004925AD"/>
    <w:rsid w:val="00492796"/>
    <w:rsid w:val="00492ACD"/>
    <w:rsid w:val="00492DAC"/>
    <w:rsid w:val="00492E54"/>
    <w:rsid w:val="00492FF7"/>
    <w:rsid w:val="0049311F"/>
    <w:rsid w:val="0049335D"/>
    <w:rsid w:val="004935C5"/>
    <w:rsid w:val="00493AE2"/>
    <w:rsid w:val="00493E30"/>
    <w:rsid w:val="0049421B"/>
    <w:rsid w:val="004946C8"/>
    <w:rsid w:val="00494A17"/>
    <w:rsid w:val="00494D08"/>
    <w:rsid w:val="00494DBC"/>
    <w:rsid w:val="00494EEF"/>
    <w:rsid w:val="00495380"/>
    <w:rsid w:val="00495417"/>
    <w:rsid w:val="00495A95"/>
    <w:rsid w:val="00495DFB"/>
    <w:rsid w:val="00496392"/>
    <w:rsid w:val="0049664C"/>
    <w:rsid w:val="00496874"/>
    <w:rsid w:val="004968DA"/>
    <w:rsid w:val="00496BAD"/>
    <w:rsid w:val="00497204"/>
    <w:rsid w:val="0049726F"/>
    <w:rsid w:val="004972CA"/>
    <w:rsid w:val="0049735C"/>
    <w:rsid w:val="004976A1"/>
    <w:rsid w:val="00497C15"/>
    <w:rsid w:val="00497D9A"/>
    <w:rsid w:val="00497DC4"/>
    <w:rsid w:val="00497F44"/>
    <w:rsid w:val="004A059D"/>
    <w:rsid w:val="004A06DF"/>
    <w:rsid w:val="004A0BC3"/>
    <w:rsid w:val="004A0D66"/>
    <w:rsid w:val="004A0E63"/>
    <w:rsid w:val="004A1641"/>
    <w:rsid w:val="004A16AD"/>
    <w:rsid w:val="004A1B1A"/>
    <w:rsid w:val="004A23AF"/>
    <w:rsid w:val="004A2780"/>
    <w:rsid w:val="004A2ABD"/>
    <w:rsid w:val="004A31A5"/>
    <w:rsid w:val="004A3729"/>
    <w:rsid w:val="004A378E"/>
    <w:rsid w:val="004A37D1"/>
    <w:rsid w:val="004A3DA3"/>
    <w:rsid w:val="004A3FDD"/>
    <w:rsid w:val="004A43CE"/>
    <w:rsid w:val="004A44D3"/>
    <w:rsid w:val="004A49BD"/>
    <w:rsid w:val="004A4DFB"/>
    <w:rsid w:val="004A4E6D"/>
    <w:rsid w:val="004A527C"/>
    <w:rsid w:val="004A529C"/>
    <w:rsid w:val="004A52A3"/>
    <w:rsid w:val="004A52E7"/>
    <w:rsid w:val="004A53CC"/>
    <w:rsid w:val="004A5540"/>
    <w:rsid w:val="004A5A72"/>
    <w:rsid w:val="004A5D75"/>
    <w:rsid w:val="004A6020"/>
    <w:rsid w:val="004A6CA0"/>
    <w:rsid w:val="004A6F14"/>
    <w:rsid w:val="004A700E"/>
    <w:rsid w:val="004A7159"/>
    <w:rsid w:val="004A7204"/>
    <w:rsid w:val="004A72DF"/>
    <w:rsid w:val="004A74CC"/>
    <w:rsid w:val="004A767D"/>
    <w:rsid w:val="004A7709"/>
    <w:rsid w:val="004A78CD"/>
    <w:rsid w:val="004B0201"/>
    <w:rsid w:val="004B03B7"/>
    <w:rsid w:val="004B046D"/>
    <w:rsid w:val="004B0491"/>
    <w:rsid w:val="004B089F"/>
    <w:rsid w:val="004B099D"/>
    <w:rsid w:val="004B0D99"/>
    <w:rsid w:val="004B0EAE"/>
    <w:rsid w:val="004B0EC4"/>
    <w:rsid w:val="004B11C5"/>
    <w:rsid w:val="004B163E"/>
    <w:rsid w:val="004B176E"/>
    <w:rsid w:val="004B1950"/>
    <w:rsid w:val="004B1951"/>
    <w:rsid w:val="004B199F"/>
    <w:rsid w:val="004B1AB9"/>
    <w:rsid w:val="004B1ADE"/>
    <w:rsid w:val="004B2053"/>
    <w:rsid w:val="004B23C4"/>
    <w:rsid w:val="004B2603"/>
    <w:rsid w:val="004B26E9"/>
    <w:rsid w:val="004B2733"/>
    <w:rsid w:val="004B2C88"/>
    <w:rsid w:val="004B2D7B"/>
    <w:rsid w:val="004B336A"/>
    <w:rsid w:val="004B3585"/>
    <w:rsid w:val="004B3A85"/>
    <w:rsid w:val="004B41CF"/>
    <w:rsid w:val="004B43DB"/>
    <w:rsid w:val="004B467F"/>
    <w:rsid w:val="004B46C0"/>
    <w:rsid w:val="004B46E2"/>
    <w:rsid w:val="004B47DA"/>
    <w:rsid w:val="004B4819"/>
    <w:rsid w:val="004B4832"/>
    <w:rsid w:val="004B4A52"/>
    <w:rsid w:val="004B4E62"/>
    <w:rsid w:val="004B5168"/>
    <w:rsid w:val="004B5372"/>
    <w:rsid w:val="004B5793"/>
    <w:rsid w:val="004B5A6C"/>
    <w:rsid w:val="004B5CA0"/>
    <w:rsid w:val="004B5D50"/>
    <w:rsid w:val="004B5EDF"/>
    <w:rsid w:val="004B600D"/>
    <w:rsid w:val="004B60AC"/>
    <w:rsid w:val="004B6452"/>
    <w:rsid w:val="004B6453"/>
    <w:rsid w:val="004B66D3"/>
    <w:rsid w:val="004B6778"/>
    <w:rsid w:val="004B67C6"/>
    <w:rsid w:val="004B683D"/>
    <w:rsid w:val="004B6C44"/>
    <w:rsid w:val="004B6CDA"/>
    <w:rsid w:val="004B6DA1"/>
    <w:rsid w:val="004B6DF4"/>
    <w:rsid w:val="004B78F7"/>
    <w:rsid w:val="004B7AC3"/>
    <w:rsid w:val="004C0009"/>
    <w:rsid w:val="004C0013"/>
    <w:rsid w:val="004C01B2"/>
    <w:rsid w:val="004C0405"/>
    <w:rsid w:val="004C055F"/>
    <w:rsid w:val="004C059E"/>
    <w:rsid w:val="004C07DC"/>
    <w:rsid w:val="004C0AF9"/>
    <w:rsid w:val="004C0BC1"/>
    <w:rsid w:val="004C0D3F"/>
    <w:rsid w:val="004C0E5B"/>
    <w:rsid w:val="004C0FA7"/>
    <w:rsid w:val="004C1144"/>
    <w:rsid w:val="004C11FD"/>
    <w:rsid w:val="004C1242"/>
    <w:rsid w:val="004C1E29"/>
    <w:rsid w:val="004C1E2B"/>
    <w:rsid w:val="004C223A"/>
    <w:rsid w:val="004C22F0"/>
    <w:rsid w:val="004C231C"/>
    <w:rsid w:val="004C2487"/>
    <w:rsid w:val="004C2664"/>
    <w:rsid w:val="004C26DA"/>
    <w:rsid w:val="004C2728"/>
    <w:rsid w:val="004C29A0"/>
    <w:rsid w:val="004C2AEE"/>
    <w:rsid w:val="004C2C7C"/>
    <w:rsid w:val="004C33A9"/>
    <w:rsid w:val="004C33D5"/>
    <w:rsid w:val="004C36FD"/>
    <w:rsid w:val="004C39BB"/>
    <w:rsid w:val="004C3EFF"/>
    <w:rsid w:val="004C3FD0"/>
    <w:rsid w:val="004C41D8"/>
    <w:rsid w:val="004C41DC"/>
    <w:rsid w:val="004C42FB"/>
    <w:rsid w:val="004C4FAB"/>
    <w:rsid w:val="004C4FB1"/>
    <w:rsid w:val="004C52BF"/>
    <w:rsid w:val="004C534A"/>
    <w:rsid w:val="004C57B6"/>
    <w:rsid w:val="004C5B2F"/>
    <w:rsid w:val="004C60B8"/>
    <w:rsid w:val="004C6269"/>
    <w:rsid w:val="004C637A"/>
    <w:rsid w:val="004C66EE"/>
    <w:rsid w:val="004C683A"/>
    <w:rsid w:val="004C684D"/>
    <w:rsid w:val="004C687C"/>
    <w:rsid w:val="004C693C"/>
    <w:rsid w:val="004C693E"/>
    <w:rsid w:val="004C6A5D"/>
    <w:rsid w:val="004C6CE7"/>
    <w:rsid w:val="004C6E78"/>
    <w:rsid w:val="004C70FE"/>
    <w:rsid w:val="004C73A2"/>
    <w:rsid w:val="004C7505"/>
    <w:rsid w:val="004C76DA"/>
    <w:rsid w:val="004C77DB"/>
    <w:rsid w:val="004C781E"/>
    <w:rsid w:val="004C7957"/>
    <w:rsid w:val="004C7B3B"/>
    <w:rsid w:val="004C7D1C"/>
    <w:rsid w:val="004C7E64"/>
    <w:rsid w:val="004C7F56"/>
    <w:rsid w:val="004D02F4"/>
    <w:rsid w:val="004D0360"/>
    <w:rsid w:val="004D05DC"/>
    <w:rsid w:val="004D0A16"/>
    <w:rsid w:val="004D0C20"/>
    <w:rsid w:val="004D1025"/>
    <w:rsid w:val="004D150B"/>
    <w:rsid w:val="004D15AD"/>
    <w:rsid w:val="004D1659"/>
    <w:rsid w:val="004D17D2"/>
    <w:rsid w:val="004D1A0B"/>
    <w:rsid w:val="004D1A3C"/>
    <w:rsid w:val="004D1C2D"/>
    <w:rsid w:val="004D2166"/>
    <w:rsid w:val="004D249C"/>
    <w:rsid w:val="004D26B5"/>
    <w:rsid w:val="004D281E"/>
    <w:rsid w:val="004D2AA7"/>
    <w:rsid w:val="004D2D66"/>
    <w:rsid w:val="004D2E39"/>
    <w:rsid w:val="004D2E60"/>
    <w:rsid w:val="004D2ED0"/>
    <w:rsid w:val="004D2FFE"/>
    <w:rsid w:val="004D3082"/>
    <w:rsid w:val="004D318E"/>
    <w:rsid w:val="004D323B"/>
    <w:rsid w:val="004D35C3"/>
    <w:rsid w:val="004D385C"/>
    <w:rsid w:val="004D388C"/>
    <w:rsid w:val="004D40CE"/>
    <w:rsid w:val="004D41BD"/>
    <w:rsid w:val="004D4281"/>
    <w:rsid w:val="004D4BCD"/>
    <w:rsid w:val="004D4C63"/>
    <w:rsid w:val="004D4DC0"/>
    <w:rsid w:val="004D53E2"/>
    <w:rsid w:val="004D5F9B"/>
    <w:rsid w:val="004D617F"/>
    <w:rsid w:val="004D6360"/>
    <w:rsid w:val="004D637A"/>
    <w:rsid w:val="004D637C"/>
    <w:rsid w:val="004D64D5"/>
    <w:rsid w:val="004D6600"/>
    <w:rsid w:val="004D6882"/>
    <w:rsid w:val="004D6D65"/>
    <w:rsid w:val="004D6DA1"/>
    <w:rsid w:val="004D707F"/>
    <w:rsid w:val="004D7135"/>
    <w:rsid w:val="004D75B8"/>
    <w:rsid w:val="004D79FA"/>
    <w:rsid w:val="004D7A49"/>
    <w:rsid w:val="004D7A96"/>
    <w:rsid w:val="004D7B84"/>
    <w:rsid w:val="004E00BE"/>
    <w:rsid w:val="004E01F9"/>
    <w:rsid w:val="004E026C"/>
    <w:rsid w:val="004E0593"/>
    <w:rsid w:val="004E0758"/>
    <w:rsid w:val="004E0B7B"/>
    <w:rsid w:val="004E0DE8"/>
    <w:rsid w:val="004E0EFB"/>
    <w:rsid w:val="004E138A"/>
    <w:rsid w:val="004E149F"/>
    <w:rsid w:val="004E17F6"/>
    <w:rsid w:val="004E186F"/>
    <w:rsid w:val="004E1876"/>
    <w:rsid w:val="004E192A"/>
    <w:rsid w:val="004E19FE"/>
    <w:rsid w:val="004E1AED"/>
    <w:rsid w:val="004E1D6B"/>
    <w:rsid w:val="004E1E7F"/>
    <w:rsid w:val="004E1EE5"/>
    <w:rsid w:val="004E1F48"/>
    <w:rsid w:val="004E2287"/>
    <w:rsid w:val="004E2301"/>
    <w:rsid w:val="004E245F"/>
    <w:rsid w:val="004E2673"/>
    <w:rsid w:val="004E2755"/>
    <w:rsid w:val="004E2972"/>
    <w:rsid w:val="004E2B3F"/>
    <w:rsid w:val="004E2DA7"/>
    <w:rsid w:val="004E2E3D"/>
    <w:rsid w:val="004E3027"/>
    <w:rsid w:val="004E30B8"/>
    <w:rsid w:val="004E3437"/>
    <w:rsid w:val="004E344A"/>
    <w:rsid w:val="004E37A9"/>
    <w:rsid w:val="004E37BC"/>
    <w:rsid w:val="004E3B06"/>
    <w:rsid w:val="004E3E2B"/>
    <w:rsid w:val="004E407D"/>
    <w:rsid w:val="004E4209"/>
    <w:rsid w:val="004E420A"/>
    <w:rsid w:val="004E4584"/>
    <w:rsid w:val="004E4659"/>
    <w:rsid w:val="004E4916"/>
    <w:rsid w:val="004E4B8A"/>
    <w:rsid w:val="004E4DB5"/>
    <w:rsid w:val="004E4F02"/>
    <w:rsid w:val="004E4FFA"/>
    <w:rsid w:val="004E51C9"/>
    <w:rsid w:val="004E5388"/>
    <w:rsid w:val="004E549A"/>
    <w:rsid w:val="004E55AC"/>
    <w:rsid w:val="004E570A"/>
    <w:rsid w:val="004E59A9"/>
    <w:rsid w:val="004E6095"/>
    <w:rsid w:val="004E633F"/>
    <w:rsid w:val="004E69C0"/>
    <w:rsid w:val="004E6A9F"/>
    <w:rsid w:val="004E6F54"/>
    <w:rsid w:val="004E6FA8"/>
    <w:rsid w:val="004E71CA"/>
    <w:rsid w:val="004E756E"/>
    <w:rsid w:val="004E76F5"/>
    <w:rsid w:val="004E7939"/>
    <w:rsid w:val="004E7A50"/>
    <w:rsid w:val="004E7A53"/>
    <w:rsid w:val="004E7AAD"/>
    <w:rsid w:val="004E7C14"/>
    <w:rsid w:val="004E7C3F"/>
    <w:rsid w:val="004F02A1"/>
    <w:rsid w:val="004F0328"/>
    <w:rsid w:val="004F0436"/>
    <w:rsid w:val="004F07A1"/>
    <w:rsid w:val="004F0C7A"/>
    <w:rsid w:val="004F0EA7"/>
    <w:rsid w:val="004F0F42"/>
    <w:rsid w:val="004F14F0"/>
    <w:rsid w:val="004F17CD"/>
    <w:rsid w:val="004F1D77"/>
    <w:rsid w:val="004F2040"/>
    <w:rsid w:val="004F21CA"/>
    <w:rsid w:val="004F24F1"/>
    <w:rsid w:val="004F2731"/>
    <w:rsid w:val="004F2896"/>
    <w:rsid w:val="004F2A4A"/>
    <w:rsid w:val="004F2C80"/>
    <w:rsid w:val="004F3664"/>
    <w:rsid w:val="004F3979"/>
    <w:rsid w:val="004F3C8E"/>
    <w:rsid w:val="004F3F98"/>
    <w:rsid w:val="004F3FA4"/>
    <w:rsid w:val="004F41D7"/>
    <w:rsid w:val="004F4774"/>
    <w:rsid w:val="004F4827"/>
    <w:rsid w:val="004F4A12"/>
    <w:rsid w:val="004F4B7D"/>
    <w:rsid w:val="004F4E43"/>
    <w:rsid w:val="004F4FBD"/>
    <w:rsid w:val="004F51CA"/>
    <w:rsid w:val="004F5269"/>
    <w:rsid w:val="004F562C"/>
    <w:rsid w:val="004F56B7"/>
    <w:rsid w:val="004F5BE1"/>
    <w:rsid w:val="004F5CB1"/>
    <w:rsid w:val="004F5F83"/>
    <w:rsid w:val="004F5FA1"/>
    <w:rsid w:val="004F5FB9"/>
    <w:rsid w:val="004F632E"/>
    <w:rsid w:val="004F6548"/>
    <w:rsid w:val="004F6608"/>
    <w:rsid w:val="004F6AB8"/>
    <w:rsid w:val="004F6AFA"/>
    <w:rsid w:val="004F6C05"/>
    <w:rsid w:val="004F6E3C"/>
    <w:rsid w:val="004F6E42"/>
    <w:rsid w:val="004F74C7"/>
    <w:rsid w:val="004F7544"/>
    <w:rsid w:val="004F794C"/>
    <w:rsid w:val="004F7973"/>
    <w:rsid w:val="004F7C0E"/>
    <w:rsid w:val="004F7CCE"/>
    <w:rsid w:val="004F7D36"/>
    <w:rsid w:val="004F7EC6"/>
    <w:rsid w:val="004F7F82"/>
    <w:rsid w:val="005002CE"/>
    <w:rsid w:val="0050040D"/>
    <w:rsid w:val="00500629"/>
    <w:rsid w:val="0050063D"/>
    <w:rsid w:val="005007D3"/>
    <w:rsid w:val="00500B1C"/>
    <w:rsid w:val="00500B65"/>
    <w:rsid w:val="00500C8E"/>
    <w:rsid w:val="00500E3F"/>
    <w:rsid w:val="005011BB"/>
    <w:rsid w:val="005015FB"/>
    <w:rsid w:val="00501679"/>
    <w:rsid w:val="0050181A"/>
    <w:rsid w:val="00501881"/>
    <w:rsid w:val="00501899"/>
    <w:rsid w:val="0050199A"/>
    <w:rsid w:val="005019C1"/>
    <w:rsid w:val="00501A7C"/>
    <w:rsid w:val="00502CAF"/>
    <w:rsid w:val="00502CDD"/>
    <w:rsid w:val="00502E73"/>
    <w:rsid w:val="00503480"/>
    <w:rsid w:val="00503558"/>
    <w:rsid w:val="005038A6"/>
    <w:rsid w:val="00503B4C"/>
    <w:rsid w:val="00503EE4"/>
    <w:rsid w:val="00503FFE"/>
    <w:rsid w:val="005040CB"/>
    <w:rsid w:val="0050419F"/>
    <w:rsid w:val="00504526"/>
    <w:rsid w:val="00504A8C"/>
    <w:rsid w:val="00504C86"/>
    <w:rsid w:val="00504D00"/>
    <w:rsid w:val="00504F5F"/>
    <w:rsid w:val="005055B2"/>
    <w:rsid w:val="005059F1"/>
    <w:rsid w:val="00505DF4"/>
    <w:rsid w:val="00505E53"/>
    <w:rsid w:val="00505F96"/>
    <w:rsid w:val="00506431"/>
    <w:rsid w:val="005065B0"/>
    <w:rsid w:val="00506803"/>
    <w:rsid w:val="00506858"/>
    <w:rsid w:val="00506860"/>
    <w:rsid w:val="00506ABE"/>
    <w:rsid w:val="00506B85"/>
    <w:rsid w:val="00506F52"/>
    <w:rsid w:val="005070FB"/>
    <w:rsid w:val="00507700"/>
    <w:rsid w:val="00507818"/>
    <w:rsid w:val="005079A5"/>
    <w:rsid w:val="00507C33"/>
    <w:rsid w:val="00507C92"/>
    <w:rsid w:val="00507CC9"/>
    <w:rsid w:val="00507F8D"/>
    <w:rsid w:val="00510446"/>
    <w:rsid w:val="005104EB"/>
    <w:rsid w:val="005106E3"/>
    <w:rsid w:val="00510C02"/>
    <w:rsid w:val="005110D3"/>
    <w:rsid w:val="005110FA"/>
    <w:rsid w:val="00511162"/>
    <w:rsid w:val="0051139B"/>
    <w:rsid w:val="005114C4"/>
    <w:rsid w:val="00511505"/>
    <w:rsid w:val="00511526"/>
    <w:rsid w:val="005119DB"/>
    <w:rsid w:val="00511B4D"/>
    <w:rsid w:val="00511D03"/>
    <w:rsid w:val="00511D9F"/>
    <w:rsid w:val="00512491"/>
    <w:rsid w:val="00512612"/>
    <w:rsid w:val="00512621"/>
    <w:rsid w:val="005129BE"/>
    <w:rsid w:val="00512C4B"/>
    <w:rsid w:val="00512D8F"/>
    <w:rsid w:val="005130FD"/>
    <w:rsid w:val="00513612"/>
    <w:rsid w:val="00513BF5"/>
    <w:rsid w:val="00513D6C"/>
    <w:rsid w:val="00513F00"/>
    <w:rsid w:val="00514200"/>
    <w:rsid w:val="00514922"/>
    <w:rsid w:val="005149A5"/>
    <w:rsid w:val="00514CB7"/>
    <w:rsid w:val="00514E01"/>
    <w:rsid w:val="00514E33"/>
    <w:rsid w:val="00514FDE"/>
    <w:rsid w:val="005151A5"/>
    <w:rsid w:val="00515363"/>
    <w:rsid w:val="0051540D"/>
    <w:rsid w:val="00515589"/>
    <w:rsid w:val="00515735"/>
    <w:rsid w:val="00515807"/>
    <w:rsid w:val="005159AC"/>
    <w:rsid w:val="00515ECE"/>
    <w:rsid w:val="005161AB"/>
    <w:rsid w:val="005164E1"/>
    <w:rsid w:val="00516650"/>
    <w:rsid w:val="00516817"/>
    <w:rsid w:val="00516AD2"/>
    <w:rsid w:val="00516D65"/>
    <w:rsid w:val="00516DAF"/>
    <w:rsid w:val="00517322"/>
    <w:rsid w:val="00517A6B"/>
    <w:rsid w:val="00517D14"/>
    <w:rsid w:val="0052022C"/>
    <w:rsid w:val="005202C2"/>
    <w:rsid w:val="005205A8"/>
    <w:rsid w:val="005207EA"/>
    <w:rsid w:val="005208CB"/>
    <w:rsid w:val="005209A8"/>
    <w:rsid w:val="00520DC6"/>
    <w:rsid w:val="00520F93"/>
    <w:rsid w:val="00520FC7"/>
    <w:rsid w:val="005215C1"/>
    <w:rsid w:val="00521891"/>
    <w:rsid w:val="00521B38"/>
    <w:rsid w:val="00521D1C"/>
    <w:rsid w:val="0052291F"/>
    <w:rsid w:val="00522CD7"/>
    <w:rsid w:val="00522D34"/>
    <w:rsid w:val="00522F84"/>
    <w:rsid w:val="00522F85"/>
    <w:rsid w:val="005231C8"/>
    <w:rsid w:val="0052328C"/>
    <w:rsid w:val="00523654"/>
    <w:rsid w:val="00523CB6"/>
    <w:rsid w:val="00523CFE"/>
    <w:rsid w:val="00523F5C"/>
    <w:rsid w:val="00524146"/>
    <w:rsid w:val="00524276"/>
    <w:rsid w:val="005243E1"/>
    <w:rsid w:val="00524672"/>
    <w:rsid w:val="005247C4"/>
    <w:rsid w:val="005249B3"/>
    <w:rsid w:val="005249CD"/>
    <w:rsid w:val="00524B89"/>
    <w:rsid w:val="00524C8E"/>
    <w:rsid w:val="00524E32"/>
    <w:rsid w:val="00524E89"/>
    <w:rsid w:val="005251D2"/>
    <w:rsid w:val="00525285"/>
    <w:rsid w:val="00525A68"/>
    <w:rsid w:val="00525B7D"/>
    <w:rsid w:val="00525D60"/>
    <w:rsid w:val="00525E1E"/>
    <w:rsid w:val="00525E8F"/>
    <w:rsid w:val="00525EB3"/>
    <w:rsid w:val="0052625D"/>
    <w:rsid w:val="005268EB"/>
    <w:rsid w:val="00526A88"/>
    <w:rsid w:val="00526AA0"/>
    <w:rsid w:val="00526BA6"/>
    <w:rsid w:val="00527086"/>
    <w:rsid w:val="005270DD"/>
    <w:rsid w:val="005274F1"/>
    <w:rsid w:val="005278DE"/>
    <w:rsid w:val="00527C0D"/>
    <w:rsid w:val="00527DB6"/>
    <w:rsid w:val="00527FED"/>
    <w:rsid w:val="00530002"/>
    <w:rsid w:val="0053033C"/>
    <w:rsid w:val="005303C8"/>
    <w:rsid w:val="00530B37"/>
    <w:rsid w:val="00530B3A"/>
    <w:rsid w:val="00530CBE"/>
    <w:rsid w:val="00530FE6"/>
    <w:rsid w:val="0053125D"/>
    <w:rsid w:val="00531489"/>
    <w:rsid w:val="0053164C"/>
    <w:rsid w:val="00531737"/>
    <w:rsid w:val="00531887"/>
    <w:rsid w:val="005319F1"/>
    <w:rsid w:val="00531CC5"/>
    <w:rsid w:val="005320E3"/>
    <w:rsid w:val="00532186"/>
    <w:rsid w:val="00532408"/>
    <w:rsid w:val="005324C8"/>
    <w:rsid w:val="00532DA6"/>
    <w:rsid w:val="0053308A"/>
    <w:rsid w:val="005331E5"/>
    <w:rsid w:val="005332A8"/>
    <w:rsid w:val="005332A9"/>
    <w:rsid w:val="00533914"/>
    <w:rsid w:val="00533972"/>
    <w:rsid w:val="00533F41"/>
    <w:rsid w:val="0053401A"/>
    <w:rsid w:val="005340F7"/>
    <w:rsid w:val="00534138"/>
    <w:rsid w:val="00534171"/>
    <w:rsid w:val="0053445B"/>
    <w:rsid w:val="005344BF"/>
    <w:rsid w:val="00534844"/>
    <w:rsid w:val="005348CD"/>
    <w:rsid w:val="00534BDB"/>
    <w:rsid w:val="00534DDE"/>
    <w:rsid w:val="00534EA3"/>
    <w:rsid w:val="00535867"/>
    <w:rsid w:val="005359F4"/>
    <w:rsid w:val="00535A11"/>
    <w:rsid w:val="00535A8D"/>
    <w:rsid w:val="00535CB8"/>
    <w:rsid w:val="005364A4"/>
    <w:rsid w:val="005364ED"/>
    <w:rsid w:val="00536545"/>
    <w:rsid w:val="00536610"/>
    <w:rsid w:val="005366D2"/>
    <w:rsid w:val="00536B61"/>
    <w:rsid w:val="00536E62"/>
    <w:rsid w:val="00537139"/>
    <w:rsid w:val="00537300"/>
    <w:rsid w:val="00537602"/>
    <w:rsid w:val="0053784C"/>
    <w:rsid w:val="0053794F"/>
    <w:rsid w:val="00537B18"/>
    <w:rsid w:val="00537BA2"/>
    <w:rsid w:val="00537C9B"/>
    <w:rsid w:val="0054007D"/>
    <w:rsid w:val="0054037E"/>
    <w:rsid w:val="00540429"/>
    <w:rsid w:val="00540580"/>
    <w:rsid w:val="00540799"/>
    <w:rsid w:val="005408C0"/>
    <w:rsid w:val="00540A13"/>
    <w:rsid w:val="00540B6B"/>
    <w:rsid w:val="00541032"/>
    <w:rsid w:val="00541271"/>
    <w:rsid w:val="00541338"/>
    <w:rsid w:val="005413D0"/>
    <w:rsid w:val="005418D7"/>
    <w:rsid w:val="00541FA4"/>
    <w:rsid w:val="00541FEA"/>
    <w:rsid w:val="0054207E"/>
    <w:rsid w:val="00542226"/>
    <w:rsid w:val="00542292"/>
    <w:rsid w:val="00542BAA"/>
    <w:rsid w:val="00542D88"/>
    <w:rsid w:val="00542FBE"/>
    <w:rsid w:val="0054318E"/>
    <w:rsid w:val="0054325C"/>
    <w:rsid w:val="00543359"/>
    <w:rsid w:val="00543612"/>
    <w:rsid w:val="005436D4"/>
    <w:rsid w:val="00543CA8"/>
    <w:rsid w:val="00543EBA"/>
    <w:rsid w:val="00544082"/>
    <w:rsid w:val="00544096"/>
    <w:rsid w:val="005441CC"/>
    <w:rsid w:val="00544236"/>
    <w:rsid w:val="005446ED"/>
    <w:rsid w:val="00544777"/>
    <w:rsid w:val="00544FBB"/>
    <w:rsid w:val="005459D1"/>
    <w:rsid w:val="00545B92"/>
    <w:rsid w:val="00545D99"/>
    <w:rsid w:val="00545DC0"/>
    <w:rsid w:val="00545E27"/>
    <w:rsid w:val="00545F10"/>
    <w:rsid w:val="00545F39"/>
    <w:rsid w:val="00546032"/>
    <w:rsid w:val="005460E8"/>
    <w:rsid w:val="00546200"/>
    <w:rsid w:val="00546898"/>
    <w:rsid w:val="005469A5"/>
    <w:rsid w:val="00546C97"/>
    <w:rsid w:val="00546DAA"/>
    <w:rsid w:val="00546E5B"/>
    <w:rsid w:val="00546F35"/>
    <w:rsid w:val="00546FD1"/>
    <w:rsid w:val="005471A8"/>
    <w:rsid w:val="00547236"/>
    <w:rsid w:val="005472C9"/>
    <w:rsid w:val="0054737E"/>
    <w:rsid w:val="00547873"/>
    <w:rsid w:val="00547A8D"/>
    <w:rsid w:val="00547D06"/>
    <w:rsid w:val="00547DF6"/>
    <w:rsid w:val="00547FFC"/>
    <w:rsid w:val="0055001E"/>
    <w:rsid w:val="00550327"/>
    <w:rsid w:val="0055032B"/>
    <w:rsid w:val="0055083D"/>
    <w:rsid w:val="00550A76"/>
    <w:rsid w:val="00550D9E"/>
    <w:rsid w:val="0055108A"/>
    <w:rsid w:val="005510FF"/>
    <w:rsid w:val="00551517"/>
    <w:rsid w:val="005519BE"/>
    <w:rsid w:val="005519BF"/>
    <w:rsid w:val="00551A7A"/>
    <w:rsid w:val="00551BA5"/>
    <w:rsid w:val="00552013"/>
    <w:rsid w:val="00552060"/>
    <w:rsid w:val="0055215C"/>
    <w:rsid w:val="0055222B"/>
    <w:rsid w:val="005527AF"/>
    <w:rsid w:val="005527B9"/>
    <w:rsid w:val="0055287D"/>
    <w:rsid w:val="005531E1"/>
    <w:rsid w:val="0055326B"/>
    <w:rsid w:val="00553593"/>
    <w:rsid w:val="00553782"/>
    <w:rsid w:val="005537BD"/>
    <w:rsid w:val="00553D50"/>
    <w:rsid w:val="005543CF"/>
    <w:rsid w:val="005546D1"/>
    <w:rsid w:val="005548C4"/>
    <w:rsid w:val="00554B58"/>
    <w:rsid w:val="00555149"/>
    <w:rsid w:val="0055519F"/>
    <w:rsid w:val="00555429"/>
    <w:rsid w:val="005554A0"/>
    <w:rsid w:val="0055551E"/>
    <w:rsid w:val="0055564A"/>
    <w:rsid w:val="005558BD"/>
    <w:rsid w:val="00555D7E"/>
    <w:rsid w:val="00555F21"/>
    <w:rsid w:val="00556235"/>
    <w:rsid w:val="005563F6"/>
    <w:rsid w:val="00556682"/>
    <w:rsid w:val="005566EA"/>
    <w:rsid w:val="00556CC7"/>
    <w:rsid w:val="00556F4A"/>
    <w:rsid w:val="0055703E"/>
    <w:rsid w:val="005574FC"/>
    <w:rsid w:val="00557592"/>
    <w:rsid w:val="005576D8"/>
    <w:rsid w:val="0055780F"/>
    <w:rsid w:val="005578E7"/>
    <w:rsid w:val="00557936"/>
    <w:rsid w:val="00557A74"/>
    <w:rsid w:val="00557C11"/>
    <w:rsid w:val="005600D1"/>
    <w:rsid w:val="0056010E"/>
    <w:rsid w:val="00560197"/>
    <w:rsid w:val="005603E9"/>
    <w:rsid w:val="005605B8"/>
    <w:rsid w:val="00560B40"/>
    <w:rsid w:val="00560B9E"/>
    <w:rsid w:val="00560C9B"/>
    <w:rsid w:val="00560EE1"/>
    <w:rsid w:val="0056158B"/>
    <w:rsid w:val="00561592"/>
    <w:rsid w:val="005615C9"/>
    <w:rsid w:val="0056185F"/>
    <w:rsid w:val="00562228"/>
    <w:rsid w:val="00562342"/>
    <w:rsid w:val="005629DB"/>
    <w:rsid w:val="00562BB0"/>
    <w:rsid w:val="005630DB"/>
    <w:rsid w:val="00563237"/>
    <w:rsid w:val="00563383"/>
    <w:rsid w:val="00563657"/>
    <w:rsid w:val="00563743"/>
    <w:rsid w:val="00563987"/>
    <w:rsid w:val="00563ABA"/>
    <w:rsid w:val="00563D3C"/>
    <w:rsid w:val="00563EDB"/>
    <w:rsid w:val="00563F85"/>
    <w:rsid w:val="00564125"/>
    <w:rsid w:val="00564232"/>
    <w:rsid w:val="00564388"/>
    <w:rsid w:val="005647DF"/>
    <w:rsid w:val="005647FB"/>
    <w:rsid w:val="00564DD2"/>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344"/>
    <w:rsid w:val="0056742E"/>
    <w:rsid w:val="00567672"/>
    <w:rsid w:val="005678AD"/>
    <w:rsid w:val="005679BC"/>
    <w:rsid w:val="00570285"/>
    <w:rsid w:val="00570299"/>
    <w:rsid w:val="00570604"/>
    <w:rsid w:val="005706EB"/>
    <w:rsid w:val="00570DB8"/>
    <w:rsid w:val="00570F61"/>
    <w:rsid w:val="00571360"/>
    <w:rsid w:val="005714BF"/>
    <w:rsid w:val="00571646"/>
    <w:rsid w:val="005716D1"/>
    <w:rsid w:val="0057184E"/>
    <w:rsid w:val="005718E6"/>
    <w:rsid w:val="00571B96"/>
    <w:rsid w:val="00571CCD"/>
    <w:rsid w:val="005723F1"/>
    <w:rsid w:val="0057241D"/>
    <w:rsid w:val="0057247C"/>
    <w:rsid w:val="00572581"/>
    <w:rsid w:val="005725C8"/>
    <w:rsid w:val="00572A78"/>
    <w:rsid w:val="00572B71"/>
    <w:rsid w:val="00572C8E"/>
    <w:rsid w:val="00572CBA"/>
    <w:rsid w:val="00572EA9"/>
    <w:rsid w:val="00572ECA"/>
    <w:rsid w:val="00573198"/>
    <w:rsid w:val="0057358C"/>
    <w:rsid w:val="0057384E"/>
    <w:rsid w:val="00573AF0"/>
    <w:rsid w:val="00573AF7"/>
    <w:rsid w:val="00573B36"/>
    <w:rsid w:val="00573B8B"/>
    <w:rsid w:val="00573DA7"/>
    <w:rsid w:val="00573F89"/>
    <w:rsid w:val="0057413B"/>
    <w:rsid w:val="0057425B"/>
    <w:rsid w:val="005746B5"/>
    <w:rsid w:val="00574830"/>
    <w:rsid w:val="00574937"/>
    <w:rsid w:val="00574A6F"/>
    <w:rsid w:val="00574A99"/>
    <w:rsid w:val="00574C57"/>
    <w:rsid w:val="00574C87"/>
    <w:rsid w:val="00574D8D"/>
    <w:rsid w:val="00574E75"/>
    <w:rsid w:val="005751C1"/>
    <w:rsid w:val="00575279"/>
    <w:rsid w:val="005753B6"/>
    <w:rsid w:val="00575683"/>
    <w:rsid w:val="00575E3F"/>
    <w:rsid w:val="0057614F"/>
    <w:rsid w:val="00576668"/>
    <w:rsid w:val="0057670F"/>
    <w:rsid w:val="0057692E"/>
    <w:rsid w:val="005769E4"/>
    <w:rsid w:val="00576B0F"/>
    <w:rsid w:val="00576C7B"/>
    <w:rsid w:val="00576D2F"/>
    <w:rsid w:val="0057724C"/>
    <w:rsid w:val="00577677"/>
    <w:rsid w:val="0057772D"/>
    <w:rsid w:val="005778B9"/>
    <w:rsid w:val="00577964"/>
    <w:rsid w:val="00577CD5"/>
    <w:rsid w:val="00577D55"/>
    <w:rsid w:val="00577E0B"/>
    <w:rsid w:val="00577E76"/>
    <w:rsid w:val="005802D3"/>
    <w:rsid w:val="005803AD"/>
    <w:rsid w:val="005803EA"/>
    <w:rsid w:val="0058056F"/>
    <w:rsid w:val="0058063E"/>
    <w:rsid w:val="00580663"/>
    <w:rsid w:val="0058080B"/>
    <w:rsid w:val="00580BB8"/>
    <w:rsid w:val="00580BCD"/>
    <w:rsid w:val="00580CC1"/>
    <w:rsid w:val="00580D4E"/>
    <w:rsid w:val="00580D62"/>
    <w:rsid w:val="00580EC0"/>
    <w:rsid w:val="0058112A"/>
    <w:rsid w:val="0058135A"/>
    <w:rsid w:val="005816F3"/>
    <w:rsid w:val="005817C2"/>
    <w:rsid w:val="00581AA9"/>
    <w:rsid w:val="00581BD4"/>
    <w:rsid w:val="00581BEB"/>
    <w:rsid w:val="0058209B"/>
    <w:rsid w:val="00582811"/>
    <w:rsid w:val="00582837"/>
    <w:rsid w:val="00582F9B"/>
    <w:rsid w:val="00583058"/>
    <w:rsid w:val="00583584"/>
    <w:rsid w:val="0058358F"/>
    <w:rsid w:val="00583A64"/>
    <w:rsid w:val="00583BFD"/>
    <w:rsid w:val="00583D59"/>
    <w:rsid w:val="00583D89"/>
    <w:rsid w:val="00583DCC"/>
    <w:rsid w:val="0058406B"/>
    <w:rsid w:val="005840D3"/>
    <w:rsid w:val="00584169"/>
    <w:rsid w:val="005842E3"/>
    <w:rsid w:val="005846F1"/>
    <w:rsid w:val="00584738"/>
    <w:rsid w:val="005848CA"/>
    <w:rsid w:val="005849C5"/>
    <w:rsid w:val="00584C83"/>
    <w:rsid w:val="00584E99"/>
    <w:rsid w:val="00584EA5"/>
    <w:rsid w:val="00584FD8"/>
    <w:rsid w:val="00585344"/>
    <w:rsid w:val="005856BC"/>
    <w:rsid w:val="00585715"/>
    <w:rsid w:val="00585838"/>
    <w:rsid w:val="00585917"/>
    <w:rsid w:val="00585E7E"/>
    <w:rsid w:val="00585F57"/>
    <w:rsid w:val="00586042"/>
    <w:rsid w:val="0058609E"/>
    <w:rsid w:val="005860D5"/>
    <w:rsid w:val="00586165"/>
    <w:rsid w:val="0058622B"/>
    <w:rsid w:val="005862F3"/>
    <w:rsid w:val="0058657C"/>
    <w:rsid w:val="005865C2"/>
    <w:rsid w:val="00586651"/>
    <w:rsid w:val="0058685B"/>
    <w:rsid w:val="0058698E"/>
    <w:rsid w:val="00586B3E"/>
    <w:rsid w:val="00586BAA"/>
    <w:rsid w:val="00586C00"/>
    <w:rsid w:val="00586D87"/>
    <w:rsid w:val="00586E7A"/>
    <w:rsid w:val="0058728B"/>
    <w:rsid w:val="00587ABD"/>
    <w:rsid w:val="00587C03"/>
    <w:rsid w:val="00587DC6"/>
    <w:rsid w:val="00587FAE"/>
    <w:rsid w:val="00590064"/>
    <w:rsid w:val="00590121"/>
    <w:rsid w:val="00590143"/>
    <w:rsid w:val="0059026B"/>
    <w:rsid w:val="005903B5"/>
    <w:rsid w:val="00590625"/>
    <w:rsid w:val="005906B7"/>
    <w:rsid w:val="005907AD"/>
    <w:rsid w:val="00590891"/>
    <w:rsid w:val="005909B9"/>
    <w:rsid w:val="00590BD1"/>
    <w:rsid w:val="00591032"/>
    <w:rsid w:val="0059103A"/>
    <w:rsid w:val="0059120B"/>
    <w:rsid w:val="005913AA"/>
    <w:rsid w:val="005913E4"/>
    <w:rsid w:val="00591A68"/>
    <w:rsid w:val="00591E45"/>
    <w:rsid w:val="00591FD4"/>
    <w:rsid w:val="00591FEC"/>
    <w:rsid w:val="005920DA"/>
    <w:rsid w:val="00592272"/>
    <w:rsid w:val="005922C8"/>
    <w:rsid w:val="00592514"/>
    <w:rsid w:val="00592848"/>
    <w:rsid w:val="005929F5"/>
    <w:rsid w:val="00592A37"/>
    <w:rsid w:val="00592C50"/>
    <w:rsid w:val="00592E3F"/>
    <w:rsid w:val="005931A4"/>
    <w:rsid w:val="0059320B"/>
    <w:rsid w:val="00593333"/>
    <w:rsid w:val="00593455"/>
    <w:rsid w:val="005936F8"/>
    <w:rsid w:val="005937EB"/>
    <w:rsid w:val="0059388D"/>
    <w:rsid w:val="00593B30"/>
    <w:rsid w:val="00593F21"/>
    <w:rsid w:val="00594202"/>
    <w:rsid w:val="0059423C"/>
    <w:rsid w:val="00594399"/>
    <w:rsid w:val="005943E2"/>
    <w:rsid w:val="005945C9"/>
    <w:rsid w:val="0059485A"/>
    <w:rsid w:val="00594B4F"/>
    <w:rsid w:val="005950E6"/>
    <w:rsid w:val="00595344"/>
    <w:rsid w:val="00595410"/>
    <w:rsid w:val="00595573"/>
    <w:rsid w:val="005956EF"/>
    <w:rsid w:val="00595710"/>
    <w:rsid w:val="00595810"/>
    <w:rsid w:val="00595940"/>
    <w:rsid w:val="005959A6"/>
    <w:rsid w:val="00595A46"/>
    <w:rsid w:val="00595DAA"/>
    <w:rsid w:val="00596344"/>
    <w:rsid w:val="0059653D"/>
    <w:rsid w:val="00596640"/>
    <w:rsid w:val="00596C04"/>
    <w:rsid w:val="00596CD4"/>
    <w:rsid w:val="00596CEB"/>
    <w:rsid w:val="00596DF1"/>
    <w:rsid w:val="00596E0B"/>
    <w:rsid w:val="00596E42"/>
    <w:rsid w:val="00596E4F"/>
    <w:rsid w:val="00596EA6"/>
    <w:rsid w:val="005973E0"/>
    <w:rsid w:val="005978D2"/>
    <w:rsid w:val="0059790A"/>
    <w:rsid w:val="0059796C"/>
    <w:rsid w:val="00597AA8"/>
    <w:rsid w:val="00597F81"/>
    <w:rsid w:val="005A0272"/>
    <w:rsid w:val="005A041B"/>
    <w:rsid w:val="005A06B1"/>
    <w:rsid w:val="005A07F6"/>
    <w:rsid w:val="005A0B93"/>
    <w:rsid w:val="005A0C76"/>
    <w:rsid w:val="005A0DD9"/>
    <w:rsid w:val="005A14CD"/>
    <w:rsid w:val="005A158F"/>
    <w:rsid w:val="005A1BFF"/>
    <w:rsid w:val="005A1D44"/>
    <w:rsid w:val="005A1E63"/>
    <w:rsid w:val="005A24BD"/>
    <w:rsid w:val="005A2633"/>
    <w:rsid w:val="005A26C5"/>
    <w:rsid w:val="005A2760"/>
    <w:rsid w:val="005A29CC"/>
    <w:rsid w:val="005A29D2"/>
    <w:rsid w:val="005A2C2B"/>
    <w:rsid w:val="005A2C58"/>
    <w:rsid w:val="005A2D8E"/>
    <w:rsid w:val="005A2E98"/>
    <w:rsid w:val="005A3513"/>
    <w:rsid w:val="005A3A12"/>
    <w:rsid w:val="005A3D68"/>
    <w:rsid w:val="005A3E51"/>
    <w:rsid w:val="005A3E9A"/>
    <w:rsid w:val="005A4314"/>
    <w:rsid w:val="005A44CB"/>
    <w:rsid w:val="005A4530"/>
    <w:rsid w:val="005A46FB"/>
    <w:rsid w:val="005A4804"/>
    <w:rsid w:val="005A499C"/>
    <w:rsid w:val="005A4BD8"/>
    <w:rsid w:val="005A4CB2"/>
    <w:rsid w:val="005A5409"/>
    <w:rsid w:val="005A545C"/>
    <w:rsid w:val="005A5556"/>
    <w:rsid w:val="005A5843"/>
    <w:rsid w:val="005A5A2B"/>
    <w:rsid w:val="005A5CA0"/>
    <w:rsid w:val="005A6981"/>
    <w:rsid w:val="005A6FF3"/>
    <w:rsid w:val="005A72FD"/>
    <w:rsid w:val="005A7935"/>
    <w:rsid w:val="005A79AC"/>
    <w:rsid w:val="005A7ADE"/>
    <w:rsid w:val="005A7B94"/>
    <w:rsid w:val="005A7CAC"/>
    <w:rsid w:val="005A7D9E"/>
    <w:rsid w:val="005B0148"/>
    <w:rsid w:val="005B04F9"/>
    <w:rsid w:val="005B0896"/>
    <w:rsid w:val="005B0E3C"/>
    <w:rsid w:val="005B123E"/>
    <w:rsid w:val="005B1358"/>
    <w:rsid w:val="005B1673"/>
    <w:rsid w:val="005B16D1"/>
    <w:rsid w:val="005B1859"/>
    <w:rsid w:val="005B1BB3"/>
    <w:rsid w:val="005B1F12"/>
    <w:rsid w:val="005B1F77"/>
    <w:rsid w:val="005B2014"/>
    <w:rsid w:val="005B2161"/>
    <w:rsid w:val="005B2239"/>
    <w:rsid w:val="005B22CB"/>
    <w:rsid w:val="005B2635"/>
    <w:rsid w:val="005B29C4"/>
    <w:rsid w:val="005B2B91"/>
    <w:rsid w:val="005B2F61"/>
    <w:rsid w:val="005B2FC8"/>
    <w:rsid w:val="005B372C"/>
    <w:rsid w:val="005B381F"/>
    <w:rsid w:val="005B3D4D"/>
    <w:rsid w:val="005B40BA"/>
    <w:rsid w:val="005B4100"/>
    <w:rsid w:val="005B4388"/>
    <w:rsid w:val="005B452D"/>
    <w:rsid w:val="005B484E"/>
    <w:rsid w:val="005B4921"/>
    <w:rsid w:val="005B49A5"/>
    <w:rsid w:val="005B49BA"/>
    <w:rsid w:val="005B4A28"/>
    <w:rsid w:val="005B4AF3"/>
    <w:rsid w:val="005B4B6A"/>
    <w:rsid w:val="005B4C2E"/>
    <w:rsid w:val="005B4D87"/>
    <w:rsid w:val="005B4DAA"/>
    <w:rsid w:val="005B5007"/>
    <w:rsid w:val="005B5147"/>
    <w:rsid w:val="005B5608"/>
    <w:rsid w:val="005B5D5D"/>
    <w:rsid w:val="005B61D3"/>
    <w:rsid w:val="005B61FC"/>
    <w:rsid w:val="005B632A"/>
    <w:rsid w:val="005B6496"/>
    <w:rsid w:val="005B6614"/>
    <w:rsid w:val="005B6C47"/>
    <w:rsid w:val="005B6CFC"/>
    <w:rsid w:val="005B6FCB"/>
    <w:rsid w:val="005B70AE"/>
    <w:rsid w:val="005B71E3"/>
    <w:rsid w:val="005B7540"/>
    <w:rsid w:val="005B7633"/>
    <w:rsid w:val="005B7AA1"/>
    <w:rsid w:val="005B7F76"/>
    <w:rsid w:val="005B7F7A"/>
    <w:rsid w:val="005C065C"/>
    <w:rsid w:val="005C0E6C"/>
    <w:rsid w:val="005C0EE3"/>
    <w:rsid w:val="005C15BE"/>
    <w:rsid w:val="005C1799"/>
    <w:rsid w:val="005C1800"/>
    <w:rsid w:val="005C1FDB"/>
    <w:rsid w:val="005C26B7"/>
    <w:rsid w:val="005C2C9E"/>
    <w:rsid w:val="005C2EE2"/>
    <w:rsid w:val="005C2FBE"/>
    <w:rsid w:val="005C3298"/>
    <w:rsid w:val="005C394F"/>
    <w:rsid w:val="005C3E59"/>
    <w:rsid w:val="005C43FD"/>
    <w:rsid w:val="005C44DE"/>
    <w:rsid w:val="005C4B94"/>
    <w:rsid w:val="005C4D9B"/>
    <w:rsid w:val="005C4DBB"/>
    <w:rsid w:val="005C502A"/>
    <w:rsid w:val="005C50EA"/>
    <w:rsid w:val="005C512B"/>
    <w:rsid w:val="005C55F7"/>
    <w:rsid w:val="005C5D47"/>
    <w:rsid w:val="005C5EAB"/>
    <w:rsid w:val="005C6284"/>
    <w:rsid w:val="005C6454"/>
    <w:rsid w:val="005C6459"/>
    <w:rsid w:val="005C64AC"/>
    <w:rsid w:val="005C6691"/>
    <w:rsid w:val="005C6838"/>
    <w:rsid w:val="005C6AAD"/>
    <w:rsid w:val="005C6B11"/>
    <w:rsid w:val="005C6B81"/>
    <w:rsid w:val="005C7048"/>
    <w:rsid w:val="005C71D4"/>
    <w:rsid w:val="005C721C"/>
    <w:rsid w:val="005C7390"/>
    <w:rsid w:val="005C76E8"/>
    <w:rsid w:val="005C7784"/>
    <w:rsid w:val="005C7870"/>
    <w:rsid w:val="005C7A07"/>
    <w:rsid w:val="005C7E71"/>
    <w:rsid w:val="005D0018"/>
    <w:rsid w:val="005D0246"/>
    <w:rsid w:val="005D0301"/>
    <w:rsid w:val="005D073A"/>
    <w:rsid w:val="005D07DD"/>
    <w:rsid w:val="005D08C6"/>
    <w:rsid w:val="005D0DFB"/>
    <w:rsid w:val="005D11A1"/>
    <w:rsid w:val="005D1425"/>
    <w:rsid w:val="005D15F4"/>
    <w:rsid w:val="005D17A0"/>
    <w:rsid w:val="005D19FB"/>
    <w:rsid w:val="005D1D1E"/>
    <w:rsid w:val="005D1D8D"/>
    <w:rsid w:val="005D2253"/>
    <w:rsid w:val="005D279B"/>
    <w:rsid w:val="005D2A3C"/>
    <w:rsid w:val="005D3075"/>
    <w:rsid w:val="005D31F5"/>
    <w:rsid w:val="005D34B0"/>
    <w:rsid w:val="005D3520"/>
    <w:rsid w:val="005D3651"/>
    <w:rsid w:val="005D3870"/>
    <w:rsid w:val="005D4191"/>
    <w:rsid w:val="005D4354"/>
    <w:rsid w:val="005D43C3"/>
    <w:rsid w:val="005D488A"/>
    <w:rsid w:val="005D4A6F"/>
    <w:rsid w:val="005D4EA1"/>
    <w:rsid w:val="005D5000"/>
    <w:rsid w:val="005D585B"/>
    <w:rsid w:val="005D5B9E"/>
    <w:rsid w:val="005D5FC5"/>
    <w:rsid w:val="005D6110"/>
    <w:rsid w:val="005D6143"/>
    <w:rsid w:val="005D61B9"/>
    <w:rsid w:val="005D621E"/>
    <w:rsid w:val="005D63C7"/>
    <w:rsid w:val="005D63FD"/>
    <w:rsid w:val="005D66B8"/>
    <w:rsid w:val="005D681A"/>
    <w:rsid w:val="005D6946"/>
    <w:rsid w:val="005D6AE0"/>
    <w:rsid w:val="005D6C22"/>
    <w:rsid w:val="005D7569"/>
    <w:rsid w:val="005D7A91"/>
    <w:rsid w:val="005E0228"/>
    <w:rsid w:val="005E0259"/>
    <w:rsid w:val="005E045A"/>
    <w:rsid w:val="005E0583"/>
    <w:rsid w:val="005E083F"/>
    <w:rsid w:val="005E0BD4"/>
    <w:rsid w:val="005E0C8C"/>
    <w:rsid w:val="005E0E39"/>
    <w:rsid w:val="005E12F7"/>
    <w:rsid w:val="005E16E8"/>
    <w:rsid w:val="005E1BD2"/>
    <w:rsid w:val="005E1D09"/>
    <w:rsid w:val="005E1F96"/>
    <w:rsid w:val="005E2099"/>
    <w:rsid w:val="005E28EE"/>
    <w:rsid w:val="005E2D3E"/>
    <w:rsid w:val="005E314C"/>
    <w:rsid w:val="005E32AC"/>
    <w:rsid w:val="005E374F"/>
    <w:rsid w:val="005E3FCE"/>
    <w:rsid w:val="005E4080"/>
    <w:rsid w:val="005E4353"/>
    <w:rsid w:val="005E4672"/>
    <w:rsid w:val="005E46BD"/>
    <w:rsid w:val="005E47A5"/>
    <w:rsid w:val="005E4CF3"/>
    <w:rsid w:val="005E4FDC"/>
    <w:rsid w:val="005E5210"/>
    <w:rsid w:val="005E52CD"/>
    <w:rsid w:val="005E5649"/>
    <w:rsid w:val="005E58BC"/>
    <w:rsid w:val="005E5A60"/>
    <w:rsid w:val="005E5AAD"/>
    <w:rsid w:val="005E5C95"/>
    <w:rsid w:val="005E5CD4"/>
    <w:rsid w:val="005E6238"/>
    <w:rsid w:val="005E624D"/>
    <w:rsid w:val="005E64C5"/>
    <w:rsid w:val="005E65F7"/>
    <w:rsid w:val="005E6627"/>
    <w:rsid w:val="005E66A2"/>
    <w:rsid w:val="005E66B9"/>
    <w:rsid w:val="005E6D1A"/>
    <w:rsid w:val="005E6F2D"/>
    <w:rsid w:val="005E709D"/>
    <w:rsid w:val="005E73E3"/>
    <w:rsid w:val="005E7526"/>
    <w:rsid w:val="005E786B"/>
    <w:rsid w:val="005E7B36"/>
    <w:rsid w:val="005E7DC1"/>
    <w:rsid w:val="005F01B5"/>
    <w:rsid w:val="005F0296"/>
    <w:rsid w:val="005F0435"/>
    <w:rsid w:val="005F052D"/>
    <w:rsid w:val="005F0573"/>
    <w:rsid w:val="005F06FD"/>
    <w:rsid w:val="005F0877"/>
    <w:rsid w:val="005F09D3"/>
    <w:rsid w:val="005F0A24"/>
    <w:rsid w:val="005F0E51"/>
    <w:rsid w:val="005F0E58"/>
    <w:rsid w:val="005F0EBA"/>
    <w:rsid w:val="005F1015"/>
    <w:rsid w:val="005F141E"/>
    <w:rsid w:val="005F15B6"/>
    <w:rsid w:val="005F178B"/>
    <w:rsid w:val="005F1B6C"/>
    <w:rsid w:val="005F1C73"/>
    <w:rsid w:val="005F2157"/>
    <w:rsid w:val="005F25D9"/>
    <w:rsid w:val="005F25E7"/>
    <w:rsid w:val="005F2AC7"/>
    <w:rsid w:val="005F2BA7"/>
    <w:rsid w:val="005F2C32"/>
    <w:rsid w:val="005F2C9A"/>
    <w:rsid w:val="005F2D58"/>
    <w:rsid w:val="005F2E1C"/>
    <w:rsid w:val="005F311D"/>
    <w:rsid w:val="005F31A0"/>
    <w:rsid w:val="005F32CA"/>
    <w:rsid w:val="005F34A8"/>
    <w:rsid w:val="005F3CE2"/>
    <w:rsid w:val="005F3DAF"/>
    <w:rsid w:val="005F3DDA"/>
    <w:rsid w:val="005F3E6A"/>
    <w:rsid w:val="005F40B0"/>
    <w:rsid w:val="005F449A"/>
    <w:rsid w:val="005F4C83"/>
    <w:rsid w:val="005F4D58"/>
    <w:rsid w:val="005F4F99"/>
    <w:rsid w:val="005F5073"/>
    <w:rsid w:val="005F51C7"/>
    <w:rsid w:val="005F524C"/>
    <w:rsid w:val="005F5371"/>
    <w:rsid w:val="005F5383"/>
    <w:rsid w:val="005F55FD"/>
    <w:rsid w:val="005F5D53"/>
    <w:rsid w:val="005F5E4E"/>
    <w:rsid w:val="005F5F2C"/>
    <w:rsid w:val="005F6277"/>
    <w:rsid w:val="005F6358"/>
    <w:rsid w:val="005F65B9"/>
    <w:rsid w:val="005F6C51"/>
    <w:rsid w:val="005F7229"/>
    <w:rsid w:val="005F7245"/>
    <w:rsid w:val="005F742E"/>
    <w:rsid w:val="005F74B3"/>
    <w:rsid w:val="005F767F"/>
    <w:rsid w:val="005F780F"/>
    <w:rsid w:val="005F7DEA"/>
    <w:rsid w:val="005F7EE4"/>
    <w:rsid w:val="00600557"/>
    <w:rsid w:val="0060081D"/>
    <w:rsid w:val="00600A2A"/>
    <w:rsid w:val="00600BB3"/>
    <w:rsid w:val="00600D4F"/>
    <w:rsid w:val="00600F69"/>
    <w:rsid w:val="00601463"/>
    <w:rsid w:val="00601534"/>
    <w:rsid w:val="006015A7"/>
    <w:rsid w:val="00601A5A"/>
    <w:rsid w:val="00601B6D"/>
    <w:rsid w:val="00601DE8"/>
    <w:rsid w:val="006024C9"/>
    <w:rsid w:val="006024F2"/>
    <w:rsid w:val="00602905"/>
    <w:rsid w:val="00602A5E"/>
    <w:rsid w:val="00602ACE"/>
    <w:rsid w:val="0060332E"/>
    <w:rsid w:val="00603427"/>
    <w:rsid w:val="00603853"/>
    <w:rsid w:val="00603A7B"/>
    <w:rsid w:val="00603B3E"/>
    <w:rsid w:val="00603E1E"/>
    <w:rsid w:val="00604080"/>
    <w:rsid w:val="006040A7"/>
    <w:rsid w:val="0060415D"/>
    <w:rsid w:val="006045A1"/>
    <w:rsid w:val="006049B1"/>
    <w:rsid w:val="00604A5D"/>
    <w:rsid w:val="00604AB1"/>
    <w:rsid w:val="00604ACC"/>
    <w:rsid w:val="00604BB4"/>
    <w:rsid w:val="00604D61"/>
    <w:rsid w:val="00604DD8"/>
    <w:rsid w:val="00604FB5"/>
    <w:rsid w:val="0060507A"/>
    <w:rsid w:val="00605260"/>
    <w:rsid w:val="00605941"/>
    <w:rsid w:val="00605A08"/>
    <w:rsid w:val="00605C13"/>
    <w:rsid w:val="00605D78"/>
    <w:rsid w:val="00605E4D"/>
    <w:rsid w:val="0060606B"/>
    <w:rsid w:val="006060D8"/>
    <w:rsid w:val="006060EA"/>
    <w:rsid w:val="006060FA"/>
    <w:rsid w:val="0060631C"/>
    <w:rsid w:val="00606645"/>
    <w:rsid w:val="00606F72"/>
    <w:rsid w:val="006070F9"/>
    <w:rsid w:val="006075D4"/>
    <w:rsid w:val="00607964"/>
    <w:rsid w:val="0060798B"/>
    <w:rsid w:val="00607B56"/>
    <w:rsid w:val="0061034E"/>
    <w:rsid w:val="006103E8"/>
    <w:rsid w:val="0061068D"/>
    <w:rsid w:val="006106D4"/>
    <w:rsid w:val="00610715"/>
    <w:rsid w:val="006109E7"/>
    <w:rsid w:val="00610E36"/>
    <w:rsid w:val="006113F0"/>
    <w:rsid w:val="0061146D"/>
    <w:rsid w:val="0061150F"/>
    <w:rsid w:val="006116F4"/>
    <w:rsid w:val="006118DE"/>
    <w:rsid w:val="00611934"/>
    <w:rsid w:val="00611B3C"/>
    <w:rsid w:val="00611D52"/>
    <w:rsid w:val="00612102"/>
    <w:rsid w:val="0061239F"/>
    <w:rsid w:val="00612726"/>
    <w:rsid w:val="0061282E"/>
    <w:rsid w:val="00612A64"/>
    <w:rsid w:val="00612D23"/>
    <w:rsid w:val="006130C5"/>
    <w:rsid w:val="00613340"/>
    <w:rsid w:val="00613601"/>
    <w:rsid w:val="0061377E"/>
    <w:rsid w:val="00613933"/>
    <w:rsid w:val="00613D7E"/>
    <w:rsid w:val="00613E91"/>
    <w:rsid w:val="00613ECF"/>
    <w:rsid w:val="00614290"/>
    <w:rsid w:val="0061441A"/>
    <w:rsid w:val="006144B3"/>
    <w:rsid w:val="006145DB"/>
    <w:rsid w:val="006147E3"/>
    <w:rsid w:val="00615384"/>
    <w:rsid w:val="00615449"/>
    <w:rsid w:val="00615828"/>
    <w:rsid w:val="006159E5"/>
    <w:rsid w:val="00615A25"/>
    <w:rsid w:val="00615B16"/>
    <w:rsid w:val="00615CC8"/>
    <w:rsid w:val="0061611F"/>
    <w:rsid w:val="00616250"/>
    <w:rsid w:val="00616320"/>
    <w:rsid w:val="006167F7"/>
    <w:rsid w:val="00616C35"/>
    <w:rsid w:val="00616C48"/>
    <w:rsid w:val="00616EB7"/>
    <w:rsid w:val="0061708A"/>
    <w:rsid w:val="006170CF"/>
    <w:rsid w:val="00617134"/>
    <w:rsid w:val="0061727C"/>
    <w:rsid w:val="0061733A"/>
    <w:rsid w:val="006173BB"/>
    <w:rsid w:val="006177B7"/>
    <w:rsid w:val="00617C18"/>
    <w:rsid w:val="00617CF9"/>
    <w:rsid w:val="00617E2D"/>
    <w:rsid w:val="00617F31"/>
    <w:rsid w:val="006200BB"/>
    <w:rsid w:val="0062052E"/>
    <w:rsid w:val="00620689"/>
    <w:rsid w:val="0062075B"/>
    <w:rsid w:val="006207C5"/>
    <w:rsid w:val="006209DF"/>
    <w:rsid w:val="00620D32"/>
    <w:rsid w:val="00620E39"/>
    <w:rsid w:val="00621353"/>
    <w:rsid w:val="00621B29"/>
    <w:rsid w:val="00621CC6"/>
    <w:rsid w:val="00621E78"/>
    <w:rsid w:val="00621F1B"/>
    <w:rsid w:val="00621FD7"/>
    <w:rsid w:val="0062215B"/>
    <w:rsid w:val="006226A9"/>
    <w:rsid w:val="006226E6"/>
    <w:rsid w:val="006227A5"/>
    <w:rsid w:val="00622914"/>
    <w:rsid w:val="00622A50"/>
    <w:rsid w:val="00622C12"/>
    <w:rsid w:val="00622CE4"/>
    <w:rsid w:val="00622DE9"/>
    <w:rsid w:val="00622E49"/>
    <w:rsid w:val="00623078"/>
    <w:rsid w:val="0062308D"/>
    <w:rsid w:val="006234BD"/>
    <w:rsid w:val="006235FB"/>
    <w:rsid w:val="0062386E"/>
    <w:rsid w:val="00623D50"/>
    <w:rsid w:val="00623E6B"/>
    <w:rsid w:val="00623F1F"/>
    <w:rsid w:val="00623F20"/>
    <w:rsid w:val="0062403D"/>
    <w:rsid w:val="006242D3"/>
    <w:rsid w:val="00624748"/>
    <w:rsid w:val="00624D2D"/>
    <w:rsid w:val="00624FCB"/>
    <w:rsid w:val="00625028"/>
    <w:rsid w:val="00625032"/>
    <w:rsid w:val="00625121"/>
    <w:rsid w:val="006256B7"/>
    <w:rsid w:val="0062573D"/>
    <w:rsid w:val="00625748"/>
    <w:rsid w:val="0062576E"/>
    <w:rsid w:val="006259C1"/>
    <w:rsid w:val="00625A54"/>
    <w:rsid w:val="00626039"/>
    <w:rsid w:val="00626223"/>
    <w:rsid w:val="00626463"/>
    <w:rsid w:val="0062651B"/>
    <w:rsid w:val="00626523"/>
    <w:rsid w:val="0062656B"/>
    <w:rsid w:val="006269A5"/>
    <w:rsid w:val="00626AF6"/>
    <w:rsid w:val="00626B66"/>
    <w:rsid w:val="006271FE"/>
    <w:rsid w:val="0062735B"/>
    <w:rsid w:val="00627547"/>
    <w:rsid w:val="006277BD"/>
    <w:rsid w:val="00627EDC"/>
    <w:rsid w:val="0063005F"/>
    <w:rsid w:val="00630346"/>
    <w:rsid w:val="00630450"/>
    <w:rsid w:val="006308B4"/>
    <w:rsid w:val="00630996"/>
    <w:rsid w:val="00630A8E"/>
    <w:rsid w:val="00630C38"/>
    <w:rsid w:val="00631247"/>
    <w:rsid w:val="00631CA9"/>
    <w:rsid w:val="00631EFA"/>
    <w:rsid w:val="00631F48"/>
    <w:rsid w:val="0063208E"/>
    <w:rsid w:val="00632141"/>
    <w:rsid w:val="00632234"/>
    <w:rsid w:val="00632509"/>
    <w:rsid w:val="0063251A"/>
    <w:rsid w:val="00632A47"/>
    <w:rsid w:val="00632AF3"/>
    <w:rsid w:val="0063314B"/>
    <w:rsid w:val="0063363B"/>
    <w:rsid w:val="00633C6F"/>
    <w:rsid w:val="00633D9E"/>
    <w:rsid w:val="00633DDF"/>
    <w:rsid w:val="00633F3D"/>
    <w:rsid w:val="00633F45"/>
    <w:rsid w:val="00633F87"/>
    <w:rsid w:val="00634092"/>
    <w:rsid w:val="0063430A"/>
    <w:rsid w:val="006343FE"/>
    <w:rsid w:val="0063458E"/>
    <w:rsid w:val="0063463D"/>
    <w:rsid w:val="0063486B"/>
    <w:rsid w:val="006348ED"/>
    <w:rsid w:val="00634A57"/>
    <w:rsid w:val="00634B03"/>
    <w:rsid w:val="00634C64"/>
    <w:rsid w:val="00635050"/>
    <w:rsid w:val="00635265"/>
    <w:rsid w:val="00635512"/>
    <w:rsid w:val="0063570F"/>
    <w:rsid w:val="00635B00"/>
    <w:rsid w:val="00635CEA"/>
    <w:rsid w:val="00636056"/>
    <w:rsid w:val="00636476"/>
    <w:rsid w:val="00636499"/>
    <w:rsid w:val="00636606"/>
    <w:rsid w:val="006367E1"/>
    <w:rsid w:val="0063691C"/>
    <w:rsid w:val="00636A32"/>
    <w:rsid w:val="00636BBC"/>
    <w:rsid w:val="00636CD3"/>
    <w:rsid w:val="00636EB7"/>
    <w:rsid w:val="00636EF4"/>
    <w:rsid w:val="00637130"/>
    <w:rsid w:val="00637136"/>
    <w:rsid w:val="0063737C"/>
    <w:rsid w:val="0063761F"/>
    <w:rsid w:val="0063794D"/>
    <w:rsid w:val="0064015D"/>
    <w:rsid w:val="006401B8"/>
    <w:rsid w:val="00640385"/>
    <w:rsid w:val="0064066E"/>
    <w:rsid w:val="00640897"/>
    <w:rsid w:val="006408CF"/>
    <w:rsid w:val="00641127"/>
    <w:rsid w:val="0064119E"/>
    <w:rsid w:val="006419D3"/>
    <w:rsid w:val="00641A2A"/>
    <w:rsid w:val="00641A50"/>
    <w:rsid w:val="00641A80"/>
    <w:rsid w:val="00641B6E"/>
    <w:rsid w:val="00641B7D"/>
    <w:rsid w:val="00641FB5"/>
    <w:rsid w:val="006423C2"/>
    <w:rsid w:val="006427A8"/>
    <w:rsid w:val="00642B33"/>
    <w:rsid w:val="0064304C"/>
    <w:rsid w:val="006430B9"/>
    <w:rsid w:val="0064310D"/>
    <w:rsid w:val="0064318A"/>
    <w:rsid w:val="006433D7"/>
    <w:rsid w:val="0064380D"/>
    <w:rsid w:val="00643B36"/>
    <w:rsid w:val="00643C5A"/>
    <w:rsid w:val="00643D99"/>
    <w:rsid w:val="00643FB8"/>
    <w:rsid w:val="0064405B"/>
    <w:rsid w:val="006440AB"/>
    <w:rsid w:val="00644152"/>
    <w:rsid w:val="0064415E"/>
    <w:rsid w:val="00644162"/>
    <w:rsid w:val="006441E7"/>
    <w:rsid w:val="006442CD"/>
    <w:rsid w:val="00644748"/>
    <w:rsid w:val="0064496E"/>
    <w:rsid w:val="0064518B"/>
    <w:rsid w:val="00645239"/>
    <w:rsid w:val="0064533E"/>
    <w:rsid w:val="006454D4"/>
    <w:rsid w:val="006456B0"/>
    <w:rsid w:val="00645757"/>
    <w:rsid w:val="00645B31"/>
    <w:rsid w:val="00645C6D"/>
    <w:rsid w:val="00645F3A"/>
    <w:rsid w:val="00645F40"/>
    <w:rsid w:val="00646834"/>
    <w:rsid w:val="00646C85"/>
    <w:rsid w:val="006472D9"/>
    <w:rsid w:val="00647501"/>
    <w:rsid w:val="006475B5"/>
    <w:rsid w:val="006477C5"/>
    <w:rsid w:val="00647869"/>
    <w:rsid w:val="00647E4F"/>
    <w:rsid w:val="00647E94"/>
    <w:rsid w:val="00650117"/>
    <w:rsid w:val="00650316"/>
    <w:rsid w:val="006506EA"/>
    <w:rsid w:val="0065073B"/>
    <w:rsid w:val="006507EA"/>
    <w:rsid w:val="00650872"/>
    <w:rsid w:val="00650B01"/>
    <w:rsid w:val="00651505"/>
    <w:rsid w:val="0065184E"/>
    <w:rsid w:val="00651C8F"/>
    <w:rsid w:val="00651CDE"/>
    <w:rsid w:val="00651D2D"/>
    <w:rsid w:val="00652419"/>
    <w:rsid w:val="006526DD"/>
    <w:rsid w:val="006529F6"/>
    <w:rsid w:val="00652F7E"/>
    <w:rsid w:val="0065316D"/>
    <w:rsid w:val="0065320F"/>
    <w:rsid w:val="00653523"/>
    <w:rsid w:val="00653565"/>
    <w:rsid w:val="00653594"/>
    <w:rsid w:val="006535E5"/>
    <w:rsid w:val="00653645"/>
    <w:rsid w:val="00653658"/>
    <w:rsid w:val="0065373D"/>
    <w:rsid w:val="00653844"/>
    <w:rsid w:val="00653A4A"/>
    <w:rsid w:val="00653C13"/>
    <w:rsid w:val="00653CF4"/>
    <w:rsid w:val="006540A4"/>
    <w:rsid w:val="006542CD"/>
    <w:rsid w:val="006546C0"/>
    <w:rsid w:val="0065479A"/>
    <w:rsid w:val="006547B7"/>
    <w:rsid w:val="00654B98"/>
    <w:rsid w:val="00654DDC"/>
    <w:rsid w:val="00654F1C"/>
    <w:rsid w:val="00655220"/>
    <w:rsid w:val="0065558B"/>
    <w:rsid w:val="00655F7D"/>
    <w:rsid w:val="00655F9B"/>
    <w:rsid w:val="0065621B"/>
    <w:rsid w:val="0065627C"/>
    <w:rsid w:val="00656745"/>
    <w:rsid w:val="00656A84"/>
    <w:rsid w:val="00656A8A"/>
    <w:rsid w:val="00656D5E"/>
    <w:rsid w:val="00656E1F"/>
    <w:rsid w:val="00656FE5"/>
    <w:rsid w:val="00657105"/>
    <w:rsid w:val="00657129"/>
    <w:rsid w:val="0065715E"/>
    <w:rsid w:val="00657188"/>
    <w:rsid w:val="00657230"/>
    <w:rsid w:val="00657403"/>
    <w:rsid w:val="00657B83"/>
    <w:rsid w:val="00657B8B"/>
    <w:rsid w:val="00657C76"/>
    <w:rsid w:val="00657C9C"/>
    <w:rsid w:val="006600CB"/>
    <w:rsid w:val="006601EE"/>
    <w:rsid w:val="00660341"/>
    <w:rsid w:val="006603EE"/>
    <w:rsid w:val="00660505"/>
    <w:rsid w:val="00660B53"/>
    <w:rsid w:val="00660B92"/>
    <w:rsid w:val="00660D22"/>
    <w:rsid w:val="006611AC"/>
    <w:rsid w:val="006611CD"/>
    <w:rsid w:val="00661264"/>
    <w:rsid w:val="00661413"/>
    <w:rsid w:val="0066145A"/>
    <w:rsid w:val="006615CD"/>
    <w:rsid w:val="00661865"/>
    <w:rsid w:val="00661934"/>
    <w:rsid w:val="00661992"/>
    <w:rsid w:val="00661B9C"/>
    <w:rsid w:val="00661C59"/>
    <w:rsid w:val="00661EB6"/>
    <w:rsid w:val="00661F59"/>
    <w:rsid w:val="00661FBF"/>
    <w:rsid w:val="00662602"/>
    <w:rsid w:val="006626D9"/>
    <w:rsid w:val="00662E7C"/>
    <w:rsid w:val="00663187"/>
    <w:rsid w:val="0066338A"/>
    <w:rsid w:val="00663550"/>
    <w:rsid w:val="00663707"/>
    <w:rsid w:val="00663CB2"/>
    <w:rsid w:val="00663CCE"/>
    <w:rsid w:val="00663D7B"/>
    <w:rsid w:val="00663EA2"/>
    <w:rsid w:val="00663EED"/>
    <w:rsid w:val="00663F11"/>
    <w:rsid w:val="006640A3"/>
    <w:rsid w:val="006640E5"/>
    <w:rsid w:val="0066425C"/>
    <w:rsid w:val="00664414"/>
    <w:rsid w:val="0066470D"/>
    <w:rsid w:val="00664800"/>
    <w:rsid w:val="0066487A"/>
    <w:rsid w:val="0066496F"/>
    <w:rsid w:val="00664B14"/>
    <w:rsid w:val="00664D5C"/>
    <w:rsid w:val="00664D85"/>
    <w:rsid w:val="00664E5C"/>
    <w:rsid w:val="0066506A"/>
    <w:rsid w:val="00665149"/>
    <w:rsid w:val="00665501"/>
    <w:rsid w:val="006659D0"/>
    <w:rsid w:val="00665C04"/>
    <w:rsid w:val="00665ED6"/>
    <w:rsid w:val="0066639C"/>
    <w:rsid w:val="006665B6"/>
    <w:rsid w:val="00666A47"/>
    <w:rsid w:val="00666AAC"/>
    <w:rsid w:val="00666C23"/>
    <w:rsid w:val="00666E25"/>
    <w:rsid w:val="00666F5A"/>
    <w:rsid w:val="006674F8"/>
    <w:rsid w:val="006677B7"/>
    <w:rsid w:val="006677C6"/>
    <w:rsid w:val="00667D64"/>
    <w:rsid w:val="0067035D"/>
    <w:rsid w:val="006708C5"/>
    <w:rsid w:val="00670A45"/>
    <w:rsid w:val="00670BC9"/>
    <w:rsid w:val="00670DB7"/>
    <w:rsid w:val="00670FD0"/>
    <w:rsid w:val="00671111"/>
    <w:rsid w:val="00671220"/>
    <w:rsid w:val="006712AD"/>
    <w:rsid w:val="006712D1"/>
    <w:rsid w:val="00671678"/>
    <w:rsid w:val="006719DC"/>
    <w:rsid w:val="00671BB9"/>
    <w:rsid w:val="00671BDC"/>
    <w:rsid w:val="00671C95"/>
    <w:rsid w:val="00671D38"/>
    <w:rsid w:val="00672032"/>
    <w:rsid w:val="00672B10"/>
    <w:rsid w:val="00672E3C"/>
    <w:rsid w:val="00672F6C"/>
    <w:rsid w:val="006731B2"/>
    <w:rsid w:val="006733C4"/>
    <w:rsid w:val="006733E2"/>
    <w:rsid w:val="006734CF"/>
    <w:rsid w:val="0067361C"/>
    <w:rsid w:val="006739CE"/>
    <w:rsid w:val="00673D0B"/>
    <w:rsid w:val="00673DE7"/>
    <w:rsid w:val="00674014"/>
    <w:rsid w:val="0067409B"/>
    <w:rsid w:val="0067415D"/>
    <w:rsid w:val="006744C7"/>
    <w:rsid w:val="006745D2"/>
    <w:rsid w:val="006749E2"/>
    <w:rsid w:val="00674C82"/>
    <w:rsid w:val="00674D1F"/>
    <w:rsid w:val="006752B0"/>
    <w:rsid w:val="006753A5"/>
    <w:rsid w:val="0067547B"/>
    <w:rsid w:val="006757C0"/>
    <w:rsid w:val="00675BC0"/>
    <w:rsid w:val="00675F7A"/>
    <w:rsid w:val="00676400"/>
    <w:rsid w:val="00676635"/>
    <w:rsid w:val="00676A4F"/>
    <w:rsid w:val="00676B1B"/>
    <w:rsid w:val="00676B2F"/>
    <w:rsid w:val="00676C43"/>
    <w:rsid w:val="00676E71"/>
    <w:rsid w:val="006770AF"/>
    <w:rsid w:val="006776C1"/>
    <w:rsid w:val="00677AEF"/>
    <w:rsid w:val="00677D88"/>
    <w:rsid w:val="00677FF3"/>
    <w:rsid w:val="00680166"/>
    <w:rsid w:val="006802E3"/>
    <w:rsid w:val="00680333"/>
    <w:rsid w:val="006807E9"/>
    <w:rsid w:val="00680820"/>
    <w:rsid w:val="0068093C"/>
    <w:rsid w:val="00680A48"/>
    <w:rsid w:val="00680CBF"/>
    <w:rsid w:val="00680D7F"/>
    <w:rsid w:val="0068101F"/>
    <w:rsid w:val="0068172D"/>
    <w:rsid w:val="00681754"/>
    <w:rsid w:val="00681F72"/>
    <w:rsid w:val="006821E4"/>
    <w:rsid w:val="0068231A"/>
    <w:rsid w:val="00682486"/>
    <w:rsid w:val="00682761"/>
    <w:rsid w:val="0068288F"/>
    <w:rsid w:val="006828B8"/>
    <w:rsid w:val="00682A63"/>
    <w:rsid w:val="00682C49"/>
    <w:rsid w:val="00682E2C"/>
    <w:rsid w:val="00682E80"/>
    <w:rsid w:val="00682EA2"/>
    <w:rsid w:val="00682EB0"/>
    <w:rsid w:val="0068342E"/>
    <w:rsid w:val="00683488"/>
    <w:rsid w:val="00683606"/>
    <w:rsid w:val="0068388B"/>
    <w:rsid w:val="00683D1A"/>
    <w:rsid w:val="00683E67"/>
    <w:rsid w:val="006841BE"/>
    <w:rsid w:val="0068437F"/>
    <w:rsid w:val="006843DC"/>
    <w:rsid w:val="006846B2"/>
    <w:rsid w:val="0068472A"/>
    <w:rsid w:val="00684793"/>
    <w:rsid w:val="00684882"/>
    <w:rsid w:val="00684BDF"/>
    <w:rsid w:val="00684F68"/>
    <w:rsid w:val="006853BB"/>
    <w:rsid w:val="006853E4"/>
    <w:rsid w:val="006855A0"/>
    <w:rsid w:val="006855F5"/>
    <w:rsid w:val="0068596D"/>
    <w:rsid w:val="00685DE0"/>
    <w:rsid w:val="006861FB"/>
    <w:rsid w:val="006865A3"/>
    <w:rsid w:val="006866EF"/>
    <w:rsid w:val="00686733"/>
    <w:rsid w:val="0068684B"/>
    <w:rsid w:val="006869B1"/>
    <w:rsid w:val="00686AB7"/>
    <w:rsid w:val="00686BF9"/>
    <w:rsid w:val="00687158"/>
    <w:rsid w:val="0068741E"/>
    <w:rsid w:val="00687492"/>
    <w:rsid w:val="00687683"/>
    <w:rsid w:val="00687D91"/>
    <w:rsid w:val="00687E8A"/>
    <w:rsid w:val="006902AB"/>
    <w:rsid w:val="00690471"/>
    <w:rsid w:val="0069047C"/>
    <w:rsid w:val="006905EF"/>
    <w:rsid w:val="006907FA"/>
    <w:rsid w:val="00690BCD"/>
    <w:rsid w:val="0069105E"/>
    <w:rsid w:val="006913A2"/>
    <w:rsid w:val="00691A1F"/>
    <w:rsid w:val="006920D7"/>
    <w:rsid w:val="006921E8"/>
    <w:rsid w:val="00692AD9"/>
    <w:rsid w:val="00692D01"/>
    <w:rsid w:val="00692E3C"/>
    <w:rsid w:val="00692E43"/>
    <w:rsid w:val="00692E5E"/>
    <w:rsid w:val="00692FB4"/>
    <w:rsid w:val="00692FC2"/>
    <w:rsid w:val="006930F3"/>
    <w:rsid w:val="00693110"/>
    <w:rsid w:val="006932DD"/>
    <w:rsid w:val="006934B2"/>
    <w:rsid w:val="00693974"/>
    <w:rsid w:val="00693975"/>
    <w:rsid w:val="00693A60"/>
    <w:rsid w:val="00693BE1"/>
    <w:rsid w:val="00693CA6"/>
    <w:rsid w:val="00693D7D"/>
    <w:rsid w:val="00693FEA"/>
    <w:rsid w:val="0069408D"/>
    <w:rsid w:val="006942C5"/>
    <w:rsid w:val="006942CE"/>
    <w:rsid w:val="00694322"/>
    <w:rsid w:val="006945A4"/>
    <w:rsid w:val="0069469C"/>
    <w:rsid w:val="006947FF"/>
    <w:rsid w:val="00694C2A"/>
    <w:rsid w:val="00694CCB"/>
    <w:rsid w:val="00694CE4"/>
    <w:rsid w:val="00694E2C"/>
    <w:rsid w:val="00694E9F"/>
    <w:rsid w:val="0069500E"/>
    <w:rsid w:val="0069505C"/>
    <w:rsid w:val="0069538C"/>
    <w:rsid w:val="006956C9"/>
    <w:rsid w:val="00695826"/>
    <w:rsid w:val="006958EF"/>
    <w:rsid w:val="00695C74"/>
    <w:rsid w:val="00695DCB"/>
    <w:rsid w:val="006963BA"/>
    <w:rsid w:val="006963FA"/>
    <w:rsid w:val="006966CD"/>
    <w:rsid w:val="00696A54"/>
    <w:rsid w:val="00696EB4"/>
    <w:rsid w:val="00696FE0"/>
    <w:rsid w:val="00697238"/>
    <w:rsid w:val="0069733E"/>
    <w:rsid w:val="006973F5"/>
    <w:rsid w:val="0069798F"/>
    <w:rsid w:val="00697BF6"/>
    <w:rsid w:val="00697C45"/>
    <w:rsid w:val="006A03D3"/>
    <w:rsid w:val="006A047B"/>
    <w:rsid w:val="006A05CD"/>
    <w:rsid w:val="006A0683"/>
    <w:rsid w:val="006A0738"/>
    <w:rsid w:val="006A07CF"/>
    <w:rsid w:val="006A0864"/>
    <w:rsid w:val="006A09DF"/>
    <w:rsid w:val="006A0D50"/>
    <w:rsid w:val="006A0D57"/>
    <w:rsid w:val="006A15A0"/>
    <w:rsid w:val="006A18DF"/>
    <w:rsid w:val="006A1A6F"/>
    <w:rsid w:val="006A1B97"/>
    <w:rsid w:val="006A1D84"/>
    <w:rsid w:val="006A21CC"/>
    <w:rsid w:val="006A2ACD"/>
    <w:rsid w:val="006A2C9D"/>
    <w:rsid w:val="006A2E51"/>
    <w:rsid w:val="006A2FE7"/>
    <w:rsid w:val="006A2FED"/>
    <w:rsid w:val="006A34FA"/>
    <w:rsid w:val="006A3600"/>
    <w:rsid w:val="006A3942"/>
    <w:rsid w:val="006A3B8E"/>
    <w:rsid w:val="006A3FAE"/>
    <w:rsid w:val="006A4043"/>
    <w:rsid w:val="006A406E"/>
    <w:rsid w:val="006A409C"/>
    <w:rsid w:val="006A4581"/>
    <w:rsid w:val="006A4713"/>
    <w:rsid w:val="006A4A63"/>
    <w:rsid w:val="006A4BA3"/>
    <w:rsid w:val="006A4CC7"/>
    <w:rsid w:val="006A4DCA"/>
    <w:rsid w:val="006A522D"/>
    <w:rsid w:val="006A5AF8"/>
    <w:rsid w:val="006A5B81"/>
    <w:rsid w:val="006A5D64"/>
    <w:rsid w:val="006A5EFF"/>
    <w:rsid w:val="006A63C9"/>
    <w:rsid w:val="006A6778"/>
    <w:rsid w:val="006A696C"/>
    <w:rsid w:val="006A6AF9"/>
    <w:rsid w:val="006A6C6E"/>
    <w:rsid w:val="006A6C99"/>
    <w:rsid w:val="006A6D92"/>
    <w:rsid w:val="006A712A"/>
    <w:rsid w:val="006A7329"/>
    <w:rsid w:val="006A74FC"/>
    <w:rsid w:val="006A7A71"/>
    <w:rsid w:val="006A7B20"/>
    <w:rsid w:val="006A7C60"/>
    <w:rsid w:val="006A7DCC"/>
    <w:rsid w:val="006B0165"/>
    <w:rsid w:val="006B02DA"/>
    <w:rsid w:val="006B0546"/>
    <w:rsid w:val="006B0636"/>
    <w:rsid w:val="006B073D"/>
    <w:rsid w:val="006B097F"/>
    <w:rsid w:val="006B0BD9"/>
    <w:rsid w:val="006B0D5E"/>
    <w:rsid w:val="006B0DD8"/>
    <w:rsid w:val="006B0F85"/>
    <w:rsid w:val="006B1063"/>
    <w:rsid w:val="006B10B0"/>
    <w:rsid w:val="006B155E"/>
    <w:rsid w:val="006B1840"/>
    <w:rsid w:val="006B1881"/>
    <w:rsid w:val="006B1ACC"/>
    <w:rsid w:val="006B1B3B"/>
    <w:rsid w:val="006B1EF4"/>
    <w:rsid w:val="006B230E"/>
    <w:rsid w:val="006B2340"/>
    <w:rsid w:val="006B28D7"/>
    <w:rsid w:val="006B2A0C"/>
    <w:rsid w:val="006B2FC7"/>
    <w:rsid w:val="006B300A"/>
    <w:rsid w:val="006B31A6"/>
    <w:rsid w:val="006B324D"/>
    <w:rsid w:val="006B32AF"/>
    <w:rsid w:val="006B32B8"/>
    <w:rsid w:val="006B3435"/>
    <w:rsid w:val="006B346B"/>
    <w:rsid w:val="006B34A4"/>
    <w:rsid w:val="006B36C7"/>
    <w:rsid w:val="006B375D"/>
    <w:rsid w:val="006B37D0"/>
    <w:rsid w:val="006B43A2"/>
    <w:rsid w:val="006B43A9"/>
    <w:rsid w:val="006B463B"/>
    <w:rsid w:val="006B47EE"/>
    <w:rsid w:val="006B48B7"/>
    <w:rsid w:val="006B48FB"/>
    <w:rsid w:val="006B4958"/>
    <w:rsid w:val="006B4A09"/>
    <w:rsid w:val="006B4BB4"/>
    <w:rsid w:val="006B4DB5"/>
    <w:rsid w:val="006B4E42"/>
    <w:rsid w:val="006B4F73"/>
    <w:rsid w:val="006B56E4"/>
    <w:rsid w:val="006B57A2"/>
    <w:rsid w:val="006B5A12"/>
    <w:rsid w:val="006B607C"/>
    <w:rsid w:val="006B64B1"/>
    <w:rsid w:val="006B670D"/>
    <w:rsid w:val="006B67B3"/>
    <w:rsid w:val="006B6E8C"/>
    <w:rsid w:val="006B7112"/>
    <w:rsid w:val="006B7152"/>
    <w:rsid w:val="006B7593"/>
    <w:rsid w:val="006B79B2"/>
    <w:rsid w:val="006B7A60"/>
    <w:rsid w:val="006B7ADE"/>
    <w:rsid w:val="006B7D90"/>
    <w:rsid w:val="006C021B"/>
    <w:rsid w:val="006C0248"/>
    <w:rsid w:val="006C0802"/>
    <w:rsid w:val="006C0A1F"/>
    <w:rsid w:val="006C0ABF"/>
    <w:rsid w:val="006C0B76"/>
    <w:rsid w:val="006C10DE"/>
    <w:rsid w:val="006C14B5"/>
    <w:rsid w:val="006C15D3"/>
    <w:rsid w:val="006C1654"/>
    <w:rsid w:val="006C17E5"/>
    <w:rsid w:val="006C1B27"/>
    <w:rsid w:val="006C1E0F"/>
    <w:rsid w:val="006C22A0"/>
    <w:rsid w:val="006C27D7"/>
    <w:rsid w:val="006C28F7"/>
    <w:rsid w:val="006C29FA"/>
    <w:rsid w:val="006C2A71"/>
    <w:rsid w:val="006C2A9F"/>
    <w:rsid w:val="006C2AD4"/>
    <w:rsid w:val="006C2BED"/>
    <w:rsid w:val="006C2F13"/>
    <w:rsid w:val="006C2F9A"/>
    <w:rsid w:val="006C356A"/>
    <w:rsid w:val="006C3721"/>
    <w:rsid w:val="006C37A6"/>
    <w:rsid w:val="006C380A"/>
    <w:rsid w:val="006C3DC0"/>
    <w:rsid w:val="006C40AA"/>
    <w:rsid w:val="006C4586"/>
    <w:rsid w:val="006C4ED2"/>
    <w:rsid w:val="006C4F15"/>
    <w:rsid w:val="006C4FC5"/>
    <w:rsid w:val="006C5081"/>
    <w:rsid w:val="006C50A8"/>
    <w:rsid w:val="006C5563"/>
    <w:rsid w:val="006C557B"/>
    <w:rsid w:val="006C56C3"/>
    <w:rsid w:val="006C56CE"/>
    <w:rsid w:val="006C5BCE"/>
    <w:rsid w:val="006C5D2D"/>
    <w:rsid w:val="006C5D85"/>
    <w:rsid w:val="006C6049"/>
    <w:rsid w:val="006C60F9"/>
    <w:rsid w:val="006C61C2"/>
    <w:rsid w:val="006C6733"/>
    <w:rsid w:val="006C68A0"/>
    <w:rsid w:val="006C6AFA"/>
    <w:rsid w:val="006C6C0A"/>
    <w:rsid w:val="006C6D61"/>
    <w:rsid w:val="006C6EBE"/>
    <w:rsid w:val="006C6F58"/>
    <w:rsid w:val="006C71F8"/>
    <w:rsid w:val="006C7258"/>
    <w:rsid w:val="006C7AF7"/>
    <w:rsid w:val="006C7C9D"/>
    <w:rsid w:val="006C7D16"/>
    <w:rsid w:val="006C7DAC"/>
    <w:rsid w:val="006D000A"/>
    <w:rsid w:val="006D0896"/>
    <w:rsid w:val="006D0B8E"/>
    <w:rsid w:val="006D0D4B"/>
    <w:rsid w:val="006D0D89"/>
    <w:rsid w:val="006D0EC7"/>
    <w:rsid w:val="006D0F02"/>
    <w:rsid w:val="006D0F3D"/>
    <w:rsid w:val="006D0F53"/>
    <w:rsid w:val="006D10EA"/>
    <w:rsid w:val="006D10F6"/>
    <w:rsid w:val="006D160A"/>
    <w:rsid w:val="006D168A"/>
    <w:rsid w:val="006D18B1"/>
    <w:rsid w:val="006D1A16"/>
    <w:rsid w:val="006D1CF7"/>
    <w:rsid w:val="006D1D1E"/>
    <w:rsid w:val="006D1F5D"/>
    <w:rsid w:val="006D20F7"/>
    <w:rsid w:val="006D21A1"/>
    <w:rsid w:val="006D223F"/>
    <w:rsid w:val="006D25B3"/>
    <w:rsid w:val="006D2653"/>
    <w:rsid w:val="006D281E"/>
    <w:rsid w:val="006D2AC7"/>
    <w:rsid w:val="006D2AF6"/>
    <w:rsid w:val="006D2B38"/>
    <w:rsid w:val="006D2BD7"/>
    <w:rsid w:val="006D3233"/>
    <w:rsid w:val="006D3452"/>
    <w:rsid w:val="006D3940"/>
    <w:rsid w:val="006D3CF9"/>
    <w:rsid w:val="006D3DCE"/>
    <w:rsid w:val="006D3E6B"/>
    <w:rsid w:val="006D4228"/>
    <w:rsid w:val="006D435E"/>
    <w:rsid w:val="006D45C2"/>
    <w:rsid w:val="006D4A57"/>
    <w:rsid w:val="006D5093"/>
    <w:rsid w:val="006D50E9"/>
    <w:rsid w:val="006D5112"/>
    <w:rsid w:val="006D51F3"/>
    <w:rsid w:val="006D55A8"/>
    <w:rsid w:val="006D56F8"/>
    <w:rsid w:val="006D59F9"/>
    <w:rsid w:val="006D5AD9"/>
    <w:rsid w:val="006D5B16"/>
    <w:rsid w:val="006D5B73"/>
    <w:rsid w:val="006D5ED5"/>
    <w:rsid w:val="006D5FE9"/>
    <w:rsid w:val="006D6134"/>
    <w:rsid w:val="006D641F"/>
    <w:rsid w:val="006D6571"/>
    <w:rsid w:val="006D65F7"/>
    <w:rsid w:val="006D695F"/>
    <w:rsid w:val="006D6AD1"/>
    <w:rsid w:val="006D6B3A"/>
    <w:rsid w:val="006D6E25"/>
    <w:rsid w:val="006D6F42"/>
    <w:rsid w:val="006D6FB9"/>
    <w:rsid w:val="006D7121"/>
    <w:rsid w:val="006D71DC"/>
    <w:rsid w:val="006D7268"/>
    <w:rsid w:val="006D7399"/>
    <w:rsid w:val="006D7493"/>
    <w:rsid w:val="006D78A5"/>
    <w:rsid w:val="006D79B1"/>
    <w:rsid w:val="006D7A17"/>
    <w:rsid w:val="006D7D43"/>
    <w:rsid w:val="006D7E28"/>
    <w:rsid w:val="006D7E6D"/>
    <w:rsid w:val="006D7EF1"/>
    <w:rsid w:val="006E0040"/>
    <w:rsid w:val="006E024C"/>
    <w:rsid w:val="006E0802"/>
    <w:rsid w:val="006E08FE"/>
    <w:rsid w:val="006E097E"/>
    <w:rsid w:val="006E0ABA"/>
    <w:rsid w:val="006E0ACB"/>
    <w:rsid w:val="006E0D04"/>
    <w:rsid w:val="006E0F0E"/>
    <w:rsid w:val="006E1208"/>
    <w:rsid w:val="006E1273"/>
    <w:rsid w:val="006E12A3"/>
    <w:rsid w:val="006E146F"/>
    <w:rsid w:val="006E157E"/>
    <w:rsid w:val="006E1606"/>
    <w:rsid w:val="006E16A7"/>
    <w:rsid w:val="006E1799"/>
    <w:rsid w:val="006E183F"/>
    <w:rsid w:val="006E1E26"/>
    <w:rsid w:val="006E262B"/>
    <w:rsid w:val="006E2777"/>
    <w:rsid w:val="006E2C0B"/>
    <w:rsid w:val="006E32B8"/>
    <w:rsid w:val="006E34CF"/>
    <w:rsid w:val="006E359A"/>
    <w:rsid w:val="006E36EF"/>
    <w:rsid w:val="006E3873"/>
    <w:rsid w:val="006E3A49"/>
    <w:rsid w:val="006E3CAE"/>
    <w:rsid w:val="006E3F06"/>
    <w:rsid w:val="006E3FC3"/>
    <w:rsid w:val="006E46F1"/>
    <w:rsid w:val="006E4AF9"/>
    <w:rsid w:val="006E4DFA"/>
    <w:rsid w:val="006E5441"/>
    <w:rsid w:val="006E544C"/>
    <w:rsid w:val="006E548E"/>
    <w:rsid w:val="006E5577"/>
    <w:rsid w:val="006E63EF"/>
    <w:rsid w:val="006E6478"/>
    <w:rsid w:val="006E669A"/>
    <w:rsid w:val="006E673E"/>
    <w:rsid w:val="006E69CC"/>
    <w:rsid w:val="006E6AE5"/>
    <w:rsid w:val="006E6EF5"/>
    <w:rsid w:val="006E6F37"/>
    <w:rsid w:val="006E71FA"/>
    <w:rsid w:val="006E7283"/>
    <w:rsid w:val="006E751B"/>
    <w:rsid w:val="006E75DE"/>
    <w:rsid w:val="006E7791"/>
    <w:rsid w:val="006E77D5"/>
    <w:rsid w:val="006E79BB"/>
    <w:rsid w:val="006E7BC2"/>
    <w:rsid w:val="006E7F0D"/>
    <w:rsid w:val="006F046A"/>
    <w:rsid w:val="006F088F"/>
    <w:rsid w:val="006F17A4"/>
    <w:rsid w:val="006F17B5"/>
    <w:rsid w:val="006F1AE1"/>
    <w:rsid w:val="006F1F6C"/>
    <w:rsid w:val="006F22FD"/>
    <w:rsid w:val="006F265E"/>
    <w:rsid w:val="006F2665"/>
    <w:rsid w:val="006F2986"/>
    <w:rsid w:val="006F2B05"/>
    <w:rsid w:val="006F2EDC"/>
    <w:rsid w:val="006F2F8E"/>
    <w:rsid w:val="006F3154"/>
    <w:rsid w:val="006F346E"/>
    <w:rsid w:val="006F34E0"/>
    <w:rsid w:val="006F3770"/>
    <w:rsid w:val="006F3967"/>
    <w:rsid w:val="006F39BA"/>
    <w:rsid w:val="006F3A30"/>
    <w:rsid w:val="006F3A95"/>
    <w:rsid w:val="006F3AB5"/>
    <w:rsid w:val="006F3E6E"/>
    <w:rsid w:val="006F3E77"/>
    <w:rsid w:val="006F41FE"/>
    <w:rsid w:val="006F4316"/>
    <w:rsid w:val="006F4360"/>
    <w:rsid w:val="006F44F0"/>
    <w:rsid w:val="006F4712"/>
    <w:rsid w:val="006F4917"/>
    <w:rsid w:val="006F4A47"/>
    <w:rsid w:val="006F4CD7"/>
    <w:rsid w:val="006F4D32"/>
    <w:rsid w:val="006F4DF8"/>
    <w:rsid w:val="006F4EDE"/>
    <w:rsid w:val="006F530E"/>
    <w:rsid w:val="006F545D"/>
    <w:rsid w:val="006F5467"/>
    <w:rsid w:val="006F5505"/>
    <w:rsid w:val="006F5959"/>
    <w:rsid w:val="006F5B49"/>
    <w:rsid w:val="006F5D0F"/>
    <w:rsid w:val="006F5DC0"/>
    <w:rsid w:val="006F61D6"/>
    <w:rsid w:val="006F6364"/>
    <w:rsid w:val="006F64D4"/>
    <w:rsid w:val="006F65F4"/>
    <w:rsid w:val="006F69B2"/>
    <w:rsid w:val="006F6B7F"/>
    <w:rsid w:val="006F6D4F"/>
    <w:rsid w:val="006F70EB"/>
    <w:rsid w:val="006F736B"/>
    <w:rsid w:val="006F7668"/>
    <w:rsid w:val="006F768B"/>
    <w:rsid w:val="006F799D"/>
    <w:rsid w:val="006F7B6D"/>
    <w:rsid w:val="006F7BE7"/>
    <w:rsid w:val="006F7E1B"/>
    <w:rsid w:val="006F7FFE"/>
    <w:rsid w:val="00700006"/>
    <w:rsid w:val="0070000B"/>
    <w:rsid w:val="007000ED"/>
    <w:rsid w:val="0070032C"/>
    <w:rsid w:val="00700523"/>
    <w:rsid w:val="007007A2"/>
    <w:rsid w:val="00700945"/>
    <w:rsid w:val="00700C8A"/>
    <w:rsid w:val="007013F1"/>
    <w:rsid w:val="00701830"/>
    <w:rsid w:val="00701990"/>
    <w:rsid w:val="00701C9A"/>
    <w:rsid w:val="00701DFC"/>
    <w:rsid w:val="0070214E"/>
    <w:rsid w:val="007024F2"/>
    <w:rsid w:val="00702846"/>
    <w:rsid w:val="007028C1"/>
    <w:rsid w:val="00702A30"/>
    <w:rsid w:val="00702A59"/>
    <w:rsid w:val="00702CA4"/>
    <w:rsid w:val="007030F5"/>
    <w:rsid w:val="007031E1"/>
    <w:rsid w:val="00703582"/>
    <w:rsid w:val="007035FD"/>
    <w:rsid w:val="007039CA"/>
    <w:rsid w:val="00703A03"/>
    <w:rsid w:val="00703D9A"/>
    <w:rsid w:val="00703F80"/>
    <w:rsid w:val="00703F9E"/>
    <w:rsid w:val="00704178"/>
    <w:rsid w:val="00704211"/>
    <w:rsid w:val="00704322"/>
    <w:rsid w:val="00704438"/>
    <w:rsid w:val="0070443A"/>
    <w:rsid w:val="00704472"/>
    <w:rsid w:val="00704520"/>
    <w:rsid w:val="007045F8"/>
    <w:rsid w:val="00704825"/>
    <w:rsid w:val="007048A3"/>
    <w:rsid w:val="007049E7"/>
    <w:rsid w:val="00704C7E"/>
    <w:rsid w:val="0070563C"/>
    <w:rsid w:val="00705794"/>
    <w:rsid w:val="00705A94"/>
    <w:rsid w:val="00705D06"/>
    <w:rsid w:val="007064FA"/>
    <w:rsid w:val="007066BB"/>
    <w:rsid w:val="007069FE"/>
    <w:rsid w:val="00707BF5"/>
    <w:rsid w:val="00707FE8"/>
    <w:rsid w:val="007102F2"/>
    <w:rsid w:val="0071046A"/>
    <w:rsid w:val="007107CB"/>
    <w:rsid w:val="007109A8"/>
    <w:rsid w:val="00710DD1"/>
    <w:rsid w:val="00711060"/>
    <w:rsid w:val="007111DA"/>
    <w:rsid w:val="0071120B"/>
    <w:rsid w:val="0071151F"/>
    <w:rsid w:val="0071191B"/>
    <w:rsid w:val="007119F8"/>
    <w:rsid w:val="00711D5F"/>
    <w:rsid w:val="00712586"/>
    <w:rsid w:val="007125DD"/>
    <w:rsid w:val="00712EC0"/>
    <w:rsid w:val="00713289"/>
    <w:rsid w:val="00713316"/>
    <w:rsid w:val="00713451"/>
    <w:rsid w:val="0071381C"/>
    <w:rsid w:val="007139B0"/>
    <w:rsid w:val="00713A34"/>
    <w:rsid w:val="0071415E"/>
    <w:rsid w:val="00714173"/>
    <w:rsid w:val="0071492E"/>
    <w:rsid w:val="007149D2"/>
    <w:rsid w:val="00714BC7"/>
    <w:rsid w:val="00714C47"/>
    <w:rsid w:val="00714EBE"/>
    <w:rsid w:val="00715202"/>
    <w:rsid w:val="00715409"/>
    <w:rsid w:val="0071587F"/>
    <w:rsid w:val="007159AC"/>
    <w:rsid w:val="00715FD3"/>
    <w:rsid w:val="00715FE2"/>
    <w:rsid w:val="007160B6"/>
    <w:rsid w:val="007161B8"/>
    <w:rsid w:val="00716281"/>
    <w:rsid w:val="007165CB"/>
    <w:rsid w:val="0071698D"/>
    <w:rsid w:val="00716B52"/>
    <w:rsid w:val="00716C0F"/>
    <w:rsid w:val="00716D67"/>
    <w:rsid w:val="00716E06"/>
    <w:rsid w:val="00716E11"/>
    <w:rsid w:val="00716E81"/>
    <w:rsid w:val="00717332"/>
    <w:rsid w:val="0071770A"/>
    <w:rsid w:val="00717862"/>
    <w:rsid w:val="00717944"/>
    <w:rsid w:val="007179BF"/>
    <w:rsid w:val="00717A7D"/>
    <w:rsid w:val="00717C93"/>
    <w:rsid w:val="00717CAD"/>
    <w:rsid w:val="00717CE8"/>
    <w:rsid w:val="007200DC"/>
    <w:rsid w:val="0072012D"/>
    <w:rsid w:val="0072016F"/>
    <w:rsid w:val="00720411"/>
    <w:rsid w:val="0072046F"/>
    <w:rsid w:val="0072074A"/>
    <w:rsid w:val="00720865"/>
    <w:rsid w:val="00720868"/>
    <w:rsid w:val="0072087C"/>
    <w:rsid w:val="00720A5F"/>
    <w:rsid w:val="00720C46"/>
    <w:rsid w:val="00721317"/>
    <w:rsid w:val="00721BB4"/>
    <w:rsid w:val="00721E66"/>
    <w:rsid w:val="00722D9E"/>
    <w:rsid w:val="00723202"/>
    <w:rsid w:val="007233A0"/>
    <w:rsid w:val="007234CD"/>
    <w:rsid w:val="0072363F"/>
    <w:rsid w:val="00723808"/>
    <w:rsid w:val="00723C8B"/>
    <w:rsid w:val="00724B2F"/>
    <w:rsid w:val="00724E92"/>
    <w:rsid w:val="00724ECA"/>
    <w:rsid w:val="00724F4F"/>
    <w:rsid w:val="00724F5E"/>
    <w:rsid w:val="00725074"/>
    <w:rsid w:val="00725100"/>
    <w:rsid w:val="00725162"/>
    <w:rsid w:val="007252C8"/>
    <w:rsid w:val="0072575F"/>
    <w:rsid w:val="00725860"/>
    <w:rsid w:val="007258B6"/>
    <w:rsid w:val="0072598E"/>
    <w:rsid w:val="00725B6F"/>
    <w:rsid w:val="007261C9"/>
    <w:rsid w:val="007265D6"/>
    <w:rsid w:val="00726729"/>
    <w:rsid w:val="00726743"/>
    <w:rsid w:val="00726CE4"/>
    <w:rsid w:val="00726CF2"/>
    <w:rsid w:val="00726E62"/>
    <w:rsid w:val="00726F0E"/>
    <w:rsid w:val="00727350"/>
    <w:rsid w:val="0072735C"/>
    <w:rsid w:val="00727410"/>
    <w:rsid w:val="0072743A"/>
    <w:rsid w:val="007274A5"/>
    <w:rsid w:val="00727685"/>
    <w:rsid w:val="00727700"/>
    <w:rsid w:val="0072773B"/>
    <w:rsid w:val="00727B6A"/>
    <w:rsid w:val="00730040"/>
    <w:rsid w:val="0073019D"/>
    <w:rsid w:val="0073039F"/>
    <w:rsid w:val="00730492"/>
    <w:rsid w:val="00730535"/>
    <w:rsid w:val="00730677"/>
    <w:rsid w:val="00730F24"/>
    <w:rsid w:val="007312E3"/>
    <w:rsid w:val="007314C4"/>
    <w:rsid w:val="00731691"/>
    <w:rsid w:val="0073175F"/>
    <w:rsid w:val="00731964"/>
    <w:rsid w:val="00731E00"/>
    <w:rsid w:val="0073203D"/>
    <w:rsid w:val="00732074"/>
    <w:rsid w:val="00732112"/>
    <w:rsid w:val="00732258"/>
    <w:rsid w:val="00732378"/>
    <w:rsid w:val="007323D0"/>
    <w:rsid w:val="0073264E"/>
    <w:rsid w:val="00732737"/>
    <w:rsid w:val="00732791"/>
    <w:rsid w:val="00732D52"/>
    <w:rsid w:val="00733254"/>
    <w:rsid w:val="00733397"/>
    <w:rsid w:val="007333A3"/>
    <w:rsid w:val="00733488"/>
    <w:rsid w:val="00733B49"/>
    <w:rsid w:val="00733B81"/>
    <w:rsid w:val="00733C68"/>
    <w:rsid w:val="00733DEA"/>
    <w:rsid w:val="00733EC6"/>
    <w:rsid w:val="00734182"/>
    <w:rsid w:val="007345A4"/>
    <w:rsid w:val="00734A20"/>
    <w:rsid w:val="00734A23"/>
    <w:rsid w:val="00734C53"/>
    <w:rsid w:val="00734CCC"/>
    <w:rsid w:val="00734E51"/>
    <w:rsid w:val="00734EE5"/>
    <w:rsid w:val="0073543E"/>
    <w:rsid w:val="0073572D"/>
    <w:rsid w:val="00735B29"/>
    <w:rsid w:val="00735C0D"/>
    <w:rsid w:val="00735D34"/>
    <w:rsid w:val="00735F19"/>
    <w:rsid w:val="007362C3"/>
    <w:rsid w:val="00736578"/>
    <w:rsid w:val="007365CB"/>
    <w:rsid w:val="0073696F"/>
    <w:rsid w:val="00736A50"/>
    <w:rsid w:val="00736C66"/>
    <w:rsid w:val="00736CDD"/>
    <w:rsid w:val="007370C1"/>
    <w:rsid w:val="0073724D"/>
    <w:rsid w:val="007372BC"/>
    <w:rsid w:val="007372D0"/>
    <w:rsid w:val="0073733E"/>
    <w:rsid w:val="007373DA"/>
    <w:rsid w:val="0073750E"/>
    <w:rsid w:val="00737582"/>
    <w:rsid w:val="0073772A"/>
    <w:rsid w:val="007378D9"/>
    <w:rsid w:val="007379C1"/>
    <w:rsid w:val="00737EA9"/>
    <w:rsid w:val="00737EBC"/>
    <w:rsid w:val="00740080"/>
    <w:rsid w:val="007400EB"/>
    <w:rsid w:val="00740298"/>
    <w:rsid w:val="00740341"/>
    <w:rsid w:val="007403A0"/>
    <w:rsid w:val="007403A3"/>
    <w:rsid w:val="007408D2"/>
    <w:rsid w:val="00740A21"/>
    <w:rsid w:val="00740B06"/>
    <w:rsid w:val="00740CDA"/>
    <w:rsid w:val="00740F4B"/>
    <w:rsid w:val="00741216"/>
    <w:rsid w:val="0074137E"/>
    <w:rsid w:val="007415A7"/>
    <w:rsid w:val="00741A72"/>
    <w:rsid w:val="00741D95"/>
    <w:rsid w:val="00741DB6"/>
    <w:rsid w:val="00742B0D"/>
    <w:rsid w:val="00742F2A"/>
    <w:rsid w:val="00742FDE"/>
    <w:rsid w:val="007431A0"/>
    <w:rsid w:val="00743342"/>
    <w:rsid w:val="007434A9"/>
    <w:rsid w:val="007435A1"/>
    <w:rsid w:val="00743631"/>
    <w:rsid w:val="00743C27"/>
    <w:rsid w:val="00744362"/>
    <w:rsid w:val="00744743"/>
    <w:rsid w:val="007447B3"/>
    <w:rsid w:val="007447D6"/>
    <w:rsid w:val="007449AA"/>
    <w:rsid w:val="00744A65"/>
    <w:rsid w:val="00744B3E"/>
    <w:rsid w:val="007453C7"/>
    <w:rsid w:val="0074556D"/>
    <w:rsid w:val="00745689"/>
    <w:rsid w:val="00745B08"/>
    <w:rsid w:val="00745C24"/>
    <w:rsid w:val="00745C95"/>
    <w:rsid w:val="00745DD9"/>
    <w:rsid w:val="00745E9A"/>
    <w:rsid w:val="00745EA0"/>
    <w:rsid w:val="0074609B"/>
    <w:rsid w:val="007461C4"/>
    <w:rsid w:val="007461E8"/>
    <w:rsid w:val="0074632E"/>
    <w:rsid w:val="007463BE"/>
    <w:rsid w:val="0074653E"/>
    <w:rsid w:val="0074658D"/>
    <w:rsid w:val="00746952"/>
    <w:rsid w:val="0074697F"/>
    <w:rsid w:val="00746A71"/>
    <w:rsid w:val="00746B07"/>
    <w:rsid w:val="00746B08"/>
    <w:rsid w:val="00746C51"/>
    <w:rsid w:val="00746D4A"/>
    <w:rsid w:val="00746F68"/>
    <w:rsid w:val="00747016"/>
    <w:rsid w:val="00747039"/>
    <w:rsid w:val="0074705B"/>
    <w:rsid w:val="007472CA"/>
    <w:rsid w:val="00747581"/>
    <w:rsid w:val="00747613"/>
    <w:rsid w:val="007477B2"/>
    <w:rsid w:val="007479A9"/>
    <w:rsid w:val="00747E72"/>
    <w:rsid w:val="0075054A"/>
    <w:rsid w:val="0075061F"/>
    <w:rsid w:val="00750633"/>
    <w:rsid w:val="007507AA"/>
    <w:rsid w:val="007508F5"/>
    <w:rsid w:val="00750B09"/>
    <w:rsid w:val="0075128D"/>
    <w:rsid w:val="0075170B"/>
    <w:rsid w:val="00751794"/>
    <w:rsid w:val="00751A15"/>
    <w:rsid w:val="00751A97"/>
    <w:rsid w:val="00751ADA"/>
    <w:rsid w:val="00751FA3"/>
    <w:rsid w:val="00752009"/>
    <w:rsid w:val="007524BF"/>
    <w:rsid w:val="00752691"/>
    <w:rsid w:val="00752738"/>
    <w:rsid w:val="00752C64"/>
    <w:rsid w:val="00752DAE"/>
    <w:rsid w:val="00752EAB"/>
    <w:rsid w:val="00752F53"/>
    <w:rsid w:val="0075310D"/>
    <w:rsid w:val="007533F7"/>
    <w:rsid w:val="00753416"/>
    <w:rsid w:val="0075342E"/>
    <w:rsid w:val="007535DB"/>
    <w:rsid w:val="007535DE"/>
    <w:rsid w:val="00753723"/>
    <w:rsid w:val="00753944"/>
    <w:rsid w:val="00753B6A"/>
    <w:rsid w:val="00753F8B"/>
    <w:rsid w:val="007541DC"/>
    <w:rsid w:val="00754871"/>
    <w:rsid w:val="00754B42"/>
    <w:rsid w:val="00754C01"/>
    <w:rsid w:val="00754DD0"/>
    <w:rsid w:val="0075509A"/>
    <w:rsid w:val="007555CC"/>
    <w:rsid w:val="0075576B"/>
    <w:rsid w:val="007557A1"/>
    <w:rsid w:val="00755903"/>
    <w:rsid w:val="00755955"/>
    <w:rsid w:val="00755C49"/>
    <w:rsid w:val="00756088"/>
    <w:rsid w:val="007563B4"/>
    <w:rsid w:val="007563CD"/>
    <w:rsid w:val="00756572"/>
    <w:rsid w:val="00756637"/>
    <w:rsid w:val="007567AD"/>
    <w:rsid w:val="00756B05"/>
    <w:rsid w:val="00756B85"/>
    <w:rsid w:val="00756C31"/>
    <w:rsid w:val="00756E90"/>
    <w:rsid w:val="00757446"/>
    <w:rsid w:val="007574F3"/>
    <w:rsid w:val="00757547"/>
    <w:rsid w:val="00757687"/>
    <w:rsid w:val="00757729"/>
    <w:rsid w:val="00757A2B"/>
    <w:rsid w:val="00760024"/>
    <w:rsid w:val="00760258"/>
    <w:rsid w:val="007603E5"/>
    <w:rsid w:val="007604B3"/>
    <w:rsid w:val="0076083D"/>
    <w:rsid w:val="0076094F"/>
    <w:rsid w:val="0076099A"/>
    <w:rsid w:val="00760BAF"/>
    <w:rsid w:val="00760D49"/>
    <w:rsid w:val="00760D9A"/>
    <w:rsid w:val="0076106B"/>
    <w:rsid w:val="00761330"/>
    <w:rsid w:val="00761946"/>
    <w:rsid w:val="00761B41"/>
    <w:rsid w:val="00761E99"/>
    <w:rsid w:val="00761F7F"/>
    <w:rsid w:val="00761FAE"/>
    <w:rsid w:val="00761FD0"/>
    <w:rsid w:val="007620B6"/>
    <w:rsid w:val="00762154"/>
    <w:rsid w:val="00762378"/>
    <w:rsid w:val="007623CC"/>
    <w:rsid w:val="007627ED"/>
    <w:rsid w:val="00762CB6"/>
    <w:rsid w:val="00762F17"/>
    <w:rsid w:val="0076310A"/>
    <w:rsid w:val="00763419"/>
    <w:rsid w:val="00763499"/>
    <w:rsid w:val="00763833"/>
    <w:rsid w:val="007638B2"/>
    <w:rsid w:val="00763A98"/>
    <w:rsid w:val="00763C0B"/>
    <w:rsid w:val="00763EF0"/>
    <w:rsid w:val="00763EF3"/>
    <w:rsid w:val="00763EF7"/>
    <w:rsid w:val="00763FBB"/>
    <w:rsid w:val="0076411C"/>
    <w:rsid w:val="0076439F"/>
    <w:rsid w:val="00764424"/>
    <w:rsid w:val="007648F0"/>
    <w:rsid w:val="00764BCF"/>
    <w:rsid w:val="00764CDC"/>
    <w:rsid w:val="00764D9E"/>
    <w:rsid w:val="00764E71"/>
    <w:rsid w:val="00764F2C"/>
    <w:rsid w:val="00765250"/>
    <w:rsid w:val="00765287"/>
    <w:rsid w:val="007658EF"/>
    <w:rsid w:val="0076591B"/>
    <w:rsid w:val="007659F2"/>
    <w:rsid w:val="00765A22"/>
    <w:rsid w:val="00765B09"/>
    <w:rsid w:val="00765B43"/>
    <w:rsid w:val="00765E09"/>
    <w:rsid w:val="007662CF"/>
    <w:rsid w:val="007662F7"/>
    <w:rsid w:val="0076642B"/>
    <w:rsid w:val="007664CF"/>
    <w:rsid w:val="00766705"/>
    <w:rsid w:val="007668CD"/>
    <w:rsid w:val="00766C09"/>
    <w:rsid w:val="00766E7B"/>
    <w:rsid w:val="00766F36"/>
    <w:rsid w:val="00767298"/>
    <w:rsid w:val="007672B8"/>
    <w:rsid w:val="007672F1"/>
    <w:rsid w:val="00767333"/>
    <w:rsid w:val="00767554"/>
    <w:rsid w:val="00767E3E"/>
    <w:rsid w:val="00767E91"/>
    <w:rsid w:val="00767EBE"/>
    <w:rsid w:val="0077026C"/>
    <w:rsid w:val="00770301"/>
    <w:rsid w:val="00770313"/>
    <w:rsid w:val="00770407"/>
    <w:rsid w:val="00770609"/>
    <w:rsid w:val="0077066F"/>
    <w:rsid w:val="007706E3"/>
    <w:rsid w:val="00770757"/>
    <w:rsid w:val="00770B47"/>
    <w:rsid w:val="00770D10"/>
    <w:rsid w:val="00770D12"/>
    <w:rsid w:val="00770E1A"/>
    <w:rsid w:val="007710EE"/>
    <w:rsid w:val="00771625"/>
    <w:rsid w:val="00771687"/>
    <w:rsid w:val="00771A83"/>
    <w:rsid w:val="00771D6B"/>
    <w:rsid w:val="00771E0B"/>
    <w:rsid w:val="0077207F"/>
    <w:rsid w:val="007721C7"/>
    <w:rsid w:val="00772259"/>
    <w:rsid w:val="00772384"/>
    <w:rsid w:val="007726DF"/>
    <w:rsid w:val="00772948"/>
    <w:rsid w:val="00772A79"/>
    <w:rsid w:val="00772AFD"/>
    <w:rsid w:val="00772BD5"/>
    <w:rsid w:val="0077305E"/>
    <w:rsid w:val="007738DB"/>
    <w:rsid w:val="00773D62"/>
    <w:rsid w:val="00773DBA"/>
    <w:rsid w:val="00773E9B"/>
    <w:rsid w:val="00773FF0"/>
    <w:rsid w:val="00773FF8"/>
    <w:rsid w:val="00774180"/>
    <w:rsid w:val="007741D5"/>
    <w:rsid w:val="00774429"/>
    <w:rsid w:val="00774711"/>
    <w:rsid w:val="00774759"/>
    <w:rsid w:val="00774857"/>
    <w:rsid w:val="007748E8"/>
    <w:rsid w:val="00774D34"/>
    <w:rsid w:val="00774D8E"/>
    <w:rsid w:val="00774F8F"/>
    <w:rsid w:val="00775389"/>
    <w:rsid w:val="007753DE"/>
    <w:rsid w:val="0077557F"/>
    <w:rsid w:val="00775761"/>
    <w:rsid w:val="00775A29"/>
    <w:rsid w:val="00775B94"/>
    <w:rsid w:val="00775F77"/>
    <w:rsid w:val="00776118"/>
    <w:rsid w:val="00776207"/>
    <w:rsid w:val="0077648E"/>
    <w:rsid w:val="007768F7"/>
    <w:rsid w:val="007769C6"/>
    <w:rsid w:val="00776A21"/>
    <w:rsid w:val="00776B15"/>
    <w:rsid w:val="00776D8C"/>
    <w:rsid w:val="00777337"/>
    <w:rsid w:val="00777510"/>
    <w:rsid w:val="007775B1"/>
    <w:rsid w:val="00777643"/>
    <w:rsid w:val="00777A49"/>
    <w:rsid w:val="00777AED"/>
    <w:rsid w:val="00780386"/>
    <w:rsid w:val="00780512"/>
    <w:rsid w:val="0078072B"/>
    <w:rsid w:val="0078073C"/>
    <w:rsid w:val="00780833"/>
    <w:rsid w:val="00780870"/>
    <w:rsid w:val="0078098A"/>
    <w:rsid w:val="00780B4D"/>
    <w:rsid w:val="00780CA8"/>
    <w:rsid w:val="00780F18"/>
    <w:rsid w:val="00780F5A"/>
    <w:rsid w:val="007812C3"/>
    <w:rsid w:val="00781316"/>
    <w:rsid w:val="0078156C"/>
    <w:rsid w:val="0078173F"/>
    <w:rsid w:val="007818CD"/>
    <w:rsid w:val="0078197A"/>
    <w:rsid w:val="00781B11"/>
    <w:rsid w:val="00781C77"/>
    <w:rsid w:val="00781F17"/>
    <w:rsid w:val="00781FCF"/>
    <w:rsid w:val="0078201E"/>
    <w:rsid w:val="00782371"/>
    <w:rsid w:val="007828CA"/>
    <w:rsid w:val="00782C81"/>
    <w:rsid w:val="00782ED2"/>
    <w:rsid w:val="00783087"/>
    <w:rsid w:val="0078311A"/>
    <w:rsid w:val="007837AE"/>
    <w:rsid w:val="007837BC"/>
    <w:rsid w:val="00783978"/>
    <w:rsid w:val="007839DB"/>
    <w:rsid w:val="00783BC7"/>
    <w:rsid w:val="00783BFD"/>
    <w:rsid w:val="00783FD5"/>
    <w:rsid w:val="0078466E"/>
    <w:rsid w:val="00784683"/>
    <w:rsid w:val="00784739"/>
    <w:rsid w:val="00784D94"/>
    <w:rsid w:val="00784DA6"/>
    <w:rsid w:val="00785292"/>
    <w:rsid w:val="00785D04"/>
    <w:rsid w:val="00786595"/>
    <w:rsid w:val="00786B33"/>
    <w:rsid w:val="00786CBE"/>
    <w:rsid w:val="00786D1A"/>
    <w:rsid w:val="0078721A"/>
    <w:rsid w:val="0078760D"/>
    <w:rsid w:val="00787A91"/>
    <w:rsid w:val="00787DF0"/>
    <w:rsid w:val="00787E70"/>
    <w:rsid w:val="00787F0B"/>
    <w:rsid w:val="007900B8"/>
    <w:rsid w:val="0079075D"/>
    <w:rsid w:val="00790D53"/>
    <w:rsid w:val="00790D86"/>
    <w:rsid w:val="007912CA"/>
    <w:rsid w:val="0079139C"/>
    <w:rsid w:val="007913EB"/>
    <w:rsid w:val="007919AB"/>
    <w:rsid w:val="00791A8A"/>
    <w:rsid w:val="00791ABE"/>
    <w:rsid w:val="00791C0E"/>
    <w:rsid w:val="00791C40"/>
    <w:rsid w:val="007920D5"/>
    <w:rsid w:val="0079217E"/>
    <w:rsid w:val="00792531"/>
    <w:rsid w:val="007925A5"/>
    <w:rsid w:val="0079269F"/>
    <w:rsid w:val="00792923"/>
    <w:rsid w:val="007929D2"/>
    <w:rsid w:val="00792CFD"/>
    <w:rsid w:val="00792DD1"/>
    <w:rsid w:val="00793159"/>
    <w:rsid w:val="00793172"/>
    <w:rsid w:val="0079348C"/>
    <w:rsid w:val="007934E7"/>
    <w:rsid w:val="00793504"/>
    <w:rsid w:val="00793687"/>
    <w:rsid w:val="0079375E"/>
    <w:rsid w:val="00793859"/>
    <w:rsid w:val="007938D3"/>
    <w:rsid w:val="0079390B"/>
    <w:rsid w:val="00793A19"/>
    <w:rsid w:val="00793D55"/>
    <w:rsid w:val="00793D6B"/>
    <w:rsid w:val="0079423A"/>
    <w:rsid w:val="007944E6"/>
    <w:rsid w:val="0079450A"/>
    <w:rsid w:val="007945D2"/>
    <w:rsid w:val="00794B40"/>
    <w:rsid w:val="00794FA4"/>
    <w:rsid w:val="007952E9"/>
    <w:rsid w:val="0079581B"/>
    <w:rsid w:val="00795A96"/>
    <w:rsid w:val="00796097"/>
    <w:rsid w:val="0079609C"/>
    <w:rsid w:val="007966D3"/>
    <w:rsid w:val="0079685E"/>
    <w:rsid w:val="00796C8A"/>
    <w:rsid w:val="00796D2C"/>
    <w:rsid w:val="00796FEF"/>
    <w:rsid w:val="0079705B"/>
    <w:rsid w:val="007976C3"/>
    <w:rsid w:val="007977A4"/>
    <w:rsid w:val="007A015B"/>
    <w:rsid w:val="007A034F"/>
    <w:rsid w:val="007A040B"/>
    <w:rsid w:val="007A0928"/>
    <w:rsid w:val="007A09A5"/>
    <w:rsid w:val="007A0C02"/>
    <w:rsid w:val="007A0F26"/>
    <w:rsid w:val="007A0FFD"/>
    <w:rsid w:val="007A1146"/>
    <w:rsid w:val="007A1469"/>
    <w:rsid w:val="007A14CC"/>
    <w:rsid w:val="007A1CDA"/>
    <w:rsid w:val="007A1D1A"/>
    <w:rsid w:val="007A234B"/>
    <w:rsid w:val="007A237F"/>
    <w:rsid w:val="007A2457"/>
    <w:rsid w:val="007A26B8"/>
    <w:rsid w:val="007A26EC"/>
    <w:rsid w:val="007A2770"/>
    <w:rsid w:val="007A2D74"/>
    <w:rsid w:val="007A2E98"/>
    <w:rsid w:val="007A314B"/>
    <w:rsid w:val="007A3363"/>
    <w:rsid w:val="007A365D"/>
    <w:rsid w:val="007A370C"/>
    <w:rsid w:val="007A38BA"/>
    <w:rsid w:val="007A392A"/>
    <w:rsid w:val="007A399D"/>
    <w:rsid w:val="007A39C1"/>
    <w:rsid w:val="007A3BDB"/>
    <w:rsid w:val="007A3CDD"/>
    <w:rsid w:val="007A3D40"/>
    <w:rsid w:val="007A408B"/>
    <w:rsid w:val="007A4517"/>
    <w:rsid w:val="007A4563"/>
    <w:rsid w:val="007A46A8"/>
    <w:rsid w:val="007A477F"/>
    <w:rsid w:val="007A4C35"/>
    <w:rsid w:val="007A528C"/>
    <w:rsid w:val="007A5362"/>
    <w:rsid w:val="007A53DA"/>
    <w:rsid w:val="007A55D2"/>
    <w:rsid w:val="007A56D8"/>
    <w:rsid w:val="007A5714"/>
    <w:rsid w:val="007A59FC"/>
    <w:rsid w:val="007A5EAF"/>
    <w:rsid w:val="007A62C5"/>
    <w:rsid w:val="007A6455"/>
    <w:rsid w:val="007A6630"/>
    <w:rsid w:val="007A666A"/>
    <w:rsid w:val="007A6696"/>
    <w:rsid w:val="007A66B1"/>
    <w:rsid w:val="007A6CDC"/>
    <w:rsid w:val="007A6CF4"/>
    <w:rsid w:val="007A6D80"/>
    <w:rsid w:val="007A7267"/>
    <w:rsid w:val="007A758F"/>
    <w:rsid w:val="007A7782"/>
    <w:rsid w:val="007A7935"/>
    <w:rsid w:val="007A7A90"/>
    <w:rsid w:val="007A7D16"/>
    <w:rsid w:val="007B04D2"/>
    <w:rsid w:val="007B0704"/>
    <w:rsid w:val="007B0804"/>
    <w:rsid w:val="007B0C24"/>
    <w:rsid w:val="007B0CD8"/>
    <w:rsid w:val="007B0FDA"/>
    <w:rsid w:val="007B1145"/>
    <w:rsid w:val="007B14F8"/>
    <w:rsid w:val="007B15F3"/>
    <w:rsid w:val="007B1AF3"/>
    <w:rsid w:val="007B1C37"/>
    <w:rsid w:val="007B1D07"/>
    <w:rsid w:val="007B1DCD"/>
    <w:rsid w:val="007B1E94"/>
    <w:rsid w:val="007B25BF"/>
    <w:rsid w:val="007B2627"/>
    <w:rsid w:val="007B28FF"/>
    <w:rsid w:val="007B2C1A"/>
    <w:rsid w:val="007B2E70"/>
    <w:rsid w:val="007B2FAA"/>
    <w:rsid w:val="007B3521"/>
    <w:rsid w:val="007B394C"/>
    <w:rsid w:val="007B3B85"/>
    <w:rsid w:val="007B4233"/>
    <w:rsid w:val="007B4373"/>
    <w:rsid w:val="007B4545"/>
    <w:rsid w:val="007B46A2"/>
    <w:rsid w:val="007B47ED"/>
    <w:rsid w:val="007B4FD4"/>
    <w:rsid w:val="007B51C4"/>
    <w:rsid w:val="007B5274"/>
    <w:rsid w:val="007B570C"/>
    <w:rsid w:val="007B5A01"/>
    <w:rsid w:val="007B5A9E"/>
    <w:rsid w:val="007B5BD0"/>
    <w:rsid w:val="007B5CA4"/>
    <w:rsid w:val="007B5F9E"/>
    <w:rsid w:val="007B634B"/>
    <w:rsid w:val="007B642F"/>
    <w:rsid w:val="007B647E"/>
    <w:rsid w:val="007B66FA"/>
    <w:rsid w:val="007B6802"/>
    <w:rsid w:val="007B6FDF"/>
    <w:rsid w:val="007B7239"/>
    <w:rsid w:val="007B73BC"/>
    <w:rsid w:val="007B7BE8"/>
    <w:rsid w:val="007B7E86"/>
    <w:rsid w:val="007B7EE7"/>
    <w:rsid w:val="007C01CC"/>
    <w:rsid w:val="007C02C2"/>
    <w:rsid w:val="007C02D5"/>
    <w:rsid w:val="007C0A79"/>
    <w:rsid w:val="007C0AF2"/>
    <w:rsid w:val="007C0B74"/>
    <w:rsid w:val="007C0C24"/>
    <w:rsid w:val="007C0D10"/>
    <w:rsid w:val="007C1017"/>
    <w:rsid w:val="007C1041"/>
    <w:rsid w:val="007C15E5"/>
    <w:rsid w:val="007C1668"/>
    <w:rsid w:val="007C1992"/>
    <w:rsid w:val="007C1F2D"/>
    <w:rsid w:val="007C206B"/>
    <w:rsid w:val="007C229C"/>
    <w:rsid w:val="007C23CD"/>
    <w:rsid w:val="007C2780"/>
    <w:rsid w:val="007C284A"/>
    <w:rsid w:val="007C28E7"/>
    <w:rsid w:val="007C2D6C"/>
    <w:rsid w:val="007C2F7C"/>
    <w:rsid w:val="007C2FDF"/>
    <w:rsid w:val="007C3612"/>
    <w:rsid w:val="007C365F"/>
    <w:rsid w:val="007C36DB"/>
    <w:rsid w:val="007C371E"/>
    <w:rsid w:val="007C38D5"/>
    <w:rsid w:val="007C3959"/>
    <w:rsid w:val="007C3C89"/>
    <w:rsid w:val="007C4010"/>
    <w:rsid w:val="007C419E"/>
    <w:rsid w:val="007C41B4"/>
    <w:rsid w:val="007C4225"/>
    <w:rsid w:val="007C45F1"/>
    <w:rsid w:val="007C48FD"/>
    <w:rsid w:val="007C4A2C"/>
    <w:rsid w:val="007C4A57"/>
    <w:rsid w:val="007C4B3C"/>
    <w:rsid w:val="007C4BA1"/>
    <w:rsid w:val="007C4F58"/>
    <w:rsid w:val="007C52C0"/>
    <w:rsid w:val="007C53EE"/>
    <w:rsid w:val="007C5BA1"/>
    <w:rsid w:val="007C5D1F"/>
    <w:rsid w:val="007C6290"/>
    <w:rsid w:val="007C6375"/>
    <w:rsid w:val="007C643D"/>
    <w:rsid w:val="007C650B"/>
    <w:rsid w:val="007C685B"/>
    <w:rsid w:val="007C72CE"/>
    <w:rsid w:val="007C7343"/>
    <w:rsid w:val="007C742B"/>
    <w:rsid w:val="007C74EE"/>
    <w:rsid w:val="007C755E"/>
    <w:rsid w:val="007C76B9"/>
    <w:rsid w:val="007C77A6"/>
    <w:rsid w:val="007C7A2C"/>
    <w:rsid w:val="007C7B29"/>
    <w:rsid w:val="007C7B56"/>
    <w:rsid w:val="007C7E07"/>
    <w:rsid w:val="007D02E3"/>
    <w:rsid w:val="007D059B"/>
    <w:rsid w:val="007D05DC"/>
    <w:rsid w:val="007D0E0A"/>
    <w:rsid w:val="007D0EA9"/>
    <w:rsid w:val="007D0EB7"/>
    <w:rsid w:val="007D10A5"/>
    <w:rsid w:val="007D1256"/>
    <w:rsid w:val="007D1285"/>
    <w:rsid w:val="007D13AC"/>
    <w:rsid w:val="007D165C"/>
    <w:rsid w:val="007D16A5"/>
    <w:rsid w:val="007D1875"/>
    <w:rsid w:val="007D18D6"/>
    <w:rsid w:val="007D1DDB"/>
    <w:rsid w:val="007D1E1E"/>
    <w:rsid w:val="007D1E53"/>
    <w:rsid w:val="007D2342"/>
    <w:rsid w:val="007D2716"/>
    <w:rsid w:val="007D2834"/>
    <w:rsid w:val="007D2885"/>
    <w:rsid w:val="007D2A5E"/>
    <w:rsid w:val="007D2CEA"/>
    <w:rsid w:val="007D2D26"/>
    <w:rsid w:val="007D3071"/>
    <w:rsid w:val="007D3227"/>
    <w:rsid w:val="007D378F"/>
    <w:rsid w:val="007D3AA7"/>
    <w:rsid w:val="007D3B70"/>
    <w:rsid w:val="007D3C63"/>
    <w:rsid w:val="007D3CFE"/>
    <w:rsid w:val="007D3E04"/>
    <w:rsid w:val="007D3E6E"/>
    <w:rsid w:val="007D3FD1"/>
    <w:rsid w:val="007D40A2"/>
    <w:rsid w:val="007D411A"/>
    <w:rsid w:val="007D4696"/>
    <w:rsid w:val="007D4743"/>
    <w:rsid w:val="007D4A74"/>
    <w:rsid w:val="007D4C71"/>
    <w:rsid w:val="007D4CC0"/>
    <w:rsid w:val="007D4EED"/>
    <w:rsid w:val="007D50FE"/>
    <w:rsid w:val="007D52DB"/>
    <w:rsid w:val="007D5616"/>
    <w:rsid w:val="007D56CF"/>
    <w:rsid w:val="007D5767"/>
    <w:rsid w:val="007D5933"/>
    <w:rsid w:val="007D5E9F"/>
    <w:rsid w:val="007D61B8"/>
    <w:rsid w:val="007D62F7"/>
    <w:rsid w:val="007D66A0"/>
    <w:rsid w:val="007D6784"/>
    <w:rsid w:val="007D68C8"/>
    <w:rsid w:val="007D6F56"/>
    <w:rsid w:val="007D753E"/>
    <w:rsid w:val="007D76CB"/>
    <w:rsid w:val="007D78B7"/>
    <w:rsid w:val="007D7B70"/>
    <w:rsid w:val="007E00E7"/>
    <w:rsid w:val="007E0197"/>
    <w:rsid w:val="007E024E"/>
    <w:rsid w:val="007E0824"/>
    <w:rsid w:val="007E082E"/>
    <w:rsid w:val="007E0C77"/>
    <w:rsid w:val="007E0D70"/>
    <w:rsid w:val="007E1179"/>
    <w:rsid w:val="007E11EF"/>
    <w:rsid w:val="007E13C1"/>
    <w:rsid w:val="007E14EE"/>
    <w:rsid w:val="007E16F6"/>
    <w:rsid w:val="007E17E9"/>
    <w:rsid w:val="007E1947"/>
    <w:rsid w:val="007E1953"/>
    <w:rsid w:val="007E1E1A"/>
    <w:rsid w:val="007E20F3"/>
    <w:rsid w:val="007E217A"/>
    <w:rsid w:val="007E2421"/>
    <w:rsid w:val="007E2429"/>
    <w:rsid w:val="007E27AE"/>
    <w:rsid w:val="007E3930"/>
    <w:rsid w:val="007E3B79"/>
    <w:rsid w:val="007E3D16"/>
    <w:rsid w:val="007E3FF0"/>
    <w:rsid w:val="007E4320"/>
    <w:rsid w:val="007E447E"/>
    <w:rsid w:val="007E4941"/>
    <w:rsid w:val="007E4DD5"/>
    <w:rsid w:val="007E4E05"/>
    <w:rsid w:val="007E4F35"/>
    <w:rsid w:val="007E5025"/>
    <w:rsid w:val="007E5072"/>
    <w:rsid w:val="007E508B"/>
    <w:rsid w:val="007E5120"/>
    <w:rsid w:val="007E59B0"/>
    <w:rsid w:val="007E5A4C"/>
    <w:rsid w:val="007E5C66"/>
    <w:rsid w:val="007E5D42"/>
    <w:rsid w:val="007E6367"/>
    <w:rsid w:val="007E63D9"/>
    <w:rsid w:val="007E67A8"/>
    <w:rsid w:val="007E6BC9"/>
    <w:rsid w:val="007E6D9A"/>
    <w:rsid w:val="007E6E2B"/>
    <w:rsid w:val="007E6EA2"/>
    <w:rsid w:val="007E6FBD"/>
    <w:rsid w:val="007E70A3"/>
    <w:rsid w:val="007E7348"/>
    <w:rsid w:val="007E73C5"/>
    <w:rsid w:val="007E73E3"/>
    <w:rsid w:val="007E756A"/>
    <w:rsid w:val="007E7571"/>
    <w:rsid w:val="007E7671"/>
    <w:rsid w:val="007E777D"/>
    <w:rsid w:val="007E78DD"/>
    <w:rsid w:val="007E7C51"/>
    <w:rsid w:val="007E7E8B"/>
    <w:rsid w:val="007F0147"/>
    <w:rsid w:val="007F0B8A"/>
    <w:rsid w:val="007F0C99"/>
    <w:rsid w:val="007F0CF1"/>
    <w:rsid w:val="007F0DEE"/>
    <w:rsid w:val="007F0F66"/>
    <w:rsid w:val="007F1207"/>
    <w:rsid w:val="007F18A1"/>
    <w:rsid w:val="007F18FF"/>
    <w:rsid w:val="007F1C11"/>
    <w:rsid w:val="007F1EF4"/>
    <w:rsid w:val="007F2157"/>
    <w:rsid w:val="007F22EA"/>
    <w:rsid w:val="007F242B"/>
    <w:rsid w:val="007F24F0"/>
    <w:rsid w:val="007F258A"/>
    <w:rsid w:val="007F28CE"/>
    <w:rsid w:val="007F2DB6"/>
    <w:rsid w:val="007F31B7"/>
    <w:rsid w:val="007F34E6"/>
    <w:rsid w:val="007F34EE"/>
    <w:rsid w:val="007F365C"/>
    <w:rsid w:val="007F381D"/>
    <w:rsid w:val="007F3B39"/>
    <w:rsid w:val="007F3BB0"/>
    <w:rsid w:val="007F3FFB"/>
    <w:rsid w:val="007F49EE"/>
    <w:rsid w:val="007F4E39"/>
    <w:rsid w:val="007F526B"/>
    <w:rsid w:val="007F5358"/>
    <w:rsid w:val="007F53C0"/>
    <w:rsid w:val="007F541D"/>
    <w:rsid w:val="007F584B"/>
    <w:rsid w:val="007F59BC"/>
    <w:rsid w:val="007F5EC2"/>
    <w:rsid w:val="007F6035"/>
    <w:rsid w:val="007F6133"/>
    <w:rsid w:val="007F6292"/>
    <w:rsid w:val="007F66BD"/>
    <w:rsid w:val="007F6ACF"/>
    <w:rsid w:val="007F6FFD"/>
    <w:rsid w:val="007F71BC"/>
    <w:rsid w:val="007F71E6"/>
    <w:rsid w:val="007F77C6"/>
    <w:rsid w:val="007F7969"/>
    <w:rsid w:val="007F7ADA"/>
    <w:rsid w:val="007F7BB4"/>
    <w:rsid w:val="007F7E6F"/>
    <w:rsid w:val="008000DE"/>
    <w:rsid w:val="0080070F"/>
    <w:rsid w:val="00800DE6"/>
    <w:rsid w:val="00800F95"/>
    <w:rsid w:val="00801003"/>
    <w:rsid w:val="00801024"/>
    <w:rsid w:val="00801291"/>
    <w:rsid w:val="0080153C"/>
    <w:rsid w:val="0080154B"/>
    <w:rsid w:val="008016D9"/>
    <w:rsid w:val="008018DB"/>
    <w:rsid w:val="008018FC"/>
    <w:rsid w:val="00801A40"/>
    <w:rsid w:val="00801AC1"/>
    <w:rsid w:val="00801F17"/>
    <w:rsid w:val="00801F2A"/>
    <w:rsid w:val="00801F77"/>
    <w:rsid w:val="0080211C"/>
    <w:rsid w:val="0080213A"/>
    <w:rsid w:val="008021B8"/>
    <w:rsid w:val="008021FE"/>
    <w:rsid w:val="00802242"/>
    <w:rsid w:val="008022B8"/>
    <w:rsid w:val="0080240C"/>
    <w:rsid w:val="008025E5"/>
    <w:rsid w:val="008027C9"/>
    <w:rsid w:val="008028CA"/>
    <w:rsid w:val="008028D2"/>
    <w:rsid w:val="00802A21"/>
    <w:rsid w:val="00802C36"/>
    <w:rsid w:val="00802DAA"/>
    <w:rsid w:val="00802E72"/>
    <w:rsid w:val="0080303A"/>
    <w:rsid w:val="008030B6"/>
    <w:rsid w:val="008033B7"/>
    <w:rsid w:val="00803449"/>
    <w:rsid w:val="00803472"/>
    <w:rsid w:val="008035EB"/>
    <w:rsid w:val="00803A86"/>
    <w:rsid w:val="00803D7A"/>
    <w:rsid w:val="00804462"/>
    <w:rsid w:val="0080491C"/>
    <w:rsid w:val="00804B64"/>
    <w:rsid w:val="00804C1F"/>
    <w:rsid w:val="00804E7C"/>
    <w:rsid w:val="00804EC6"/>
    <w:rsid w:val="00804FDD"/>
    <w:rsid w:val="00805C94"/>
    <w:rsid w:val="00806036"/>
    <w:rsid w:val="00806260"/>
    <w:rsid w:val="00806439"/>
    <w:rsid w:val="008067C1"/>
    <w:rsid w:val="0080684E"/>
    <w:rsid w:val="00806967"/>
    <w:rsid w:val="008069C1"/>
    <w:rsid w:val="00806C9D"/>
    <w:rsid w:val="00806D08"/>
    <w:rsid w:val="00807389"/>
    <w:rsid w:val="00807904"/>
    <w:rsid w:val="00807944"/>
    <w:rsid w:val="00807B7B"/>
    <w:rsid w:val="00807B9B"/>
    <w:rsid w:val="00807CA8"/>
    <w:rsid w:val="00807FAB"/>
    <w:rsid w:val="0081002B"/>
    <w:rsid w:val="008100E9"/>
    <w:rsid w:val="008100F4"/>
    <w:rsid w:val="008102F6"/>
    <w:rsid w:val="0081037D"/>
    <w:rsid w:val="008103B7"/>
    <w:rsid w:val="008104ED"/>
    <w:rsid w:val="0081082E"/>
    <w:rsid w:val="00810907"/>
    <w:rsid w:val="00810FED"/>
    <w:rsid w:val="0081113A"/>
    <w:rsid w:val="0081157A"/>
    <w:rsid w:val="00811623"/>
    <w:rsid w:val="00811B95"/>
    <w:rsid w:val="00811E3F"/>
    <w:rsid w:val="00811E6E"/>
    <w:rsid w:val="00811EB3"/>
    <w:rsid w:val="00812244"/>
    <w:rsid w:val="008122CF"/>
    <w:rsid w:val="0081244A"/>
    <w:rsid w:val="0081244C"/>
    <w:rsid w:val="0081298B"/>
    <w:rsid w:val="00812C5E"/>
    <w:rsid w:val="00812DBD"/>
    <w:rsid w:val="00812ED9"/>
    <w:rsid w:val="00813082"/>
    <w:rsid w:val="00813276"/>
    <w:rsid w:val="008134BC"/>
    <w:rsid w:val="008136E6"/>
    <w:rsid w:val="00813965"/>
    <w:rsid w:val="00813ABA"/>
    <w:rsid w:val="00813C6A"/>
    <w:rsid w:val="00813D2D"/>
    <w:rsid w:val="00813DE9"/>
    <w:rsid w:val="00814523"/>
    <w:rsid w:val="008145BC"/>
    <w:rsid w:val="008146D5"/>
    <w:rsid w:val="00814804"/>
    <w:rsid w:val="00814904"/>
    <w:rsid w:val="00814D81"/>
    <w:rsid w:val="00814E8E"/>
    <w:rsid w:val="00814F99"/>
    <w:rsid w:val="00815105"/>
    <w:rsid w:val="00815215"/>
    <w:rsid w:val="008158E8"/>
    <w:rsid w:val="00815998"/>
    <w:rsid w:val="00815A63"/>
    <w:rsid w:val="00815BC3"/>
    <w:rsid w:val="00815DF3"/>
    <w:rsid w:val="008160BA"/>
    <w:rsid w:val="008161AF"/>
    <w:rsid w:val="0081625A"/>
    <w:rsid w:val="00816533"/>
    <w:rsid w:val="00816669"/>
    <w:rsid w:val="0081677B"/>
    <w:rsid w:val="008167ED"/>
    <w:rsid w:val="008169A8"/>
    <w:rsid w:val="00816B63"/>
    <w:rsid w:val="00816C0F"/>
    <w:rsid w:val="008170F1"/>
    <w:rsid w:val="00817280"/>
    <w:rsid w:val="00817335"/>
    <w:rsid w:val="00817A81"/>
    <w:rsid w:val="00817B4C"/>
    <w:rsid w:val="00817CB6"/>
    <w:rsid w:val="0082001A"/>
    <w:rsid w:val="00820072"/>
    <w:rsid w:val="0082012F"/>
    <w:rsid w:val="00820225"/>
    <w:rsid w:val="008202F5"/>
    <w:rsid w:val="00820887"/>
    <w:rsid w:val="00820912"/>
    <w:rsid w:val="00820994"/>
    <w:rsid w:val="00820C4E"/>
    <w:rsid w:val="00821205"/>
    <w:rsid w:val="00821349"/>
    <w:rsid w:val="0082139E"/>
    <w:rsid w:val="00821839"/>
    <w:rsid w:val="00821A95"/>
    <w:rsid w:val="00821D03"/>
    <w:rsid w:val="00821E72"/>
    <w:rsid w:val="00821E88"/>
    <w:rsid w:val="008224BB"/>
    <w:rsid w:val="008225ED"/>
    <w:rsid w:val="008230BA"/>
    <w:rsid w:val="0082316D"/>
    <w:rsid w:val="008231D5"/>
    <w:rsid w:val="008232C1"/>
    <w:rsid w:val="0082371D"/>
    <w:rsid w:val="00823884"/>
    <w:rsid w:val="0082388E"/>
    <w:rsid w:val="00823B13"/>
    <w:rsid w:val="00824264"/>
    <w:rsid w:val="00824554"/>
    <w:rsid w:val="008247CD"/>
    <w:rsid w:val="0082512F"/>
    <w:rsid w:val="00825244"/>
    <w:rsid w:val="00825544"/>
    <w:rsid w:val="00825BC0"/>
    <w:rsid w:val="00825BD2"/>
    <w:rsid w:val="00825D0B"/>
    <w:rsid w:val="00825E7A"/>
    <w:rsid w:val="008260CC"/>
    <w:rsid w:val="0082656D"/>
    <w:rsid w:val="008266CA"/>
    <w:rsid w:val="008267EB"/>
    <w:rsid w:val="008269F5"/>
    <w:rsid w:val="00826B70"/>
    <w:rsid w:val="00826C5B"/>
    <w:rsid w:val="00826FF8"/>
    <w:rsid w:val="008270BF"/>
    <w:rsid w:val="00827353"/>
    <w:rsid w:val="008273DB"/>
    <w:rsid w:val="00827B73"/>
    <w:rsid w:val="00827BD0"/>
    <w:rsid w:val="00827FCC"/>
    <w:rsid w:val="00830572"/>
    <w:rsid w:val="008307FE"/>
    <w:rsid w:val="00830C59"/>
    <w:rsid w:val="00830CB3"/>
    <w:rsid w:val="00831080"/>
    <w:rsid w:val="0083145C"/>
    <w:rsid w:val="008314BE"/>
    <w:rsid w:val="0083175B"/>
    <w:rsid w:val="00831B99"/>
    <w:rsid w:val="00831CEA"/>
    <w:rsid w:val="00831D7E"/>
    <w:rsid w:val="00831DC4"/>
    <w:rsid w:val="00831E01"/>
    <w:rsid w:val="008327FE"/>
    <w:rsid w:val="008328BD"/>
    <w:rsid w:val="00832B38"/>
    <w:rsid w:val="008336A1"/>
    <w:rsid w:val="008337E2"/>
    <w:rsid w:val="00833AB3"/>
    <w:rsid w:val="00833D13"/>
    <w:rsid w:val="00833EEE"/>
    <w:rsid w:val="00834015"/>
    <w:rsid w:val="00834102"/>
    <w:rsid w:val="0083489B"/>
    <w:rsid w:val="00834998"/>
    <w:rsid w:val="00834CE6"/>
    <w:rsid w:val="0083534A"/>
    <w:rsid w:val="008355DC"/>
    <w:rsid w:val="00835605"/>
    <w:rsid w:val="008357BF"/>
    <w:rsid w:val="008359E4"/>
    <w:rsid w:val="00835A5D"/>
    <w:rsid w:val="00835C14"/>
    <w:rsid w:val="00835D98"/>
    <w:rsid w:val="0083674D"/>
    <w:rsid w:val="00836F53"/>
    <w:rsid w:val="0083711B"/>
    <w:rsid w:val="0083719E"/>
    <w:rsid w:val="008374AD"/>
    <w:rsid w:val="00837A55"/>
    <w:rsid w:val="00837C7E"/>
    <w:rsid w:val="00840202"/>
    <w:rsid w:val="00840246"/>
    <w:rsid w:val="0084024E"/>
    <w:rsid w:val="0084079E"/>
    <w:rsid w:val="00840850"/>
    <w:rsid w:val="008408D7"/>
    <w:rsid w:val="00840AA4"/>
    <w:rsid w:val="00840B90"/>
    <w:rsid w:val="00840C7D"/>
    <w:rsid w:val="00841351"/>
    <w:rsid w:val="0084142C"/>
    <w:rsid w:val="00841591"/>
    <w:rsid w:val="0084170E"/>
    <w:rsid w:val="0084185B"/>
    <w:rsid w:val="00841F1C"/>
    <w:rsid w:val="0084252B"/>
    <w:rsid w:val="0084276F"/>
    <w:rsid w:val="008429F0"/>
    <w:rsid w:val="00842B4E"/>
    <w:rsid w:val="00842D25"/>
    <w:rsid w:val="00843788"/>
    <w:rsid w:val="00843FE2"/>
    <w:rsid w:val="00844121"/>
    <w:rsid w:val="0084462A"/>
    <w:rsid w:val="008446C3"/>
    <w:rsid w:val="00844A3D"/>
    <w:rsid w:val="00844E71"/>
    <w:rsid w:val="0084505A"/>
    <w:rsid w:val="008450BF"/>
    <w:rsid w:val="0084521E"/>
    <w:rsid w:val="008454B4"/>
    <w:rsid w:val="008454FD"/>
    <w:rsid w:val="00845566"/>
    <w:rsid w:val="008456FA"/>
    <w:rsid w:val="00845CDF"/>
    <w:rsid w:val="00845DB3"/>
    <w:rsid w:val="00845DFF"/>
    <w:rsid w:val="008460A9"/>
    <w:rsid w:val="00846446"/>
    <w:rsid w:val="00846529"/>
    <w:rsid w:val="008466FA"/>
    <w:rsid w:val="008467C7"/>
    <w:rsid w:val="0084694F"/>
    <w:rsid w:val="00846955"/>
    <w:rsid w:val="00846B29"/>
    <w:rsid w:val="00846B8B"/>
    <w:rsid w:val="00846C78"/>
    <w:rsid w:val="00846C99"/>
    <w:rsid w:val="00846D63"/>
    <w:rsid w:val="00846E49"/>
    <w:rsid w:val="00846F40"/>
    <w:rsid w:val="00846F82"/>
    <w:rsid w:val="00846FA9"/>
    <w:rsid w:val="00847146"/>
    <w:rsid w:val="0084741E"/>
    <w:rsid w:val="008474B6"/>
    <w:rsid w:val="00847631"/>
    <w:rsid w:val="00847735"/>
    <w:rsid w:val="0084774F"/>
    <w:rsid w:val="00847CA6"/>
    <w:rsid w:val="00847E12"/>
    <w:rsid w:val="008503CF"/>
    <w:rsid w:val="0085054F"/>
    <w:rsid w:val="008508DC"/>
    <w:rsid w:val="00850A72"/>
    <w:rsid w:val="0085108E"/>
    <w:rsid w:val="00851353"/>
    <w:rsid w:val="008513B7"/>
    <w:rsid w:val="0085142C"/>
    <w:rsid w:val="00851661"/>
    <w:rsid w:val="0085171A"/>
    <w:rsid w:val="008517CD"/>
    <w:rsid w:val="008518AC"/>
    <w:rsid w:val="00851D70"/>
    <w:rsid w:val="00851EE7"/>
    <w:rsid w:val="008522C8"/>
    <w:rsid w:val="008525BA"/>
    <w:rsid w:val="0085284F"/>
    <w:rsid w:val="008528DC"/>
    <w:rsid w:val="00852CC3"/>
    <w:rsid w:val="00852D4D"/>
    <w:rsid w:val="00852E46"/>
    <w:rsid w:val="00852EE6"/>
    <w:rsid w:val="00852FE2"/>
    <w:rsid w:val="0085308E"/>
    <w:rsid w:val="008531AC"/>
    <w:rsid w:val="00853B30"/>
    <w:rsid w:val="00853C4A"/>
    <w:rsid w:val="00854267"/>
    <w:rsid w:val="0085428F"/>
    <w:rsid w:val="0085447C"/>
    <w:rsid w:val="00854496"/>
    <w:rsid w:val="0085454D"/>
    <w:rsid w:val="00854656"/>
    <w:rsid w:val="0085483E"/>
    <w:rsid w:val="00854AE3"/>
    <w:rsid w:val="008557D5"/>
    <w:rsid w:val="00855838"/>
    <w:rsid w:val="0085597C"/>
    <w:rsid w:val="00855CDE"/>
    <w:rsid w:val="00856097"/>
    <w:rsid w:val="008564C3"/>
    <w:rsid w:val="0085651F"/>
    <w:rsid w:val="008565DF"/>
    <w:rsid w:val="008568B4"/>
    <w:rsid w:val="008568D9"/>
    <w:rsid w:val="0085722F"/>
    <w:rsid w:val="00857294"/>
    <w:rsid w:val="0085730F"/>
    <w:rsid w:val="00857929"/>
    <w:rsid w:val="0085798E"/>
    <w:rsid w:val="00857CA1"/>
    <w:rsid w:val="00857D81"/>
    <w:rsid w:val="008604CB"/>
    <w:rsid w:val="0086067B"/>
    <w:rsid w:val="00860B69"/>
    <w:rsid w:val="00860D55"/>
    <w:rsid w:val="008610F7"/>
    <w:rsid w:val="00861317"/>
    <w:rsid w:val="00861635"/>
    <w:rsid w:val="00861692"/>
    <w:rsid w:val="00861798"/>
    <w:rsid w:val="008618AA"/>
    <w:rsid w:val="008618C7"/>
    <w:rsid w:val="008619BF"/>
    <w:rsid w:val="00861ABD"/>
    <w:rsid w:val="008620DE"/>
    <w:rsid w:val="0086247E"/>
    <w:rsid w:val="00862552"/>
    <w:rsid w:val="00862844"/>
    <w:rsid w:val="0086285C"/>
    <w:rsid w:val="00862907"/>
    <w:rsid w:val="00862CBF"/>
    <w:rsid w:val="00862DA6"/>
    <w:rsid w:val="00863129"/>
    <w:rsid w:val="00863224"/>
    <w:rsid w:val="008633DB"/>
    <w:rsid w:val="0086349D"/>
    <w:rsid w:val="00863592"/>
    <w:rsid w:val="00863883"/>
    <w:rsid w:val="008639C8"/>
    <w:rsid w:val="00863A82"/>
    <w:rsid w:val="00863AFF"/>
    <w:rsid w:val="00863F18"/>
    <w:rsid w:val="00864244"/>
    <w:rsid w:val="008642F2"/>
    <w:rsid w:val="008644D1"/>
    <w:rsid w:val="00864598"/>
    <w:rsid w:val="008645A6"/>
    <w:rsid w:val="0086484B"/>
    <w:rsid w:val="0086490D"/>
    <w:rsid w:val="00864FDA"/>
    <w:rsid w:val="00865042"/>
    <w:rsid w:val="008650AA"/>
    <w:rsid w:val="0086517D"/>
    <w:rsid w:val="00865241"/>
    <w:rsid w:val="00865391"/>
    <w:rsid w:val="008654E2"/>
    <w:rsid w:val="00865728"/>
    <w:rsid w:val="00865990"/>
    <w:rsid w:val="00865E7B"/>
    <w:rsid w:val="00866195"/>
    <w:rsid w:val="008661E2"/>
    <w:rsid w:val="0086624A"/>
    <w:rsid w:val="008665C6"/>
    <w:rsid w:val="008665E6"/>
    <w:rsid w:val="00866716"/>
    <w:rsid w:val="00866C88"/>
    <w:rsid w:val="00866D42"/>
    <w:rsid w:val="00866D4D"/>
    <w:rsid w:val="008672E8"/>
    <w:rsid w:val="008674BA"/>
    <w:rsid w:val="00867827"/>
    <w:rsid w:val="00867A51"/>
    <w:rsid w:val="00867AB5"/>
    <w:rsid w:val="00867CA6"/>
    <w:rsid w:val="00870313"/>
    <w:rsid w:val="00870591"/>
    <w:rsid w:val="00870DEA"/>
    <w:rsid w:val="00871EAB"/>
    <w:rsid w:val="00872189"/>
    <w:rsid w:val="008721BE"/>
    <w:rsid w:val="00872285"/>
    <w:rsid w:val="008722F4"/>
    <w:rsid w:val="008725B6"/>
    <w:rsid w:val="00872804"/>
    <w:rsid w:val="008728B9"/>
    <w:rsid w:val="00872E4E"/>
    <w:rsid w:val="00872E55"/>
    <w:rsid w:val="00872FE7"/>
    <w:rsid w:val="008731BA"/>
    <w:rsid w:val="00873255"/>
    <w:rsid w:val="008732CD"/>
    <w:rsid w:val="0087332E"/>
    <w:rsid w:val="00873377"/>
    <w:rsid w:val="0087345C"/>
    <w:rsid w:val="008736B8"/>
    <w:rsid w:val="00873A4C"/>
    <w:rsid w:val="00873ED9"/>
    <w:rsid w:val="00874126"/>
    <w:rsid w:val="00874161"/>
    <w:rsid w:val="00874A29"/>
    <w:rsid w:val="00874EEC"/>
    <w:rsid w:val="00874F8A"/>
    <w:rsid w:val="00875690"/>
    <w:rsid w:val="008756C0"/>
    <w:rsid w:val="008756DF"/>
    <w:rsid w:val="00875797"/>
    <w:rsid w:val="008757D5"/>
    <w:rsid w:val="00875853"/>
    <w:rsid w:val="00875A2E"/>
    <w:rsid w:val="00875A6D"/>
    <w:rsid w:val="00875AB0"/>
    <w:rsid w:val="00875EDE"/>
    <w:rsid w:val="00876005"/>
    <w:rsid w:val="00876114"/>
    <w:rsid w:val="00876176"/>
    <w:rsid w:val="00876346"/>
    <w:rsid w:val="0087696F"/>
    <w:rsid w:val="00876A38"/>
    <w:rsid w:val="008771E5"/>
    <w:rsid w:val="00877879"/>
    <w:rsid w:val="0087790B"/>
    <w:rsid w:val="00877A98"/>
    <w:rsid w:val="0088001B"/>
    <w:rsid w:val="008801AF"/>
    <w:rsid w:val="0088050C"/>
    <w:rsid w:val="00880518"/>
    <w:rsid w:val="008805C9"/>
    <w:rsid w:val="00880D5B"/>
    <w:rsid w:val="0088181D"/>
    <w:rsid w:val="00881900"/>
    <w:rsid w:val="00881985"/>
    <w:rsid w:val="00881D2E"/>
    <w:rsid w:val="00882698"/>
    <w:rsid w:val="008829EC"/>
    <w:rsid w:val="00882B46"/>
    <w:rsid w:val="00882D90"/>
    <w:rsid w:val="0088350D"/>
    <w:rsid w:val="00883868"/>
    <w:rsid w:val="0088386C"/>
    <w:rsid w:val="00883CFE"/>
    <w:rsid w:val="00884113"/>
    <w:rsid w:val="00884335"/>
    <w:rsid w:val="008843A2"/>
    <w:rsid w:val="00884401"/>
    <w:rsid w:val="0088448D"/>
    <w:rsid w:val="008845C8"/>
    <w:rsid w:val="00884754"/>
    <w:rsid w:val="00884ACE"/>
    <w:rsid w:val="00884AEA"/>
    <w:rsid w:val="00884CAE"/>
    <w:rsid w:val="00884F2D"/>
    <w:rsid w:val="00884F92"/>
    <w:rsid w:val="00885199"/>
    <w:rsid w:val="008853F3"/>
    <w:rsid w:val="00885556"/>
    <w:rsid w:val="00885959"/>
    <w:rsid w:val="008860F7"/>
    <w:rsid w:val="00886176"/>
    <w:rsid w:val="0088655A"/>
    <w:rsid w:val="00886669"/>
    <w:rsid w:val="00886877"/>
    <w:rsid w:val="008868AD"/>
    <w:rsid w:val="008868C3"/>
    <w:rsid w:val="00886A53"/>
    <w:rsid w:val="008870C8"/>
    <w:rsid w:val="0088736A"/>
    <w:rsid w:val="008873CF"/>
    <w:rsid w:val="00887779"/>
    <w:rsid w:val="008879B8"/>
    <w:rsid w:val="00887A35"/>
    <w:rsid w:val="00887A67"/>
    <w:rsid w:val="00887AE3"/>
    <w:rsid w:val="00887CE2"/>
    <w:rsid w:val="00887D5C"/>
    <w:rsid w:val="00890252"/>
    <w:rsid w:val="00890679"/>
    <w:rsid w:val="00890837"/>
    <w:rsid w:val="00890CD2"/>
    <w:rsid w:val="00890CDF"/>
    <w:rsid w:val="00891103"/>
    <w:rsid w:val="00891224"/>
    <w:rsid w:val="00891B8F"/>
    <w:rsid w:val="00891CE0"/>
    <w:rsid w:val="00891FF2"/>
    <w:rsid w:val="00892199"/>
    <w:rsid w:val="008922C4"/>
    <w:rsid w:val="0089246C"/>
    <w:rsid w:val="008927B9"/>
    <w:rsid w:val="008928E4"/>
    <w:rsid w:val="00892951"/>
    <w:rsid w:val="00892C1D"/>
    <w:rsid w:val="00892CA8"/>
    <w:rsid w:val="0089359A"/>
    <w:rsid w:val="00893620"/>
    <w:rsid w:val="00893734"/>
    <w:rsid w:val="00893B36"/>
    <w:rsid w:val="00893FB4"/>
    <w:rsid w:val="00894155"/>
    <w:rsid w:val="00894671"/>
    <w:rsid w:val="008947BF"/>
    <w:rsid w:val="00894806"/>
    <w:rsid w:val="008949A9"/>
    <w:rsid w:val="00894AED"/>
    <w:rsid w:val="00894FAB"/>
    <w:rsid w:val="00895185"/>
    <w:rsid w:val="00895281"/>
    <w:rsid w:val="00895429"/>
    <w:rsid w:val="0089542C"/>
    <w:rsid w:val="0089561C"/>
    <w:rsid w:val="00895910"/>
    <w:rsid w:val="00895CFE"/>
    <w:rsid w:val="00895EF2"/>
    <w:rsid w:val="0089632C"/>
    <w:rsid w:val="008964EE"/>
    <w:rsid w:val="008966E3"/>
    <w:rsid w:val="00896989"/>
    <w:rsid w:val="00897071"/>
    <w:rsid w:val="008971AA"/>
    <w:rsid w:val="00897505"/>
    <w:rsid w:val="0089764A"/>
    <w:rsid w:val="008A0586"/>
    <w:rsid w:val="008A0724"/>
    <w:rsid w:val="008A09A2"/>
    <w:rsid w:val="008A09AD"/>
    <w:rsid w:val="008A0B32"/>
    <w:rsid w:val="008A0E9B"/>
    <w:rsid w:val="008A105E"/>
    <w:rsid w:val="008A1118"/>
    <w:rsid w:val="008A11D8"/>
    <w:rsid w:val="008A12CC"/>
    <w:rsid w:val="008A174E"/>
    <w:rsid w:val="008A19B2"/>
    <w:rsid w:val="008A1B32"/>
    <w:rsid w:val="008A2506"/>
    <w:rsid w:val="008A25EB"/>
    <w:rsid w:val="008A2A6E"/>
    <w:rsid w:val="008A2C8F"/>
    <w:rsid w:val="008A2DB5"/>
    <w:rsid w:val="008A2DEE"/>
    <w:rsid w:val="008A2E43"/>
    <w:rsid w:val="008A2F08"/>
    <w:rsid w:val="008A2F0E"/>
    <w:rsid w:val="008A2F5E"/>
    <w:rsid w:val="008A3365"/>
    <w:rsid w:val="008A3695"/>
    <w:rsid w:val="008A36AF"/>
    <w:rsid w:val="008A396A"/>
    <w:rsid w:val="008A4129"/>
    <w:rsid w:val="008A436E"/>
    <w:rsid w:val="008A4729"/>
    <w:rsid w:val="008A491F"/>
    <w:rsid w:val="008A4926"/>
    <w:rsid w:val="008A4A55"/>
    <w:rsid w:val="008A4BA9"/>
    <w:rsid w:val="008A4BE4"/>
    <w:rsid w:val="008A4DE0"/>
    <w:rsid w:val="008A4E8B"/>
    <w:rsid w:val="008A52B8"/>
    <w:rsid w:val="008A52F0"/>
    <w:rsid w:val="008A556B"/>
    <w:rsid w:val="008A5932"/>
    <w:rsid w:val="008A6483"/>
    <w:rsid w:val="008A6893"/>
    <w:rsid w:val="008A6A3F"/>
    <w:rsid w:val="008A6B3A"/>
    <w:rsid w:val="008A6C54"/>
    <w:rsid w:val="008A6EE3"/>
    <w:rsid w:val="008A7416"/>
    <w:rsid w:val="008A74A2"/>
    <w:rsid w:val="008A7B2A"/>
    <w:rsid w:val="008B0522"/>
    <w:rsid w:val="008B096A"/>
    <w:rsid w:val="008B0A80"/>
    <w:rsid w:val="008B0F03"/>
    <w:rsid w:val="008B1109"/>
    <w:rsid w:val="008B14DF"/>
    <w:rsid w:val="008B14EA"/>
    <w:rsid w:val="008B1B95"/>
    <w:rsid w:val="008B1BE6"/>
    <w:rsid w:val="008B1FA0"/>
    <w:rsid w:val="008B2091"/>
    <w:rsid w:val="008B209A"/>
    <w:rsid w:val="008B2234"/>
    <w:rsid w:val="008B2407"/>
    <w:rsid w:val="008B25AC"/>
    <w:rsid w:val="008B263C"/>
    <w:rsid w:val="008B2705"/>
    <w:rsid w:val="008B275E"/>
    <w:rsid w:val="008B28E7"/>
    <w:rsid w:val="008B2C46"/>
    <w:rsid w:val="008B3162"/>
    <w:rsid w:val="008B321B"/>
    <w:rsid w:val="008B346E"/>
    <w:rsid w:val="008B34F2"/>
    <w:rsid w:val="008B380D"/>
    <w:rsid w:val="008B383C"/>
    <w:rsid w:val="008B3D38"/>
    <w:rsid w:val="008B3D59"/>
    <w:rsid w:val="008B3DE4"/>
    <w:rsid w:val="008B3FF0"/>
    <w:rsid w:val="008B45C0"/>
    <w:rsid w:val="008B46EE"/>
    <w:rsid w:val="008B48F5"/>
    <w:rsid w:val="008B4F4E"/>
    <w:rsid w:val="008B523F"/>
    <w:rsid w:val="008B5449"/>
    <w:rsid w:val="008B550A"/>
    <w:rsid w:val="008B5526"/>
    <w:rsid w:val="008B5766"/>
    <w:rsid w:val="008B584A"/>
    <w:rsid w:val="008B5C15"/>
    <w:rsid w:val="008B5D73"/>
    <w:rsid w:val="008B5F63"/>
    <w:rsid w:val="008B5FF8"/>
    <w:rsid w:val="008B60EE"/>
    <w:rsid w:val="008B60FA"/>
    <w:rsid w:val="008B6239"/>
    <w:rsid w:val="008B6566"/>
    <w:rsid w:val="008B6677"/>
    <w:rsid w:val="008B6B5C"/>
    <w:rsid w:val="008B6C62"/>
    <w:rsid w:val="008B6EDD"/>
    <w:rsid w:val="008B6F42"/>
    <w:rsid w:val="008B72D1"/>
    <w:rsid w:val="008B765E"/>
    <w:rsid w:val="008B7B4A"/>
    <w:rsid w:val="008B7B98"/>
    <w:rsid w:val="008B7CED"/>
    <w:rsid w:val="008B7D00"/>
    <w:rsid w:val="008C007A"/>
    <w:rsid w:val="008C031A"/>
    <w:rsid w:val="008C055D"/>
    <w:rsid w:val="008C0609"/>
    <w:rsid w:val="008C067B"/>
    <w:rsid w:val="008C080D"/>
    <w:rsid w:val="008C0C9A"/>
    <w:rsid w:val="008C0D38"/>
    <w:rsid w:val="008C0D65"/>
    <w:rsid w:val="008C12CA"/>
    <w:rsid w:val="008C1517"/>
    <w:rsid w:val="008C16AB"/>
    <w:rsid w:val="008C186E"/>
    <w:rsid w:val="008C1D63"/>
    <w:rsid w:val="008C1FC0"/>
    <w:rsid w:val="008C2063"/>
    <w:rsid w:val="008C20F1"/>
    <w:rsid w:val="008C213C"/>
    <w:rsid w:val="008C2340"/>
    <w:rsid w:val="008C2416"/>
    <w:rsid w:val="008C2708"/>
    <w:rsid w:val="008C27AB"/>
    <w:rsid w:val="008C295D"/>
    <w:rsid w:val="008C2F43"/>
    <w:rsid w:val="008C36CD"/>
    <w:rsid w:val="008C386F"/>
    <w:rsid w:val="008C39F9"/>
    <w:rsid w:val="008C43BD"/>
    <w:rsid w:val="008C473C"/>
    <w:rsid w:val="008C48BF"/>
    <w:rsid w:val="008C4A6A"/>
    <w:rsid w:val="008C4BB0"/>
    <w:rsid w:val="008C51C8"/>
    <w:rsid w:val="008C57CA"/>
    <w:rsid w:val="008C5BE5"/>
    <w:rsid w:val="008C5C5E"/>
    <w:rsid w:val="008C5F39"/>
    <w:rsid w:val="008C6061"/>
    <w:rsid w:val="008C6139"/>
    <w:rsid w:val="008C63D9"/>
    <w:rsid w:val="008C6824"/>
    <w:rsid w:val="008C688A"/>
    <w:rsid w:val="008C68E4"/>
    <w:rsid w:val="008C6B74"/>
    <w:rsid w:val="008C6E38"/>
    <w:rsid w:val="008C6F40"/>
    <w:rsid w:val="008C6F76"/>
    <w:rsid w:val="008C6FCC"/>
    <w:rsid w:val="008C70D5"/>
    <w:rsid w:val="008C743F"/>
    <w:rsid w:val="008C74CC"/>
    <w:rsid w:val="008C7837"/>
    <w:rsid w:val="008C78C0"/>
    <w:rsid w:val="008C7C46"/>
    <w:rsid w:val="008C7CB4"/>
    <w:rsid w:val="008C7F5D"/>
    <w:rsid w:val="008D02C5"/>
    <w:rsid w:val="008D06FE"/>
    <w:rsid w:val="008D090E"/>
    <w:rsid w:val="008D09BA"/>
    <w:rsid w:val="008D0CBA"/>
    <w:rsid w:val="008D151E"/>
    <w:rsid w:val="008D18D9"/>
    <w:rsid w:val="008D1973"/>
    <w:rsid w:val="008D1CA9"/>
    <w:rsid w:val="008D1D9B"/>
    <w:rsid w:val="008D20FE"/>
    <w:rsid w:val="008D211F"/>
    <w:rsid w:val="008D2320"/>
    <w:rsid w:val="008D3099"/>
    <w:rsid w:val="008D30B7"/>
    <w:rsid w:val="008D3450"/>
    <w:rsid w:val="008D3457"/>
    <w:rsid w:val="008D3973"/>
    <w:rsid w:val="008D4063"/>
    <w:rsid w:val="008D4772"/>
    <w:rsid w:val="008D4791"/>
    <w:rsid w:val="008D4DA5"/>
    <w:rsid w:val="008D5527"/>
    <w:rsid w:val="008D5529"/>
    <w:rsid w:val="008D5562"/>
    <w:rsid w:val="008D56C0"/>
    <w:rsid w:val="008D5716"/>
    <w:rsid w:val="008D5C49"/>
    <w:rsid w:val="008D5D5E"/>
    <w:rsid w:val="008D65B9"/>
    <w:rsid w:val="008D6609"/>
    <w:rsid w:val="008D66D2"/>
    <w:rsid w:val="008D6747"/>
    <w:rsid w:val="008D6892"/>
    <w:rsid w:val="008D68F0"/>
    <w:rsid w:val="008D6ACE"/>
    <w:rsid w:val="008D6BA5"/>
    <w:rsid w:val="008D6CEA"/>
    <w:rsid w:val="008D6E88"/>
    <w:rsid w:val="008D72B0"/>
    <w:rsid w:val="008D72E6"/>
    <w:rsid w:val="008D73C6"/>
    <w:rsid w:val="008D7416"/>
    <w:rsid w:val="008D7649"/>
    <w:rsid w:val="008D7869"/>
    <w:rsid w:val="008D7885"/>
    <w:rsid w:val="008D7C20"/>
    <w:rsid w:val="008D7C40"/>
    <w:rsid w:val="008D7F18"/>
    <w:rsid w:val="008E0804"/>
    <w:rsid w:val="008E088B"/>
    <w:rsid w:val="008E0EE4"/>
    <w:rsid w:val="008E0F31"/>
    <w:rsid w:val="008E1041"/>
    <w:rsid w:val="008E12F9"/>
    <w:rsid w:val="008E135E"/>
    <w:rsid w:val="008E15C4"/>
    <w:rsid w:val="008E162B"/>
    <w:rsid w:val="008E1A31"/>
    <w:rsid w:val="008E1B71"/>
    <w:rsid w:val="008E2485"/>
    <w:rsid w:val="008E29D6"/>
    <w:rsid w:val="008E2A03"/>
    <w:rsid w:val="008E2A45"/>
    <w:rsid w:val="008E2CA1"/>
    <w:rsid w:val="008E2D63"/>
    <w:rsid w:val="008E3071"/>
    <w:rsid w:val="008E32F6"/>
    <w:rsid w:val="008E33A5"/>
    <w:rsid w:val="008E343D"/>
    <w:rsid w:val="008E35AA"/>
    <w:rsid w:val="008E3E52"/>
    <w:rsid w:val="008E4461"/>
    <w:rsid w:val="008E488A"/>
    <w:rsid w:val="008E48AC"/>
    <w:rsid w:val="008E4BD8"/>
    <w:rsid w:val="008E4CF6"/>
    <w:rsid w:val="008E4F21"/>
    <w:rsid w:val="008E501A"/>
    <w:rsid w:val="008E5045"/>
    <w:rsid w:val="008E5077"/>
    <w:rsid w:val="008E5109"/>
    <w:rsid w:val="008E5E3E"/>
    <w:rsid w:val="008E5FEE"/>
    <w:rsid w:val="008E6046"/>
    <w:rsid w:val="008E60DA"/>
    <w:rsid w:val="008E6133"/>
    <w:rsid w:val="008E61CF"/>
    <w:rsid w:val="008E65FE"/>
    <w:rsid w:val="008E69D2"/>
    <w:rsid w:val="008E6E7E"/>
    <w:rsid w:val="008E6FE4"/>
    <w:rsid w:val="008E712F"/>
    <w:rsid w:val="008E7214"/>
    <w:rsid w:val="008E7329"/>
    <w:rsid w:val="008E738B"/>
    <w:rsid w:val="008E7474"/>
    <w:rsid w:val="008E763F"/>
    <w:rsid w:val="008E7666"/>
    <w:rsid w:val="008E7915"/>
    <w:rsid w:val="008E7C97"/>
    <w:rsid w:val="008E7DB7"/>
    <w:rsid w:val="008E7FBF"/>
    <w:rsid w:val="008F08C3"/>
    <w:rsid w:val="008F0BBC"/>
    <w:rsid w:val="008F0E3C"/>
    <w:rsid w:val="008F0FB0"/>
    <w:rsid w:val="008F107B"/>
    <w:rsid w:val="008F10B7"/>
    <w:rsid w:val="008F1409"/>
    <w:rsid w:val="008F14FD"/>
    <w:rsid w:val="008F17CF"/>
    <w:rsid w:val="008F1A8C"/>
    <w:rsid w:val="008F20CA"/>
    <w:rsid w:val="008F22FA"/>
    <w:rsid w:val="008F27F8"/>
    <w:rsid w:val="008F282F"/>
    <w:rsid w:val="008F29AB"/>
    <w:rsid w:val="008F2B77"/>
    <w:rsid w:val="008F2DBC"/>
    <w:rsid w:val="008F2EFF"/>
    <w:rsid w:val="008F2F92"/>
    <w:rsid w:val="008F3022"/>
    <w:rsid w:val="008F3132"/>
    <w:rsid w:val="008F367F"/>
    <w:rsid w:val="008F36DF"/>
    <w:rsid w:val="008F3872"/>
    <w:rsid w:val="008F3DDE"/>
    <w:rsid w:val="008F411C"/>
    <w:rsid w:val="008F4167"/>
    <w:rsid w:val="008F4334"/>
    <w:rsid w:val="008F4594"/>
    <w:rsid w:val="008F48F0"/>
    <w:rsid w:val="008F4C66"/>
    <w:rsid w:val="008F4C8B"/>
    <w:rsid w:val="008F4D94"/>
    <w:rsid w:val="008F4DF1"/>
    <w:rsid w:val="008F4E1A"/>
    <w:rsid w:val="008F56FF"/>
    <w:rsid w:val="008F572A"/>
    <w:rsid w:val="008F59AE"/>
    <w:rsid w:val="008F59D3"/>
    <w:rsid w:val="008F5BA7"/>
    <w:rsid w:val="008F6216"/>
    <w:rsid w:val="008F6670"/>
    <w:rsid w:val="008F6A4A"/>
    <w:rsid w:val="008F6B5D"/>
    <w:rsid w:val="008F6C13"/>
    <w:rsid w:val="008F6D37"/>
    <w:rsid w:val="008F6F45"/>
    <w:rsid w:val="008F7329"/>
    <w:rsid w:val="008F7379"/>
    <w:rsid w:val="008F7408"/>
    <w:rsid w:val="008F7D93"/>
    <w:rsid w:val="008F7ED0"/>
    <w:rsid w:val="008F7F4F"/>
    <w:rsid w:val="008F7FDA"/>
    <w:rsid w:val="0090023D"/>
    <w:rsid w:val="009005EE"/>
    <w:rsid w:val="00900864"/>
    <w:rsid w:val="0090093D"/>
    <w:rsid w:val="009009D7"/>
    <w:rsid w:val="00900A10"/>
    <w:rsid w:val="0090161A"/>
    <w:rsid w:val="009016EC"/>
    <w:rsid w:val="009021CA"/>
    <w:rsid w:val="00902592"/>
    <w:rsid w:val="00902783"/>
    <w:rsid w:val="00902C26"/>
    <w:rsid w:val="00902E02"/>
    <w:rsid w:val="00902F4A"/>
    <w:rsid w:val="0090318A"/>
    <w:rsid w:val="009034AA"/>
    <w:rsid w:val="00903ACA"/>
    <w:rsid w:val="00903FC6"/>
    <w:rsid w:val="00904281"/>
    <w:rsid w:val="00904356"/>
    <w:rsid w:val="00904380"/>
    <w:rsid w:val="00904790"/>
    <w:rsid w:val="00904825"/>
    <w:rsid w:val="00904BDC"/>
    <w:rsid w:val="00904C81"/>
    <w:rsid w:val="009050F8"/>
    <w:rsid w:val="009051BD"/>
    <w:rsid w:val="00905A02"/>
    <w:rsid w:val="00905B08"/>
    <w:rsid w:val="00905BF7"/>
    <w:rsid w:val="00905C91"/>
    <w:rsid w:val="00905F45"/>
    <w:rsid w:val="0090634A"/>
    <w:rsid w:val="00906D9B"/>
    <w:rsid w:val="00906E77"/>
    <w:rsid w:val="00906FE9"/>
    <w:rsid w:val="00907292"/>
    <w:rsid w:val="009073A4"/>
    <w:rsid w:val="00907411"/>
    <w:rsid w:val="009076C6"/>
    <w:rsid w:val="009078D5"/>
    <w:rsid w:val="00907B7A"/>
    <w:rsid w:val="00910019"/>
    <w:rsid w:val="0091019F"/>
    <w:rsid w:val="00910235"/>
    <w:rsid w:val="0091057A"/>
    <w:rsid w:val="00910AC5"/>
    <w:rsid w:val="00910D1D"/>
    <w:rsid w:val="00910D9F"/>
    <w:rsid w:val="00910E6C"/>
    <w:rsid w:val="00910FF0"/>
    <w:rsid w:val="00911006"/>
    <w:rsid w:val="0091100E"/>
    <w:rsid w:val="0091139C"/>
    <w:rsid w:val="00911479"/>
    <w:rsid w:val="00911519"/>
    <w:rsid w:val="009115FF"/>
    <w:rsid w:val="009116D1"/>
    <w:rsid w:val="00911918"/>
    <w:rsid w:val="00911929"/>
    <w:rsid w:val="00911B71"/>
    <w:rsid w:val="00911C14"/>
    <w:rsid w:val="00912548"/>
    <w:rsid w:val="009125B7"/>
    <w:rsid w:val="009126AD"/>
    <w:rsid w:val="00912887"/>
    <w:rsid w:val="009128B4"/>
    <w:rsid w:val="009128D7"/>
    <w:rsid w:val="00912997"/>
    <w:rsid w:val="009129F5"/>
    <w:rsid w:val="00912C7A"/>
    <w:rsid w:val="0091317B"/>
    <w:rsid w:val="0091347A"/>
    <w:rsid w:val="009135F1"/>
    <w:rsid w:val="00913631"/>
    <w:rsid w:val="00913648"/>
    <w:rsid w:val="009136FF"/>
    <w:rsid w:val="009138C4"/>
    <w:rsid w:val="009140EC"/>
    <w:rsid w:val="00914591"/>
    <w:rsid w:val="00914948"/>
    <w:rsid w:val="009149F1"/>
    <w:rsid w:val="00914AC4"/>
    <w:rsid w:val="00914B4F"/>
    <w:rsid w:val="00914D2A"/>
    <w:rsid w:val="00915443"/>
    <w:rsid w:val="0091578B"/>
    <w:rsid w:val="00915844"/>
    <w:rsid w:val="00915880"/>
    <w:rsid w:val="00915BF2"/>
    <w:rsid w:val="00915D17"/>
    <w:rsid w:val="00915D3B"/>
    <w:rsid w:val="009165A8"/>
    <w:rsid w:val="0091696C"/>
    <w:rsid w:val="00916BCC"/>
    <w:rsid w:val="00916CCC"/>
    <w:rsid w:val="0091716A"/>
    <w:rsid w:val="00917299"/>
    <w:rsid w:val="009172BC"/>
    <w:rsid w:val="009175F4"/>
    <w:rsid w:val="00917AF6"/>
    <w:rsid w:val="0092013A"/>
    <w:rsid w:val="0092013E"/>
    <w:rsid w:val="009201FF"/>
    <w:rsid w:val="0092023D"/>
    <w:rsid w:val="009202E8"/>
    <w:rsid w:val="00920544"/>
    <w:rsid w:val="0092074A"/>
    <w:rsid w:val="009207B3"/>
    <w:rsid w:val="00920895"/>
    <w:rsid w:val="00920ABF"/>
    <w:rsid w:val="00920AD0"/>
    <w:rsid w:val="00920E40"/>
    <w:rsid w:val="00920F2F"/>
    <w:rsid w:val="0092106B"/>
    <w:rsid w:val="009210F2"/>
    <w:rsid w:val="009212AA"/>
    <w:rsid w:val="00921575"/>
    <w:rsid w:val="009218EE"/>
    <w:rsid w:val="00921908"/>
    <w:rsid w:val="00921979"/>
    <w:rsid w:val="00921A44"/>
    <w:rsid w:val="00921B3B"/>
    <w:rsid w:val="00921B50"/>
    <w:rsid w:val="00921CCF"/>
    <w:rsid w:val="0092226D"/>
    <w:rsid w:val="009222DB"/>
    <w:rsid w:val="009225C0"/>
    <w:rsid w:val="009226F3"/>
    <w:rsid w:val="009228A7"/>
    <w:rsid w:val="00922D50"/>
    <w:rsid w:val="009231F9"/>
    <w:rsid w:val="0092371D"/>
    <w:rsid w:val="0092394F"/>
    <w:rsid w:val="00923970"/>
    <w:rsid w:val="009239BC"/>
    <w:rsid w:val="00923A46"/>
    <w:rsid w:val="00923BAC"/>
    <w:rsid w:val="00924061"/>
    <w:rsid w:val="00924366"/>
    <w:rsid w:val="00924752"/>
    <w:rsid w:val="009248BE"/>
    <w:rsid w:val="00924A3C"/>
    <w:rsid w:val="00924B76"/>
    <w:rsid w:val="00924BA0"/>
    <w:rsid w:val="00924C91"/>
    <w:rsid w:val="00924D14"/>
    <w:rsid w:val="009257EC"/>
    <w:rsid w:val="009259DE"/>
    <w:rsid w:val="00926072"/>
    <w:rsid w:val="009262DF"/>
    <w:rsid w:val="0092630E"/>
    <w:rsid w:val="0092682F"/>
    <w:rsid w:val="0092695F"/>
    <w:rsid w:val="00926ACC"/>
    <w:rsid w:val="00926C9A"/>
    <w:rsid w:val="00926D05"/>
    <w:rsid w:val="00927024"/>
    <w:rsid w:val="0092725A"/>
    <w:rsid w:val="00927504"/>
    <w:rsid w:val="00927767"/>
    <w:rsid w:val="00927D3E"/>
    <w:rsid w:val="00927EDC"/>
    <w:rsid w:val="00927FCC"/>
    <w:rsid w:val="00930381"/>
    <w:rsid w:val="009304E2"/>
    <w:rsid w:val="00930820"/>
    <w:rsid w:val="00930E16"/>
    <w:rsid w:val="00930FEF"/>
    <w:rsid w:val="00930FFD"/>
    <w:rsid w:val="0093123A"/>
    <w:rsid w:val="00931291"/>
    <w:rsid w:val="009312FC"/>
    <w:rsid w:val="00931349"/>
    <w:rsid w:val="00931594"/>
    <w:rsid w:val="009316E7"/>
    <w:rsid w:val="00931735"/>
    <w:rsid w:val="009318A0"/>
    <w:rsid w:val="009318D2"/>
    <w:rsid w:val="009319C9"/>
    <w:rsid w:val="009319CA"/>
    <w:rsid w:val="00931ACE"/>
    <w:rsid w:val="00931B5F"/>
    <w:rsid w:val="00931C5F"/>
    <w:rsid w:val="00931EB9"/>
    <w:rsid w:val="00932287"/>
    <w:rsid w:val="00932623"/>
    <w:rsid w:val="009326D9"/>
    <w:rsid w:val="00932C76"/>
    <w:rsid w:val="00932D61"/>
    <w:rsid w:val="00933313"/>
    <w:rsid w:val="00933515"/>
    <w:rsid w:val="00933A45"/>
    <w:rsid w:val="00933A52"/>
    <w:rsid w:val="00934037"/>
    <w:rsid w:val="0093405F"/>
    <w:rsid w:val="0093414A"/>
    <w:rsid w:val="009341B7"/>
    <w:rsid w:val="0093436B"/>
    <w:rsid w:val="00934392"/>
    <w:rsid w:val="0093456D"/>
    <w:rsid w:val="00934937"/>
    <w:rsid w:val="00934E19"/>
    <w:rsid w:val="00934FBE"/>
    <w:rsid w:val="0093521B"/>
    <w:rsid w:val="00935260"/>
    <w:rsid w:val="00935292"/>
    <w:rsid w:val="009352F7"/>
    <w:rsid w:val="00935427"/>
    <w:rsid w:val="009356AB"/>
    <w:rsid w:val="00935905"/>
    <w:rsid w:val="00936061"/>
    <w:rsid w:val="00936177"/>
    <w:rsid w:val="0093632A"/>
    <w:rsid w:val="00936432"/>
    <w:rsid w:val="00936581"/>
    <w:rsid w:val="0093663F"/>
    <w:rsid w:val="00936B86"/>
    <w:rsid w:val="00936C4A"/>
    <w:rsid w:val="00936DF8"/>
    <w:rsid w:val="0093750A"/>
    <w:rsid w:val="0093752A"/>
    <w:rsid w:val="0093756C"/>
    <w:rsid w:val="0093757D"/>
    <w:rsid w:val="0093764A"/>
    <w:rsid w:val="009376A1"/>
    <w:rsid w:val="0093775F"/>
    <w:rsid w:val="00937E92"/>
    <w:rsid w:val="00937ED9"/>
    <w:rsid w:val="00937EE3"/>
    <w:rsid w:val="0094030B"/>
    <w:rsid w:val="0094044D"/>
    <w:rsid w:val="00940A49"/>
    <w:rsid w:val="0094113E"/>
    <w:rsid w:val="00941561"/>
    <w:rsid w:val="00941B49"/>
    <w:rsid w:val="00941C2D"/>
    <w:rsid w:val="00941E4E"/>
    <w:rsid w:val="00941E98"/>
    <w:rsid w:val="00941F34"/>
    <w:rsid w:val="00942376"/>
    <w:rsid w:val="0094247F"/>
    <w:rsid w:val="009427E9"/>
    <w:rsid w:val="009428F1"/>
    <w:rsid w:val="009429D7"/>
    <w:rsid w:val="00942A92"/>
    <w:rsid w:val="00942C70"/>
    <w:rsid w:val="00942CF5"/>
    <w:rsid w:val="00942D3F"/>
    <w:rsid w:val="00942D7C"/>
    <w:rsid w:val="009430AF"/>
    <w:rsid w:val="009439BC"/>
    <w:rsid w:val="00943B61"/>
    <w:rsid w:val="00943D9B"/>
    <w:rsid w:val="00943DB3"/>
    <w:rsid w:val="00943FE7"/>
    <w:rsid w:val="009441EC"/>
    <w:rsid w:val="00944272"/>
    <w:rsid w:val="009442D3"/>
    <w:rsid w:val="009447E2"/>
    <w:rsid w:val="009449B3"/>
    <w:rsid w:val="009449E8"/>
    <w:rsid w:val="00945130"/>
    <w:rsid w:val="009452BD"/>
    <w:rsid w:val="009454DD"/>
    <w:rsid w:val="00945604"/>
    <w:rsid w:val="00945712"/>
    <w:rsid w:val="00945869"/>
    <w:rsid w:val="00945B79"/>
    <w:rsid w:val="00945FC3"/>
    <w:rsid w:val="00946195"/>
    <w:rsid w:val="00946308"/>
    <w:rsid w:val="00946366"/>
    <w:rsid w:val="0094637E"/>
    <w:rsid w:val="00946573"/>
    <w:rsid w:val="0094672C"/>
    <w:rsid w:val="00946AE6"/>
    <w:rsid w:val="00946D5D"/>
    <w:rsid w:val="00946FDF"/>
    <w:rsid w:val="00947152"/>
    <w:rsid w:val="009477B4"/>
    <w:rsid w:val="00947977"/>
    <w:rsid w:val="00947A8A"/>
    <w:rsid w:val="009506CB"/>
    <w:rsid w:val="0095072D"/>
    <w:rsid w:val="00950767"/>
    <w:rsid w:val="00950830"/>
    <w:rsid w:val="0095086A"/>
    <w:rsid w:val="0095087E"/>
    <w:rsid w:val="0095088F"/>
    <w:rsid w:val="00950F49"/>
    <w:rsid w:val="00951211"/>
    <w:rsid w:val="009517FC"/>
    <w:rsid w:val="00951C5D"/>
    <w:rsid w:val="00951D74"/>
    <w:rsid w:val="00951DD2"/>
    <w:rsid w:val="00952342"/>
    <w:rsid w:val="00952486"/>
    <w:rsid w:val="00952512"/>
    <w:rsid w:val="00952744"/>
    <w:rsid w:val="00952769"/>
    <w:rsid w:val="00952A65"/>
    <w:rsid w:val="00952ADD"/>
    <w:rsid w:val="00952B66"/>
    <w:rsid w:val="00952D16"/>
    <w:rsid w:val="00952F85"/>
    <w:rsid w:val="00953109"/>
    <w:rsid w:val="00953DEB"/>
    <w:rsid w:val="009540BB"/>
    <w:rsid w:val="009542A9"/>
    <w:rsid w:val="00954310"/>
    <w:rsid w:val="0095446A"/>
    <w:rsid w:val="009545BE"/>
    <w:rsid w:val="0095466B"/>
    <w:rsid w:val="009548CA"/>
    <w:rsid w:val="00954D46"/>
    <w:rsid w:val="00954E51"/>
    <w:rsid w:val="0095509D"/>
    <w:rsid w:val="00955198"/>
    <w:rsid w:val="009558E1"/>
    <w:rsid w:val="00955DC1"/>
    <w:rsid w:val="00955DD1"/>
    <w:rsid w:val="0095612C"/>
    <w:rsid w:val="009561DF"/>
    <w:rsid w:val="00956294"/>
    <w:rsid w:val="00956833"/>
    <w:rsid w:val="0095690A"/>
    <w:rsid w:val="00956974"/>
    <w:rsid w:val="00956A95"/>
    <w:rsid w:val="00956AD0"/>
    <w:rsid w:val="00956B2A"/>
    <w:rsid w:val="00956BC0"/>
    <w:rsid w:val="00956DAC"/>
    <w:rsid w:val="0095716D"/>
    <w:rsid w:val="00957203"/>
    <w:rsid w:val="009573D1"/>
    <w:rsid w:val="00957505"/>
    <w:rsid w:val="009575E2"/>
    <w:rsid w:val="00957A84"/>
    <w:rsid w:val="00957B65"/>
    <w:rsid w:val="00957DAE"/>
    <w:rsid w:val="00957FFC"/>
    <w:rsid w:val="00960588"/>
    <w:rsid w:val="009606A1"/>
    <w:rsid w:val="009609E2"/>
    <w:rsid w:val="00960B37"/>
    <w:rsid w:val="00960B60"/>
    <w:rsid w:val="00960C5E"/>
    <w:rsid w:val="00960CFC"/>
    <w:rsid w:val="00960ED3"/>
    <w:rsid w:val="009611D0"/>
    <w:rsid w:val="00961329"/>
    <w:rsid w:val="00961583"/>
    <w:rsid w:val="009615C7"/>
    <w:rsid w:val="00962183"/>
    <w:rsid w:val="009623B4"/>
    <w:rsid w:val="00962540"/>
    <w:rsid w:val="0096259D"/>
    <w:rsid w:val="00962660"/>
    <w:rsid w:val="00962860"/>
    <w:rsid w:val="009629D8"/>
    <w:rsid w:val="00962BA4"/>
    <w:rsid w:val="00962D6F"/>
    <w:rsid w:val="00962E12"/>
    <w:rsid w:val="00962E5D"/>
    <w:rsid w:val="0096339C"/>
    <w:rsid w:val="009633BB"/>
    <w:rsid w:val="009634DA"/>
    <w:rsid w:val="009634F0"/>
    <w:rsid w:val="00963ED2"/>
    <w:rsid w:val="009642D8"/>
    <w:rsid w:val="009645F0"/>
    <w:rsid w:val="009646F1"/>
    <w:rsid w:val="00964728"/>
    <w:rsid w:val="00964E28"/>
    <w:rsid w:val="00964E46"/>
    <w:rsid w:val="0096526E"/>
    <w:rsid w:val="00965500"/>
    <w:rsid w:val="0096550A"/>
    <w:rsid w:val="0096551C"/>
    <w:rsid w:val="009655C9"/>
    <w:rsid w:val="00965806"/>
    <w:rsid w:val="00965860"/>
    <w:rsid w:val="00965910"/>
    <w:rsid w:val="00965CE6"/>
    <w:rsid w:val="0096601F"/>
    <w:rsid w:val="009662E9"/>
    <w:rsid w:val="00966513"/>
    <w:rsid w:val="009667C2"/>
    <w:rsid w:val="009668A6"/>
    <w:rsid w:val="00966A6D"/>
    <w:rsid w:val="00966B46"/>
    <w:rsid w:val="009671F9"/>
    <w:rsid w:val="009676B6"/>
    <w:rsid w:val="00967951"/>
    <w:rsid w:val="00967A22"/>
    <w:rsid w:val="00967B63"/>
    <w:rsid w:val="00967BF9"/>
    <w:rsid w:val="00967F58"/>
    <w:rsid w:val="009701DB"/>
    <w:rsid w:val="00970608"/>
    <w:rsid w:val="0097082E"/>
    <w:rsid w:val="00970BB0"/>
    <w:rsid w:val="00970BD9"/>
    <w:rsid w:val="00970D81"/>
    <w:rsid w:val="00970E6B"/>
    <w:rsid w:val="0097105D"/>
    <w:rsid w:val="009710DF"/>
    <w:rsid w:val="009715A7"/>
    <w:rsid w:val="00971799"/>
    <w:rsid w:val="00971C4E"/>
    <w:rsid w:val="00971FC1"/>
    <w:rsid w:val="0097206A"/>
    <w:rsid w:val="0097224D"/>
    <w:rsid w:val="00972722"/>
    <w:rsid w:val="00973005"/>
    <w:rsid w:val="009730E2"/>
    <w:rsid w:val="00973361"/>
    <w:rsid w:val="009733D9"/>
    <w:rsid w:val="009733DF"/>
    <w:rsid w:val="009734DC"/>
    <w:rsid w:val="0097359A"/>
    <w:rsid w:val="009736C8"/>
    <w:rsid w:val="00973762"/>
    <w:rsid w:val="009738A6"/>
    <w:rsid w:val="009739A2"/>
    <w:rsid w:val="00973AD8"/>
    <w:rsid w:val="00973BEC"/>
    <w:rsid w:val="00973DA7"/>
    <w:rsid w:val="00974613"/>
    <w:rsid w:val="00974C35"/>
    <w:rsid w:val="00974C94"/>
    <w:rsid w:val="00974D0D"/>
    <w:rsid w:val="00975304"/>
    <w:rsid w:val="009753E3"/>
    <w:rsid w:val="00975466"/>
    <w:rsid w:val="009757BD"/>
    <w:rsid w:val="00975823"/>
    <w:rsid w:val="00975954"/>
    <w:rsid w:val="00975A8F"/>
    <w:rsid w:val="00975BCF"/>
    <w:rsid w:val="00975ED4"/>
    <w:rsid w:val="00975F07"/>
    <w:rsid w:val="0097612C"/>
    <w:rsid w:val="0097624B"/>
    <w:rsid w:val="009762B6"/>
    <w:rsid w:val="009765D8"/>
    <w:rsid w:val="00976752"/>
    <w:rsid w:val="0097710D"/>
    <w:rsid w:val="0097727A"/>
    <w:rsid w:val="00977280"/>
    <w:rsid w:val="009772CB"/>
    <w:rsid w:val="009774E8"/>
    <w:rsid w:val="009776DD"/>
    <w:rsid w:val="00977823"/>
    <w:rsid w:val="00977A24"/>
    <w:rsid w:val="00977C4D"/>
    <w:rsid w:val="00977D0C"/>
    <w:rsid w:val="00977DA3"/>
    <w:rsid w:val="00977E33"/>
    <w:rsid w:val="009800A5"/>
    <w:rsid w:val="0098014B"/>
    <w:rsid w:val="009801F7"/>
    <w:rsid w:val="009802C4"/>
    <w:rsid w:val="00980611"/>
    <w:rsid w:val="00980805"/>
    <w:rsid w:val="0098085C"/>
    <w:rsid w:val="00980E59"/>
    <w:rsid w:val="009814D0"/>
    <w:rsid w:val="0098151F"/>
    <w:rsid w:val="009815BE"/>
    <w:rsid w:val="009815E1"/>
    <w:rsid w:val="00981671"/>
    <w:rsid w:val="0098178E"/>
    <w:rsid w:val="00981DAC"/>
    <w:rsid w:val="00981FA8"/>
    <w:rsid w:val="00982009"/>
    <w:rsid w:val="009823FE"/>
    <w:rsid w:val="0098245F"/>
    <w:rsid w:val="0098249E"/>
    <w:rsid w:val="009829A8"/>
    <w:rsid w:val="00982DFB"/>
    <w:rsid w:val="00983671"/>
    <w:rsid w:val="00983769"/>
    <w:rsid w:val="009838A1"/>
    <w:rsid w:val="00983AD1"/>
    <w:rsid w:val="00983BD0"/>
    <w:rsid w:val="00983D93"/>
    <w:rsid w:val="00983E3C"/>
    <w:rsid w:val="009841AA"/>
    <w:rsid w:val="00984342"/>
    <w:rsid w:val="009844D6"/>
    <w:rsid w:val="0098458B"/>
    <w:rsid w:val="00984E1A"/>
    <w:rsid w:val="00985070"/>
    <w:rsid w:val="0098546B"/>
    <w:rsid w:val="009857DC"/>
    <w:rsid w:val="00985C90"/>
    <w:rsid w:val="00985DFD"/>
    <w:rsid w:val="00986347"/>
    <w:rsid w:val="00986986"/>
    <w:rsid w:val="00986D60"/>
    <w:rsid w:val="00986D85"/>
    <w:rsid w:val="00986DC0"/>
    <w:rsid w:val="00986E92"/>
    <w:rsid w:val="009870CF"/>
    <w:rsid w:val="0098710C"/>
    <w:rsid w:val="00987369"/>
    <w:rsid w:val="0098748D"/>
    <w:rsid w:val="0098751E"/>
    <w:rsid w:val="0098768E"/>
    <w:rsid w:val="009876C5"/>
    <w:rsid w:val="009877FA"/>
    <w:rsid w:val="00987843"/>
    <w:rsid w:val="00987C61"/>
    <w:rsid w:val="00987D87"/>
    <w:rsid w:val="00987DA9"/>
    <w:rsid w:val="00987DC7"/>
    <w:rsid w:val="00987F95"/>
    <w:rsid w:val="00990113"/>
    <w:rsid w:val="0099032D"/>
    <w:rsid w:val="009904CA"/>
    <w:rsid w:val="0099068D"/>
    <w:rsid w:val="00990B43"/>
    <w:rsid w:val="00990CF6"/>
    <w:rsid w:val="00991523"/>
    <w:rsid w:val="00991828"/>
    <w:rsid w:val="009918AF"/>
    <w:rsid w:val="009919BD"/>
    <w:rsid w:val="009919DD"/>
    <w:rsid w:val="00991B19"/>
    <w:rsid w:val="00991C75"/>
    <w:rsid w:val="00991DC3"/>
    <w:rsid w:val="0099216F"/>
    <w:rsid w:val="009924E0"/>
    <w:rsid w:val="00992828"/>
    <w:rsid w:val="00992ABE"/>
    <w:rsid w:val="00992DBB"/>
    <w:rsid w:val="00992E32"/>
    <w:rsid w:val="00993205"/>
    <w:rsid w:val="0099323E"/>
    <w:rsid w:val="009934E6"/>
    <w:rsid w:val="00993558"/>
    <w:rsid w:val="00993C04"/>
    <w:rsid w:val="00993CC7"/>
    <w:rsid w:val="00993E7B"/>
    <w:rsid w:val="00993E7E"/>
    <w:rsid w:val="009941B6"/>
    <w:rsid w:val="0099434E"/>
    <w:rsid w:val="009943AD"/>
    <w:rsid w:val="00994529"/>
    <w:rsid w:val="00994BB8"/>
    <w:rsid w:val="00994CB5"/>
    <w:rsid w:val="00994DC1"/>
    <w:rsid w:val="00994F7F"/>
    <w:rsid w:val="00995041"/>
    <w:rsid w:val="0099505D"/>
    <w:rsid w:val="00995091"/>
    <w:rsid w:val="009951A2"/>
    <w:rsid w:val="00995285"/>
    <w:rsid w:val="0099541C"/>
    <w:rsid w:val="00995507"/>
    <w:rsid w:val="00995781"/>
    <w:rsid w:val="00995828"/>
    <w:rsid w:val="00995A3C"/>
    <w:rsid w:val="00995BF4"/>
    <w:rsid w:val="00995FBB"/>
    <w:rsid w:val="009960F9"/>
    <w:rsid w:val="0099643E"/>
    <w:rsid w:val="00996444"/>
    <w:rsid w:val="009965A9"/>
    <w:rsid w:val="009969BB"/>
    <w:rsid w:val="00996EC0"/>
    <w:rsid w:val="00996EF4"/>
    <w:rsid w:val="0099711C"/>
    <w:rsid w:val="0099737A"/>
    <w:rsid w:val="0099739F"/>
    <w:rsid w:val="009A00CA"/>
    <w:rsid w:val="009A0307"/>
    <w:rsid w:val="009A0667"/>
    <w:rsid w:val="009A06DB"/>
    <w:rsid w:val="009A08AF"/>
    <w:rsid w:val="009A09D8"/>
    <w:rsid w:val="009A0DED"/>
    <w:rsid w:val="009A0EF2"/>
    <w:rsid w:val="009A0F3A"/>
    <w:rsid w:val="009A154A"/>
    <w:rsid w:val="009A15CC"/>
    <w:rsid w:val="009A175E"/>
    <w:rsid w:val="009A18D4"/>
    <w:rsid w:val="009A198E"/>
    <w:rsid w:val="009A1BDD"/>
    <w:rsid w:val="009A1DF1"/>
    <w:rsid w:val="009A1F2B"/>
    <w:rsid w:val="009A2229"/>
    <w:rsid w:val="009A22CF"/>
    <w:rsid w:val="009A2501"/>
    <w:rsid w:val="009A25D3"/>
    <w:rsid w:val="009A25EC"/>
    <w:rsid w:val="009A29D9"/>
    <w:rsid w:val="009A2ACB"/>
    <w:rsid w:val="009A2CC9"/>
    <w:rsid w:val="009A2D4A"/>
    <w:rsid w:val="009A31C5"/>
    <w:rsid w:val="009A3681"/>
    <w:rsid w:val="009A36F9"/>
    <w:rsid w:val="009A3764"/>
    <w:rsid w:val="009A3786"/>
    <w:rsid w:val="009A39A9"/>
    <w:rsid w:val="009A3AFE"/>
    <w:rsid w:val="009A3BF2"/>
    <w:rsid w:val="009A3F1F"/>
    <w:rsid w:val="009A407A"/>
    <w:rsid w:val="009A47D4"/>
    <w:rsid w:val="009A4C0B"/>
    <w:rsid w:val="009A4C66"/>
    <w:rsid w:val="009A5153"/>
    <w:rsid w:val="009A549B"/>
    <w:rsid w:val="009A5AE4"/>
    <w:rsid w:val="009A5D03"/>
    <w:rsid w:val="009A5D0B"/>
    <w:rsid w:val="009A5DC7"/>
    <w:rsid w:val="009A5EAB"/>
    <w:rsid w:val="009A60AF"/>
    <w:rsid w:val="009A60B1"/>
    <w:rsid w:val="009A61A5"/>
    <w:rsid w:val="009A6440"/>
    <w:rsid w:val="009A649D"/>
    <w:rsid w:val="009A68DA"/>
    <w:rsid w:val="009A68E6"/>
    <w:rsid w:val="009A6FAE"/>
    <w:rsid w:val="009A6FFC"/>
    <w:rsid w:val="009A71A6"/>
    <w:rsid w:val="009A7336"/>
    <w:rsid w:val="009A7F7D"/>
    <w:rsid w:val="009A7F82"/>
    <w:rsid w:val="009B007D"/>
    <w:rsid w:val="009B0222"/>
    <w:rsid w:val="009B1044"/>
    <w:rsid w:val="009B14DE"/>
    <w:rsid w:val="009B1D52"/>
    <w:rsid w:val="009B206A"/>
    <w:rsid w:val="009B23D8"/>
    <w:rsid w:val="009B299E"/>
    <w:rsid w:val="009B29C4"/>
    <w:rsid w:val="009B2F67"/>
    <w:rsid w:val="009B34DD"/>
    <w:rsid w:val="009B35F1"/>
    <w:rsid w:val="009B3653"/>
    <w:rsid w:val="009B389A"/>
    <w:rsid w:val="009B38B5"/>
    <w:rsid w:val="009B39E9"/>
    <w:rsid w:val="009B4010"/>
    <w:rsid w:val="009B40DA"/>
    <w:rsid w:val="009B41A4"/>
    <w:rsid w:val="009B41F8"/>
    <w:rsid w:val="009B4698"/>
    <w:rsid w:val="009B4869"/>
    <w:rsid w:val="009B4E3D"/>
    <w:rsid w:val="009B4E7E"/>
    <w:rsid w:val="009B520C"/>
    <w:rsid w:val="009B54E3"/>
    <w:rsid w:val="009B595D"/>
    <w:rsid w:val="009B5EA5"/>
    <w:rsid w:val="009B5F3B"/>
    <w:rsid w:val="009B685A"/>
    <w:rsid w:val="009B6951"/>
    <w:rsid w:val="009B6A59"/>
    <w:rsid w:val="009B6C22"/>
    <w:rsid w:val="009B6C6E"/>
    <w:rsid w:val="009B6D40"/>
    <w:rsid w:val="009B7012"/>
    <w:rsid w:val="009B7045"/>
    <w:rsid w:val="009B75E4"/>
    <w:rsid w:val="009B7C41"/>
    <w:rsid w:val="009B7D3E"/>
    <w:rsid w:val="009B7E7D"/>
    <w:rsid w:val="009B7F14"/>
    <w:rsid w:val="009C005B"/>
    <w:rsid w:val="009C024E"/>
    <w:rsid w:val="009C03F6"/>
    <w:rsid w:val="009C0595"/>
    <w:rsid w:val="009C0747"/>
    <w:rsid w:val="009C0898"/>
    <w:rsid w:val="009C0A47"/>
    <w:rsid w:val="009C0ABE"/>
    <w:rsid w:val="009C0C11"/>
    <w:rsid w:val="009C0E00"/>
    <w:rsid w:val="009C1132"/>
    <w:rsid w:val="009C1246"/>
    <w:rsid w:val="009C12E7"/>
    <w:rsid w:val="009C13A7"/>
    <w:rsid w:val="009C145A"/>
    <w:rsid w:val="009C1466"/>
    <w:rsid w:val="009C15BA"/>
    <w:rsid w:val="009C1749"/>
    <w:rsid w:val="009C17FF"/>
    <w:rsid w:val="009C1C3C"/>
    <w:rsid w:val="009C1DD2"/>
    <w:rsid w:val="009C28DE"/>
    <w:rsid w:val="009C3530"/>
    <w:rsid w:val="009C3598"/>
    <w:rsid w:val="009C3952"/>
    <w:rsid w:val="009C39BD"/>
    <w:rsid w:val="009C3B7F"/>
    <w:rsid w:val="009C3BD4"/>
    <w:rsid w:val="009C3C05"/>
    <w:rsid w:val="009C4561"/>
    <w:rsid w:val="009C4711"/>
    <w:rsid w:val="009C4BF9"/>
    <w:rsid w:val="009C4EA3"/>
    <w:rsid w:val="009C4F38"/>
    <w:rsid w:val="009C54FB"/>
    <w:rsid w:val="009C550E"/>
    <w:rsid w:val="009C5520"/>
    <w:rsid w:val="009C5B41"/>
    <w:rsid w:val="009C5E87"/>
    <w:rsid w:val="009C607D"/>
    <w:rsid w:val="009C61BD"/>
    <w:rsid w:val="009C659A"/>
    <w:rsid w:val="009C6859"/>
    <w:rsid w:val="009C68BA"/>
    <w:rsid w:val="009C6BBF"/>
    <w:rsid w:val="009C7261"/>
    <w:rsid w:val="009C7790"/>
    <w:rsid w:val="009C7842"/>
    <w:rsid w:val="009C7936"/>
    <w:rsid w:val="009D056A"/>
    <w:rsid w:val="009D059B"/>
    <w:rsid w:val="009D0711"/>
    <w:rsid w:val="009D0AC8"/>
    <w:rsid w:val="009D0B2D"/>
    <w:rsid w:val="009D0D88"/>
    <w:rsid w:val="009D14CD"/>
    <w:rsid w:val="009D18CF"/>
    <w:rsid w:val="009D1C12"/>
    <w:rsid w:val="009D2098"/>
    <w:rsid w:val="009D2380"/>
    <w:rsid w:val="009D245C"/>
    <w:rsid w:val="009D2550"/>
    <w:rsid w:val="009D28D0"/>
    <w:rsid w:val="009D2B0F"/>
    <w:rsid w:val="009D2C10"/>
    <w:rsid w:val="009D2EB5"/>
    <w:rsid w:val="009D3117"/>
    <w:rsid w:val="009D3449"/>
    <w:rsid w:val="009D3526"/>
    <w:rsid w:val="009D363B"/>
    <w:rsid w:val="009D37C6"/>
    <w:rsid w:val="009D3BFC"/>
    <w:rsid w:val="009D3C5B"/>
    <w:rsid w:val="009D3D32"/>
    <w:rsid w:val="009D3E49"/>
    <w:rsid w:val="009D3FBE"/>
    <w:rsid w:val="009D4119"/>
    <w:rsid w:val="009D447A"/>
    <w:rsid w:val="009D4A32"/>
    <w:rsid w:val="009D4D1D"/>
    <w:rsid w:val="009D4F29"/>
    <w:rsid w:val="009D4F39"/>
    <w:rsid w:val="009D5200"/>
    <w:rsid w:val="009D5495"/>
    <w:rsid w:val="009D5646"/>
    <w:rsid w:val="009D59DF"/>
    <w:rsid w:val="009D5BA7"/>
    <w:rsid w:val="009D5C86"/>
    <w:rsid w:val="009D60BC"/>
    <w:rsid w:val="009D615C"/>
    <w:rsid w:val="009D61A2"/>
    <w:rsid w:val="009D64C7"/>
    <w:rsid w:val="009D6755"/>
    <w:rsid w:val="009D6A03"/>
    <w:rsid w:val="009D6B22"/>
    <w:rsid w:val="009D6D13"/>
    <w:rsid w:val="009D6E38"/>
    <w:rsid w:val="009D6F73"/>
    <w:rsid w:val="009D7112"/>
    <w:rsid w:val="009D716D"/>
    <w:rsid w:val="009D72DD"/>
    <w:rsid w:val="009D73EB"/>
    <w:rsid w:val="009D7479"/>
    <w:rsid w:val="009D7702"/>
    <w:rsid w:val="009D7773"/>
    <w:rsid w:val="009D77FD"/>
    <w:rsid w:val="009D7878"/>
    <w:rsid w:val="009E02CF"/>
    <w:rsid w:val="009E06E5"/>
    <w:rsid w:val="009E079A"/>
    <w:rsid w:val="009E0D0E"/>
    <w:rsid w:val="009E1120"/>
    <w:rsid w:val="009E1481"/>
    <w:rsid w:val="009E15A8"/>
    <w:rsid w:val="009E1C4C"/>
    <w:rsid w:val="009E1E4C"/>
    <w:rsid w:val="009E21C6"/>
    <w:rsid w:val="009E250C"/>
    <w:rsid w:val="009E251C"/>
    <w:rsid w:val="009E263E"/>
    <w:rsid w:val="009E2806"/>
    <w:rsid w:val="009E29E4"/>
    <w:rsid w:val="009E2A73"/>
    <w:rsid w:val="009E2DA6"/>
    <w:rsid w:val="009E2DB1"/>
    <w:rsid w:val="009E2DE9"/>
    <w:rsid w:val="009E2E30"/>
    <w:rsid w:val="009E2F57"/>
    <w:rsid w:val="009E30F1"/>
    <w:rsid w:val="009E31B1"/>
    <w:rsid w:val="009E322A"/>
    <w:rsid w:val="009E328C"/>
    <w:rsid w:val="009E329D"/>
    <w:rsid w:val="009E341A"/>
    <w:rsid w:val="009E35B6"/>
    <w:rsid w:val="009E3C94"/>
    <w:rsid w:val="009E4064"/>
    <w:rsid w:val="009E406F"/>
    <w:rsid w:val="009E43AA"/>
    <w:rsid w:val="009E4406"/>
    <w:rsid w:val="009E46EB"/>
    <w:rsid w:val="009E47AB"/>
    <w:rsid w:val="009E4985"/>
    <w:rsid w:val="009E4AA8"/>
    <w:rsid w:val="009E4BEB"/>
    <w:rsid w:val="009E58F1"/>
    <w:rsid w:val="009E5A16"/>
    <w:rsid w:val="009E5A4C"/>
    <w:rsid w:val="009E5A5A"/>
    <w:rsid w:val="009E5C85"/>
    <w:rsid w:val="009E5EFA"/>
    <w:rsid w:val="009E5F71"/>
    <w:rsid w:val="009E604F"/>
    <w:rsid w:val="009E62F6"/>
    <w:rsid w:val="009E63DA"/>
    <w:rsid w:val="009E6557"/>
    <w:rsid w:val="009E65D9"/>
    <w:rsid w:val="009E6D04"/>
    <w:rsid w:val="009E6EAC"/>
    <w:rsid w:val="009E7104"/>
    <w:rsid w:val="009E7281"/>
    <w:rsid w:val="009E7376"/>
    <w:rsid w:val="009E7484"/>
    <w:rsid w:val="009E76FD"/>
    <w:rsid w:val="009E7700"/>
    <w:rsid w:val="009E7729"/>
    <w:rsid w:val="009E78AD"/>
    <w:rsid w:val="009E7A83"/>
    <w:rsid w:val="009E7BC6"/>
    <w:rsid w:val="009F00A6"/>
    <w:rsid w:val="009F0470"/>
    <w:rsid w:val="009F054A"/>
    <w:rsid w:val="009F0658"/>
    <w:rsid w:val="009F06CE"/>
    <w:rsid w:val="009F0839"/>
    <w:rsid w:val="009F0A0F"/>
    <w:rsid w:val="009F0EE0"/>
    <w:rsid w:val="009F1031"/>
    <w:rsid w:val="009F15D6"/>
    <w:rsid w:val="009F1AAE"/>
    <w:rsid w:val="009F1BCC"/>
    <w:rsid w:val="009F23BE"/>
    <w:rsid w:val="009F257C"/>
    <w:rsid w:val="009F286A"/>
    <w:rsid w:val="009F2EBD"/>
    <w:rsid w:val="009F2FC2"/>
    <w:rsid w:val="009F3400"/>
    <w:rsid w:val="009F34DC"/>
    <w:rsid w:val="009F36A6"/>
    <w:rsid w:val="009F39F3"/>
    <w:rsid w:val="009F3B47"/>
    <w:rsid w:val="009F3D18"/>
    <w:rsid w:val="009F3E94"/>
    <w:rsid w:val="009F3F7B"/>
    <w:rsid w:val="009F4527"/>
    <w:rsid w:val="009F45A8"/>
    <w:rsid w:val="009F4643"/>
    <w:rsid w:val="009F476E"/>
    <w:rsid w:val="009F485B"/>
    <w:rsid w:val="009F4A42"/>
    <w:rsid w:val="009F4C58"/>
    <w:rsid w:val="009F4CBB"/>
    <w:rsid w:val="009F4CBD"/>
    <w:rsid w:val="009F4E0B"/>
    <w:rsid w:val="009F5189"/>
    <w:rsid w:val="009F518E"/>
    <w:rsid w:val="009F5750"/>
    <w:rsid w:val="009F5814"/>
    <w:rsid w:val="009F5BB5"/>
    <w:rsid w:val="009F5C4F"/>
    <w:rsid w:val="009F601E"/>
    <w:rsid w:val="009F60BF"/>
    <w:rsid w:val="009F6127"/>
    <w:rsid w:val="009F6242"/>
    <w:rsid w:val="009F6487"/>
    <w:rsid w:val="009F64B8"/>
    <w:rsid w:val="009F677A"/>
    <w:rsid w:val="009F6895"/>
    <w:rsid w:val="009F6BA1"/>
    <w:rsid w:val="009F6EA8"/>
    <w:rsid w:val="009F7077"/>
    <w:rsid w:val="009F714A"/>
    <w:rsid w:val="009F7471"/>
    <w:rsid w:val="009F7540"/>
    <w:rsid w:val="009F7A75"/>
    <w:rsid w:val="009F7AC4"/>
    <w:rsid w:val="009F7BAE"/>
    <w:rsid w:val="009F7F3E"/>
    <w:rsid w:val="009F7F47"/>
    <w:rsid w:val="00A0015E"/>
    <w:rsid w:val="00A00265"/>
    <w:rsid w:val="00A00636"/>
    <w:rsid w:val="00A00A90"/>
    <w:rsid w:val="00A00C40"/>
    <w:rsid w:val="00A00D4A"/>
    <w:rsid w:val="00A00E10"/>
    <w:rsid w:val="00A0124F"/>
    <w:rsid w:val="00A0141A"/>
    <w:rsid w:val="00A01463"/>
    <w:rsid w:val="00A0147A"/>
    <w:rsid w:val="00A014AA"/>
    <w:rsid w:val="00A0173E"/>
    <w:rsid w:val="00A01A58"/>
    <w:rsid w:val="00A01BE4"/>
    <w:rsid w:val="00A01D35"/>
    <w:rsid w:val="00A01DEA"/>
    <w:rsid w:val="00A01E06"/>
    <w:rsid w:val="00A01E38"/>
    <w:rsid w:val="00A020BB"/>
    <w:rsid w:val="00A02185"/>
    <w:rsid w:val="00A022D6"/>
    <w:rsid w:val="00A022F4"/>
    <w:rsid w:val="00A0286B"/>
    <w:rsid w:val="00A0289F"/>
    <w:rsid w:val="00A028D3"/>
    <w:rsid w:val="00A029B9"/>
    <w:rsid w:val="00A02F39"/>
    <w:rsid w:val="00A0302A"/>
    <w:rsid w:val="00A03205"/>
    <w:rsid w:val="00A0325A"/>
    <w:rsid w:val="00A03279"/>
    <w:rsid w:val="00A035A0"/>
    <w:rsid w:val="00A036E6"/>
    <w:rsid w:val="00A0398F"/>
    <w:rsid w:val="00A03BDA"/>
    <w:rsid w:val="00A03BDE"/>
    <w:rsid w:val="00A03DC7"/>
    <w:rsid w:val="00A0415E"/>
    <w:rsid w:val="00A04459"/>
    <w:rsid w:val="00A04480"/>
    <w:rsid w:val="00A04821"/>
    <w:rsid w:val="00A049D1"/>
    <w:rsid w:val="00A04A84"/>
    <w:rsid w:val="00A0502E"/>
    <w:rsid w:val="00A0520D"/>
    <w:rsid w:val="00A05214"/>
    <w:rsid w:val="00A05244"/>
    <w:rsid w:val="00A05270"/>
    <w:rsid w:val="00A054AC"/>
    <w:rsid w:val="00A054C4"/>
    <w:rsid w:val="00A056CA"/>
    <w:rsid w:val="00A056CD"/>
    <w:rsid w:val="00A056EF"/>
    <w:rsid w:val="00A05AC1"/>
    <w:rsid w:val="00A05B0A"/>
    <w:rsid w:val="00A06323"/>
    <w:rsid w:val="00A06499"/>
    <w:rsid w:val="00A06910"/>
    <w:rsid w:val="00A06A55"/>
    <w:rsid w:val="00A06AFB"/>
    <w:rsid w:val="00A06FFB"/>
    <w:rsid w:val="00A07216"/>
    <w:rsid w:val="00A073C1"/>
    <w:rsid w:val="00A075A0"/>
    <w:rsid w:val="00A075FA"/>
    <w:rsid w:val="00A07A80"/>
    <w:rsid w:val="00A07BC9"/>
    <w:rsid w:val="00A07FB9"/>
    <w:rsid w:val="00A104DE"/>
    <w:rsid w:val="00A1052A"/>
    <w:rsid w:val="00A105D6"/>
    <w:rsid w:val="00A10762"/>
    <w:rsid w:val="00A107E6"/>
    <w:rsid w:val="00A10B1F"/>
    <w:rsid w:val="00A11074"/>
    <w:rsid w:val="00A11157"/>
    <w:rsid w:val="00A116AC"/>
    <w:rsid w:val="00A1189B"/>
    <w:rsid w:val="00A11B68"/>
    <w:rsid w:val="00A11F1E"/>
    <w:rsid w:val="00A121DA"/>
    <w:rsid w:val="00A123EF"/>
    <w:rsid w:val="00A124DF"/>
    <w:rsid w:val="00A12510"/>
    <w:rsid w:val="00A1258A"/>
    <w:rsid w:val="00A127E1"/>
    <w:rsid w:val="00A127E4"/>
    <w:rsid w:val="00A128AE"/>
    <w:rsid w:val="00A12915"/>
    <w:rsid w:val="00A12966"/>
    <w:rsid w:val="00A12B3A"/>
    <w:rsid w:val="00A12BE3"/>
    <w:rsid w:val="00A12C09"/>
    <w:rsid w:val="00A12D65"/>
    <w:rsid w:val="00A130FB"/>
    <w:rsid w:val="00A134D3"/>
    <w:rsid w:val="00A13593"/>
    <w:rsid w:val="00A136EE"/>
    <w:rsid w:val="00A1376F"/>
    <w:rsid w:val="00A139F1"/>
    <w:rsid w:val="00A13A3E"/>
    <w:rsid w:val="00A141DF"/>
    <w:rsid w:val="00A14C21"/>
    <w:rsid w:val="00A14E30"/>
    <w:rsid w:val="00A150E3"/>
    <w:rsid w:val="00A15124"/>
    <w:rsid w:val="00A1523A"/>
    <w:rsid w:val="00A15931"/>
    <w:rsid w:val="00A15C71"/>
    <w:rsid w:val="00A15EB0"/>
    <w:rsid w:val="00A15F7B"/>
    <w:rsid w:val="00A16031"/>
    <w:rsid w:val="00A160B0"/>
    <w:rsid w:val="00A161B6"/>
    <w:rsid w:val="00A16305"/>
    <w:rsid w:val="00A163AD"/>
    <w:rsid w:val="00A16405"/>
    <w:rsid w:val="00A1657F"/>
    <w:rsid w:val="00A16596"/>
    <w:rsid w:val="00A16AEF"/>
    <w:rsid w:val="00A172FD"/>
    <w:rsid w:val="00A17600"/>
    <w:rsid w:val="00A1775F"/>
    <w:rsid w:val="00A1778A"/>
    <w:rsid w:val="00A17B5E"/>
    <w:rsid w:val="00A17F0E"/>
    <w:rsid w:val="00A205BA"/>
    <w:rsid w:val="00A2092C"/>
    <w:rsid w:val="00A209DF"/>
    <w:rsid w:val="00A20E1E"/>
    <w:rsid w:val="00A20E71"/>
    <w:rsid w:val="00A20F01"/>
    <w:rsid w:val="00A213E0"/>
    <w:rsid w:val="00A214E6"/>
    <w:rsid w:val="00A21587"/>
    <w:rsid w:val="00A21633"/>
    <w:rsid w:val="00A21C21"/>
    <w:rsid w:val="00A21C6B"/>
    <w:rsid w:val="00A21D82"/>
    <w:rsid w:val="00A21EC3"/>
    <w:rsid w:val="00A22122"/>
    <w:rsid w:val="00A22499"/>
    <w:rsid w:val="00A22598"/>
    <w:rsid w:val="00A226F9"/>
    <w:rsid w:val="00A22BE9"/>
    <w:rsid w:val="00A22D93"/>
    <w:rsid w:val="00A22DDA"/>
    <w:rsid w:val="00A2300D"/>
    <w:rsid w:val="00A231EC"/>
    <w:rsid w:val="00A2326D"/>
    <w:rsid w:val="00A2398C"/>
    <w:rsid w:val="00A23A41"/>
    <w:rsid w:val="00A23D93"/>
    <w:rsid w:val="00A24150"/>
    <w:rsid w:val="00A247EF"/>
    <w:rsid w:val="00A24D76"/>
    <w:rsid w:val="00A25345"/>
    <w:rsid w:val="00A254A7"/>
    <w:rsid w:val="00A25691"/>
    <w:rsid w:val="00A25A7F"/>
    <w:rsid w:val="00A25BA2"/>
    <w:rsid w:val="00A25C33"/>
    <w:rsid w:val="00A25DD1"/>
    <w:rsid w:val="00A25F53"/>
    <w:rsid w:val="00A26183"/>
    <w:rsid w:val="00A2622F"/>
    <w:rsid w:val="00A26236"/>
    <w:rsid w:val="00A264E7"/>
    <w:rsid w:val="00A267C4"/>
    <w:rsid w:val="00A2682F"/>
    <w:rsid w:val="00A26BDF"/>
    <w:rsid w:val="00A2727E"/>
    <w:rsid w:val="00A2743F"/>
    <w:rsid w:val="00A2751C"/>
    <w:rsid w:val="00A27613"/>
    <w:rsid w:val="00A278CC"/>
    <w:rsid w:val="00A27A1B"/>
    <w:rsid w:val="00A27F05"/>
    <w:rsid w:val="00A27F99"/>
    <w:rsid w:val="00A300B9"/>
    <w:rsid w:val="00A30101"/>
    <w:rsid w:val="00A30A1A"/>
    <w:rsid w:val="00A30A85"/>
    <w:rsid w:val="00A30ABA"/>
    <w:rsid w:val="00A30B90"/>
    <w:rsid w:val="00A30EFE"/>
    <w:rsid w:val="00A30F40"/>
    <w:rsid w:val="00A31111"/>
    <w:rsid w:val="00A311CC"/>
    <w:rsid w:val="00A311E4"/>
    <w:rsid w:val="00A3144A"/>
    <w:rsid w:val="00A314EA"/>
    <w:rsid w:val="00A31637"/>
    <w:rsid w:val="00A31703"/>
    <w:rsid w:val="00A31B3B"/>
    <w:rsid w:val="00A321D6"/>
    <w:rsid w:val="00A32307"/>
    <w:rsid w:val="00A32391"/>
    <w:rsid w:val="00A324D4"/>
    <w:rsid w:val="00A329C6"/>
    <w:rsid w:val="00A32A95"/>
    <w:rsid w:val="00A32D1B"/>
    <w:rsid w:val="00A3324E"/>
    <w:rsid w:val="00A3326D"/>
    <w:rsid w:val="00A3331A"/>
    <w:rsid w:val="00A3336E"/>
    <w:rsid w:val="00A33395"/>
    <w:rsid w:val="00A33399"/>
    <w:rsid w:val="00A339A0"/>
    <w:rsid w:val="00A339E7"/>
    <w:rsid w:val="00A33CA2"/>
    <w:rsid w:val="00A33E1C"/>
    <w:rsid w:val="00A343C7"/>
    <w:rsid w:val="00A34939"/>
    <w:rsid w:val="00A34A01"/>
    <w:rsid w:val="00A34F85"/>
    <w:rsid w:val="00A35102"/>
    <w:rsid w:val="00A352AE"/>
    <w:rsid w:val="00A353A1"/>
    <w:rsid w:val="00A35593"/>
    <w:rsid w:val="00A359F9"/>
    <w:rsid w:val="00A35DA1"/>
    <w:rsid w:val="00A35DB1"/>
    <w:rsid w:val="00A35F30"/>
    <w:rsid w:val="00A3645D"/>
    <w:rsid w:val="00A3654D"/>
    <w:rsid w:val="00A367F1"/>
    <w:rsid w:val="00A368E5"/>
    <w:rsid w:val="00A3691C"/>
    <w:rsid w:val="00A36CFB"/>
    <w:rsid w:val="00A36FCC"/>
    <w:rsid w:val="00A37072"/>
    <w:rsid w:val="00A370ED"/>
    <w:rsid w:val="00A37261"/>
    <w:rsid w:val="00A37342"/>
    <w:rsid w:val="00A37451"/>
    <w:rsid w:val="00A374CC"/>
    <w:rsid w:val="00A37656"/>
    <w:rsid w:val="00A378B3"/>
    <w:rsid w:val="00A3796C"/>
    <w:rsid w:val="00A379F8"/>
    <w:rsid w:val="00A37A4F"/>
    <w:rsid w:val="00A37BF1"/>
    <w:rsid w:val="00A401B5"/>
    <w:rsid w:val="00A40356"/>
    <w:rsid w:val="00A40379"/>
    <w:rsid w:val="00A40575"/>
    <w:rsid w:val="00A408E9"/>
    <w:rsid w:val="00A40962"/>
    <w:rsid w:val="00A40AC6"/>
    <w:rsid w:val="00A40D3C"/>
    <w:rsid w:val="00A40F31"/>
    <w:rsid w:val="00A41312"/>
    <w:rsid w:val="00A4173D"/>
    <w:rsid w:val="00A41C79"/>
    <w:rsid w:val="00A41D0B"/>
    <w:rsid w:val="00A41D16"/>
    <w:rsid w:val="00A41F30"/>
    <w:rsid w:val="00A41F32"/>
    <w:rsid w:val="00A42014"/>
    <w:rsid w:val="00A421A2"/>
    <w:rsid w:val="00A4262F"/>
    <w:rsid w:val="00A427FA"/>
    <w:rsid w:val="00A429AA"/>
    <w:rsid w:val="00A42A97"/>
    <w:rsid w:val="00A43314"/>
    <w:rsid w:val="00A4345E"/>
    <w:rsid w:val="00A43523"/>
    <w:rsid w:val="00A43ACE"/>
    <w:rsid w:val="00A43C6B"/>
    <w:rsid w:val="00A43CB3"/>
    <w:rsid w:val="00A43F57"/>
    <w:rsid w:val="00A44358"/>
    <w:rsid w:val="00A4448C"/>
    <w:rsid w:val="00A44B84"/>
    <w:rsid w:val="00A44D8C"/>
    <w:rsid w:val="00A452F5"/>
    <w:rsid w:val="00A4541E"/>
    <w:rsid w:val="00A4542B"/>
    <w:rsid w:val="00A4582A"/>
    <w:rsid w:val="00A45B8F"/>
    <w:rsid w:val="00A45D85"/>
    <w:rsid w:val="00A45D99"/>
    <w:rsid w:val="00A45FD9"/>
    <w:rsid w:val="00A46436"/>
    <w:rsid w:val="00A465FC"/>
    <w:rsid w:val="00A4670A"/>
    <w:rsid w:val="00A46763"/>
    <w:rsid w:val="00A46953"/>
    <w:rsid w:val="00A46A07"/>
    <w:rsid w:val="00A46EF8"/>
    <w:rsid w:val="00A470DB"/>
    <w:rsid w:val="00A4714B"/>
    <w:rsid w:val="00A47496"/>
    <w:rsid w:val="00A4750F"/>
    <w:rsid w:val="00A47519"/>
    <w:rsid w:val="00A4779F"/>
    <w:rsid w:val="00A477BC"/>
    <w:rsid w:val="00A47A50"/>
    <w:rsid w:val="00A47DEF"/>
    <w:rsid w:val="00A501FB"/>
    <w:rsid w:val="00A506D7"/>
    <w:rsid w:val="00A5084E"/>
    <w:rsid w:val="00A50AF9"/>
    <w:rsid w:val="00A50C81"/>
    <w:rsid w:val="00A50D39"/>
    <w:rsid w:val="00A511FB"/>
    <w:rsid w:val="00A5122F"/>
    <w:rsid w:val="00A51306"/>
    <w:rsid w:val="00A5133F"/>
    <w:rsid w:val="00A514EE"/>
    <w:rsid w:val="00A516FE"/>
    <w:rsid w:val="00A51ACF"/>
    <w:rsid w:val="00A51E39"/>
    <w:rsid w:val="00A51EB7"/>
    <w:rsid w:val="00A51FC0"/>
    <w:rsid w:val="00A52098"/>
    <w:rsid w:val="00A5247D"/>
    <w:rsid w:val="00A529D0"/>
    <w:rsid w:val="00A52AF5"/>
    <w:rsid w:val="00A52D3C"/>
    <w:rsid w:val="00A531FB"/>
    <w:rsid w:val="00A5385D"/>
    <w:rsid w:val="00A540E5"/>
    <w:rsid w:val="00A54277"/>
    <w:rsid w:val="00A5465A"/>
    <w:rsid w:val="00A546BA"/>
    <w:rsid w:val="00A5478A"/>
    <w:rsid w:val="00A549D4"/>
    <w:rsid w:val="00A54A22"/>
    <w:rsid w:val="00A54B6F"/>
    <w:rsid w:val="00A54C3B"/>
    <w:rsid w:val="00A54F10"/>
    <w:rsid w:val="00A54F8C"/>
    <w:rsid w:val="00A55184"/>
    <w:rsid w:val="00A551B1"/>
    <w:rsid w:val="00A5520E"/>
    <w:rsid w:val="00A5567D"/>
    <w:rsid w:val="00A55765"/>
    <w:rsid w:val="00A55809"/>
    <w:rsid w:val="00A55A61"/>
    <w:rsid w:val="00A55ECC"/>
    <w:rsid w:val="00A560F3"/>
    <w:rsid w:val="00A56584"/>
    <w:rsid w:val="00A56697"/>
    <w:rsid w:val="00A56824"/>
    <w:rsid w:val="00A56895"/>
    <w:rsid w:val="00A5698D"/>
    <w:rsid w:val="00A56A96"/>
    <w:rsid w:val="00A56E5D"/>
    <w:rsid w:val="00A571DC"/>
    <w:rsid w:val="00A57228"/>
    <w:rsid w:val="00A5746E"/>
    <w:rsid w:val="00A5752B"/>
    <w:rsid w:val="00A57826"/>
    <w:rsid w:val="00A578FC"/>
    <w:rsid w:val="00A57965"/>
    <w:rsid w:val="00A57B91"/>
    <w:rsid w:val="00A57C67"/>
    <w:rsid w:val="00A57D13"/>
    <w:rsid w:val="00A57DDC"/>
    <w:rsid w:val="00A60445"/>
    <w:rsid w:val="00A6044E"/>
    <w:rsid w:val="00A60578"/>
    <w:rsid w:val="00A60C1E"/>
    <w:rsid w:val="00A60D7A"/>
    <w:rsid w:val="00A60DFA"/>
    <w:rsid w:val="00A610DF"/>
    <w:rsid w:val="00A612D8"/>
    <w:rsid w:val="00A614BC"/>
    <w:rsid w:val="00A6176F"/>
    <w:rsid w:val="00A61811"/>
    <w:rsid w:val="00A61841"/>
    <w:rsid w:val="00A61A24"/>
    <w:rsid w:val="00A61BC8"/>
    <w:rsid w:val="00A621AD"/>
    <w:rsid w:val="00A62458"/>
    <w:rsid w:val="00A624CF"/>
    <w:rsid w:val="00A624DB"/>
    <w:rsid w:val="00A624EF"/>
    <w:rsid w:val="00A627D3"/>
    <w:rsid w:val="00A62A52"/>
    <w:rsid w:val="00A62AB8"/>
    <w:rsid w:val="00A62E73"/>
    <w:rsid w:val="00A63165"/>
    <w:rsid w:val="00A63434"/>
    <w:rsid w:val="00A63520"/>
    <w:rsid w:val="00A63924"/>
    <w:rsid w:val="00A63AA5"/>
    <w:rsid w:val="00A63E6A"/>
    <w:rsid w:val="00A63E8B"/>
    <w:rsid w:val="00A64014"/>
    <w:rsid w:val="00A642C2"/>
    <w:rsid w:val="00A642E5"/>
    <w:rsid w:val="00A649E1"/>
    <w:rsid w:val="00A64C2B"/>
    <w:rsid w:val="00A64EB5"/>
    <w:rsid w:val="00A65006"/>
    <w:rsid w:val="00A65734"/>
    <w:rsid w:val="00A6582C"/>
    <w:rsid w:val="00A65905"/>
    <w:rsid w:val="00A65B62"/>
    <w:rsid w:val="00A65CFD"/>
    <w:rsid w:val="00A65DF7"/>
    <w:rsid w:val="00A65FA5"/>
    <w:rsid w:val="00A66132"/>
    <w:rsid w:val="00A6621C"/>
    <w:rsid w:val="00A6640D"/>
    <w:rsid w:val="00A66470"/>
    <w:rsid w:val="00A6679D"/>
    <w:rsid w:val="00A6692E"/>
    <w:rsid w:val="00A66C2E"/>
    <w:rsid w:val="00A66D2B"/>
    <w:rsid w:val="00A66FD1"/>
    <w:rsid w:val="00A67023"/>
    <w:rsid w:val="00A670C0"/>
    <w:rsid w:val="00A672AD"/>
    <w:rsid w:val="00A67673"/>
    <w:rsid w:val="00A676C8"/>
    <w:rsid w:val="00A67702"/>
    <w:rsid w:val="00A67826"/>
    <w:rsid w:val="00A67972"/>
    <w:rsid w:val="00A67ABE"/>
    <w:rsid w:val="00A67DF3"/>
    <w:rsid w:val="00A67E7F"/>
    <w:rsid w:val="00A70627"/>
    <w:rsid w:val="00A70D50"/>
    <w:rsid w:val="00A70D99"/>
    <w:rsid w:val="00A70E69"/>
    <w:rsid w:val="00A71064"/>
    <w:rsid w:val="00A7116C"/>
    <w:rsid w:val="00A712A0"/>
    <w:rsid w:val="00A7144A"/>
    <w:rsid w:val="00A71715"/>
    <w:rsid w:val="00A71A04"/>
    <w:rsid w:val="00A71C10"/>
    <w:rsid w:val="00A7208C"/>
    <w:rsid w:val="00A7216A"/>
    <w:rsid w:val="00A7218D"/>
    <w:rsid w:val="00A724A0"/>
    <w:rsid w:val="00A724F1"/>
    <w:rsid w:val="00A72637"/>
    <w:rsid w:val="00A7291F"/>
    <w:rsid w:val="00A72C32"/>
    <w:rsid w:val="00A72C57"/>
    <w:rsid w:val="00A72E0F"/>
    <w:rsid w:val="00A72E41"/>
    <w:rsid w:val="00A73513"/>
    <w:rsid w:val="00A7367F"/>
    <w:rsid w:val="00A73753"/>
    <w:rsid w:val="00A73899"/>
    <w:rsid w:val="00A739C9"/>
    <w:rsid w:val="00A73A57"/>
    <w:rsid w:val="00A73C53"/>
    <w:rsid w:val="00A73DD9"/>
    <w:rsid w:val="00A73E6F"/>
    <w:rsid w:val="00A74018"/>
    <w:rsid w:val="00A740A2"/>
    <w:rsid w:val="00A740CD"/>
    <w:rsid w:val="00A746F1"/>
    <w:rsid w:val="00A74793"/>
    <w:rsid w:val="00A7487D"/>
    <w:rsid w:val="00A749FD"/>
    <w:rsid w:val="00A74A8F"/>
    <w:rsid w:val="00A74BDF"/>
    <w:rsid w:val="00A7501F"/>
    <w:rsid w:val="00A75059"/>
    <w:rsid w:val="00A75428"/>
    <w:rsid w:val="00A75C5C"/>
    <w:rsid w:val="00A75EC1"/>
    <w:rsid w:val="00A75F26"/>
    <w:rsid w:val="00A76259"/>
    <w:rsid w:val="00A76347"/>
    <w:rsid w:val="00A76F33"/>
    <w:rsid w:val="00A7710D"/>
    <w:rsid w:val="00A771B9"/>
    <w:rsid w:val="00A77315"/>
    <w:rsid w:val="00A77734"/>
    <w:rsid w:val="00A7775F"/>
    <w:rsid w:val="00A7776D"/>
    <w:rsid w:val="00A779ED"/>
    <w:rsid w:val="00A77D05"/>
    <w:rsid w:val="00A77EF4"/>
    <w:rsid w:val="00A77FC6"/>
    <w:rsid w:val="00A77FE4"/>
    <w:rsid w:val="00A803E7"/>
    <w:rsid w:val="00A806A9"/>
    <w:rsid w:val="00A80725"/>
    <w:rsid w:val="00A80B63"/>
    <w:rsid w:val="00A80BA6"/>
    <w:rsid w:val="00A80C2E"/>
    <w:rsid w:val="00A812F4"/>
    <w:rsid w:val="00A81455"/>
    <w:rsid w:val="00A814B5"/>
    <w:rsid w:val="00A81504"/>
    <w:rsid w:val="00A81951"/>
    <w:rsid w:val="00A81FD8"/>
    <w:rsid w:val="00A821F8"/>
    <w:rsid w:val="00A824AA"/>
    <w:rsid w:val="00A82514"/>
    <w:rsid w:val="00A825B9"/>
    <w:rsid w:val="00A82653"/>
    <w:rsid w:val="00A8298E"/>
    <w:rsid w:val="00A82B9F"/>
    <w:rsid w:val="00A8301D"/>
    <w:rsid w:val="00A831AC"/>
    <w:rsid w:val="00A83562"/>
    <w:rsid w:val="00A836D9"/>
    <w:rsid w:val="00A83BEE"/>
    <w:rsid w:val="00A83C8C"/>
    <w:rsid w:val="00A83CBA"/>
    <w:rsid w:val="00A83CF9"/>
    <w:rsid w:val="00A84001"/>
    <w:rsid w:val="00A842D8"/>
    <w:rsid w:val="00A842ED"/>
    <w:rsid w:val="00A84648"/>
    <w:rsid w:val="00A84A79"/>
    <w:rsid w:val="00A84D41"/>
    <w:rsid w:val="00A84EF9"/>
    <w:rsid w:val="00A84FBE"/>
    <w:rsid w:val="00A852BE"/>
    <w:rsid w:val="00A854AC"/>
    <w:rsid w:val="00A856E5"/>
    <w:rsid w:val="00A85AC3"/>
    <w:rsid w:val="00A85B92"/>
    <w:rsid w:val="00A85C46"/>
    <w:rsid w:val="00A85C8D"/>
    <w:rsid w:val="00A85F8F"/>
    <w:rsid w:val="00A85FA7"/>
    <w:rsid w:val="00A8602B"/>
    <w:rsid w:val="00A86186"/>
    <w:rsid w:val="00A86370"/>
    <w:rsid w:val="00A86477"/>
    <w:rsid w:val="00A86621"/>
    <w:rsid w:val="00A867C4"/>
    <w:rsid w:val="00A8694D"/>
    <w:rsid w:val="00A86A18"/>
    <w:rsid w:val="00A86C44"/>
    <w:rsid w:val="00A86D36"/>
    <w:rsid w:val="00A86D72"/>
    <w:rsid w:val="00A86DEC"/>
    <w:rsid w:val="00A87326"/>
    <w:rsid w:val="00A873E2"/>
    <w:rsid w:val="00A874C8"/>
    <w:rsid w:val="00A87575"/>
    <w:rsid w:val="00A87768"/>
    <w:rsid w:val="00A877B0"/>
    <w:rsid w:val="00A87CD4"/>
    <w:rsid w:val="00A90461"/>
    <w:rsid w:val="00A906CB"/>
    <w:rsid w:val="00A90CDC"/>
    <w:rsid w:val="00A90CF6"/>
    <w:rsid w:val="00A90EF4"/>
    <w:rsid w:val="00A90EFB"/>
    <w:rsid w:val="00A90F2B"/>
    <w:rsid w:val="00A911FB"/>
    <w:rsid w:val="00A91386"/>
    <w:rsid w:val="00A91473"/>
    <w:rsid w:val="00A91484"/>
    <w:rsid w:val="00A91652"/>
    <w:rsid w:val="00A91783"/>
    <w:rsid w:val="00A91AFE"/>
    <w:rsid w:val="00A92272"/>
    <w:rsid w:val="00A9231A"/>
    <w:rsid w:val="00A92434"/>
    <w:rsid w:val="00A925E9"/>
    <w:rsid w:val="00A92681"/>
    <w:rsid w:val="00A9277B"/>
    <w:rsid w:val="00A927B8"/>
    <w:rsid w:val="00A92EE1"/>
    <w:rsid w:val="00A93094"/>
    <w:rsid w:val="00A930BB"/>
    <w:rsid w:val="00A9312C"/>
    <w:rsid w:val="00A936B0"/>
    <w:rsid w:val="00A938E0"/>
    <w:rsid w:val="00A93A7F"/>
    <w:rsid w:val="00A93E04"/>
    <w:rsid w:val="00A93E81"/>
    <w:rsid w:val="00A94158"/>
    <w:rsid w:val="00A941C9"/>
    <w:rsid w:val="00A945CD"/>
    <w:rsid w:val="00A9477F"/>
    <w:rsid w:val="00A94D7A"/>
    <w:rsid w:val="00A94FB9"/>
    <w:rsid w:val="00A951DB"/>
    <w:rsid w:val="00A956EB"/>
    <w:rsid w:val="00A959F5"/>
    <w:rsid w:val="00A95BDA"/>
    <w:rsid w:val="00A95C38"/>
    <w:rsid w:val="00A95D1D"/>
    <w:rsid w:val="00A95D51"/>
    <w:rsid w:val="00A95F09"/>
    <w:rsid w:val="00A961B7"/>
    <w:rsid w:val="00A96206"/>
    <w:rsid w:val="00A96361"/>
    <w:rsid w:val="00A96565"/>
    <w:rsid w:val="00A96588"/>
    <w:rsid w:val="00A96641"/>
    <w:rsid w:val="00A96699"/>
    <w:rsid w:val="00A968AA"/>
    <w:rsid w:val="00A969B2"/>
    <w:rsid w:val="00A96F6C"/>
    <w:rsid w:val="00A970C3"/>
    <w:rsid w:val="00A971E7"/>
    <w:rsid w:val="00A9728F"/>
    <w:rsid w:val="00A979DC"/>
    <w:rsid w:val="00A97D15"/>
    <w:rsid w:val="00A97EB3"/>
    <w:rsid w:val="00AA0317"/>
    <w:rsid w:val="00AA048C"/>
    <w:rsid w:val="00AA073C"/>
    <w:rsid w:val="00AA09BD"/>
    <w:rsid w:val="00AA0D9C"/>
    <w:rsid w:val="00AA0E64"/>
    <w:rsid w:val="00AA0F0B"/>
    <w:rsid w:val="00AA0F62"/>
    <w:rsid w:val="00AA145A"/>
    <w:rsid w:val="00AA1742"/>
    <w:rsid w:val="00AA1765"/>
    <w:rsid w:val="00AA19DF"/>
    <w:rsid w:val="00AA1A99"/>
    <w:rsid w:val="00AA1AEF"/>
    <w:rsid w:val="00AA1B34"/>
    <w:rsid w:val="00AA201B"/>
    <w:rsid w:val="00AA2444"/>
    <w:rsid w:val="00AA28F5"/>
    <w:rsid w:val="00AA2A27"/>
    <w:rsid w:val="00AA2F65"/>
    <w:rsid w:val="00AA30D0"/>
    <w:rsid w:val="00AA311E"/>
    <w:rsid w:val="00AA366F"/>
    <w:rsid w:val="00AA3B4B"/>
    <w:rsid w:val="00AA3C73"/>
    <w:rsid w:val="00AA3DE7"/>
    <w:rsid w:val="00AA3E64"/>
    <w:rsid w:val="00AA3EB8"/>
    <w:rsid w:val="00AA3FB5"/>
    <w:rsid w:val="00AA4131"/>
    <w:rsid w:val="00AA41A8"/>
    <w:rsid w:val="00AA4307"/>
    <w:rsid w:val="00AA4877"/>
    <w:rsid w:val="00AA48EA"/>
    <w:rsid w:val="00AA49FC"/>
    <w:rsid w:val="00AA4E4C"/>
    <w:rsid w:val="00AA4F45"/>
    <w:rsid w:val="00AA554C"/>
    <w:rsid w:val="00AA5584"/>
    <w:rsid w:val="00AA55E6"/>
    <w:rsid w:val="00AA57E5"/>
    <w:rsid w:val="00AA59F9"/>
    <w:rsid w:val="00AA5C76"/>
    <w:rsid w:val="00AA5E2B"/>
    <w:rsid w:val="00AA6000"/>
    <w:rsid w:val="00AA6323"/>
    <w:rsid w:val="00AA65A2"/>
    <w:rsid w:val="00AA6820"/>
    <w:rsid w:val="00AA704C"/>
    <w:rsid w:val="00AA7130"/>
    <w:rsid w:val="00AA77DC"/>
    <w:rsid w:val="00AA7D1F"/>
    <w:rsid w:val="00AA7E97"/>
    <w:rsid w:val="00AB020A"/>
    <w:rsid w:val="00AB0392"/>
    <w:rsid w:val="00AB0478"/>
    <w:rsid w:val="00AB0813"/>
    <w:rsid w:val="00AB081C"/>
    <w:rsid w:val="00AB094A"/>
    <w:rsid w:val="00AB0AEA"/>
    <w:rsid w:val="00AB0D49"/>
    <w:rsid w:val="00AB0D86"/>
    <w:rsid w:val="00AB0DF8"/>
    <w:rsid w:val="00AB110F"/>
    <w:rsid w:val="00AB1187"/>
    <w:rsid w:val="00AB1443"/>
    <w:rsid w:val="00AB1BE2"/>
    <w:rsid w:val="00AB1E6F"/>
    <w:rsid w:val="00AB2101"/>
    <w:rsid w:val="00AB255F"/>
    <w:rsid w:val="00AB28FD"/>
    <w:rsid w:val="00AB2923"/>
    <w:rsid w:val="00AB2A4B"/>
    <w:rsid w:val="00AB2B9A"/>
    <w:rsid w:val="00AB2BAA"/>
    <w:rsid w:val="00AB2D08"/>
    <w:rsid w:val="00AB3275"/>
    <w:rsid w:val="00AB3340"/>
    <w:rsid w:val="00AB3704"/>
    <w:rsid w:val="00AB390B"/>
    <w:rsid w:val="00AB3EA0"/>
    <w:rsid w:val="00AB3ECE"/>
    <w:rsid w:val="00AB3EDC"/>
    <w:rsid w:val="00AB409C"/>
    <w:rsid w:val="00AB44C9"/>
    <w:rsid w:val="00AB47B2"/>
    <w:rsid w:val="00AB48C1"/>
    <w:rsid w:val="00AB4922"/>
    <w:rsid w:val="00AB493F"/>
    <w:rsid w:val="00AB4B2C"/>
    <w:rsid w:val="00AB4CD8"/>
    <w:rsid w:val="00AB51BC"/>
    <w:rsid w:val="00AB51FE"/>
    <w:rsid w:val="00AB569F"/>
    <w:rsid w:val="00AB575E"/>
    <w:rsid w:val="00AB59B2"/>
    <w:rsid w:val="00AB62AA"/>
    <w:rsid w:val="00AB62C8"/>
    <w:rsid w:val="00AB657F"/>
    <w:rsid w:val="00AB678D"/>
    <w:rsid w:val="00AB6A39"/>
    <w:rsid w:val="00AB6C09"/>
    <w:rsid w:val="00AB7044"/>
    <w:rsid w:val="00AB7190"/>
    <w:rsid w:val="00AB71FC"/>
    <w:rsid w:val="00AB7466"/>
    <w:rsid w:val="00AB76AB"/>
    <w:rsid w:val="00AB7896"/>
    <w:rsid w:val="00AB78AC"/>
    <w:rsid w:val="00AB79BF"/>
    <w:rsid w:val="00AB7F0D"/>
    <w:rsid w:val="00AC027A"/>
    <w:rsid w:val="00AC0953"/>
    <w:rsid w:val="00AC0A90"/>
    <w:rsid w:val="00AC0DCF"/>
    <w:rsid w:val="00AC0DD3"/>
    <w:rsid w:val="00AC0DE7"/>
    <w:rsid w:val="00AC1092"/>
    <w:rsid w:val="00AC10B6"/>
    <w:rsid w:val="00AC12BF"/>
    <w:rsid w:val="00AC169A"/>
    <w:rsid w:val="00AC1A74"/>
    <w:rsid w:val="00AC1BC1"/>
    <w:rsid w:val="00AC1BFE"/>
    <w:rsid w:val="00AC1E2B"/>
    <w:rsid w:val="00AC2152"/>
    <w:rsid w:val="00AC2176"/>
    <w:rsid w:val="00AC2190"/>
    <w:rsid w:val="00AC21C9"/>
    <w:rsid w:val="00AC2357"/>
    <w:rsid w:val="00AC243B"/>
    <w:rsid w:val="00AC26B5"/>
    <w:rsid w:val="00AC2AD4"/>
    <w:rsid w:val="00AC2C35"/>
    <w:rsid w:val="00AC2D2A"/>
    <w:rsid w:val="00AC2DC4"/>
    <w:rsid w:val="00AC2E0E"/>
    <w:rsid w:val="00AC2E58"/>
    <w:rsid w:val="00AC32F0"/>
    <w:rsid w:val="00AC3442"/>
    <w:rsid w:val="00AC37B4"/>
    <w:rsid w:val="00AC3833"/>
    <w:rsid w:val="00AC3F7D"/>
    <w:rsid w:val="00AC3FF0"/>
    <w:rsid w:val="00AC45D9"/>
    <w:rsid w:val="00AC4877"/>
    <w:rsid w:val="00AC4944"/>
    <w:rsid w:val="00AC4998"/>
    <w:rsid w:val="00AC4D8D"/>
    <w:rsid w:val="00AC4EC4"/>
    <w:rsid w:val="00AC5170"/>
    <w:rsid w:val="00AC52D9"/>
    <w:rsid w:val="00AC5647"/>
    <w:rsid w:val="00AC5662"/>
    <w:rsid w:val="00AC56D4"/>
    <w:rsid w:val="00AC5869"/>
    <w:rsid w:val="00AC5AED"/>
    <w:rsid w:val="00AC5E3F"/>
    <w:rsid w:val="00AC5E73"/>
    <w:rsid w:val="00AC63E9"/>
    <w:rsid w:val="00AC68C7"/>
    <w:rsid w:val="00AC69D4"/>
    <w:rsid w:val="00AC6BD3"/>
    <w:rsid w:val="00AC6C27"/>
    <w:rsid w:val="00AC6C49"/>
    <w:rsid w:val="00AC6F25"/>
    <w:rsid w:val="00AC71F2"/>
    <w:rsid w:val="00AC7244"/>
    <w:rsid w:val="00AC7326"/>
    <w:rsid w:val="00AC744C"/>
    <w:rsid w:val="00AC7758"/>
    <w:rsid w:val="00AC77A0"/>
    <w:rsid w:val="00AC77D0"/>
    <w:rsid w:val="00AC7991"/>
    <w:rsid w:val="00AC7CA9"/>
    <w:rsid w:val="00AC7EB1"/>
    <w:rsid w:val="00AD0126"/>
    <w:rsid w:val="00AD04FA"/>
    <w:rsid w:val="00AD0669"/>
    <w:rsid w:val="00AD095B"/>
    <w:rsid w:val="00AD09B6"/>
    <w:rsid w:val="00AD09C0"/>
    <w:rsid w:val="00AD0C69"/>
    <w:rsid w:val="00AD0CA8"/>
    <w:rsid w:val="00AD0D80"/>
    <w:rsid w:val="00AD0E97"/>
    <w:rsid w:val="00AD0EB5"/>
    <w:rsid w:val="00AD0F2C"/>
    <w:rsid w:val="00AD1005"/>
    <w:rsid w:val="00AD1662"/>
    <w:rsid w:val="00AD19EB"/>
    <w:rsid w:val="00AD1A49"/>
    <w:rsid w:val="00AD1AE6"/>
    <w:rsid w:val="00AD2199"/>
    <w:rsid w:val="00AD23F7"/>
    <w:rsid w:val="00AD2998"/>
    <w:rsid w:val="00AD2DF1"/>
    <w:rsid w:val="00AD3238"/>
    <w:rsid w:val="00AD33E8"/>
    <w:rsid w:val="00AD36A6"/>
    <w:rsid w:val="00AD36F2"/>
    <w:rsid w:val="00AD3876"/>
    <w:rsid w:val="00AD39E5"/>
    <w:rsid w:val="00AD3ABA"/>
    <w:rsid w:val="00AD3D7C"/>
    <w:rsid w:val="00AD4386"/>
    <w:rsid w:val="00AD4C93"/>
    <w:rsid w:val="00AD4CC3"/>
    <w:rsid w:val="00AD4E70"/>
    <w:rsid w:val="00AD569A"/>
    <w:rsid w:val="00AD5768"/>
    <w:rsid w:val="00AD57B8"/>
    <w:rsid w:val="00AD5B50"/>
    <w:rsid w:val="00AD5C98"/>
    <w:rsid w:val="00AD5DAA"/>
    <w:rsid w:val="00AD5E67"/>
    <w:rsid w:val="00AD5E73"/>
    <w:rsid w:val="00AD6055"/>
    <w:rsid w:val="00AD612F"/>
    <w:rsid w:val="00AD67FD"/>
    <w:rsid w:val="00AD68FE"/>
    <w:rsid w:val="00AD6C45"/>
    <w:rsid w:val="00AD6CE2"/>
    <w:rsid w:val="00AD706A"/>
    <w:rsid w:val="00AD711B"/>
    <w:rsid w:val="00AD7196"/>
    <w:rsid w:val="00AD7293"/>
    <w:rsid w:val="00AD75FD"/>
    <w:rsid w:val="00AD760C"/>
    <w:rsid w:val="00AD76FB"/>
    <w:rsid w:val="00AD782A"/>
    <w:rsid w:val="00AD7911"/>
    <w:rsid w:val="00AD79D5"/>
    <w:rsid w:val="00AD7A1E"/>
    <w:rsid w:val="00AD7A87"/>
    <w:rsid w:val="00AD7BFD"/>
    <w:rsid w:val="00AE071B"/>
    <w:rsid w:val="00AE0C84"/>
    <w:rsid w:val="00AE1400"/>
    <w:rsid w:val="00AE1B6C"/>
    <w:rsid w:val="00AE1CF3"/>
    <w:rsid w:val="00AE1FE7"/>
    <w:rsid w:val="00AE2106"/>
    <w:rsid w:val="00AE21CC"/>
    <w:rsid w:val="00AE2632"/>
    <w:rsid w:val="00AE26DE"/>
    <w:rsid w:val="00AE27D5"/>
    <w:rsid w:val="00AE28DE"/>
    <w:rsid w:val="00AE28E4"/>
    <w:rsid w:val="00AE3349"/>
    <w:rsid w:val="00AE341B"/>
    <w:rsid w:val="00AE34F0"/>
    <w:rsid w:val="00AE376C"/>
    <w:rsid w:val="00AE37BD"/>
    <w:rsid w:val="00AE3B4D"/>
    <w:rsid w:val="00AE3F9A"/>
    <w:rsid w:val="00AE43E1"/>
    <w:rsid w:val="00AE4583"/>
    <w:rsid w:val="00AE4F75"/>
    <w:rsid w:val="00AE579F"/>
    <w:rsid w:val="00AE5A4C"/>
    <w:rsid w:val="00AE5BB0"/>
    <w:rsid w:val="00AE5D18"/>
    <w:rsid w:val="00AE62C4"/>
    <w:rsid w:val="00AE6390"/>
    <w:rsid w:val="00AE648A"/>
    <w:rsid w:val="00AE659B"/>
    <w:rsid w:val="00AE6991"/>
    <w:rsid w:val="00AE6BE9"/>
    <w:rsid w:val="00AE6E43"/>
    <w:rsid w:val="00AE6F01"/>
    <w:rsid w:val="00AE7167"/>
    <w:rsid w:val="00AE7739"/>
    <w:rsid w:val="00AE77F1"/>
    <w:rsid w:val="00AF02D7"/>
    <w:rsid w:val="00AF085A"/>
    <w:rsid w:val="00AF0861"/>
    <w:rsid w:val="00AF0981"/>
    <w:rsid w:val="00AF0BEF"/>
    <w:rsid w:val="00AF0D1B"/>
    <w:rsid w:val="00AF0DD6"/>
    <w:rsid w:val="00AF1303"/>
    <w:rsid w:val="00AF133A"/>
    <w:rsid w:val="00AF15D2"/>
    <w:rsid w:val="00AF1C0A"/>
    <w:rsid w:val="00AF2076"/>
    <w:rsid w:val="00AF209D"/>
    <w:rsid w:val="00AF214A"/>
    <w:rsid w:val="00AF21FF"/>
    <w:rsid w:val="00AF22B9"/>
    <w:rsid w:val="00AF2403"/>
    <w:rsid w:val="00AF2443"/>
    <w:rsid w:val="00AF246E"/>
    <w:rsid w:val="00AF25D1"/>
    <w:rsid w:val="00AF2624"/>
    <w:rsid w:val="00AF2851"/>
    <w:rsid w:val="00AF3275"/>
    <w:rsid w:val="00AF35F7"/>
    <w:rsid w:val="00AF3821"/>
    <w:rsid w:val="00AF38BC"/>
    <w:rsid w:val="00AF393A"/>
    <w:rsid w:val="00AF3C3F"/>
    <w:rsid w:val="00AF3D10"/>
    <w:rsid w:val="00AF3D3F"/>
    <w:rsid w:val="00AF3E40"/>
    <w:rsid w:val="00AF4057"/>
    <w:rsid w:val="00AF40F7"/>
    <w:rsid w:val="00AF4116"/>
    <w:rsid w:val="00AF4130"/>
    <w:rsid w:val="00AF43F8"/>
    <w:rsid w:val="00AF475A"/>
    <w:rsid w:val="00AF47E7"/>
    <w:rsid w:val="00AF4972"/>
    <w:rsid w:val="00AF4BF5"/>
    <w:rsid w:val="00AF4C60"/>
    <w:rsid w:val="00AF4DC7"/>
    <w:rsid w:val="00AF507C"/>
    <w:rsid w:val="00AF50A9"/>
    <w:rsid w:val="00AF568D"/>
    <w:rsid w:val="00AF5A8D"/>
    <w:rsid w:val="00AF5F7E"/>
    <w:rsid w:val="00AF631B"/>
    <w:rsid w:val="00AF650B"/>
    <w:rsid w:val="00AF65B8"/>
    <w:rsid w:val="00AF66CE"/>
    <w:rsid w:val="00AF6946"/>
    <w:rsid w:val="00AF6D04"/>
    <w:rsid w:val="00AF7411"/>
    <w:rsid w:val="00AF74BC"/>
    <w:rsid w:val="00AF7578"/>
    <w:rsid w:val="00AF75E8"/>
    <w:rsid w:val="00AF7B8B"/>
    <w:rsid w:val="00AF7D7E"/>
    <w:rsid w:val="00AF7EBE"/>
    <w:rsid w:val="00AF7F99"/>
    <w:rsid w:val="00AF7F9B"/>
    <w:rsid w:val="00B001AF"/>
    <w:rsid w:val="00B002A9"/>
    <w:rsid w:val="00B00538"/>
    <w:rsid w:val="00B006AD"/>
    <w:rsid w:val="00B0092C"/>
    <w:rsid w:val="00B00945"/>
    <w:rsid w:val="00B00997"/>
    <w:rsid w:val="00B00CD5"/>
    <w:rsid w:val="00B0131A"/>
    <w:rsid w:val="00B0145A"/>
    <w:rsid w:val="00B014E5"/>
    <w:rsid w:val="00B0153A"/>
    <w:rsid w:val="00B01619"/>
    <w:rsid w:val="00B0164D"/>
    <w:rsid w:val="00B016BB"/>
    <w:rsid w:val="00B0189D"/>
    <w:rsid w:val="00B01AC2"/>
    <w:rsid w:val="00B01C4A"/>
    <w:rsid w:val="00B01DD0"/>
    <w:rsid w:val="00B02509"/>
    <w:rsid w:val="00B025AF"/>
    <w:rsid w:val="00B02614"/>
    <w:rsid w:val="00B0286D"/>
    <w:rsid w:val="00B029F0"/>
    <w:rsid w:val="00B02BB8"/>
    <w:rsid w:val="00B02E74"/>
    <w:rsid w:val="00B02EE4"/>
    <w:rsid w:val="00B02EFC"/>
    <w:rsid w:val="00B030CF"/>
    <w:rsid w:val="00B030F9"/>
    <w:rsid w:val="00B0324A"/>
    <w:rsid w:val="00B03582"/>
    <w:rsid w:val="00B0361E"/>
    <w:rsid w:val="00B039A7"/>
    <w:rsid w:val="00B03A51"/>
    <w:rsid w:val="00B040E3"/>
    <w:rsid w:val="00B04109"/>
    <w:rsid w:val="00B04121"/>
    <w:rsid w:val="00B041C0"/>
    <w:rsid w:val="00B0468C"/>
    <w:rsid w:val="00B046DB"/>
    <w:rsid w:val="00B049A0"/>
    <w:rsid w:val="00B04B56"/>
    <w:rsid w:val="00B04C56"/>
    <w:rsid w:val="00B04D91"/>
    <w:rsid w:val="00B04EA8"/>
    <w:rsid w:val="00B04F0B"/>
    <w:rsid w:val="00B051E2"/>
    <w:rsid w:val="00B05682"/>
    <w:rsid w:val="00B056D1"/>
    <w:rsid w:val="00B05717"/>
    <w:rsid w:val="00B05991"/>
    <w:rsid w:val="00B05C00"/>
    <w:rsid w:val="00B05F6E"/>
    <w:rsid w:val="00B06274"/>
    <w:rsid w:val="00B063B5"/>
    <w:rsid w:val="00B06797"/>
    <w:rsid w:val="00B069C2"/>
    <w:rsid w:val="00B06A2F"/>
    <w:rsid w:val="00B07041"/>
    <w:rsid w:val="00B070B3"/>
    <w:rsid w:val="00B070B5"/>
    <w:rsid w:val="00B073F6"/>
    <w:rsid w:val="00B07503"/>
    <w:rsid w:val="00B07B73"/>
    <w:rsid w:val="00B1006D"/>
    <w:rsid w:val="00B100F7"/>
    <w:rsid w:val="00B1051C"/>
    <w:rsid w:val="00B106D8"/>
    <w:rsid w:val="00B106EB"/>
    <w:rsid w:val="00B10B1E"/>
    <w:rsid w:val="00B10C76"/>
    <w:rsid w:val="00B10EC7"/>
    <w:rsid w:val="00B111BE"/>
    <w:rsid w:val="00B111DD"/>
    <w:rsid w:val="00B11A6D"/>
    <w:rsid w:val="00B11BC8"/>
    <w:rsid w:val="00B11BE0"/>
    <w:rsid w:val="00B11BF5"/>
    <w:rsid w:val="00B11D9A"/>
    <w:rsid w:val="00B11FBD"/>
    <w:rsid w:val="00B125E0"/>
    <w:rsid w:val="00B1264F"/>
    <w:rsid w:val="00B12931"/>
    <w:rsid w:val="00B12BFC"/>
    <w:rsid w:val="00B12ECA"/>
    <w:rsid w:val="00B137DA"/>
    <w:rsid w:val="00B13AE9"/>
    <w:rsid w:val="00B13B83"/>
    <w:rsid w:val="00B13B8E"/>
    <w:rsid w:val="00B13C27"/>
    <w:rsid w:val="00B13CA2"/>
    <w:rsid w:val="00B13E2F"/>
    <w:rsid w:val="00B140A7"/>
    <w:rsid w:val="00B140CE"/>
    <w:rsid w:val="00B14248"/>
    <w:rsid w:val="00B146AF"/>
    <w:rsid w:val="00B146DC"/>
    <w:rsid w:val="00B14B93"/>
    <w:rsid w:val="00B14C24"/>
    <w:rsid w:val="00B150F2"/>
    <w:rsid w:val="00B1520A"/>
    <w:rsid w:val="00B15260"/>
    <w:rsid w:val="00B1531B"/>
    <w:rsid w:val="00B15504"/>
    <w:rsid w:val="00B15BD7"/>
    <w:rsid w:val="00B15CC2"/>
    <w:rsid w:val="00B15E4B"/>
    <w:rsid w:val="00B1608A"/>
    <w:rsid w:val="00B16206"/>
    <w:rsid w:val="00B1624C"/>
    <w:rsid w:val="00B163C7"/>
    <w:rsid w:val="00B166AA"/>
    <w:rsid w:val="00B166D6"/>
    <w:rsid w:val="00B16BF6"/>
    <w:rsid w:val="00B16F62"/>
    <w:rsid w:val="00B171A3"/>
    <w:rsid w:val="00B175A9"/>
    <w:rsid w:val="00B17602"/>
    <w:rsid w:val="00B17BF6"/>
    <w:rsid w:val="00B17C5F"/>
    <w:rsid w:val="00B201CD"/>
    <w:rsid w:val="00B2048F"/>
    <w:rsid w:val="00B206A0"/>
    <w:rsid w:val="00B206BC"/>
    <w:rsid w:val="00B20A60"/>
    <w:rsid w:val="00B20FC6"/>
    <w:rsid w:val="00B21176"/>
    <w:rsid w:val="00B21381"/>
    <w:rsid w:val="00B2189D"/>
    <w:rsid w:val="00B21AD6"/>
    <w:rsid w:val="00B21B05"/>
    <w:rsid w:val="00B22308"/>
    <w:rsid w:val="00B22362"/>
    <w:rsid w:val="00B226D8"/>
    <w:rsid w:val="00B227C5"/>
    <w:rsid w:val="00B22922"/>
    <w:rsid w:val="00B22967"/>
    <w:rsid w:val="00B22A9D"/>
    <w:rsid w:val="00B22D7B"/>
    <w:rsid w:val="00B22DBF"/>
    <w:rsid w:val="00B230B8"/>
    <w:rsid w:val="00B231A4"/>
    <w:rsid w:val="00B233EC"/>
    <w:rsid w:val="00B2345B"/>
    <w:rsid w:val="00B23558"/>
    <w:rsid w:val="00B23811"/>
    <w:rsid w:val="00B238DD"/>
    <w:rsid w:val="00B23D9E"/>
    <w:rsid w:val="00B23DDD"/>
    <w:rsid w:val="00B241FA"/>
    <w:rsid w:val="00B2473D"/>
    <w:rsid w:val="00B2487B"/>
    <w:rsid w:val="00B24B70"/>
    <w:rsid w:val="00B24DA9"/>
    <w:rsid w:val="00B24EDA"/>
    <w:rsid w:val="00B250BE"/>
    <w:rsid w:val="00B256E8"/>
    <w:rsid w:val="00B25814"/>
    <w:rsid w:val="00B25AD4"/>
    <w:rsid w:val="00B25D0A"/>
    <w:rsid w:val="00B25D35"/>
    <w:rsid w:val="00B25E0B"/>
    <w:rsid w:val="00B25E8D"/>
    <w:rsid w:val="00B25F7E"/>
    <w:rsid w:val="00B261FB"/>
    <w:rsid w:val="00B26399"/>
    <w:rsid w:val="00B26637"/>
    <w:rsid w:val="00B2686B"/>
    <w:rsid w:val="00B2688A"/>
    <w:rsid w:val="00B26AA0"/>
    <w:rsid w:val="00B26C8F"/>
    <w:rsid w:val="00B26D08"/>
    <w:rsid w:val="00B26E1C"/>
    <w:rsid w:val="00B26E67"/>
    <w:rsid w:val="00B26F94"/>
    <w:rsid w:val="00B2719D"/>
    <w:rsid w:val="00B275AD"/>
    <w:rsid w:val="00B27840"/>
    <w:rsid w:val="00B27C5D"/>
    <w:rsid w:val="00B27F09"/>
    <w:rsid w:val="00B304EB"/>
    <w:rsid w:val="00B30581"/>
    <w:rsid w:val="00B305D8"/>
    <w:rsid w:val="00B30965"/>
    <w:rsid w:val="00B30BAB"/>
    <w:rsid w:val="00B30C07"/>
    <w:rsid w:val="00B31296"/>
    <w:rsid w:val="00B31560"/>
    <w:rsid w:val="00B316B0"/>
    <w:rsid w:val="00B318DA"/>
    <w:rsid w:val="00B319CC"/>
    <w:rsid w:val="00B31EDE"/>
    <w:rsid w:val="00B31EFE"/>
    <w:rsid w:val="00B32177"/>
    <w:rsid w:val="00B32252"/>
    <w:rsid w:val="00B323DA"/>
    <w:rsid w:val="00B32401"/>
    <w:rsid w:val="00B3243B"/>
    <w:rsid w:val="00B32529"/>
    <w:rsid w:val="00B3259F"/>
    <w:rsid w:val="00B32BD9"/>
    <w:rsid w:val="00B32D0D"/>
    <w:rsid w:val="00B32E7D"/>
    <w:rsid w:val="00B33040"/>
    <w:rsid w:val="00B331D0"/>
    <w:rsid w:val="00B336DE"/>
    <w:rsid w:val="00B3383D"/>
    <w:rsid w:val="00B3392E"/>
    <w:rsid w:val="00B33BC1"/>
    <w:rsid w:val="00B3413A"/>
    <w:rsid w:val="00B34332"/>
    <w:rsid w:val="00B34490"/>
    <w:rsid w:val="00B348A9"/>
    <w:rsid w:val="00B35125"/>
    <w:rsid w:val="00B356BA"/>
    <w:rsid w:val="00B35919"/>
    <w:rsid w:val="00B35986"/>
    <w:rsid w:val="00B359CB"/>
    <w:rsid w:val="00B35A73"/>
    <w:rsid w:val="00B35E6A"/>
    <w:rsid w:val="00B36083"/>
    <w:rsid w:val="00B362F1"/>
    <w:rsid w:val="00B36385"/>
    <w:rsid w:val="00B36811"/>
    <w:rsid w:val="00B36853"/>
    <w:rsid w:val="00B369A4"/>
    <w:rsid w:val="00B36D90"/>
    <w:rsid w:val="00B37211"/>
    <w:rsid w:val="00B372C7"/>
    <w:rsid w:val="00B37359"/>
    <w:rsid w:val="00B3748B"/>
    <w:rsid w:val="00B3778D"/>
    <w:rsid w:val="00B37865"/>
    <w:rsid w:val="00B3794D"/>
    <w:rsid w:val="00B37ADE"/>
    <w:rsid w:val="00B37B64"/>
    <w:rsid w:val="00B37C3F"/>
    <w:rsid w:val="00B37D69"/>
    <w:rsid w:val="00B37F3F"/>
    <w:rsid w:val="00B37F85"/>
    <w:rsid w:val="00B40192"/>
    <w:rsid w:val="00B401DD"/>
    <w:rsid w:val="00B4022E"/>
    <w:rsid w:val="00B40272"/>
    <w:rsid w:val="00B403C9"/>
    <w:rsid w:val="00B404F2"/>
    <w:rsid w:val="00B40813"/>
    <w:rsid w:val="00B409C2"/>
    <w:rsid w:val="00B40AA2"/>
    <w:rsid w:val="00B40F65"/>
    <w:rsid w:val="00B41463"/>
    <w:rsid w:val="00B4189A"/>
    <w:rsid w:val="00B41A1E"/>
    <w:rsid w:val="00B41A9F"/>
    <w:rsid w:val="00B41D20"/>
    <w:rsid w:val="00B42870"/>
    <w:rsid w:val="00B42B83"/>
    <w:rsid w:val="00B42C5A"/>
    <w:rsid w:val="00B42CFE"/>
    <w:rsid w:val="00B43012"/>
    <w:rsid w:val="00B433CD"/>
    <w:rsid w:val="00B43435"/>
    <w:rsid w:val="00B43667"/>
    <w:rsid w:val="00B437DF"/>
    <w:rsid w:val="00B43F05"/>
    <w:rsid w:val="00B44257"/>
    <w:rsid w:val="00B4435C"/>
    <w:rsid w:val="00B44415"/>
    <w:rsid w:val="00B44448"/>
    <w:rsid w:val="00B446AB"/>
    <w:rsid w:val="00B447FB"/>
    <w:rsid w:val="00B449FE"/>
    <w:rsid w:val="00B44BFE"/>
    <w:rsid w:val="00B44CEB"/>
    <w:rsid w:val="00B45080"/>
    <w:rsid w:val="00B45543"/>
    <w:rsid w:val="00B455B0"/>
    <w:rsid w:val="00B45A25"/>
    <w:rsid w:val="00B45BAB"/>
    <w:rsid w:val="00B45C61"/>
    <w:rsid w:val="00B45EE1"/>
    <w:rsid w:val="00B45FE6"/>
    <w:rsid w:val="00B46082"/>
    <w:rsid w:val="00B460A7"/>
    <w:rsid w:val="00B46418"/>
    <w:rsid w:val="00B467D1"/>
    <w:rsid w:val="00B4737F"/>
    <w:rsid w:val="00B4738C"/>
    <w:rsid w:val="00B47C11"/>
    <w:rsid w:val="00B47C87"/>
    <w:rsid w:val="00B47E5F"/>
    <w:rsid w:val="00B47EBB"/>
    <w:rsid w:val="00B50261"/>
    <w:rsid w:val="00B5027D"/>
    <w:rsid w:val="00B50575"/>
    <w:rsid w:val="00B50598"/>
    <w:rsid w:val="00B50769"/>
    <w:rsid w:val="00B50915"/>
    <w:rsid w:val="00B512FF"/>
    <w:rsid w:val="00B51991"/>
    <w:rsid w:val="00B51AC1"/>
    <w:rsid w:val="00B52423"/>
    <w:rsid w:val="00B526FA"/>
    <w:rsid w:val="00B5271C"/>
    <w:rsid w:val="00B52824"/>
    <w:rsid w:val="00B52A5C"/>
    <w:rsid w:val="00B52B14"/>
    <w:rsid w:val="00B52B83"/>
    <w:rsid w:val="00B52BE0"/>
    <w:rsid w:val="00B52C97"/>
    <w:rsid w:val="00B52E65"/>
    <w:rsid w:val="00B52F66"/>
    <w:rsid w:val="00B533E5"/>
    <w:rsid w:val="00B53442"/>
    <w:rsid w:val="00B535AD"/>
    <w:rsid w:val="00B538BF"/>
    <w:rsid w:val="00B5399A"/>
    <w:rsid w:val="00B53A20"/>
    <w:rsid w:val="00B53E3B"/>
    <w:rsid w:val="00B53FC9"/>
    <w:rsid w:val="00B53FEA"/>
    <w:rsid w:val="00B53FF6"/>
    <w:rsid w:val="00B54058"/>
    <w:rsid w:val="00B542E8"/>
    <w:rsid w:val="00B547BD"/>
    <w:rsid w:val="00B54913"/>
    <w:rsid w:val="00B54BA5"/>
    <w:rsid w:val="00B54EAA"/>
    <w:rsid w:val="00B54FCA"/>
    <w:rsid w:val="00B5502A"/>
    <w:rsid w:val="00B55482"/>
    <w:rsid w:val="00B5562D"/>
    <w:rsid w:val="00B556DA"/>
    <w:rsid w:val="00B55C6D"/>
    <w:rsid w:val="00B56089"/>
    <w:rsid w:val="00B56193"/>
    <w:rsid w:val="00B56323"/>
    <w:rsid w:val="00B5672D"/>
    <w:rsid w:val="00B56880"/>
    <w:rsid w:val="00B568D0"/>
    <w:rsid w:val="00B5690E"/>
    <w:rsid w:val="00B5708F"/>
    <w:rsid w:val="00B5717D"/>
    <w:rsid w:val="00B5722C"/>
    <w:rsid w:val="00B57310"/>
    <w:rsid w:val="00B574E8"/>
    <w:rsid w:val="00B574ED"/>
    <w:rsid w:val="00B5753E"/>
    <w:rsid w:val="00B576B7"/>
    <w:rsid w:val="00B57BA1"/>
    <w:rsid w:val="00B57C47"/>
    <w:rsid w:val="00B57FD4"/>
    <w:rsid w:val="00B6029C"/>
    <w:rsid w:val="00B603E8"/>
    <w:rsid w:val="00B605D2"/>
    <w:rsid w:val="00B60687"/>
    <w:rsid w:val="00B60931"/>
    <w:rsid w:val="00B60A5D"/>
    <w:rsid w:val="00B60BA4"/>
    <w:rsid w:val="00B60BBE"/>
    <w:rsid w:val="00B60E74"/>
    <w:rsid w:val="00B60E8B"/>
    <w:rsid w:val="00B610E1"/>
    <w:rsid w:val="00B6112D"/>
    <w:rsid w:val="00B612B6"/>
    <w:rsid w:val="00B6138C"/>
    <w:rsid w:val="00B613A1"/>
    <w:rsid w:val="00B615C4"/>
    <w:rsid w:val="00B6173E"/>
    <w:rsid w:val="00B61A23"/>
    <w:rsid w:val="00B61EE4"/>
    <w:rsid w:val="00B62277"/>
    <w:rsid w:val="00B6260F"/>
    <w:rsid w:val="00B62638"/>
    <w:rsid w:val="00B6283F"/>
    <w:rsid w:val="00B62EFD"/>
    <w:rsid w:val="00B63104"/>
    <w:rsid w:val="00B63165"/>
    <w:rsid w:val="00B631C1"/>
    <w:rsid w:val="00B635A1"/>
    <w:rsid w:val="00B635AB"/>
    <w:rsid w:val="00B63805"/>
    <w:rsid w:val="00B63B66"/>
    <w:rsid w:val="00B63C8B"/>
    <w:rsid w:val="00B63D66"/>
    <w:rsid w:val="00B63E9B"/>
    <w:rsid w:val="00B63F58"/>
    <w:rsid w:val="00B640B6"/>
    <w:rsid w:val="00B64431"/>
    <w:rsid w:val="00B644BF"/>
    <w:rsid w:val="00B64CDF"/>
    <w:rsid w:val="00B64D40"/>
    <w:rsid w:val="00B64E16"/>
    <w:rsid w:val="00B64E68"/>
    <w:rsid w:val="00B65187"/>
    <w:rsid w:val="00B65571"/>
    <w:rsid w:val="00B65959"/>
    <w:rsid w:val="00B65BD6"/>
    <w:rsid w:val="00B65C91"/>
    <w:rsid w:val="00B65DFE"/>
    <w:rsid w:val="00B65F8F"/>
    <w:rsid w:val="00B6601B"/>
    <w:rsid w:val="00B664B6"/>
    <w:rsid w:val="00B66608"/>
    <w:rsid w:val="00B66832"/>
    <w:rsid w:val="00B668CA"/>
    <w:rsid w:val="00B66C90"/>
    <w:rsid w:val="00B66CA7"/>
    <w:rsid w:val="00B66E38"/>
    <w:rsid w:val="00B66EE9"/>
    <w:rsid w:val="00B67859"/>
    <w:rsid w:val="00B678A7"/>
    <w:rsid w:val="00B67B34"/>
    <w:rsid w:val="00B67CF0"/>
    <w:rsid w:val="00B67FE4"/>
    <w:rsid w:val="00B7034D"/>
    <w:rsid w:val="00B704D9"/>
    <w:rsid w:val="00B70659"/>
    <w:rsid w:val="00B70894"/>
    <w:rsid w:val="00B70BAC"/>
    <w:rsid w:val="00B710F0"/>
    <w:rsid w:val="00B71130"/>
    <w:rsid w:val="00B7138B"/>
    <w:rsid w:val="00B71543"/>
    <w:rsid w:val="00B71680"/>
    <w:rsid w:val="00B71822"/>
    <w:rsid w:val="00B718D8"/>
    <w:rsid w:val="00B7223D"/>
    <w:rsid w:val="00B72279"/>
    <w:rsid w:val="00B72468"/>
    <w:rsid w:val="00B72792"/>
    <w:rsid w:val="00B7297A"/>
    <w:rsid w:val="00B72B1C"/>
    <w:rsid w:val="00B72B21"/>
    <w:rsid w:val="00B72F5F"/>
    <w:rsid w:val="00B730C5"/>
    <w:rsid w:val="00B736FE"/>
    <w:rsid w:val="00B73AC0"/>
    <w:rsid w:val="00B73FD9"/>
    <w:rsid w:val="00B74224"/>
    <w:rsid w:val="00B749A9"/>
    <w:rsid w:val="00B74AF8"/>
    <w:rsid w:val="00B74C09"/>
    <w:rsid w:val="00B74E01"/>
    <w:rsid w:val="00B75049"/>
    <w:rsid w:val="00B75429"/>
    <w:rsid w:val="00B75785"/>
    <w:rsid w:val="00B759FD"/>
    <w:rsid w:val="00B75A44"/>
    <w:rsid w:val="00B75AEF"/>
    <w:rsid w:val="00B75E13"/>
    <w:rsid w:val="00B75FAC"/>
    <w:rsid w:val="00B762E8"/>
    <w:rsid w:val="00B76628"/>
    <w:rsid w:val="00B76A4F"/>
    <w:rsid w:val="00B76C2A"/>
    <w:rsid w:val="00B76E90"/>
    <w:rsid w:val="00B7701D"/>
    <w:rsid w:val="00B7723D"/>
    <w:rsid w:val="00B7730F"/>
    <w:rsid w:val="00B7759C"/>
    <w:rsid w:val="00B779A5"/>
    <w:rsid w:val="00B779D1"/>
    <w:rsid w:val="00B77ABB"/>
    <w:rsid w:val="00B77C21"/>
    <w:rsid w:val="00B77D0E"/>
    <w:rsid w:val="00B80138"/>
    <w:rsid w:val="00B8016B"/>
    <w:rsid w:val="00B802A5"/>
    <w:rsid w:val="00B803E2"/>
    <w:rsid w:val="00B80553"/>
    <w:rsid w:val="00B8059A"/>
    <w:rsid w:val="00B806E7"/>
    <w:rsid w:val="00B808C5"/>
    <w:rsid w:val="00B8093F"/>
    <w:rsid w:val="00B80B2A"/>
    <w:rsid w:val="00B80B39"/>
    <w:rsid w:val="00B8104F"/>
    <w:rsid w:val="00B810B4"/>
    <w:rsid w:val="00B81108"/>
    <w:rsid w:val="00B813F9"/>
    <w:rsid w:val="00B817D4"/>
    <w:rsid w:val="00B81879"/>
    <w:rsid w:val="00B81AFD"/>
    <w:rsid w:val="00B81D07"/>
    <w:rsid w:val="00B81D77"/>
    <w:rsid w:val="00B8216A"/>
    <w:rsid w:val="00B8225F"/>
    <w:rsid w:val="00B8276A"/>
    <w:rsid w:val="00B8296E"/>
    <w:rsid w:val="00B82A1A"/>
    <w:rsid w:val="00B82A1B"/>
    <w:rsid w:val="00B82A83"/>
    <w:rsid w:val="00B82AF3"/>
    <w:rsid w:val="00B82C2B"/>
    <w:rsid w:val="00B82DF8"/>
    <w:rsid w:val="00B82F97"/>
    <w:rsid w:val="00B8355F"/>
    <w:rsid w:val="00B83796"/>
    <w:rsid w:val="00B83936"/>
    <w:rsid w:val="00B83A08"/>
    <w:rsid w:val="00B83AA2"/>
    <w:rsid w:val="00B84069"/>
    <w:rsid w:val="00B843A6"/>
    <w:rsid w:val="00B84415"/>
    <w:rsid w:val="00B84437"/>
    <w:rsid w:val="00B84517"/>
    <w:rsid w:val="00B84699"/>
    <w:rsid w:val="00B84768"/>
    <w:rsid w:val="00B84A04"/>
    <w:rsid w:val="00B84A8D"/>
    <w:rsid w:val="00B84CCC"/>
    <w:rsid w:val="00B85333"/>
    <w:rsid w:val="00B854CC"/>
    <w:rsid w:val="00B854CF"/>
    <w:rsid w:val="00B85511"/>
    <w:rsid w:val="00B8569D"/>
    <w:rsid w:val="00B857D1"/>
    <w:rsid w:val="00B8590B"/>
    <w:rsid w:val="00B85AAE"/>
    <w:rsid w:val="00B8623F"/>
    <w:rsid w:val="00B86549"/>
    <w:rsid w:val="00B86794"/>
    <w:rsid w:val="00B867AC"/>
    <w:rsid w:val="00B86841"/>
    <w:rsid w:val="00B870AB"/>
    <w:rsid w:val="00B871D4"/>
    <w:rsid w:val="00B87331"/>
    <w:rsid w:val="00B87410"/>
    <w:rsid w:val="00B874C4"/>
    <w:rsid w:val="00B90063"/>
    <w:rsid w:val="00B9020A"/>
    <w:rsid w:val="00B904B8"/>
    <w:rsid w:val="00B90553"/>
    <w:rsid w:val="00B90A09"/>
    <w:rsid w:val="00B90A20"/>
    <w:rsid w:val="00B90A57"/>
    <w:rsid w:val="00B90E13"/>
    <w:rsid w:val="00B9134F"/>
    <w:rsid w:val="00B919FF"/>
    <w:rsid w:val="00B91B24"/>
    <w:rsid w:val="00B91BE3"/>
    <w:rsid w:val="00B91E45"/>
    <w:rsid w:val="00B91F7F"/>
    <w:rsid w:val="00B921A9"/>
    <w:rsid w:val="00B9231E"/>
    <w:rsid w:val="00B92AEA"/>
    <w:rsid w:val="00B92D01"/>
    <w:rsid w:val="00B92D2C"/>
    <w:rsid w:val="00B93599"/>
    <w:rsid w:val="00B93889"/>
    <w:rsid w:val="00B93C1D"/>
    <w:rsid w:val="00B93E92"/>
    <w:rsid w:val="00B9409F"/>
    <w:rsid w:val="00B9413F"/>
    <w:rsid w:val="00B9476A"/>
    <w:rsid w:val="00B949F2"/>
    <w:rsid w:val="00B94A75"/>
    <w:rsid w:val="00B952FE"/>
    <w:rsid w:val="00B95324"/>
    <w:rsid w:val="00B9554D"/>
    <w:rsid w:val="00B9557C"/>
    <w:rsid w:val="00B9560D"/>
    <w:rsid w:val="00B95A69"/>
    <w:rsid w:val="00B96389"/>
    <w:rsid w:val="00B9664B"/>
    <w:rsid w:val="00B967E3"/>
    <w:rsid w:val="00B969EE"/>
    <w:rsid w:val="00B96C83"/>
    <w:rsid w:val="00B96FA0"/>
    <w:rsid w:val="00B97228"/>
    <w:rsid w:val="00B975B4"/>
    <w:rsid w:val="00B9765D"/>
    <w:rsid w:val="00B97AD2"/>
    <w:rsid w:val="00B97E29"/>
    <w:rsid w:val="00B97E68"/>
    <w:rsid w:val="00BA011C"/>
    <w:rsid w:val="00BA0153"/>
    <w:rsid w:val="00BA0283"/>
    <w:rsid w:val="00BA0439"/>
    <w:rsid w:val="00BA04D7"/>
    <w:rsid w:val="00BA1181"/>
    <w:rsid w:val="00BA118F"/>
    <w:rsid w:val="00BA124F"/>
    <w:rsid w:val="00BA12E1"/>
    <w:rsid w:val="00BA14A9"/>
    <w:rsid w:val="00BA14AC"/>
    <w:rsid w:val="00BA16F2"/>
    <w:rsid w:val="00BA1907"/>
    <w:rsid w:val="00BA1929"/>
    <w:rsid w:val="00BA1C44"/>
    <w:rsid w:val="00BA1C58"/>
    <w:rsid w:val="00BA1CC5"/>
    <w:rsid w:val="00BA1E46"/>
    <w:rsid w:val="00BA1EFA"/>
    <w:rsid w:val="00BA1F34"/>
    <w:rsid w:val="00BA1F4D"/>
    <w:rsid w:val="00BA1FDE"/>
    <w:rsid w:val="00BA202D"/>
    <w:rsid w:val="00BA24D8"/>
    <w:rsid w:val="00BA2530"/>
    <w:rsid w:val="00BA2A4A"/>
    <w:rsid w:val="00BA31BA"/>
    <w:rsid w:val="00BA32AF"/>
    <w:rsid w:val="00BA36E8"/>
    <w:rsid w:val="00BA38A8"/>
    <w:rsid w:val="00BA3A75"/>
    <w:rsid w:val="00BA3AE1"/>
    <w:rsid w:val="00BA3D89"/>
    <w:rsid w:val="00BA3E15"/>
    <w:rsid w:val="00BA43A9"/>
    <w:rsid w:val="00BA43F5"/>
    <w:rsid w:val="00BA44F5"/>
    <w:rsid w:val="00BA4672"/>
    <w:rsid w:val="00BA47EE"/>
    <w:rsid w:val="00BA4890"/>
    <w:rsid w:val="00BA4F40"/>
    <w:rsid w:val="00BA50A7"/>
    <w:rsid w:val="00BA56CC"/>
    <w:rsid w:val="00BA596C"/>
    <w:rsid w:val="00BA5974"/>
    <w:rsid w:val="00BA5AA7"/>
    <w:rsid w:val="00BA5B38"/>
    <w:rsid w:val="00BA613C"/>
    <w:rsid w:val="00BA64F4"/>
    <w:rsid w:val="00BA6836"/>
    <w:rsid w:val="00BA6B35"/>
    <w:rsid w:val="00BA6C5B"/>
    <w:rsid w:val="00BA6FC7"/>
    <w:rsid w:val="00BA718E"/>
    <w:rsid w:val="00BA7375"/>
    <w:rsid w:val="00BA73EC"/>
    <w:rsid w:val="00BA7410"/>
    <w:rsid w:val="00BA7431"/>
    <w:rsid w:val="00BA7698"/>
    <w:rsid w:val="00BA774F"/>
    <w:rsid w:val="00BA79F0"/>
    <w:rsid w:val="00BA7AD4"/>
    <w:rsid w:val="00BA7E9A"/>
    <w:rsid w:val="00BB0178"/>
    <w:rsid w:val="00BB0B9E"/>
    <w:rsid w:val="00BB0B9F"/>
    <w:rsid w:val="00BB0C4E"/>
    <w:rsid w:val="00BB1025"/>
    <w:rsid w:val="00BB142D"/>
    <w:rsid w:val="00BB1FAE"/>
    <w:rsid w:val="00BB210F"/>
    <w:rsid w:val="00BB22E0"/>
    <w:rsid w:val="00BB231F"/>
    <w:rsid w:val="00BB2332"/>
    <w:rsid w:val="00BB27B2"/>
    <w:rsid w:val="00BB2BAC"/>
    <w:rsid w:val="00BB2DA1"/>
    <w:rsid w:val="00BB2E5F"/>
    <w:rsid w:val="00BB2F5F"/>
    <w:rsid w:val="00BB308B"/>
    <w:rsid w:val="00BB3304"/>
    <w:rsid w:val="00BB3453"/>
    <w:rsid w:val="00BB3851"/>
    <w:rsid w:val="00BB389A"/>
    <w:rsid w:val="00BB3B25"/>
    <w:rsid w:val="00BB3B56"/>
    <w:rsid w:val="00BB3B91"/>
    <w:rsid w:val="00BB3E93"/>
    <w:rsid w:val="00BB3F22"/>
    <w:rsid w:val="00BB4178"/>
    <w:rsid w:val="00BB4248"/>
    <w:rsid w:val="00BB49A9"/>
    <w:rsid w:val="00BB4B9A"/>
    <w:rsid w:val="00BB4C33"/>
    <w:rsid w:val="00BB4D4F"/>
    <w:rsid w:val="00BB5073"/>
    <w:rsid w:val="00BB50F6"/>
    <w:rsid w:val="00BB533F"/>
    <w:rsid w:val="00BB5902"/>
    <w:rsid w:val="00BB5DC8"/>
    <w:rsid w:val="00BB5DCD"/>
    <w:rsid w:val="00BB5F07"/>
    <w:rsid w:val="00BB6023"/>
    <w:rsid w:val="00BB611B"/>
    <w:rsid w:val="00BB632A"/>
    <w:rsid w:val="00BB6599"/>
    <w:rsid w:val="00BB6A6A"/>
    <w:rsid w:val="00BB6C1D"/>
    <w:rsid w:val="00BB6C68"/>
    <w:rsid w:val="00BB6EC3"/>
    <w:rsid w:val="00BB6F15"/>
    <w:rsid w:val="00BB711A"/>
    <w:rsid w:val="00BB7605"/>
    <w:rsid w:val="00BB7CA5"/>
    <w:rsid w:val="00BC0015"/>
    <w:rsid w:val="00BC0E4A"/>
    <w:rsid w:val="00BC0F29"/>
    <w:rsid w:val="00BC12BD"/>
    <w:rsid w:val="00BC13F9"/>
    <w:rsid w:val="00BC14CB"/>
    <w:rsid w:val="00BC15AE"/>
    <w:rsid w:val="00BC15AF"/>
    <w:rsid w:val="00BC1656"/>
    <w:rsid w:val="00BC1887"/>
    <w:rsid w:val="00BC1A64"/>
    <w:rsid w:val="00BC1CFD"/>
    <w:rsid w:val="00BC1F79"/>
    <w:rsid w:val="00BC202A"/>
    <w:rsid w:val="00BC21EF"/>
    <w:rsid w:val="00BC2578"/>
    <w:rsid w:val="00BC25CD"/>
    <w:rsid w:val="00BC26FB"/>
    <w:rsid w:val="00BC296A"/>
    <w:rsid w:val="00BC2A14"/>
    <w:rsid w:val="00BC2A31"/>
    <w:rsid w:val="00BC2D12"/>
    <w:rsid w:val="00BC2F91"/>
    <w:rsid w:val="00BC2FC2"/>
    <w:rsid w:val="00BC30AD"/>
    <w:rsid w:val="00BC32E2"/>
    <w:rsid w:val="00BC337F"/>
    <w:rsid w:val="00BC346E"/>
    <w:rsid w:val="00BC379E"/>
    <w:rsid w:val="00BC3854"/>
    <w:rsid w:val="00BC3977"/>
    <w:rsid w:val="00BC3B97"/>
    <w:rsid w:val="00BC3CF0"/>
    <w:rsid w:val="00BC3EB4"/>
    <w:rsid w:val="00BC3FBB"/>
    <w:rsid w:val="00BC445F"/>
    <w:rsid w:val="00BC4625"/>
    <w:rsid w:val="00BC464B"/>
    <w:rsid w:val="00BC4942"/>
    <w:rsid w:val="00BC4CBC"/>
    <w:rsid w:val="00BC4CC7"/>
    <w:rsid w:val="00BC4CD3"/>
    <w:rsid w:val="00BC4CFE"/>
    <w:rsid w:val="00BC50B8"/>
    <w:rsid w:val="00BC511B"/>
    <w:rsid w:val="00BC524D"/>
    <w:rsid w:val="00BC54E2"/>
    <w:rsid w:val="00BC562E"/>
    <w:rsid w:val="00BC5DCB"/>
    <w:rsid w:val="00BC6225"/>
    <w:rsid w:val="00BC6367"/>
    <w:rsid w:val="00BC6453"/>
    <w:rsid w:val="00BC6546"/>
    <w:rsid w:val="00BC66EA"/>
    <w:rsid w:val="00BC66F0"/>
    <w:rsid w:val="00BC67F2"/>
    <w:rsid w:val="00BC6B30"/>
    <w:rsid w:val="00BC6B74"/>
    <w:rsid w:val="00BC6D02"/>
    <w:rsid w:val="00BC7BBE"/>
    <w:rsid w:val="00BC7E62"/>
    <w:rsid w:val="00BD027C"/>
    <w:rsid w:val="00BD02D3"/>
    <w:rsid w:val="00BD0361"/>
    <w:rsid w:val="00BD03D4"/>
    <w:rsid w:val="00BD04F5"/>
    <w:rsid w:val="00BD0658"/>
    <w:rsid w:val="00BD098A"/>
    <w:rsid w:val="00BD09FB"/>
    <w:rsid w:val="00BD0BEC"/>
    <w:rsid w:val="00BD0DA1"/>
    <w:rsid w:val="00BD0EFA"/>
    <w:rsid w:val="00BD127C"/>
    <w:rsid w:val="00BD1313"/>
    <w:rsid w:val="00BD154D"/>
    <w:rsid w:val="00BD1920"/>
    <w:rsid w:val="00BD2129"/>
    <w:rsid w:val="00BD25DF"/>
    <w:rsid w:val="00BD279E"/>
    <w:rsid w:val="00BD27B5"/>
    <w:rsid w:val="00BD293F"/>
    <w:rsid w:val="00BD2A03"/>
    <w:rsid w:val="00BD3148"/>
    <w:rsid w:val="00BD31C1"/>
    <w:rsid w:val="00BD3259"/>
    <w:rsid w:val="00BD3294"/>
    <w:rsid w:val="00BD32A9"/>
    <w:rsid w:val="00BD3310"/>
    <w:rsid w:val="00BD3DDC"/>
    <w:rsid w:val="00BD3EB2"/>
    <w:rsid w:val="00BD4212"/>
    <w:rsid w:val="00BD42B8"/>
    <w:rsid w:val="00BD43E7"/>
    <w:rsid w:val="00BD45CB"/>
    <w:rsid w:val="00BD4A77"/>
    <w:rsid w:val="00BD4D0C"/>
    <w:rsid w:val="00BD4E74"/>
    <w:rsid w:val="00BD52FF"/>
    <w:rsid w:val="00BD538C"/>
    <w:rsid w:val="00BD562E"/>
    <w:rsid w:val="00BD5853"/>
    <w:rsid w:val="00BD5C2F"/>
    <w:rsid w:val="00BD5CC4"/>
    <w:rsid w:val="00BD5CCA"/>
    <w:rsid w:val="00BD5E4B"/>
    <w:rsid w:val="00BD5E88"/>
    <w:rsid w:val="00BD5ED2"/>
    <w:rsid w:val="00BD6077"/>
    <w:rsid w:val="00BD608D"/>
    <w:rsid w:val="00BD6117"/>
    <w:rsid w:val="00BD68F5"/>
    <w:rsid w:val="00BD6A77"/>
    <w:rsid w:val="00BD7343"/>
    <w:rsid w:val="00BD748D"/>
    <w:rsid w:val="00BD77C3"/>
    <w:rsid w:val="00BD7931"/>
    <w:rsid w:val="00BD79F8"/>
    <w:rsid w:val="00BD7E3F"/>
    <w:rsid w:val="00BE0044"/>
    <w:rsid w:val="00BE06D4"/>
    <w:rsid w:val="00BE0A5B"/>
    <w:rsid w:val="00BE0C08"/>
    <w:rsid w:val="00BE0C1A"/>
    <w:rsid w:val="00BE0DA0"/>
    <w:rsid w:val="00BE0EBA"/>
    <w:rsid w:val="00BE0F46"/>
    <w:rsid w:val="00BE0F4E"/>
    <w:rsid w:val="00BE0FE8"/>
    <w:rsid w:val="00BE1093"/>
    <w:rsid w:val="00BE12A1"/>
    <w:rsid w:val="00BE133F"/>
    <w:rsid w:val="00BE1C21"/>
    <w:rsid w:val="00BE1FB2"/>
    <w:rsid w:val="00BE221C"/>
    <w:rsid w:val="00BE22B0"/>
    <w:rsid w:val="00BE23A6"/>
    <w:rsid w:val="00BE2695"/>
    <w:rsid w:val="00BE2836"/>
    <w:rsid w:val="00BE35D2"/>
    <w:rsid w:val="00BE3854"/>
    <w:rsid w:val="00BE3868"/>
    <w:rsid w:val="00BE3B14"/>
    <w:rsid w:val="00BE3D6E"/>
    <w:rsid w:val="00BE423C"/>
    <w:rsid w:val="00BE424C"/>
    <w:rsid w:val="00BE4322"/>
    <w:rsid w:val="00BE4426"/>
    <w:rsid w:val="00BE4516"/>
    <w:rsid w:val="00BE4769"/>
    <w:rsid w:val="00BE481A"/>
    <w:rsid w:val="00BE49D9"/>
    <w:rsid w:val="00BE5144"/>
    <w:rsid w:val="00BE5337"/>
    <w:rsid w:val="00BE5A5A"/>
    <w:rsid w:val="00BE5A87"/>
    <w:rsid w:val="00BE5F44"/>
    <w:rsid w:val="00BE664E"/>
    <w:rsid w:val="00BE67CC"/>
    <w:rsid w:val="00BE67F5"/>
    <w:rsid w:val="00BE68D4"/>
    <w:rsid w:val="00BE6B5F"/>
    <w:rsid w:val="00BE6CB0"/>
    <w:rsid w:val="00BE6D70"/>
    <w:rsid w:val="00BE6E38"/>
    <w:rsid w:val="00BE70E3"/>
    <w:rsid w:val="00BE70E8"/>
    <w:rsid w:val="00BE7402"/>
    <w:rsid w:val="00BE749D"/>
    <w:rsid w:val="00BE74E3"/>
    <w:rsid w:val="00BE766B"/>
    <w:rsid w:val="00BE77E0"/>
    <w:rsid w:val="00BE7813"/>
    <w:rsid w:val="00BE78F7"/>
    <w:rsid w:val="00BE7A8E"/>
    <w:rsid w:val="00BE7DE1"/>
    <w:rsid w:val="00BF074E"/>
    <w:rsid w:val="00BF0CC8"/>
    <w:rsid w:val="00BF0CCD"/>
    <w:rsid w:val="00BF0FB3"/>
    <w:rsid w:val="00BF147A"/>
    <w:rsid w:val="00BF14CD"/>
    <w:rsid w:val="00BF1834"/>
    <w:rsid w:val="00BF1BCA"/>
    <w:rsid w:val="00BF1CD9"/>
    <w:rsid w:val="00BF1D3F"/>
    <w:rsid w:val="00BF1D72"/>
    <w:rsid w:val="00BF205A"/>
    <w:rsid w:val="00BF2067"/>
    <w:rsid w:val="00BF2078"/>
    <w:rsid w:val="00BF24A5"/>
    <w:rsid w:val="00BF287B"/>
    <w:rsid w:val="00BF2EC1"/>
    <w:rsid w:val="00BF2FD2"/>
    <w:rsid w:val="00BF338E"/>
    <w:rsid w:val="00BF34DD"/>
    <w:rsid w:val="00BF38BC"/>
    <w:rsid w:val="00BF393E"/>
    <w:rsid w:val="00BF3A31"/>
    <w:rsid w:val="00BF3AAC"/>
    <w:rsid w:val="00BF3AC4"/>
    <w:rsid w:val="00BF3B65"/>
    <w:rsid w:val="00BF3D88"/>
    <w:rsid w:val="00BF3F71"/>
    <w:rsid w:val="00BF40E3"/>
    <w:rsid w:val="00BF4505"/>
    <w:rsid w:val="00BF4745"/>
    <w:rsid w:val="00BF47B5"/>
    <w:rsid w:val="00BF4C0F"/>
    <w:rsid w:val="00BF4C65"/>
    <w:rsid w:val="00BF4E6E"/>
    <w:rsid w:val="00BF52BA"/>
    <w:rsid w:val="00BF5649"/>
    <w:rsid w:val="00BF5845"/>
    <w:rsid w:val="00BF5F19"/>
    <w:rsid w:val="00BF5F93"/>
    <w:rsid w:val="00BF62C4"/>
    <w:rsid w:val="00BF63BA"/>
    <w:rsid w:val="00BF6428"/>
    <w:rsid w:val="00BF6B08"/>
    <w:rsid w:val="00BF769D"/>
    <w:rsid w:val="00BF77B4"/>
    <w:rsid w:val="00BF79AE"/>
    <w:rsid w:val="00BF7BBF"/>
    <w:rsid w:val="00BF7C83"/>
    <w:rsid w:val="00C0041F"/>
    <w:rsid w:val="00C0046A"/>
    <w:rsid w:val="00C007B5"/>
    <w:rsid w:val="00C0086B"/>
    <w:rsid w:val="00C011C7"/>
    <w:rsid w:val="00C015A3"/>
    <w:rsid w:val="00C01620"/>
    <w:rsid w:val="00C018B4"/>
    <w:rsid w:val="00C01908"/>
    <w:rsid w:val="00C01AB7"/>
    <w:rsid w:val="00C01D9B"/>
    <w:rsid w:val="00C01FF3"/>
    <w:rsid w:val="00C020DF"/>
    <w:rsid w:val="00C0249E"/>
    <w:rsid w:val="00C02669"/>
    <w:rsid w:val="00C02A82"/>
    <w:rsid w:val="00C02C43"/>
    <w:rsid w:val="00C02CE2"/>
    <w:rsid w:val="00C02D97"/>
    <w:rsid w:val="00C0338C"/>
    <w:rsid w:val="00C0395F"/>
    <w:rsid w:val="00C03DE0"/>
    <w:rsid w:val="00C03E75"/>
    <w:rsid w:val="00C044D5"/>
    <w:rsid w:val="00C046D0"/>
    <w:rsid w:val="00C0487B"/>
    <w:rsid w:val="00C048BD"/>
    <w:rsid w:val="00C04A10"/>
    <w:rsid w:val="00C04BC7"/>
    <w:rsid w:val="00C04C14"/>
    <w:rsid w:val="00C04DB7"/>
    <w:rsid w:val="00C04DF6"/>
    <w:rsid w:val="00C0551C"/>
    <w:rsid w:val="00C0554D"/>
    <w:rsid w:val="00C055D0"/>
    <w:rsid w:val="00C05C7F"/>
    <w:rsid w:val="00C06203"/>
    <w:rsid w:val="00C06317"/>
    <w:rsid w:val="00C063D3"/>
    <w:rsid w:val="00C065E4"/>
    <w:rsid w:val="00C06834"/>
    <w:rsid w:val="00C06875"/>
    <w:rsid w:val="00C069F2"/>
    <w:rsid w:val="00C06D12"/>
    <w:rsid w:val="00C074AB"/>
    <w:rsid w:val="00C077BF"/>
    <w:rsid w:val="00C07ADA"/>
    <w:rsid w:val="00C1070E"/>
    <w:rsid w:val="00C1074D"/>
    <w:rsid w:val="00C108B7"/>
    <w:rsid w:val="00C10FE6"/>
    <w:rsid w:val="00C111F4"/>
    <w:rsid w:val="00C1141B"/>
    <w:rsid w:val="00C117E5"/>
    <w:rsid w:val="00C119CC"/>
    <w:rsid w:val="00C11A38"/>
    <w:rsid w:val="00C11AF4"/>
    <w:rsid w:val="00C11B1C"/>
    <w:rsid w:val="00C11B5D"/>
    <w:rsid w:val="00C11F35"/>
    <w:rsid w:val="00C126CB"/>
    <w:rsid w:val="00C128B7"/>
    <w:rsid w:val="00C12B45"/>
    <w:rsid w:val="00C12BA1"/>
    <w:rsid w:val="00C12D3A"/>
    <w:rsid w:val="00C12EE6"/>
    <w:rsid w:val="00C13416"/>
    <w:rsid w:val="00C13ABE"/>
    <w:rsid w:val="00C13B34"/>
    <w:rsid w:val="00C14145"/>
    <w:rsid w:val="00C14236"/>
    <w:rsid w:val="00C1460F"/>
    <w:rsid w:val="00C14824"/>
    <w:rsid w:val="00C14933"/>
    <w:rsid w:val="00C14CAB"/>
    <w:rsid w:val="00C14D18"/>
    <w:rsid w:val="00C14D48"/>
    <w:rsid w:val="00C15132"/>
    <w:rsid w:val="00C151C5"/>
    <w:rsid w:val="00C151F0"/>
    <w:rsid w:val="00C152FB"/>
    <w:rsid w:val="00C15504"/>
    <w:rsid w:val="00C15619"/>
    <w:rsid w:val="00C1574B"/>
    <w:rsid w:val="00C15B10"/>
    <w:rsid w:val="00C15C89"/>
    <w:rsid w:val="00C15D9A"/>
    <w:rsid w:val="00C15E00"/>
    <w:rsid w:val="00C15E97"/>
    <w:rsid w:val="00C16088"/>
    <w:rsid w:val="00C16197"/>
    <w:rsid w:val="00C163FA"/>
    <w:rsid w:val="00C16693"/>
    <w:rsid w:val="00C16709"/>
    <w:rsid w:val="00C167DE"/>
    <w:rsid w:val="00C16926"/>
    <w:rsid w:val="00C16C41"/>
    <w:rsid w:val="00C16FEF"/>
    <w:rsid w:val="00C17116"/>
    <w:rsid w:val="00C171AE"/>
    <w:rsid w:val="00C1725F"/>
    <w:rsid w:val="00C1733E"/>
    <w:rsid w:val="00C175EC"/>
    <w:rsid w:val="00C17653"/>
    <w:rsid w:val="00C1778E"/>
    <w:rsid w:val="00C178C4"/>
    <w:rsid w:val="00C17A0A"/>
    <w:rsid w:val="00C17AFA"/>
    <w:rsid w:val="00C20067"/>
    <w:rsid w:val="00C20131"/>
    <w:rsid w:val="00C20282"/>
    <w:rsid w:val="00C2032A"/>
    <w:rsid w:val="00C20587"/>
    <w:rsid w:val="00C208CE"/>
    <w:rsid w:val="00C20C6B"/>
    <w:rsid w:val="00C20F6A"/>
    <w:rsid w:val="00C21345"/>
    <w:rsid w:val="00C2136E"/>
    <w:rsid w:val="00C213D5"/>
    <w:rsid w:val="00C21421"/>
    <w:rsid w:val="00C217CD"/>
    <w:rsid w:val="00C217DC"/>
    <w:rsid w:val="00C2184D"/>
    <w:rsid w:val="00C218E0"/>
    <w:rsid w:val="00C218E2"/>
    <w:rsid w:val="00C21A67"/>
    <w:rsid w:val="00C21A80"/>
    <w:rsid w:val="00C2225C"/>
    <w:rsid w:val="00C2226D"/>
    <w:rsid w:val="00C222F3"/>
    <w:rsid w:val="00C224C7"/>
    <w:rsid w:val="00C2254F"/>
    <w:rsid w:val="00C22A78"/>
    <w:rsid w:val="00C22B73"/>
    <w:rsid w:val="00C237CB"/>
    <w:rsid w:val="00C23973"/>
    <w:rsid w:val="00C23A7A"/>
    <w:rsid w:val="00C23AD9"/>
    <w:rsid w:val="00C23AE2"/>
    <w:rsid w:val="00C23CB5"/>
    <w:rsid w:val="00C23EB2"/>
    <w:rsid w:val="00C23F1B"/>
    <w:rsid w:val="00C23F66"/>
    <w:rsid w:val="00C23FD4"/>
    <w:rsid w:val="00C245C7"/>
    <w:rsid w:val="00C24AAF"/>
    <w:rsid w:val="00C24E44"/>
    <w:rsid w:val="00C250DD"/>
    <w:rsid w:val="00C25209"/>
    <w:rsid w:val="00C252B7"/>
    <w:rsid w:val="00C255C2"/>
    <w:rsid w:val="00C258B8"/>
    <w:rsid w:val="00C25BA4"/>
    <w:rsid w:val="00C25BA9"/>
    <w:rsid w:val="00C25C80"/>
    <w:rsid w:val="00C25E3B"/>
    <w:rsid w:val="00C25E40"/>
    <w:rsid w:val="00C25EA4"/>
    <w:rsid w:val="00C25F58"/>
    <w:rsid w:val="00C260C4"/>
    <w:rsid w:val="00C26462"/>
    <w:rsid w:val="00C265E4"/>
    <w:rsid w:val="00C266A1"/>
    <w:rsid w:val="00C266A6"/>
    <w:rsid w:val="00C268A2"/>
    <w:rsid w:val="00C268E2"/>
    <w:rsid w:val="00C26F68"/>
    <w:rsid w:val="00C27063"/>
    <w:rsid w:val="00C272E8"/>
    <w:rsid w:val="00C272EA"/>
    <w:rsid w:val="00C27512"/>
    <w:rsid w:val="00C27783"/>
    <w:rsid w:val="00C27848"/>
    <w:rsid w:val="00C27EE6"/>
    <w:rsid w:val="00C300E5"/>
    <w:rsid w:val="00C30554"/>
    <w:rsid w:val="00C305F0"/>
    <w:rsid w:val="00C306DD"/>
    <w:rsid w:val="00C308F1"/>
    <w:rsid w:val="00C30904"/>
    <w:rsid w:val="00C30E03"/>
    <w:rsid w:val="00C310C8"/>
    <w:rsid w:val="00C31395"/>
    <w:rsid w:val="00C3155A"/>
    <w:rsid w:val="00C316DB"/>
    <w:rsid w:val="00C31B8C"/>
    <w:rsid w:val="00C31C83"/>
    <w:rsid w:val="00C31DF0"/>
    <w:rsid w:val="00C31ED6"/>
    <w:rsid w:val="00C32138"/>
    <w:rsid w:val="00C32172"/>
    <w:rsid w:val="00C325C7"/>
    <w:rsid w:val="00C325F1"/>
    <w:rsid w:val="00C32841"/>
    <w:rsid w:val="00C32ACB"/>
    <w:rsid w:val="00C32B00"/>
    <w:rsid w:val="00C32B2F"/>
    <w:rsid w:val="00C32B48"/>
    <w:rsid w:val="00C32DB5"/>
    <w:rsid w:val="00C332C2"/>
    <w:rsid w:val="00C333EB"/>
    <w:rsid w:val="00C3378A"/>
    <w:rsid w:val="00C33A21"/>
    <w:rsid w:val="00C33CBE"/>
    <w:rsid w:val="00C33CF7"/>
    <w:rsid w:val="00C33DC3"/>
    <w:rsid w:val="00C33DEE"/>
    <w:rsid w:val="00C33E5B"/>
    <w:rsid w:val="00C33F8E"/>
    <w:rsid w:val="00C340F8"/>
    <w:rsid w:val="00C342D1"/>
    <w:rsid w:val="00C344D7"/>
    <w:rsid w:val="00C34530"/>
    <w:rsid w:val="00C345F5"/>
    <w:rsid w:val="00C347F2"/>
    <w:rsid w:val="00C34808"/>
    <w:rsid w:val="00C34CC9"/>
    <w:rsid w:val="00C34D39"/>
    <w:rsid w:val="00C34F97"/>
    <w:rsid w:val="00C35282"/>
    <w:rsid w:val="00C353F0"/>
    <w:rsid w:val="00C3564B"/>
    <w:rsid w:val="00C35785"/>
    <w:rsid w:val="00C3585D"/>
    <w:rsid w:val="00C358E1"/>
    <w:rsid w:val="00C359AE"/>
    <w:rsid w:val="00C35A8C"/>
    <w:rsid w:val="00C35C0E"/>
    <w:rsid w:val="00C35EE7"/>
    <w:rsid w:val="00C35FB7"/>
    <w:rsid w:val="00C36741"/>
    <w:rsid w:val="00C368D0"/>
    <w:rsid w:val="00C369CC"/>
    <w:rsid w:val="00C36A58"/>
    <w:rsid w:val="00C36BC4"/>
    <w:rsid w:val="00C36E24"/>
    <w:rsid w:val="00C36F71"/>
    <w:rsid w:val="00C36FF6"/>
    <w:rsid w:val="00C3716D"/>
    <w:rsid w:val="00C37372"/>
    <w:rsid w:val="00C37625"/>
    <w:rsid w:val="00C3793A"/>
    <w:rsid w:val="00C37D4D"/>
    <w:rsid w:val="00C37EDE"/>
    <w:rsid w:val="00C37FA5"/>
    <w:rsid w:val="00C40222"/>
    <w:rsid w:val="00C4055D"/>
    <w:rsid w:val="00C405CC"/>
    <w:rsid w:val="00C40803"/>
    <w:rsid w:val="00C40AF1"/>
    <w:rsid w:val="00C40B59"/>
    <w:rsid w:val="00C40EB5"/>
    <w:rsid w:val="00C40F3F"/>
    <w:rsid w:val="00C4104B"/>
    <w:rsid w:val="00C4151B"/>
    <w:rsid w:val="00C417CE"/>
    <w:rsid w:val="00C418A8"/>
    <w:rsid w:val="00C41A3F"/>
    <w:rsid w:val="00C41C97"/>
    <w:rsid w:val="00C41EF6"/>
    <w:rsid w:val="00C4224A"/>
    <w:rsid w:val="00C42390"/>
    <w:rsid w:val="00C42408"/>
    <w:rsid w:val="00C424E1"/>
    <w:rsid w:val="00C42680"/>
    <w:rsid w:val="00C42F90"/>
    <w:rsid w:val="00C42FC6"/>
    <w:rsid w:val="00C430D1"/>
    <w:rsid w:val="00C43449"/>
    <w:rsid w:val="00C439E4"/>
    <w:rsid w:val="00C43BF2"/>
    <w:rsid w:val="00C43BF6"/>
    <w:rsid w:val="00C444DC"/>
    <w:rsid w:val="00C44690"/>
    <w:rsid w:val="00C4469A"/>
    <w:rsid w:val="00C44BDC"/>
    <w:rsid w:val="00C44DF1"/>
    <w:rsid w:val="00C45411"/>
    <w:rsid w:val="00C455A5"/>
    <w:rsid w:val="00C45700"/>
    <w:rsid w:val="00C45928"/>
    <w:rsid w:val="00C4594A"/>
    <w:rsid w:val="00C45960"/>
    <w:rsid w:val="00C45B8F"/>
    <w:rsid w:val="00C461CC"/>
    <w:rsid w:val="00C4621A"/>
    <w:rsid w:val="00C462CC"/>
    <w:rsid w:val="00C464CF"/>
    <w:rsid w:val="00C4672F"/>
    <w:rsid w:val="00C46970"/>
    <w:rsid w:val="00C47211"/>
    <w:rsid w:val="00C47290"/>
    <w:rsid w:val="00C47344"/>
    <w:rsid w:val="00C474F3"/>
    <w:rsid w:val="00C4760C"/>
    <w:rsid w:val="00C479EC"/>
    <w:rsid w:val="00C47B05"/>
    <w:rsid w:val="00C47C1A"/>
    <w:rsid w:val="00C47F63"/>
    <w:rsid w:val="00C50287"/>
    <w:rsid w:val="00C506D4"/>
    <w:rsid w:val="00C50A18"/>
    <w:rsid w:val="00C50F73"/>
    <w:rsid w:val="00C50F92"/>
    <w:rsid w:val="00C511E2"/>
    <w:rsid w:val="00C51405"/>
    <w:rsid w:val="00C514CC"/>
    <w:rsid w:val="00C51786"/>
    <w:rsid w:val="00C51F24"/>
    <w:rsid w:val="00C52152"/>
    <w:rsid w:val="00C52D2E"/>
    <w:rsid w:val="00C52F24"/>
    <w:rsid w:val="00C52FA5"/>
    <w:rsid w:val="00C5303F"/>
    <w:rsid w:val="00C531D1"/>
    <w:rsid w:val="00C53226"/>
    <w:rsid w:val="00C532D0"/>
    <w:rsid w:val="00C53555"/>
    <w:rsid w:val="00C535BA"/>
    <w:rsid w:val="00C536B8"/>
    <w:rsid w:val="00C53E4D"/>
    <w:rsid w:val="00C53EAB"/>
    <w:rsid w:val="00C542A0"/>
    <w:rsid w:val="00C547EC"/>
    <w:rsid w:val="00C547FE"/>
    <w:rsid w:val="00C54806"/>
    <w:rsid w:val="00C54E29"/>
    <w:rsid w:val="00C54EA8"/>
    <w:rsid w:val="00C54F84"/>
    <w:rsid w:val="00C55343"/>
    <w:rsid w:val="00C5559D"/>
    <w:rsid w:val="00C55C4C"/>
    <w:rsid w:val="00C55F79"/>
    <w:rsid w:val="00C56053"/>
    <w:rsid w:val="00C5617E"/>
    <w:rsid w:val="00C562B4"/>
    <w:rsid w:val="00C56542"/>
    <w:rsid w:val="00C565D8"/>
    <w:rsid w:val="00C56BEA"/>
    <w:rsid w:val="00C56E31"/>
    <w:rsid w:val="00C56E5E"/>
    <w:rsid w:val="00C56F1E"/>
    <w:rsid w:val="00C56FCE"/>
    <w:rsid w:val="00C572B4"/>
    <w:rsid w:val="00C5744B"/>
    <w:rsid w:val="00C5772B"/>
    <w:rsid w:val="00C57C36"/>
    <w:rsid w:val="00C57C86"/>
    <w:rsid w:val="00C60119"/>
    <w:rsid w:val="00C6019B"/>
    <w:rsid w:val="00C602B1"/>
    <w:rsid w:val="00C6032E"/>
    <w:rsid w:val="00C60447"/>
    <w:rsid w:val="00C604F1"/>
    <w:rsid w:val="00C607D1"/>
    <w:rsid w:val="00C607E7"/>
    <w:rsid w:val="00C60893"/>
    <w:rsid w:val="00C60962"/>
    <w:rsid w:val="00C60BA4"/>
    <w:rsid w:val="00C60FD2"/>
    <w:rsid w:val="00C60FF8"/>
    <w:rsid w:val="00C610BF"/>
    <w:rsid w:val="00C613A5"/>
    <w:rsid w:val="00C618FD"/>
    <w:rsid w:val="00C61A7A"/>
    <w:rsid w:val="00C61D03"/>
    <w:rsid w:val="00C61F8F"/>
    <w:rsid w:val="00C625F0"/>
    <w:rsid w:val="00C62684"/>
    <w:rsid w:val="00C62D2A"/>
    <w:rsid w:val="00C62E94"/>
    <w:rsid w:val="00C62F2F"/>
    <w:rsid w:val="00C63591"/>
    <w:rsid w:val="00C63A54"/>
    <w:rsid w:val="00C63C25"/>
    <w:rsid w:val="00C646F2"/>
    <w:rsid w:val="00C64856"/>
    <w:rsid w:val="00C649E3"/>
    <w:rsid w:val="00C649E9"/>
    <w:rsid w:val="00C649EC"/>
    <w:rsid w:val="00C64F2C"/>
    <w:rsid w:val="00C652A0"/>
    <w:rsid w:val="00C65477"/>
    <w:rsid w:val="00C656AC"/>
    <w:rsid w:val="00C65793"/>
    <w:rsid w:val="00C65A7E"/>
    <w:rsid w:val="00C65C4F"/>
    <w:rsid w:val="00C65CFF"/>
    <w:rsid w:val="00C65F90"/>
    <w:rsid w:val="00C661B6"/>
    <w:rsid w:val="00C663C6"/>
    <w:rsid w:val="00C663EE"/>
    <w:rsid w:val="00C66541"/>
    <w:rsid w:val="00C66726"/>
    <w:rsid w:val="00C66877"/>
    <w:rsid w:val="00C66959"/>
    <w:rsid w:val="00C66A09"/>
    <w:rsid w:val="00C66CF5"/>
    <w:rsid w:val="00C66DFD"/>
    <w:rsid w:val="00C66E15"/>
    <w:rsid w:val="00C66F82"/>
    <w:rsid w:val="00C67349"/>
    <w:rsid w:val="00C675D6"/>
    <w:rsid w:val="00C67654"/>
    <w:rsid w:val="00C676D0"/>
    <w:rsid w:val="00C677E7"/>
    <w:rsid w:val="00C67918"/>
    <w:rsid w:val="00C67E40"/>
    <w:rsid w:val="00C67E88"/>
    <w:rsid w:val="00C67FB6"/>
    <w:rsid w:val="00C70067"/>
    <w:rsid w:val="00C70079"/>
    <w:rsid w:val="00C700BF"/>
    <w:rsid w:val="00C70417"/>
    <w:rsid w:val="00C70CD7"/>
    <w:rsid w:val="00C70EBA"/>
    <w:rsid w:val="00C70F32"/>
    <w:rsid w:val="00C7143E"/>
    <w:rsid w:val="00C7166D"/>
    <w:rsid w:val="00C717A4"/>
    <w:rsid w:val="00C718A5"/>
    <w:rsid w:val="00C719A7"/>
    <w:rsid w:val="00C71E32"/>
    <w:rsid w:val="00C7243B"/>
    <w:rsid w:val="00C724A8"/>
    <w:rsid w:val="00C7258D"/>
    <w:rsid w:val="00C725B8"/>
    <w:rsid w:val="00C728AE"/>
    <w:rsid w:val="00C72A07"/>
    <w:rsid w:val="00C72BB1"/>
    <w:rsid w:val="00C72D37"/>
    <w:rsid w:val="00C72FCD"/>
    <w:rsid w:val="00C72FDB"/>
    <w:rsid w:val="00C733FD"/>
    <w:rsid w:val="00C735C8"/>
    <w:rsid w:val="00C73651"/>
    <w:rsid w:val="00C736D9"/>
    <w:rsid w:val="00C736EC"/>
    <w:rsid w:val="00C73A1E"/>
    <w:rsid w:val="00C73A4E"/>
    <w:rsid w:val="00C73EEF"/>
    <w:rsid w:val="00C73F0A"/>
    <w:rsid w:val="00C73F19"/>
    <w:rsid w:val="00C74467"/>
    <w:rsid w:val="00C74573"/>
    <w:rsid w:val="00C747C7"/>
    <w:rsid w:val="00C74869"/>
    <w:rsid w:val="00C74C41"/>
    <w:rsid w:val="00C74CF6"/>
    <w:rsid w:val="00C74DE5"/>
    <w:rsid w:val="00C75769"/>
    <w:rsid w:val="00C75A5B"/>
    <w:rsid w:val="00C75D27"/>
    <w:rsid w:val="00C75E14"/>
    <w:rsid w:val="00C75E30"/>
    <w:rsid w:val="00C7629C"/>
    <w:rsid w:val="00C762A2"/>
    <w:rsid w:val="00C76857"/>
    <w:rsid w:val="00C769EA"/>
    <w:rsid w:val="00C76A10"/>
    <w:rsid w:val="00C76BA9"/>
    <w:rsid w:val="00C76C08"/>
    <w:rsid w:val="00C76EDE"/>
    <w:rsid w:val="00C77265"/>
    <w:rsid w:val="00C772F1"/>
    <w:rsid w:val="00C772FB"/>
    <w:rsid w:val="00C77453"/>
    <w:rsid w:val="00C77487"/>
    <w:rsid w:val="00C776A4"/>
    <w:rsid w:val="00C779FB"/>
    <w:rsid w:val="00C77E09"/>
    <w:rsid w:val="00C77F9F"/>
    <w:rsid w:val="00C80002"/>
    <w:rsid w:val="00C81443"/>
    <w:rsid w:val="00C81511"/>
    <w:rsid w:val="00C818C4"/>
    <w:rsid w:val="00C81A25"/>
    <w:rsid w:val="00C81B96"/>
    <w:rsid w:val="00C81D04"/>
    <w:rsid w:val="00C81FA2"/>
    <w:rsid w:val="00C8208D"/>
    <w:rsid w:val="00C827D0"/>
    <w:rsid w:val="00C8297D"/>
    <w:rsid w:val="00C829DE"/>
    <w:rsid w:val="00C83077"/>
    <w:rsid w:val="00C8333C"/>
    <w:rsid w:val="00C8335A"/>
    <w:rsid w:val="00C84033"/>
    <w:rsid w:val="00C84215"/>
    <w:rsid w:val="00C84272"/>
    <w:rsid w:val="00C8452A"/>
    <w:rsid w:val="00C8476D"/>
    <w:rsid w:val="00C84903"/>
    <w:rsid w:val="00C84DAC"/>
    <w:rsid w:val="00C84F6E"/>
    <w:rsid w:val="00C8525D"/>
    <w:rsid w:val="00C85381"/>
    <w:rsid w:val="00C858E7"/>
    <w:rsid w:val="00C8594E"/>
    <w:rsid w:val="00C85966"/>
    <w:rsid w:val="00C85B03"/>
    <w:rsid w:val="00C85CCE"/>
    <w:rsid w:val="00C85D10"/>
    <w:rsid w:val="00C85D67"/>
    <w:rsid w:val="00C85D78"/>
    <w:rsid w:val="00C85DD0"/>
    <w:rsid w:val="00C8625E"/>
    <w:rsid w:val="00C86453"/>
    <w:rsid w:val="00C86510"/>
    <w:rsid w:val="00C866BD"/>
    <w:rsid w:val="00C86714"/>
    <w:rsid w:val="00C86718"/>
    <w:rsid w:val="00C869DF"/>
    <w:rsid w:val="00C86B32"/>
    <w:rsid w:val="00C86E34"/>
    <w:rsid w:val="00C86EB1"/>
    <w:rsid w:val="00C8785B"/>
    <w:rsid w:val="00C87AEE"/>
    <w:rsid w:val="00C87BBD"/>
    <w:rsid w:val="00C87E0C"/>
    <w:rsid w:val="00C90032"/>
    <w:rsid w:val="00C9009B"/>
    <w:rsid w:val="00C90299"/>
    <w:rsid w:val="00C90323"/>
    <w:rsid w:val="00C90350"/>
    <w:rsid w:val="00C90387"/>
    <w:rsid w:val="00C90493"/>
    <w:rsid w:val="00C90782"/>
    <w:rsid w:val="00C90832"/>
    <w:rsid w:val="00C90A4D"/>
    <w:rsid w:val="00C90D8F"/>
    <w:rsid w:val="00C910D4"/>
    <w:rsid w:val="00C91154"/>
    <w:rsid w:val="00C9123A"/>
    <w:rsid w:val="00C913F3"/>
    <w:rsid w:val="00C9140F"/>
    <w:rsid w:val="00C91836"/>
    <w:rsid w:val="00C91875"/>
    <w:rsid w:val="00C919FD"/>
    <w:rsid w:val="00C91AB2"/>
    <w:rsid w:val="00C92043"/>
    <w:rsid w:val="00C920B8"/>
    <w:rsid w:val="00C9239F"/>
    <w:rsid w:val="00C92428"/>
    <w:rsid w:val="00C9242E"/>
    <w:rsid w:val="00C926D3"/>
    <w:rsid w:val="00C92D7D"/>
    <w:rsid w:val="00C93081"/>
    <w:rsid w:val="00C931B9"/>
    <w:rsid w:val="00C933A1"/>
    <w:rsid w:val="00C93424"/>
    <w:rsid w:val="00C9349C"/>
    <w:rsid w:val="00C9358D"/>
    <w:rsid w:val="00C93639"/>
    <w:rsid w:val="00C93703"/>
    <w:rsid w:val="00C938E5"/>
    <w:rsid w:val="00C9398F"/>
    <w:rsid w:val="00C93997"/>
    <w:rsid w:val="00C93A54"/>
    <w:rsid w:val="00C93AD7"/>
    <w:rsid w:val="00C93DE2"/>
    <w:rsid w:val="00C94255"/>
    <w:rsid w:val="00C9434A"/>
    <w:rsid w:val="00C94365"/>
    <w:rsid w:val="00C949CE"/>
    <w:rsid w:val="00C94D38"/>
    <w:rsid w:val="00C9509C"/>
    <w:rsid w:val="00C95291"/>
    <w:rsid w:val="00C9571B"/>
    <w:rsid w:val="00C957A2"/>
    <w:rsid w:val="00C95946"/>
    <w:rsid w:val="00C95A00"/>
    <w:rsid w:val="00C95A8E"/>
    <w:rsid w:val="00C95B0D"/>
    <w:rsid w:val="00C95CED"/>
    <w:rsid w:val="00C95FE9"/>
    <w:rsid w:val="00C9611D"/>
    <w:rsid w:val="00C96275"/>
    <w:rsid w:val="00C9674B"/>
    <w:rsid w:val="00C968D9"/>
    <w:rsid w:val="00C96929"/>
    <w:rsid w:val="00C9766C"/>
    <w:rsid w:val="00C97696"/>
    <w:rsid w:val="00C97A31"/>
    <w:rsid w:val="00C97AFD"/>
    <w:rsid w:val="00C97BE8"/>
    <w:rsid w:val="00C97D8F"/>
    <w:rsid w:val="00C97DAA"/>
    <w:rsid w:val="00C97F1C"/>
    <w:rsid w:val="00C97FCC"/>
    <w:rsid w:val="00C97FF5"/>
    <w:rsid w:val="00CA0006"/>
    <w:rsid w:val="00CA0083"/>
    <w:rsid w:val="00CA0372"/>
    <w:rsid w:val="00CA0414"/>
    <w:rsid w:val="00CA0828"/>
    <w:rsid w:val="00CA0984"/>
    <w:rsid w:val="00CA0B2C"/>
    <w:rsid w:val="00CA0B52"/>
    <w:rsid w:val="00CA0E37"/>
    <w:rsid w:val="00CA0FE6"/>
    <w:rsid w:val="00CA14AA"/>
    <w:rsid w:val="00CA19B5"/>
    <w:rsid w:val="00CA19F1"/>
    <w:rsid w:val="00CA1A88"/>
    <w:rsid w:val="00CA1D49"/>
    <w:rsid w:val="00CA1E12"/>
    <w:rsid w:val="00CA1ED8"/>
    <w:rsid w:val="00CA21E7"/>
    <w:rsid w:val="00CA27FF"/>
    <w:rsid w:val="00CA2FDE"/>
    <w:rsid w:val="00CA327C"/>
    <w:rsid w:val="00CA34F9"/>
    <w:rsid w:val="00CA359E"/>
    <w:rsid w:val="00CA360B"/>
    <w:rsid w:val="00CA3786"/>
    <w:rsid w:val="00CA37A2"/>
    <w:rsid w:val="00CA3918"/>
    <w:rsid w:val="00CA395D"/>
    <w:rsid w:val="00CA3CB9"/>
    <w:rsid w:val="00CA4065"/>
    <w:rsid w:val="00CA40FB"/>
    <w:rsid w:val="00CA427E"/>
    <w:rsid w:val="00CA46C6"/>
    <w:rsid w:val="00CA47D5"/>
    <w:rsid w:val="00CA48D3"/>
    <w:rsid w:val="00CA4D16"/>
    <w:rsid w:val="00CA5335"/>
    <w:rsid w:val="00CA5BDF"/>
    <w:rsid w:val="00CA5E9F"/>
    <w:rsid w:val="00CA600D"/>
    <w:rsid w:val="00CA607B"/>
    <w:rsid w:val="00CA60E2"/>
    <w:rsid w:val="00CA6121"/>
    <w:rsid w:val="00CA6297"/>
    <w:rsid w:val="00CA645F"/>
    <w:rsid w:val="00CA6F89"/>
    <w:rsid w:val="00CA729D"/>
    <w:rsid w:val="00CA7786"/>
    <w:rsid w:val="00CA789A"/>
    <w:rsid w:val="00CA7B21"/>
    <w:rsid w:val="00CA7C31"/>
    <w:rsid w:val="00CA7CFE"/>
    <w:rsid w:val="00CA7D1F"/>
    <w:rsid w:val="00CA7FF8"/>
    <w:rsid w:val="00CB002E"/>
    <w:rsid w:val="00CB006A"/>
    <w:rsid w:val="00CB04EC"/>
    <w:rsid w:val="00CB0549"/>
    <w:rsid w:val="00CB0914"/>
    <w:rsid w:val="00CB0AC3"/>
    <w:rsid w:val="00CB0C93"/>
    <w:rsid w:val="00CB0DD4"/>
    <w:rsid w:val="00CB0F5F"/>
    <w:rsid w:val="00CB0F9D"/>
    <w:rsid w:val="00CB10B1"/>
    <w:rsid w:val="00CB111F"/>
    <w:rsid w:val="00CB1650"/>
    <w:rsid w:val="00CB185F"/>
    <w:rsid w:val="00CB1B12"/>
    <w:rsid w:val="00CB1D5D"/>
    <w:rsid w:val="00CB1D93"/>
    <w:rsid w:val="00CB1DCA"/>
    <w:rsid w:val="00CB2194"/>
    <w:rsid w:val="00CB232D"/>
    <w:rsid w:val="00CB251A"/>
    <w:rsid w:val="00CB2A57"/>
    <w:rsid w:val="00CB2B39"/>
    <w:rsid w:val="00CB2BA8"/>
    <w:rsid w:val="00CB2EC4"/>
    <w:rsid w:val="00CB2F15"/>
    <w:rsid w:val="00CB3654"/>
    <w:rsid w:val="00CB3A0A"/>
    <w:rsid w:val="00CB3A84"/>
    <w:rsid w:val="00CB3DB0"/>
    <w:rsid w:val="00CB3F39"/>
    <w:rsid w:val="00CB3F61"/>
    <w:rsid w:val="00CB413A"/>
    <w:rsid w:val="00CB43B1"/>
    <w:rsid w:val="00CB44FB"/>
    <w:rsid w:val="00CB4558"/>
    <w:rsid w:val="00CB4589"/>
    <w:rsid w:val="00CB45B2"/>
    <w:rsid w:val="00CB45C7"/>
    <w:rsid w:val="00CB46B2"/>
    <w:rsid w:val="00CB4831"/>
    <w:rsid w:val="00CB49A9"/>
    <w:rsid w:val="00CB4A71"/>
    <w:rsid w:val="00CB4C00"/>
    <w:rsid w:val="00CB4E7D"/>
    <w:rsid w:val="00CB50E5"/>
    <w:rsid w:val="00CB5693"/>
    <w:rsid w:val="00CB573A"/>
    <w:rsid w:val="00CB5816"/>
    <w:rsid w:val="00CB5B47"/>
    <w:rsid w:val="00CB5B6B"/>
    <w:rsid w:val="00CB5B9C"/>
    <w:rsid w:val="00CB5D5A"/>
    <w:rsid w:val="00CB5E45"/>
    <w:rsid w:val="00CB5F14"/>
    <w:rsid w:val="00CB601F"/>
    <w:rsid w:val="00CB63D6"/>
    <w:rsid w:val="00CB6A08"/>
    <w:rsid w:val="00CB6B34"/>
    <w:rsid w:val="00CB6BBB"/>
    <w:rsid w:val="00CB6DB9"/>
    <w:rsid w:val="00CB6EA9"/>
    <w:rsid w:val="00CB736B"/>
    <w:rsid w:val="00CB736D"/>
    <w:rsid w:val="00CB7395"/>
    <w:rsid w:val="00CB74E7"/>
    <w:rsid w:val="00CB773C"/>
    <w:rsid w:val="00CB7CF2"/>
    <w:rsid w:val="00CB7D0B"/>
    <w:rsid w:val="00CB7D2B"/>
    <w:rsid w:val="00CB7F65"/>
    <w:rsid w:val="00CB7F7A"/>
    <w:rsid w:val="00CC00C1"/>
    <w:rsid w:val="00CC00D1"/>
    <w:rsid w:val="00CC0112"/>
    <w:rsid w:val="00CC0247"/>
    <w:rsid w:val="00CC02C6"/>
    <w:rsid w:val="00CC0418"/>
    <w:rsid w:val="00CC0483"/>
    <w:rsid w:val="00CC0A11"/>
    <w:rsid w:val="00CC0EC7"/>
    <w:rsid w:val="00CC0FAE"/>
    <w:rsid w:val="00CC1184"/>
    <w:rsid w:val="00CC132B"/>
    <w:rsid w:val="00CC15F7"/>
    <w:rsid w:val="00CC165B"/>
    <w:rsid w:val="00CC17BA"/>
    <w:rsid w:val="00CC1898"/>
    <w:rsid w:val="00CC195A"/>
    <w:rsid w:val="00CC21FE"/>
    <w:rsid w:val="00CC221C"/>
    <w:rsid w:val="00CC2233"/>
    <w:rsid w:val="00CC2310"/>
    <w:rsid w:val="00CC23A8"/>
    <w:rsid w:val="00CC278B"/>
    <w:rsid w:val="00CC28BD"/>
    <w:rsid w:val="00CC2995"/>
    <w:rsid w:val="00CC29C1"/>
    <w:rsid w:val="00CC2D11"/>
    <w:rsid w:val="00CC30BB"/>
    <w:rsid w:val="00CC339D"/>
    <w:rsid w:val="00CC340B"/>
    <w:rsid w:val="00CC3478"/>
    <w:rsid w:val="00CC34EA"/>
    <w:rsid w:val="00CC3757"/>
    <w:rsid w:val="00CC38A1"/>
    <w:rsid w:val="00CC3DC1"/>
    <w:rsid w:val="00CC3DD8"/>
    <w:rsid w:val="00CC437B"/>
    <w:rsid w:val="00CC4411"/>
    <w:rsid w:val="00CC44AE"/>
    <w:rsid w:val="00CC4B41"/>
    <w:rsid w:val="00CC4E7F"/>
    <w:rsid w:val="00CC5021"/>
    <w:rsid w:val="00CC514C"/>
    <w:rsid w:val="00CC5340"/>
    <w:rsid w:val="00CC5437"/>
    <w:rsid w:val="00CC54CD"/>
    <w:rsid w:val="00CC598B"/>
    <w:rsid w:val="00CC5A08"/>
    <w:rsid w:val="00CC5BB4"/>
    <w:rsid w:val="00CC5C3D"/>
    <w:rsid w:val="00CC6252"/>
    <w:rsid w:val="00CC6269"/>
    <w:rsid w:val="00CC628B"/>
    <w:rsid w:val="00CC6448"/>
    <w:rsid w:val="00CC6818"/>
    <w:rsid w:val="00CC68A0"/>
    <w:rsid w:val="00CC6993"/>
    <w:rsid w:val="00CC6E93"/>
    <w:rsid w:val="00CC70EA"/>
    <w:rsid w:val="00CC71C8"/>
    <w:rsid w:val="00CC729C"/>
    <w:rsid w:val="00CC72C5"/>
    <w:rsid w:val="00CC7B98"/>
    <w:rsid w:val="00CC7EDB"/>
    <w:rsid w:val="00CD0243"/>
    <w:rsid w:val="00CD0495"/>
    <w:rsid w:val="00CD065E"/>
    <w:rsid w:val="00CD07D7"/>
    <w:rsid w:val="00CD0AD1"/>
    <w:rsid w:val="00CD0E9B"/>
    <w:rsid w:val="00CD0EBA"/>
    <w:rsid w:val="00CD1052"/>
    <w:rsid w:val="00CD138B"/>
    <w:rsid w:val="00CD13B8"/>
    <w:rsid w:val="00CD13D6"/>
    <w:rsid w:val="00CD1404"/>
    <w:rsid w:val="00CD16CD"/>
    <w:rsid w:val="00CD1734"/>
    <w:rsid w:val="00CD1B1F"/>
    <w:rsid w:val="00CD25DD"/>
    <w:rsid w:val="00CD26A0"/>
    <w:rsid w:val="00CD26AC"/>
    <w:rsid w:val="00CD26CF"/>
    <w:rsid w:val="00CD2754"/>
    <w:rsid w:val="00CD2C0D"/>
    <w:rsid w:val="00CD2C7C"/>
    <w:rsid w:val="00CD2E81"/>
    <w:rsid w:val="00CD30AD"/>
    <w:rsid w:val="00CD32B0"/>
    <w:rsid w:val="00CD35D9"/>
    <w:rsid w:val="00CD38DB"/>
    <w:rsid w:val="00CD3D11"/>
    <w:rsid w:val="00CD4091"/>
    <w:rsid w:val="00CD429F"/>
    <w:rsid w:val="00CD4406"/>
    <w:rsid w:val="00CD454B"/>
    <w:rsid w:val="00CD470C"/>
    <w:rsid w:val="00CD492C"/>
    <w:rsid w:val="00CD49D1"/>
    <w:rsid w:val="00CD4C75"/>
    <w:rsid w:val="00CD4DDD"/>
    <w:rsid w:val="00CD4E02"/>
    <w:rsid w:val="00CD4FA3"/>
    <w:rsid w:val="00CD5215"/>
    <w:rsid w:val="00CD53B2"/>
    <w:rsid w:val="00CD5432"/>
    <w:rsid w:val="00CD5564"/>
    <w:rsid w:val="00CD55D4"/>
    <w:rsid w:val="00CD55FD"/>
    <w:rsid w:val="00CD5688"/>
    <w:rsid w:val="00CD58A7"/>
    <w:rsid w:val="00CD5BFE"/>
    <w:rsid w:val="00CD60D7"/>
    <w:rsid w:val="00CD61F1"/>
    <w:rsid w:val="00CD6248"/>
    <w:rsid w:val="00CD6430"/>
    <w:rsid w:val="00CD69DB"/>
    <w:rsid w:val="00CD6A9E"/>
    <w:rsid w:val="00CD6C61"/>
    <w:rsid w:val="00CD7056"/>
    <w:rsid w:val="00CD7098"/>
    <w:rsid w:val="00CD7349"/>
    <w:rsid w:val="00CD78FF"/>
    <w:rsid w:val="00CD7927"/>
    <w:rsid w:val="00CD795C"/>
    <w:rsid w:val="00CD7C8E"/>
    <w:rsid w:val="00CE003B"/>
    <w:rsid w:val="00CE048C"/>
    <w:rsid w:val="00CE0635"/>
    <w:rsid w:val="00CE0814"/>
    <w:rsid w:val="00CE0CB0"/>
    <w:rsid w:val="00CE0DF4"/>
    <w:rsid w:val="00CE1200"/>
    <w:rsid w:val="00CE154A"/>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21F"/>
    <w:rsid w:val="00CE32F0"/>
    <w:rsid w:val="00CE37CC"/>
    <w:rsid w:val="00CE3803"/>
    <w:rsid w:val="00CE3888"/>
    <w:rsid w:val="00CE3936"/>
    <w:rsid w:val="00CE394D"/>
    <w:rsid w:val="00CE398F"/>
    <w:rsid w:val="00CE3A4E"/>
    <w:rsid w:val="00CE3AE2"/>
    <w:rsid w:val="00CE3B74"/>
    <w:rsid w:val="00CE4396"/>
    <w:rsid w:val="00CE4511"/>
    <w:rsid w:val="00CE4563"/>
    <w:rsid w:val="00CE4A12"/>
    <w:rsid w:val="00CE4AB1"/>
    <w:rsid w:val="00CE517A"/>
    <w:rsid w:val="00CE5299"/>
    <w:rsid w:val="00CE54BA"/>
    <w:rsid w:val="00CE551F"/>
    <w:rsid w:val="00CE564C"/>
    <w:rsid w:val="00CE5A26"/>
    <w:rsid w:val="00CE5E31"/>
    <w:rsid w:val="00CE5F08"/>
    <w:rsid w:val="00CE644F"/>
    <w:rsid w:val="00CE64E5"/>
    <w:rsid w:val="00CE65A5"/>
    <w:rsid w:val="00CE6A1B"/>
    <w:rsid w:val="00CE6D49"/>
    <w:rsid w:val="00CE6E46"/>
    <w:rsid w:val="00CE6E7A"/>
    <w:rsid w:val="00CE7127"/>
    <w:rsid w:val="00CE746F"/>
    <w:rsid w:val="00CE76A4"/>
    <w:rsid w:val="00CE77D0"/>
    <w:rsid w:val="00CE7913"/>
    <w:rsid w:val="00CE7925"/>
    <w:rsid w:val="00CE7BE1"/>
    <w:rsid w:val="00CF0043"/>
    <w:rsid w:val="00CF01C5"/>
    <w:rsid w:val="00CF03C7"/>
    <w:rsid w:val="00CF04B6"/>
    <w:rsid w:val="00CF05D8"/>
    <w:rsid w:val="00CF096E"/>
    <w:rsid w:val="00CF099D"/>
    <w:rsid w:val="00CF09C5"/>
    <w:rsid w:val="00CF0BD2"/>
    <w:rsid w:val="00CF0C21"/>
    <w:rsid w:val="00CF0DD4"/>
    <w:rsid w:val="00CF1196"/>
    <w:rsid w:val="00CF19F2"/>
    <w:rsid w:val="00CF1E17"/>
    <w:rsid w:val="00CF2018"/>
    <w:rsid w:val="00CF2198"/>
    <w:rsid w:val="00CF2374"/>
    <w:rsid w:val="00CF24A3"/>
    <w:rsid w:val="00CF2644"/>
    <w:rsid w:val="00CF2AF5"/>
    <w:rsid w:val="00CF30B8"/>
    <w:rsid w:val="00CF311F"/>
    <w:rsid w:val="00CF321A"/>
    <w:rsid w:val="00CF3474"/>
    <w:rsid w:val="00CF44BA"/>
    <w:rsid w:val="00CF4669"/>
    <w:rsid w:val="00CF472C"/>
    <w:rsid w:val="00CF491A"/>
    <w:rsid w:val="00CF4B2F"/>
    <w:rsid w:val="00CF4C3E"/>
    <w:rsid w:val="00CF53C8"/>
    <w:rsid w:val="00CF54CC"/>
    <w:rsid w:val="00CF5568"/>
    <w:rsid w:val="00CF57A4"/>
    <w:rsid w:val="00CF594A"/>
    <w:rsid w:val="00CF5F93"/>
    <w:rsid w:val="00CF61F4"/>
    <w:rsid w:val="00CF61FC"/>
    <w:rsid w:val="00CF6347"/>
    <w:rsid w:val="00CF635B"/>
    <w:rsid w:val="00CF6441"/>
    <w:rsid w:val="00CF6528"/>
    <w:rsid w:val="00CF657B"/>
    <w:rsid w:val="00CF65ED"/>
    <w:rsid w:val="00CF6896"/>
    <w:rsid w:val="00CF6C3D"/>
    <w:rsid w:val="00CF6D4A"/>
    <w:rsid w:val="00CF76CE"/>
    <w:rsid w:val="00CF7B8E"/>
    <w:rsid w:val="00D005EE"/>
    <w:rsid w:val="00D0094A"/>
    <w:rsid w:val="00D00991"/>
    <w:rsid w:val="00D00DF8"/>
    <w:rsid w:val="00D0112F"/>
    <w:rsid w:val="00D012D5"/>
    <w:rsid w:val="00D0157F"/>
    <w:rsid w:val="00D01A63"/>
    <w:rsid w:val="00D01A78"/>
    <w:rsid w:val="00D01B25"/>
    <w:rsid w:val="00D020FE"/>
    <w:rsid w:val="00D022EA"/>
    <w:rsid w:val="00D02416"/>
    <w:rsid w:val="00D025AB"/>
    <w:rsid w:val="00D02A96"/>
    <w:rsid w:val="00D02C36"/>
    <w:rsid w:val="00D02CAA"/>
    <w:rsid w:val="00D03168"/>
    <w:rsid w:val="00D03340"/>
    <w:rsid w:val="00D0351C"/>
    <w:rsid w:val="00D035B4"/>
    <w:rsid w:val="00D035C4"/>
    <w:rsid w:val="00D0362E"/>
    <w:rsid w:val="00D037D1"/>
    <w:rsid w:val="00D037D5"/>
    <w:rsid w:val="00D0396E"/>
    <w:rsid w:val="00D039F7"/>
    <w:rsid w:val="00D03EF8"/>
    <w:rsid w:val="00D04384"/>
    <w:rsid w:val="00D044C5"/>
    <w:rsid w:val="00D04B30"/>
    <w:rsid w:val="00D05227"/>
    <w:rsid w:val="00D0559D"/>
    <w:rsid w:val="00D0560B"/>
    <w:rsid w:val="00D05648"/>
    <w:rsid w:val="00D05761"/>
    <w:rsid w:val="00D05DEF"/>
    <w:rsid w:val="00D061D1"/>
    <w:rsid w:val="00D06D38"/>
    <w:rsid w:val="00D06E06"/>
    <w:rsid w:val="00D06E2E"/>
    <w:rsid w:val="00D06F2D"/>
    <w:rsid w:val="00D072E9"/>
    <w:rsid w:val="00D074F3"/>
    <w:rsid w:val="00D0774C"/>
    <w:rsid w:val="00D07A7C"/>
    <w:rsid w:val="00D07AA6"/>
    <w:rsid w:val="00D07CB2"/>
    <w:rsid w:val="00D07FE5"/>
    <w:rsid w:val="00D1008C"/>
    <w:rsid w:val="00D10145"/>
    <w:rsid w:val="00D102AA"/>
    <w:rsid w:val="00D105B4"/>
    <w:rsid w:val="00D10626"/>
    <w:rsid w:val="00D10812"/>
    <w:rsid w:val="00D108C6"/>
    <w:rsid w:val="00D1097A"/>
    <w:rsid w:val="00D10D55"/>
    <w:rsid w:val="00D10DB7"/>
    <w:rsid w:val="00D10F83"/>
    <w:rsid w:val="00D113DB"/>
    <w:rsid w:val="00D114D7"/>
    <w:rsid w:val="00D11999"/>
    <w:rsid w:val="00D11A56"/>
    <w:rsid w:val="00D11C12"/>
    <w:rsid w:val="00D11C44"/>
    <w:rsid w:val="00D11C56"/>
    <w:rsid w:val="00D12170"/>
    <w:rsid w:val="00D121C5"/>
    <w:rsid w:val="00D12313"/>
    <w:rsid w:val="00D126F7"/>
    <w:rsid w:val="00D129A4"/>
    <w:rsid w:val="00D129B0"/>
    <w:rsid w:val="00D12B4C"/>
    <w:rsid w:val="00D12EAF"/>
    <w:rsid w:val="00D12F82"/>
    <w:rsid w:val="00D13282"/>
    <w:rsid w:val="00D134A6"/>
    <w:rsid w:val="00D134F4"/>
    <w:rsid w:val="00D13564"/>
    <w:rsid w:val="00D136BA"/>
    <w:rsid w:val="00D13C7C"/>
    <w:rsid w:val="00D13ED0"/>
    <w:rsid w:val="00D13FC7"/>
    <w:rsid w:val="00D14014"/>
    <w:rsid w:val="00D14120"/>
    <w:rsid w:val="00D14434"/>
    <w:rsid w:val="00D144F1"/>
    <w:rsid w:val="00D146F9"/>
    <w:rsid w:val="00D14E1F"/>
    <w:rsid w:val="00D14EB8"/>
    <w:rsid w:val="00D14F22"/>
    <w:rsid w:val="00D15B25"/>
    <w:rsid w:val="00D15B70"/>
    <w:rsid w:val="00D15B9E"/>
    <w:rsid w:val="00D15F70"/>
    <w:rsid w:val="00D15FD7"/>
    <w:rsid w:val="00D16047"/>
    <w:rsid w:val="00D16185"/>
    <w:rsid w:val="00D161A8"/>
    <w:rsid w:val="00D161DF"/>
    <w:rsid w:val="00D1630B"/>
    <w:rsid w:val="00D164B5"/>
    <w:rsid w:val="00D167E0"/>
    <w:rsid w:val="00D168B8"/>
    <w:rsid w:val="00D16AFB"/>
    <w:rsid w:val="00D16D4A"/>
    <w:rsid w:val="00D17029"/>
    <w:rsid w:val="00D1716A"/>
    <w:rsid w:val="00D174B8"/>
    <w:rsid w:val="00D174C8"/>
    <w:rsid w:val="00D174DB"/>
    <w:rsid w:val="00D176A8"/>
    <w:rsid w:val="00D177E5"/>
    <w:rsid w:val="00D17CD9"/>
    <w:rsid w:val="00D17DE8"/>
    <w:rsid w:val="00D17EB4"/>
    <w:rsid w:val="00D17F05"/>
    <w:rsid w:val="00D20149"/>
    <w:rsid w:val="00D20323"/>
    <w:rsid w:val="00D20382"/>
    <w:rsid w:val="00D20582"/>
    <w:rsid w:val="00D20826"/>
    <w:rsid w:val="00D208F0"/>
    <w:rsid w:val="00D20A31"/>
    <w:rsid w:val="00D20A69"/>
    <w:rsid w:val="00D20AB2"/>
    <w:rsid w:val="00D20C28"/>
    <w:rsid w:val="00D20C80"/>
    <w:rsid w:val="00D20E57"/>
    <w:rsid w:val="00D213E2"/>
    <w:rsid w:val="00D21447"/>
    <w:rsid w:val="00D21477"/>
    <w:rsid w:val="00D21633"/>
    <w:rsid w:val="00D2191B"/>
    <w:rsid w:val="00D21D3E"/>
    <w:rsid w:val="00D21DF8"/>
    <w:rsid w:val="00D21F4D"/>
    <w:rsid w:val="00D21F7C"/>
    <w:rsid w:val="00D21F8C"/>
    <w:rsid w:val="00D22375"/>
    <w:rsid w:val="00D228E6"/>
    <w:rsid w:val="00D22A64"/>
    <w:rsid w:val="00D22E42"/>
    <w:rsid w:val="00D23092"/>
    <w:rsid w:val="00D2337F"/>
    <w:rsid w:val="00D23410"/>
    <w:rsid w:val="00D234C5"/>
    <w:rsid w:val="00D2350B"/>
    <w:rsid w:val="00D23569"/>
    <w:rsid w:val="00D2363F"/>
    <w:rsid w:val="00D2372E"/>
    <w:rsid w:val="00D238C6"/>
    <w:rsid w:val="00D239D0"/>
    <w:rsid w:val="00D23F78"/>
    <w:rsid w:val="00D24226"/>
    <w:rsid w:val="00D24545"/>
    <w:rsid w:val="00D249F6"/>
    <w:rsid w:val="00D24EB4"/>
    <w:rsid w:val="00D250C0"/>
    <w:rsid w:val="00D25128"/>
    <w:rsid w:val="00D25237"/>
    <w:rsid w:val="00D25545"/>
    <w:rsid w:val="00D255ED"/>
    <w:rsid w:val="00D25779"/>
    <w:rsid w:val="00D257B4"/>
    <w:rsid w:val="00D25801"/>
    <w:rsid w:val="00D25B16"/>
    <w:rsid w:val="00D25C7D"/>
    <w:rsid w:val="00D25CF3"/>
    <w:rsid w:val="00D25EA0"/>
    <w:rsid w:val="00D25F28"/>
    <w:rsid w:val="00D26044"/>
    <w:rsid w:val="00D261C8"/>
    <w:rsid w:val="00D266BC"/>
    <w:rsid w:val="00D26774"/>
    <w:rsid w:val="00D26B15"/>
    <w:rsid w:val="00D26C05"/>
    <w:rsid w:val="00D26D11"/>
    <w:rsid w:val="00D26E04"/>
    <w:rsid w:val="00D26FA5"/>
    <w:rsid w:val="00D271B9"/>
    <w:rsid w:val="00D271F9"/>
    <w:rsid w:val="00D27543"/>
    <w:rsid w:val="00D276B7"/>
    <w:rsid w:val="00D27FEE"/>
    <w:rsid w:val="00D27FF0"/>
    <w:rsid w:val="00D3046E"/>
    <w:rsid w:val="00D3070E"/>
    <w:rsid w:val="00D30BA1"/>
    <w:rsid w:val="00D30C46"/>
    <w:rsid w:val="00D30DC7"/>
    <w:rsid w:val="00D30EC3"/>
    <w:rsid w:val="00D3104D"/>
    <w:rsid w:val="00D3112F"/>
    <w:rsid w:val="00D3165F"/>
    <w:rsid w:val="00D3188B"/>
    <w:rsid w:val="00D31A2C"/>
    <w:rsid w:val="00D31A75"/>
    <w:rsid w:val="00D324D8"/>
    <w:rsid w:val="00D326BB"/>
    <w:rsid w:val="00D328CD"/>
    <w:rsid w:val="00D32A99"/>
    <w:rsid w:val="00D32D9E"/>
    <w:rsid w:val="00D32E32"/>
    <w:rsid w:val="00D33074"/>
    <w:rsid w:val="00D33384"/>
    <w:rsid w:val="00D33942"/>
    <w:rsid w:val="00D33D0B"/>
    <w:rsid w:val="00D340F5"/>
    <w:rsid w:val="00D3410A"/>
    <w:rsid w:val="00D346CA"/>
    <w:rsid w:val="00D349EE"/>
    <w:rsid w:val="00D34ADA"/>
    <w:rsid w:val="00D34AEF"/>
    <w:rsid w:val="00D34C6E"/>
    <w:rsid w:val="00D34E1A"/>
    <w:rsid w:val="00D34F80"/>
    <w:rsid w:val="00D351E0"/>
    <w:rsid w:val="00D35254"/>
    <w:rsid w:val="00D35510"/>
    <w:rsid w:val="00D35790"/>
    <w:rsid w:val="00D35F25"/>
    <w:rsid w:val="00D360C3"/>
    <w:rsid w:val="00D361DD"/>
    <w:rsid w:val="00D362E5"/>
    <w:rsid w:val="00D3632B"/>
    <w:rsid w:val="00D36357"/>
    <w:rsid w:val="00D364A4"/>
    <w:rsid w:val="00D36723"/>
    <w:rsid w:val="00D3699A"/>
    <w:rsid w:val="00D36AD9"/>
    <w:rsid w:val="00D36AEA"/>
    <w:rsid w:val="00D36B58"/>
    <w:rsid w:val="00D36E23"/>
    <w:rsid w:val="00D376C7"/>
    <w:rsid w:val="00D37802"/>
    <w:rsid w:val="00D37988"/>
    <w:rsid w:val="00D37AD5"/>
    <w:rsid w:val="00D37B8F"/>
    <w:rsid w:val="00D37C74"/>
    <w:rsid w:val="00D37FFC"/>
    <w:rsid w:val="00D406F9"/>
    <w:rsid w:val="00D40840"/>
    <w:rsid w:val="00D40B94"/>
    <w:rsid w:val="00D411B6"/>
    <w:rsid w:val="00D41314"/>
    <w:rsid w:val="00D41610"/>
    <w:rsid w:val="00D42000"/>
    <w:rsid w:val="00D4224E"/>
    <w:rsid w:val="00D4233F"/>
    <w:rsid w:val="00D42399"/>
    <w:rsid w:val="00D42482"/>
    <w:rsid w:val="00D4262E"/>
    <w:rsid w:val="00D427A7"/>
    <w:rsid w:val="00D428F7"/>
    <w:rsid w:val="00D42C3C"/>
    <w:rsid w:val="00D42C95"/>
    <w:rsid w:val="00D42D2D"/>
    <w:rsid w:val="00D43264"/>
    <w:rsid w:val="00D435D3"/>
    <w:rsid w:val="00D435F5"/>
    <w:rsid w:val="00D43C06"/>
    <w:rsid w:val="00D43E8E"/>
    <w:rsid w:val="00D44115"/>
    <w:rsid w:val="00D444F9"/>
    <w:rsid w:val="00D4486A"/>
    <w:rsid w:val="00D449BF"/>
    <w:rsid w:val="00D44B54"/>
    <w:rsid w:val="00D44BB4"/>
    <w:rsid w:val="00D44D96"/>
    <w:rsid w:val="00D44DF7"/>
    <w:rsid w:val="00D451F6"/>
    <w:rsid w:val="00D45810"/>
    <w:rsid w:val="00D45A00"/>
    <w:rsid w:val="00D46014"/>
    <w:rsid w:val="00D460C4"/>
    <w:rsid w:val="00D460C5"/>
    <w:rsid w:val="00D462F4"/>
    <w:rsid w:val="00D46482"/>
    <w:rsid w:val="00D465A3"/>
    <w:rsid w:val="00D465A5"/>
    <w:rsid w:val="00D46775"/>
    <w:rsid w:val="00D46786"/>
    <w:rsid w:val="00D467D6"/>
    <w:rsid w:val="00D469DF"/>
    <w:rsid w:val="00D46B50"/>
    <w:rsid w:val="00D46B5B"/>
    <w:rsid w:val="00D46EEE"/>
    <w:rsid w:val="00D4719E"/>
    <w:rsid w:val="00D47777"/>
    <w:rsid w:val="00D47836"/>
    <w:rsid w:val="00D47A99"/>
    <w:rsid w:val="00D47FFB"/>
    <w:rsid w:val="00D5066E"/>
    <w:rsid w:val="00D507AB"/>
    <w:rsid w:val="00D50893"/>
    <w:rsid w:val="00D50CD3"/>
    <w:rsid w:val="00D50D4B"/>
    <w:rsid w:val="00D50F78"/>
    <w:rsid w:val="00D50F7C"/>
    <w:rsid w:val="00D51097"/>
    <w:rsid w:val="00D5112C"/>
    <w:rsid w:val="00D51299"/>
    <w:rsid w:val="00D51311"/>
    <w:rsid w:val="00D5136E"/>
    <w:rsid w:val="00D5139F"/>
    <w:rsid w:val="00D51554"/>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2FEE"/>
    <w:rsid w:val="00D53244"/>
    <w:rsid w:val="00D5332D"/>
    <w:rsid w:val="00D53A8D"/>
    <w:rsid w:val="00D53D3F"/>
    <w:rsid w:val="00D53F96"/>
    <w:rsid w:val="00D546AC"/>
    <w:rsid w:val="00D546CD"/>
    <w:rsid w:val="00D54704"/>
    <w:rsid w:val="00D54767"/>
    <w:rsid w:val="00D548EF"/>
    <w:rsid w:val="00D54ADF"/>
    <w:rsid w:val="00D54E67"/>
    <w:rsid w:val="00D5515F"/>
    <w:rsid w:val="00D55206"/>
    <w:rsid w:val="00D558F5"/>
    <w:rsid w:val="00D55930"/>
    <w:rsid w:val="00D55AB2"/>
    <w:rsid w:val="00D55B17"/>
    <w:rsid w:val="00D55B37"/>
    <w:rsid w:val="00D55B72"/>
    <w:rsid w:val="00D55EE6"/>
    <w:rsid w:val="00D55FE8"/>
    <w:rsid w:val="00D5602D"/>
    <w:rsid w:val="00D56335"/>
    <w:rsid w:val="00D5644A"/>
    <w:rsid w:val="00D566FE"/>
    <w:rsid w:val="00D56CDF"/>
    <w:rsid w:val="00D57051"/>
    <w:rsid w:val="00D57082"/>
    <w:rsid w:val="00D57386"/>
    <w:rsid w:val="00D57AA5"/>
    <w:rsid w:val="00D57AC6"/>
    <w:rsid w:val="00D57D25"/>
    <w:rsid w:val="00D57E42"/>
    <w:rsid w:val="00D600F2"/>
    <w:rsid w:val="00D60582"/>
    <w:rsid w:val="00D60C5C"/>
    <w:rsid w:val="00D60F39"/>
    <w:rsid w:val="00D6106B"/>
    <w:rsid w:val="00D61199"/>
    <w:rsid w:val="00D611BF"/>
    <w:rsid w:val="00D61462"/>
    <w:rsid w:val="00D614F4"/>
    <w:rsid w:val="00D6152A"/>
    <w:rsid w:val="00D6165A"/>
    <w:rsid w:val="00D616BC"/>
    <w:rsid w:val="00D61701"/>
    <w:rsid w:val="00D61883"/>
    <w:rsid w:val="00D61935"/>
    <w:rsid w:val="00D6194B"/>
    <w:rsid w:val="00D61CD8"/>
    <w:rsid w:val="00D61CF5"/>
    <w:rsid w:val="00D61EB1"/>
    <w:rsid w:val="00D61FF3"/>
    <w:rsid w:val="00D62081"/>
    <w:rsid w:val="00D62447"/>
    <w:rsid w:val="00D62567"/>
    <w:rsid w:val="00D6284C"/>
    <w:rsid w:val="00D6291A"/>
    <w:rsid w:val="00D62951"/>
    <w:rsid w:val="00D629C3"/>
    <w:rsid w:val="00D62A8E"/>
    <w:rsid w:val="00D62CCD"/>
    <w:rsid w:val="00D62F91"/>
    <w:rsid w:val="00D63394"/>
    <w:rsid w:val="00D636DB"/>
    <w:rsid w:val="00D63912"/>
    <w:rsid w:val="00D63A05"/>
    <w:rsid w:val="00D63F37"/>
    <w:rsid w:val="00D64341"/>
    <w:rsid w:val="00D6441B"/>
    <w:rsid w:val="00D64755"/>
    <w:rsid w:val="00D649DE"/>
    <w:rsid w:val="00D64AD0"/>
    <w:rsid w:val="00D64B42"/>
    <w:rsid w:val="00D64D02"/>
    <w:rsid w:val="00D64F2B"/>
    <w:rsid w:val="00D64F4E"/>
    <w:rsid w:val="00D65337"/>
    <w:rsid w:val="00D65391"/>
    <w:rsid w:val="00D656F5"/>
    <w:rsid w:val="00D65856"/>
    <w:rsid w:val="00D6629D"/>
    <w:rsid w:val="00D6652F"/>
    <w:rsid w:val="00D66592"/>
    <w:rsid w:val="00D6670A"/>
    <w:rsid w:val="00D66AE9"/>
    <w:rsid w:val="00D66D01"/>
    <w:rsid w:val="00D66E90"/>
    <w:rsid w:val="00D66EA6"/>
    <w:rsid w:val="00D670CE"/>
    <w:rsid w:val="00D6715A"/>
    <w:rsid w:val="00D672DA"/>
    <w:rsid w:val="00D67843"/>
    <w:rsid w:val="00D67AF9"/>
    <w:rsid w:val="00D70069"/>
    <w:rsid w:val="00D700AE"/>
    <w:rsid w:val="00D701B3"/>
    <w:rsid w:val="00D70290"/>
    <w:rsid w:val="00D7069D"/>
    <w:rsid w:val="00D70702"/>
    <w:rsid w:val="00D707BB"/>
    <w:rsid w:val="00D70834"/>
    <w:rsid w:val="00D708C3"/>
    <w:rsid w:val="00D70960"/>
    <w:rsid w:val="00D70F5A"/>
    <w:rsid w:val="00D7111D"/>
    <w:rsid w:val="00D71469"/>
    <w:rsid w:val="00D718FC"/>
    <w:rsid w:val="00D7198E"/>
    <w:rsid w:val="00D719C8"/>
    <w:rsid w:val="00D71A1E"/>
    <w:rsid w:val="00D71AA4"/>
    <w:rsid w:val="00D71C1A"/>
    <w:rsid w:val="00D72260"/>
    <w:rsid w:val="00D724EB"/>
    <w:rsid w:val="00D72B8B"/>
    <w:rsid w:val="00D72DEA"/>
    <w:rsid w:val="00D72F28"/>
    <w:rsid w:val="00D72FC1"/>
    <w:rsid w:val="00D73353"/>
    <w:rsid w:val="00D733F2"/>
    <w:rsid w:val="00D73784"/>
    <w:rsid w:val="00D73AC3"/>
    <w:rsid w:val="00D73BBF"/>
    <w:rsid w:val="00D73D18"/>
    <w:rsid w:val="00D73D37"/>
    <w:rsid w:val="00D73D39"/>
    <w:rsid w:val="00D741D1"/>
    <w:rsid w:val="00D74201"/>
    <w:rsid w:val="00D744A0"/>
    <w:rsid w:val="00D746D2"/>
    <w:rsid w:val="00D748C6"/>
    <w:rsid w:val="00D749C0"/>
    <w:rsid w:val="00D74B25"/>
    <w:rsid w:val="00D74C4D"/>
    <w:rsid w:val="00D7511D"/>
    <w:rsid w:val="00D7524F"/>
    <w:rsid w:val="00D7541A"/>
    <w:rsid w:val="00D75470"/>
    <w:rsid w:val="00D755B9"/>
    <w:rsid w:val="00D755F7"/>
    <w:rsid w:val="00D75947"/>
    <w:rsid w:val="00D75958"/>
    <w:rsid w:val="00D7598F"/>
    <w:rsid w:val="00D75EB9"/>
    <w:rsid w:val="00D763D4"/>
    <w:rsid w:val="00D768D6"/>
    <w:rsid w:val="00D76A95"/>
    <w:rsid w:val="00D77036"/>
    <w:rsid w:val="00D770D2"/>
    <w:rsid w:val="00D771A1"/>
    <w:rsid w:val="00D77356"/>
    <w:rsid w:val="00D7773C"/>
    <w:rsid w:val="00D77956"/>
    <w:rsid w:val="00D77E47"/>
    <w:rsid w:val="00D801CE"/>
    <w:rsid w:val="00D8020B"/>
    <w:rsid w:val="00D803DF"/>
    <w:rsid w:val="00D80432"/>
    <w:rsid w:val="00D8045D"/>
    <w:rsid w:val="00D80481"/>
    <w:rsid w:val="00D8084E"/>
    <w:rsid w:val="00D80951"/>
    <w:rsid w:val="00D80D91"/>
    <w:rsid w:val="00D80DFA"/>
    <w:rsid w:val="00D80E44"/>
    <w:rsid w:val="00D8135C"/>
    <w:rsid w:val="00D81403"/>
    <w:rsid w:val="00D81561"/>
    <w:rsid w:val="00D816AC"/>
    <w:rsid w:val="00D81BE1"/>
    <w:rsid w:val="00D81EB3"/>
    <w:rsid w:val="00D82B15"/>
    <w:rsid w:val="00D82D1F"/>
    <w:rsid w:val="00D82F7A"/>
    <w:rsid w:val="00D82FBB"/>
    <w:rsid w:val="00D83125"/>
    <w:rsid w:val="00D837C5"/>
    <w:rsid w:val="00D83D8E"/>
    <w:rsid w:val="00D83F53"/>
    <w:rsid w:val="00D8443F"/>
    <w:rsid w:val="00D847A3"/>
    <w:rsid w:val="00D84B28"/>
    <w:rsid w:val="00D84B3A"/>
    <w:rsid w:val="00D84BF8"/>
    <w:rsid w:val="00D84FAB"/>
    <w:rsid w:val="00D8508F"/>
    <w:rsid w:val="00D85202"/>
    <w:rsid w:val="00D85E0B"/>
    <w:rsid w:val="00D86013"/>
    <w:rsid w:val="00D861A7"/>
    <w:rsid w:val="00D861BD"/>
    <w:rsid w:val="00D861DB"/>
    <w:rsid w:val="00D8628E"/>
    <w:rsid w:val="00D862FA"/>
    <w:rsid w:val="00D86557"/>
    <w:rsid w:val="00D86832"/>
    <w:rsid w:val="00D86FC1"/>
    <w:rsid w:val="00D87279"/>
    <w:rsid w:val="00D876B3"/>
    <w:rsid w:val="00D87B4E"/>
    <w:rsid w:val="00D87F47"/>
    <w:rsid w:val="00D9031C"/>
    <w:rsid w:val="00D90381"/>
    <w:rsid w:val="00D904A7"/>
    <w:rsid w:val="00D90722"/>
    <w:rsid w:val="00D90788"/>
    <w:rsid w:val="00D9120D"/>
    <w:rsid w:val="00D91299"/>
    <w:rsid w:val="00D91432"/>
    <w:rsid w:val="00D9166F"/>
    <w:rsid w:val="00D91843"/>
    <w:rsid w:val="00D91C3B"/>
    <w:rsid w:val="00D92057"/>
    <w:rsid w:val="00D9210D"/>
    <w:rsid w:val="00D9224E"/>
    <w:rsid w:val="00D9237E"/>
    <w:rsid w:val="00D923DC"/>
    <w:rsid w:val="00D92E55"/>
    <w:rsid w:val="00D931DF"/>
    <w:rsid w:val="00D93471"/>
    <w:rsid w:val="00D934B5"/>
    <w:rsid w:val="00D934EF"/>
    <w:rsid w:val="00D935AB"/>
    <w:rsid w:val="00D9377B"/>
    <w:rsid w:val="00D93B08"/>
    <w:rsid w:val="00D93BCC"/>
    <w:rsid w:val="00D9422F"/>
    <w:rsid w:val="00D9439B"/>
    <w:rsid w:val="00D94737"/>
    <w:rsid w:val="00D947B1"/>
    <w:rsid w:val="00D94CFC"/>
    <w:rsid w:val="00D94D42"/>
    <w:rsid w:val="00D9502F"/>
    <w:rsid w:val="00D95354"/>
    <w:rsid w:val="00D9574D"/>
    <w:rsid w:val="00D957BD"/>
    <w:rsid w:val="00D95A6C"/>
    <w:rsid w:val="00D95BCF"/>
    <w:rsid w:val="00D96206"/>
    <w:rsid w:val="00D96645"/>
    <w:rsid w:val="00D96754"/>
    <w:rsid w:val="00D96AD1"/>
    <w:rsid w:val="00D96E90"/>
    <w:rsid w:val="00D96FE6"/>
    <w:rsid w:val="00D9717F"/>
    <w:rsid w:val="00D97516"/>
    <w:rsid w:val="00D975CE"/>
    <w:rsid w:val="00D97E39"/>
    <w:rsid w:val="00DA0187"/>
    <w:rsid w:val="00DA01C7"/>
    <w:rsid w:val="00DA02D6"/>
    <w:rsid w:val="00DA02E3"/>
    <w:rsid w:val="00DA081D"/>
    <w:rsid w:val="00DA0980"/>
    <w:rsid w:val="00DA0AF2"/>
    <w:rsid w:val="00DA0E66"/>
    <w:rsid w:val="00DA11FF"/>
    <w:rsid w:val="00DA1916"/>
    <w:rsid w:val="00DA2363"/>
    <w:rsid w:val="00DA25AE"/>
    <w:rsid w:val="00DA274E"/>
    <w:rsid w:val="00DA2806"/>
    <w:rsid w:val="00DA29BA"/>
    <w:rsid w:val="00DA2A28"/>
    <w:rsid w:val="00DA2ADD"/>
    <w:rsid w:val="00DA2B7F"/>
    <w:rsid w:val="00DA2F60"/>
    <w:rsid w:val="00DA2F6B"/>
    <w:rsid w:val="00DA3319"/>
    <w:rsid w:val="00DA33B2"/>
    <w:rsid w:val="00DA3423"/>
    <w:rsid w:val="00DA344E"/>
    <w:rsid w:val="00DA3C41"/>
    <w:rsid w:val="00DA3CD4"/>
    <w:rsid w:val="00DA3EBD"/>
    <w:rsid w:val="00DA406D"/>
    <w:rsid w:val="00DA4089"/>
    <w:rsid w:val="00DA433B"/>
    <w:rsid w:val="00DA4355"/>
    <w:rsid w:val="00DA4525"/>
    <w:rsid w:val="00DA52BB"/>
    <w:rsid w:val="00DA56DD"/>
    <w:rsid w:val="00DA59DB"/>
    <w:rsid w:val="00DA5CA8"/>
    <w:rsid w:val="00DA5E87"/>
    <w:rsid w:val="00DA5FDC"/>
    <w:rsid w:val="00DA61CB"/>
    <w:rsid w:val="00DA6480"/>
    <w:rsid w:val="00DA66B3"/>
    <w:rsid w:val="00DA66D8"/>
    <w:rsid w:val="00DA6921"/>
    <w:rsid w:val="00DA6AED"/>
    <w:rsid w:val="00DA6B18"/>
    <w:rsid w:val="00DA727A"/>
    <w:rsid w:val="00DA791A"/>
    <w:rsid w:val="00DA79A5"/>
    <w:rsid w:val="00DA7CA7"/>
    <w:rsid w:val="00DB02F6"/>
    <w:rsid w:val="00DB0486"/>
    <w:rsid w:val="00DB05A4"/>
    <w:rsid w:val="00DB0701"/>
    <w:rsid w:val="00DB08BE"/>
    <w:rsid w:val="00DB0C2E"/>
    <w:rsid w:val="00DB1139"/>
    <w:rsid w:val="00DB194F"/>
    <w:rsid w:val="00DB1956"/>
    <w:rsid w:val="00DB1B0F"/>
    <w:rsid w:val="00DB1BB4"/>
    <w:rsid w:val="00DB1C3D"/>
    <w:rsid w:val="00DB1F8D"/>
    <w:rsid w:val="00DB2068"/>
    <w:rsid w:val="00DB22CF"/>
    <w:rsid w:val="00DB285F"/>
    <w:rsid w:val="00DB287C"/>
    <w:rsid w:val="00DB296D"/>
    <w:rsid w:val="00DB2A3A"/>
    <w:rsid w:val="00DB32F2"/>
    <w:rsid w:val="00DB3367"/>
    <w:rsid w:val="00DB3521"/>
    <w:rsid w:val="00DB3606"/>
    <w:rsid w:val="00DB3B10"/>
    <w:rsid w:val="00DB3D02"/>
    <w:rsid w:val="00DB3DBF"/>
    <w:rsid w:val="00DB415D"/>
    <w:rsid w:val="00DB45AE"/>
    <w:rsid w:val="00DB46E0"/>
    <w:rsid w:val="00DB46FD"/>
    <w:rsid w:val="00DB4833"/>
    <w:rsid w:val="00DB494E"/>
    <w:rsid w:val="00DB49F3"/>
    <w:rsid w:val="00DB4AD8"/>
    <w:rsid w:val="00DB4B6B"/>
    <w:rsid w:val="00DB4CB1"/>
    <w:rsid w:val="00DB4EE8"/>
    <w:rsid w:val="00DB4FC7"/>
    <w:rsid w:val="00DB4FDB"/>
    <w:rsid w:val="00DB4FFD"/>
    <w:rsid w:val="00DB57D3"/>
    <w:rsid w:val="00DB5A56"/>
    <w:rsid w:val="00DB5A93"/>
    <w:rsid w:val="00DB5E65"/>
    <w:rsid w:val="00DB5E9A"/>
    <w:rsid w:val="00DB6055"/>
    <w:rsid w:val="00DB6229"/>
    <w:rsid w:val="00DB62FD"/>
    <w:rsid w:val="00DB6964"/>
    <w:rsid w:val="00DB6BD8"/>
    <w:rsid w:val="00DB7240"/>
    <w:rsid w:val="00DB7737"/>
    <w:rsid w:val="00DB77C1"/>
    <w:rsid w:val="00DB7A42"/>
    <w:rsid w:val="00DB7D25"/>
    <w:rsid w:val="00DB7F5B"/>
    <w:rsid w:val="00DC0225"/>
    <w:rsid w:val="00DC030D"/>
    <w:rsid w:val="00DC0354"/>
    <w:rsid w:val="00DC03C2"/>
    <w:rsid w:val="00DC0AE3"/>
    <w:rsid w:val="00DC0C61"/>
    <w:rsid w:val="00DC195F"/>
    <w:rsid w:val="00DC2497"/>
    <w:rsid w:val="00DC26B8"/>
    <w:rsid w:val="00DC27FC"/>
    <w:rsid w:val="00DC28E5"/>
    <w:rsid w:val="00DC2D39"/>
    <w:rsid w:val="00DC2DB6"/>
    <w:rsid w:val="00DC31F9"/>
    <w:rsid w:val="00DC3890"/>
    <w:rsid w:val="00DC3923"/>
    <w:rsid w:val="00DC3963"/>
    <w:rsid w:val="00DC3AED"/>
    <w:rsid w:val="00DC3B8E"/>
    <w:rsid w:val="00DC3EC4"/>
    <w:rsid w:val="00DC3F2B"/>
    <w:rsid w:val="00DC3F9B"/>
    <w:rsid w:val="00DC3FC8"/>
    <w:rsid w:val="00DC46AD"/>
    <w:rsid w:val="00DC4ACA"/>
    <w:rsid w:val="00DC4BCA"/>
    <w:rsid w:val="00DC4CD5"/>
    <w:rsid w:val="00DC4F41"/>
    <w:rsid w:val="00DC4FC1"/>
    <w:rsid w:val="00DC507C"/>
    <w:rsid w:val="00DC52C7"/>
    <w:rsid w:val="00DC57FC"/>
    <w:rsid w:val="00DC58A3"/>
    <w:rsid w:val="00DC5A32"/>
    <w:rsid w:val="00DC5B68"/>
    <w:rsid w:val="00DC5C70"/>
    <w:rsid w:val="00DC5DC9"/>
    <w:rsid w:val="00DC64CC"/>
    <w:rsid w:val="00DC659E"/>
    <w:rsid w:val="00DC667C"/>
    <w:rsid w:val="00DC6A51"/>
    <w:rsid w:val="00DC6C5C"/>
    <w:rsid w:val="00DC6ED3"/>
    <w:rsid w:val="00DC6EE9"/>
    <w:rsid w:val="00DC6F17"/>
    <w:rsid w:val="00DC6F7C"/>
    <w:rsid w:val="00DC7126"/>
    <w:rsid w:val="00DC7201"/>
    <w:rsid w:val="00DC73BC"/>
    <w:rsid w:val="00DC741F"/>
    <w:rsid w:val="00DC748C"/>
    <w:rsid w:val="00DC765C"/>
    <w:rsid w:val="00DC7664"/>
    <w:rsid w:val="00DC7897"/>
    <w:rsid w:val="00DC791A"/>
    <w:rsid w:val="00DC7A58"/>
    <w:rsid w:val="00DC7BBE"/>
    <w:rsid w:val="00DC7F10"/>
    <w:rsid w:val="00DD02B8"/>
    <w:rsid w:val="00DD067B"/>
    <w:rsid w:val="00DD07EE"/>
    <w:rsid w:val="00DD1177"/>
    <w:rsid w:val="00DD1598"/>
    <w:rsid w:val="00DD1677"/>
    <w:rsid w:val="00DD1A28"/>
    <w:rsid w:val="00DD1BF6"/>
    <w:rsid w:val="00DD1C51"/>
    <w:rsid w:val="00DD1DA3"/>
    <w:rsid w:val="00DD1E1E"/>
    <w:rsid w:val="00DD1E46"/>
    <w:rsid w:val="00DD1E83"/>
    <w:rsid w:val="00DD2033"/>
    <w:rsid w:val="00DD2154"/>
    <w:rsid w:val="00DD225B"/>
    <w:rsid w:val="00DD2555"/>
    <w:rsid w:val="00DD2556"/>
    <w:rsid w:val="00DD26ED"/>
    <w:rsid w:val="00DD290F"/>
    <w:rsid w:val="00DD2BCA"/>
    <w:rsid w:val="00DD2CBB"/>
    <w:rsid w:val="00DD2D1A"/>
    <w:rsid w:val="00DD3025"/>
    <w:rsid w:val="00DD3217"/>
    <w:rsid w:val="00DD339B"/>
    <w:rsid w:val="00DD3419"/>
    <w:rsid w:val="00DD346B"/>
    <w:rsid w:val="00DD3D34"/>
    <w:rsid w:val="00DD3ED4"/>
    <w:rsid w:val="00DD4121"/>
    <w:rsid w:val="00DD41FD"/>
    <w:rsid w:val="00DD42F2"/>
    <w:rsid w:val="00DD42F8"/>
    <w:rsid w:val="00DD443A"/>
    <w:rsid w:val="00DD465A"/>
    <w:rsid w:val="00DD47B7"/>
    <w:rsid w:val="00DD488E"/>
    <w:rsid w:val="00DD49F0"/>
    <w:rsid w:val="00DD4A63"/>
    <w:rsid w:val="00DD4F36"/>
    <w:rsid w:val="00DD4FD2"/>
    <w:rsid w:val="00DD5152"/>
    <w:rsid w:val="00DD51FC"/>
    <w:rsid w:val="00DD52B7"/>
    <w:rsid w:val="00DD5333"/>
    <w:rsid w:val="00DD56AA"/>
    <w:rsid w:val="00DD5933"/>
    <w:rsid w:val="00DD59AE"/>
    <w:rsid w:val="00DD5A87"/>
    <w:rsid w:val="00DD5AAC"/>
    <w:rsid w:val="00DD5AF4"/>
    <w:rsid w:val="00DD5CC2"/>
    <w:rsid w:val="00DD5D34"/>
    <w:rsid w:val="00DD5E83"/>
    <w:rsid w:val="00DD5F9B"/>
    <w:rsid w:val="00DD6398"/>
    <w:rsid w:val="00DD64E4"/>
    <w:rsid w:val="00DD65ED"/>
    <w:rsid w:val="00DD671D"/>
    <w:rsid w:val="00DD6C79"/>
    <w:rsid w:val="00DD7234"/>
    <w:rsid w:val="00DD7631"/>
    <w:rsid w:val="00DD787D"/>
    <w:rsid w:val="00DD78AF"/>
    <w:rsid w:val="00DE020F"/>
    <w:rsid w:val="00DE0255"/>
    <w:rsid w:val="00DE059F"/>
    <w:rsid w:val="00DE09AC"/>
    <w:rsid w:val="00DE0A90"/>
    <w:rsid w:val="00DE0C71"/>
    <w:rsid w:val="00DE13AD"/>
    <w:rsid w:val="00DE153F"/>
    <w:rsid w:val="00DE16B7"/>
    <w:rsid w:val="00DE1F82"/>
    <w:rsid w:val="00DE2004"/>
    <w:rsid w:val="00DE20EE"/>
    <w:rsid w:val="00DE281B"/>
    <w:rsid w:val="00DE2F79"/>
    <w:rsid w:val="00DE2FEC"/>
    <w:rsid w:val="00DE3664"/>
    <w:rsid w:val="00DE37E4"/>
    <w:rsid w:val="00DE3821"/>
    <w:rsid w:val="00DE39A3"/>
    <w:rsid w:val="00DE3C0A"/>
    <w:rsid w:val="00DE3C7F"/>
    <w:rsid w:val="00DE4204"/>
    <w:rsid w:val="00DE45B2"/>
    <w:rsid w:val="00DE485C"/>
    <w:rsid w:val="00DE48E0"/>
    <w:rsid w:val="00DE4BE7"/>
    <w:rsid w:val="00DE4C59"/>
    <w:rsid w:val="00DE4F42"/>
    <w:rsid w:val="00DE5115"/>
    <w:rsid w:val="00DE55B0"/>
    <w:rsid w:val="00DE55F7"/>
    <w:rsid w:val="00DE567E"/>
    <w:rsid w:val="00DE569F"/>
    <w:rsid w:val="00DE5997"/>
    <w:rsid w:val="00DE5A01"/>
    <w:rsid w:val="00DE5A30"/>
    <w:rsid w:val="00DE5D3F"/>
    <w:rsid w:val="00DE5F6D"/>
    <w:rsid w:val="00DE6207"/>
    <w:rsid w:val="00DE6652"/>
    <w:rsid w:val="00DE68FE"/>
    <w:rsid w:val="00DE6919"/>
    <w:rsid w:val="00DE6945"/>
    <w:rsid w:val="00DE6A76"/>
    <w:rsid w:val="00DE6C77"/>
    <w:rsid w:val="00DE6D3F"/>
    <w:rsid w:val="00DE6E52"/>
    <w:rsid w:val="00DE6F6A"/>
    <w:rsid w:val="00DE701A"/>
    <w:rsid w:val="00DE708F"/>
    <w:rsid w:val="00DE7283"/>
    <w:rsid w:val="00DE72AC"/>
    <w:rsid w:val="00DE72FD"/>
    <w:rsid w:val="00DE7385"/>
    <w:rsid w:val="00DE76B0"/>
    <w:rsid w:val="00DE78F6"/>
    <w:rsid w:val="00DF033B"/>
    <w:rsid w:val="00DF0435"/>
    <w:rsid w:val="00DF0545"/>
    <w:rsid w:val="00DF0BAF"/>
    <w:rsid w:val="00DF0C58"/>
    <w:rsid w:val="00DF0C70"/>
    <w:rsid w:val="00DF0CA9"/>
    <w:rsid w:val="00DF0D30"/>
    <w:rsid w:val="00DF0D73"/>
    <w:rsid w:val="00DF0FF0"/>
    <w:rsid w:val="00DF12BB"/>
    <w:rsid w:val="00DF12D1"/>
    <w:rsid w:val="00DF1639"/>
    <w:rsid w:val="00DF163A"/>
    <w:rsid w:val="00DF1FB6"/>
    <w:rsid w:val="00DF201D"/>
    <w:rsid w:val="00DF2303"/>
    <w:rsid w:val="00DF264E"/>
    <w:rsid w:val="00DF26F5"/>
    <w:rsid w:val="00DF2983"/>
    <w:rsid w:val="00DF2B95"/>
    <w:rsid w:val="00DF2C6B"/>
    <w:rsid w:val="00DF30C2"/>
    <w:rsid w:val="00DF30C6"/>
    <w:rsid w:val="00DF3183"/>
    <w:rsid w:val="00DF31DC"/>
    <w:rsid w:val="00DF323F"/>
    <w:rsid w:val="00DF479E"/>
    <w:rsid w:val="00DF49CE"/>
    <w:rsid w:val="00DF4CBE"/>
    <w:rsid w:val="00DF4F78"/>
    <w:rsid w:val="00DF5872"/>
    <w:rsid w:val="00DF58C6"/>
    <w:rsid w:val="00DF5AA5"/>
    <w:rsid w:val="00DF5CDA"/>
    <w:rsid w:val="00DF5F58"/>
    <w:rsid w:val="00DF603D"/>
    <w:rsid w:val="00DF60DF"/>
    <w:rsid w:val="00DF63F0"/>
    <w:rsid w:val="00DF6779"/>
    <w:rsid w:val="00DF6E32"/>
    <w:rsid w:val="00DF6E52"/>
    <w:rsid w:val="00DF6FC3"/>
    <w:rsid w:val="00DF7406"/>
    <w:rsid w:val="00DF741C"/>
    <w:rsid w:val="00DF74BF"/>
    <w:rsid w:val="00DF7DB1"/>
    <w:rsid w:val="00E00113"/>
    <w:rsid w:val="00E0042E"/>
    <w:rsid w:val="00E00652"/>
    <w:rsid w:val="00E00716"/>
    <w:rsid w:val="00E00750"/>
    <w:rsid w:val="00E0096B"/>
    <w:rsid w:val="00E00A15"/>
    <w:rsid w:val="00E00A68"/>
    <w:rsid w:val="00E00C86"/>
    <w:rsid w:val="00E00D09"/>
    <w:rsid w:val="00E00DFD"/>
    <w:rsid w:val="00E0114D"/>
    <w:rsid w:val="00E01510"/>
    <w:rsid w:val="00E01587"/>
    <w:rsid w:val="00E017A1"/>
    <w:rsid w:val="00E018FA"/>
    <w:rsid w:val="00E01BC5"/>
    <w:rsid w:val="00E02464"/>
    <w:rsid w:val="00E027A8"/>
    <w:rsid w:val="00E0289F"/>
    <w:rsid w:val="00E028CE"/>
    <w:rsid w:val="00E0298C"/>
    <w:rsid w:val="00E02AD4"/>
    <w:rsid w:val="00E02DAC"/>
    <w:rsid w:val="00E02E4B"/>
    <w:rsid w:val="00E031AC"/>
    <w:rsid w:val="00E03451"/>
    <w:rsid w:val="00E0345F"/>
    <w:rsid w:val="00E034D8"/>
    <w:rsid w:val="00E036EA"/>
    <w:rsid w:val="00E03E0B"/>
    <w:rsid w:val="00E04240"/>
    <w:rsid w:val="00E042D6"/>
    <w:rsid w:val="00E044EC"/>
    <w:rsid w:val="00E04640"/>
    <w:rsid w:val="00E0470C"/>
    <w:rsid w:val="00E04BA4"/>
    <w:rsid w:val="00E04E1F"/>
    <w:rsid w:val="00E04E98"/>
    <w:rsid w:val="00E04FE5"/>
    <w:rsid w:val="00E0525E"/>
    <w:rsid w:val="00E05560"/>
    <w:rsid w:val="00E05688"/>
    <w:rsid w:val="00E05761"/>
    <w:rsid w:val="00E058FD"/>
    <w:rsid w:val="00E05B8C"/>
    <w:rsid w:val="00E05D68"/>
    <w:rsid w:val="00E05E01"/>
    <w:rsid w:val="00E05F42"/>
    <w:rsid w:val="00E06345"/>
    <w:rsid w:val="00E0643B"/>
    <w:rsid w:val="00E064C1"/>
    <w:rsid w:val="00E067B8"/>
    <w:rsid w:val="00E06CE1"/>
    <w:rsid w:val="00E07234"/>
    <w:rsid w:val="00E07357"/>
    <w:rsid w:val="00E07FB5"/>
    <w:rsid w:val="00E10025"/>
    <w:rsid w:val="00E100C9"/>
    <w:rsid w:val="00E10174"/>
    <w:rsid w:val="00E1022B"/>
    <w:rsid w:val="00E10783"/>
    <w:rsid w:val="00E107E2"/>
    <w:rsid w:val="00E10814"/>
    <w:rsid w:val="00E108A4"/>
    <w:rsid w:val="00E10B26"/>
    <w:rsid w:val="00E10F4D"/>
    <w:rsid w:val="00E1125D"/>
    <w:rsid w:val="00E11744"/>
    <w:rsid w:val="00E118F2"/>
    <w:rsid w:val="00E11BFA"/>
    <w:rsid w:val="00E11C77"/>
    <w:rsid w:val="00E11C78"/>
    <w:rsid w:val="00E11C9E"/>
    <w:rsid w:val="00E11F51"/>
    <w:rsid w:val="00E11FC2"/>
    <w:rsid w:val="00E120BD"/>
    <w:rsid w:val="00E120E7"/>
    <w:rsid w:val="00E12221"/>
    <w:rsid w:val="00E1268D"/>
    <w:rsid w:val="00E12733"/>
    <w:rsid w:val="00E12C5C"/>
    <w:rsid w:val="00E12E7F"/>
    <w:rsid w:val="00E12EDC"/>
    <w:rsid w:val="00E12F15"/>
    <w:rsid w:val="00E12FF0"/>
    <w:rsid w:val="00E13235"/>
    <w:rsid w:val="00E133E0"/>
    <w:rsid w:val="00E1380E"/>
    <w:rsid w:val="00E1383C"/>
    <w:rsid w:val="00E13B3C"/>
    <w:rsid w:val="00E13D8C"/>
    <w:rsid w:val="00E14050"/>
    <w:rsid w:val="00E1406C"/>
    <w:rsid w:val="00E1409E"/>
    <w:rsid w:val="00E14358"/>
    <w:rsid w:val="00E146C1"/>
    <w:rsid w:val="00E148D6"/>
    <w:rsid w:val="00E15235"/>
    <w:rsid w:val="00E155C1"/>
    <w:rsid w:val="00E15616"/>
    <w:rsid w:val="00E159F7"/>
    <w:rsid w:val="00E15B14"/>
    <w:rsid w:val="00E15BE7"/>
    <w:rsid w:val="00E15E8E"/>
    <w:rsid w:val="00E1601F"/>
    <w:rsid w:val="00E161AA"/>
    <w:rsid w:val="00E16211"/>
    <w:rsid w:val="00E16422"/>
    <w:rsid w:val="00E16531"/>
    <w:rsid w:val="00E165C4"/>
    <w:rsid w:val="00E166E1"/>
    <w:rsid w:val="00E168FA"/>
    <w:rsid w:val="00E16A0E"/>
    <w:rsid w:val="00E16B1D"/>
    <w:rsid w:val="00E16C13"/>
    <w:rsid w:val="00E16DF3"/>
    <w:rsid w:val="00E170B5"/>
    <w:rsid w:val="00E170DE"/>
    <w:rsid w:val="00E1738B"/>
    <w:rsid w:val="00E17555"/>
    <w:rsid w:val="00E17628"/>
    <w:rsid w:val="00E176B2"/>
    <w:rsid w:val="00E1772E"/>
    <w:rsid w:val="00E17739"/>
    <w:rsid w:val="00E1775E"/>
    <w:rsid w:val="00E177DD"/>
    <w:rsid w:val="00E177E9"/>
    <w:rsid w:val="00E17D52"/>
    <w:rsid w:val="00E17E0A"/>
    <w:rsid w:val="00E17E87"/>
    <w:rsid w:val="00E17F08"/>
    <w:rsid w:val="00E2013E"/>
    <w:rsid w:val="00E2034E"/>
    <w:rsid w:val="00E20661"/>
    <w:rsid w:val="00E2083A"/>
    <w:rsid w:val="00E20887"/>
    <w:rsid w:val="00E2097B"/>
    <w:rsid w:val="00E20DB9"/>
    <w:rsid w:val="00E20DC6"/>
    <w:rsid w:val="00E21445"/>
    <w:rsid w:val="00E214E5"/>
    <w:rsid w:val="00E216EA"/>
    <w:rsid w:val="00E21782"/>
    <w:rsid w:val="00E21797"/>
    <w:rsid w:val="00E21FCD"/>
    <w:rsid w:val="00E2229D"/>
    <w:rsid w:val="00E222B6"/>
    <w:rsid w:val="00E22399"/>
    <w:rsid w:val="00E224BC"/>
    <w:rsid w:val="00E2267F"/>
    <w:rsid w:val="00E2275C"/>
    <w:rsid w:val="00E22901"/>
    <w:rsid w:val="00E23404"/>
    <w:rsid w:val="00E23A64"/>
    <w:rsid w:val="00E23B16"/>
    <w:rsid w:val="00E23BFF"/>
    <w:rsid w:val="00E23CB0"/>
    <w:rsid w:val="00E23CD1"/>
    <w:rsid w:val="00E23E6B"/>
    <w:rsid w:val="00E23F9F"/>
    <w:rsid w:val="00E23FFF"/>
    <w:rsid w:val="00E241C8"/>
    <w:rsid w:val="00E241E3"/>
    <w:rsid w:val="00E244DB"/>
    <w:rsid w:val="00E24741"/>
    <w:rsid w:val="00E24799"/>
    <w:rsid w:val="00E248B6"/>
    <w:rsid w:val="00E24D6E"/>
    <w:rsid w:val="00E25195"/>
    <w:rsid w:val="00E2534E"/>
    <w:rsid w:val="00E253BE"/>
    <w:rsid w:val="00E2587B"/>
    <w:rsid w:val="00E25A94"/>
    <w:rsid w:val="00E25BA0"/>
    <w:rsid w:val="00E260D9"/>
    <w:rsid w:val="00E26225"/>
    <w:rsid w:val="00E26332"/>
    <w:rsid w:val="00E26333"/>
    <w:rsid w:val="00E2637D"/>
    <w:rsid w:val="00E26580"/>
    <w:rsid w:val="00E26632"/>
    <w:rsid w:val="00E26871"/>
    <w:rsid w:val="00E2698F"/>
    <w:rsid w:val="00E26A26"/>
    <w:rsid w:val="00E26B95"/>
    <w:rsid w:val="00E26BD8"/>
    <w:rsid w:val="00E26D5B"/>
    <w:rsid w:val="00E26E32"/>
    <w:rsid w:val="00E2753B"/>
    <w:rsid w:val="00E276B0"/>
    <w:rsid w:val="00E27831"/>
    <w:rsid w:val="00E27DAD"/>
    <w:rsid w:val="00E27F21"/>
    <w:rsid w:val="00E305FA"/>
    <w:rsid w:val="00E3099C"/>
    <w:rsid w:val="00E30AC2"/>
    <w:rsid w:val="00E30B42"/>
    <w:rsid w:val="00E30BF4"/>
    <w:rsid w:val="00E30C93"/>
    <w:rsid w:val="00E30CFD"/>
    <w:rsid w:val="00E30DA3"/>
    <w:rsid w:val="00E31147"/>
    <w:rsid w:val="00E31206"/>
    <w:rsid w:val="00E314A7"/>
    <w:rsid w:val="00E3183A"/>
    <w:rsid w:val="00E318CB"/>
    <w:rsid w:val="00E3196E"/>
    <w:rsid w:val="00E31A1F"/>
    <w:rsid w:val="00E31A30"/>
    <w:rsid w:val="00E31AE9"/>
    <w:rsid w:val="00E31EC3"/>
    <w:rsid w:val="00E31F11"/>
    <w:rsid w:val="00E32045"/>
    <w:rsid w:val="00E321C0"/>
    <w:rsid w:val="00E32285"/>
    <w:rsid w:val="00E32335"/>
    <w:rsid w:val="00E3266F"/>
    <w:rsid w:val="00E32823"/>
    <w:rsid w:val="00E32BB1"/>
    <w:rsid w:val="00E32CBE"/>
    <w:rsid w:val="00E32FA1"/>
    <w:rsid w:val="00E3321D"/>
    <w:rsid w:val="00E3328F"/>
    <w:rsid w:val="00E332A2"/>
    <w:rsid w:val="00E334AC"/>
    <w:rsid w:val="00E33521"/>
    <w:rsid w:val="00E33569"/>
    <w:rsid w:val="00E33BA3"/>
    <w:rsid w:val="00E33BE3"/>
    <w:rsid w:val="00E34051"/>
    <w:rsid w:val="00E3427C"/>
    <w:rsid w:val="00E34300"/>
    <w:rsid w:val="00E345A6"/>
    <w:rsid w:val="00E347CC"/>
    <w:rsid w:val="00E34A78"/>
    <w:rsid w:val="00E34AB3"/>
    <w:rsid w:val="00E353B1"/>
    <w:rsid w:val="00E357A6"/>
    <w:rsid w:val="00E35935"/>
    <w:rsid w:val="00E35B1B"/>
    <w:rsid w:val="00E35C6C"/>
    <w:rsid w:val="00E35FF5"/>
    <w:rsid w:val="00E36209"/>
    <w:rsid w:val="00E3668A"/>
    <w:rsid w:val="00E366D2"/>
    <w:rsid w:val="00E368D3"/>
    <w:rsid w:val="00E369F4"/>
    <w:rsid w:val="00E36CDD"/>
    <w:rsid w:val="00E36EE3"/>
    <w:rsid w:val="00E370B4"/>
    <w:rsid w:val="00E3718A"/>
    <w:rsid w:val="00E371B4"/>
    <w:rsid w:val="00E371FB"/>
    <w:rsid w:val="00E37326"/>
    <w:rsid w:val="00E3751F"/>
    <w:rsid w:val="00E3759A"/>
    <w:rsid w:val="00E375F1"/>
    <w:rsid w:val="00E37618"/>
    <w:rsid w:val="00E37A1F"/>
    <w:rsid w:val="00E37A96"/>
    <w:rsid w:val="00E37B61"/>
    <w:rsid w:val="00E4015A"/>
    <w:rsid w:val="00E405B0"/>
    <w:rsid w:val="00E4078A"/>
    <w:rsid w:val="00E40823"/>
    <w:rsid w:val="00E408D1"/>
    <w:rsid w:val="00E40A70"/>
    <w:rsid w:val="00E40D27"/>
    <w:rsid w:val="00E40D2C"/>
    <w:rsid w:val="00E40E96"/>
    <w:rsid w:val="00E40EFF"/>
    <w:rsid w:val="00E40F45"/>
    <w:rsid w:val="00E41481"/>
    <w:rsid w:val="00E41595"/>
    <w:rsid w:val="00E41656"/>
    <w:rsid w:val="00E418A9"/>
    <w:rsid w:val="00E41A60"/>
    <w:rsid w:val="00E41D4F"/>
    <w:rsid w:val="00E42147"/>
    <w:rsid w:val="00E424A6"/>
    <w:rsid w:val="00E42777"/>
    <w:rsid w:val="00E4279D"/>
    <w:rsid w:val="00E427D2"/>
    <w:rsid w:val="00E4287B"/>
    <w:rsid w:val="00E428CD"/>
    <w:rsid w:val="00E428D2"/>
    <w:rsid w:val="00E430CE"/>
    <w:rsid w:val="00E43910"/>
    <w:rsid w:val="00E43AA5"/>
    <w:rsid w:val="00E43B8B"/>
    <w:rsid w:val="00E43CFF"/>
    <w:rsid w:val="00E43E73"/>
    <w:rsid w:val="00E443C4"/>
    <w:rsid w:val="00E444DD"/>
    <w:rsid w:val="00E445C8"/>
    <w:rsid w:val="00E4475E"/>
    <w:rsid w:val="00E44DC4"/>
    <w:rsid w:val="00E44EB2"/>
    <w:rsid w:val="00E44ED7"/>
    <w:rsid w:val="00E450EC"/>
    <w:rsid w:val="00E4510C"/>
    <w:rsid w:val="00E45153"/>
    <w:rsid w:val="00E45656"/>
    <w:rsid w:val="00E45954"/>
    <w:rsid w:val="00E45D91"/>
    <w:rsid w:val="00E462D8"/>
    <w:rsid w:val="00E465CE"/>
    <w:rsid w:val="00E465D4"/>
    <w:rsid w:val="00E465DD"/>
    <w:rsid w:val="00E46645"/>
    <w:rsid w:val="00E46912"/>
    <w:rsid w:val="00E46B9E"/>
    <w:rsid w:val="00E46F2A"/>
    <w:rsid w:val="00E470AC"/>
    <w:rsid w:val="00E47193"/>
    <w:rsid w:val="00E472E7"/>
    <w:rsid w:val="00E4762B"/>
    <w:rsid w:val="00E47875"/>
    <w:rsid w:val="00E478ED"/>
    <w:rsid w:val="00E47A62"/>
    <w:rsid w:val="00E47EC9"/>
    <w:rsid w:val="00E47F8E"/>
    <w:rsid w:val="00E5006D"/>
    <w:rsid w:val="00E502A2"/>
    <w:rsid w:val="00E5031B"/>
    <w:rsid w:val="00E50BFF"/>
    <w:rsid w:val="00E50C28"/>
    <w:rsid w:val="00E50ED8"/>
    <w:rsid w:val="00E51465"/>
    <w:rsid w:val="00E514E5"/>
    <w:rsid w:val="00E5196B"/>
    <w:rsid w:val="00E51F79"/>
    <w:rsid w:val="00E5208E"/>
    <w:rsid w:val="00E5215D"/>
    <w:rsid w:val="00E5231F"/>
    <w:rsid w:val="00E5248D"/>
    <w:rsid w:val="00E5252F"/>
    <w:rsid w:val="00E52720"/>
    <w:rsid w:val="00E527FF"/>
    <w:rsid w:val="00E5282D"/>
    <w:rsid w:val="00E52921"/>
    <w:rsid w:val="00E529EB"/>
    <w:rsid w:val="00E52B55"/>
    <w:rsid w:val="00E52BD9"/>
    <w:rsid w:val="00E52D0B"/>
    <w:rsid w:val="00E5305B"/>
    <w:rsid w:val="00E53259"/>
    <w:rsid w:val="00E53283"/>
    <w:rsid w:val="00E534ED"/>
    <w:rsid w:val="00E5367B"/>
    <w:rsid w:val="00E53AB9"/>
    <w:rsid w:val="00E53C5F"/>
    <w:rsid w:val="00E53EB4"/>
    <w:rsid w:val="00E53FAD"/>
    <w:rsid w:val="00E5431C"/>
    <w:rsid w:val="00E54619"/>
    <w:rsid w:val="00E546E0"/>
    <w:rsid w:val="00E54BEC"/>
    <w:rsid w:val="00E54DCC"/>
    <w:rsid w:val="00E54FEC"/>
    <w:rsid w:val="00E5524A"/>
    <w:rsid w:val="00E552F2"/>
    <w:rsid w:val="00E55376"/>
    <w:rsid w:val="00E555AE"/>
    <w:rsid w:val="00E555B8"/>
    <w:rsid w:val="00E5586F"/>
    <w:rsid w:val="00E55932"/>
    <w:rsid w:val="00E55F0A"/>
    <w:rsid w:val="00E56364"/>
    <w:rsid w:val="00E563AA"/>
    <w:rsid w:val="00E56733"/>
    <w:rsid w:val="00E568A7"/>
    <w:rsid w:val="00E56F39"/>
    <w:rsid w:val="00E56F45"/>
    <w:rsid w:val="00E57294"/>
    <w:rsid w:val="00E5735D"/>
    <w:rsid w:val="00E5758D"/>
    <w:rsid w:val="00E576A1"/>
    <w:rsid w:val="00E57ADC"/>
    <w:rsid w:val="00E57CB8"/>
    <w:rsid w:val="00E57FB6"/>
    <w:rsid w:val="00E60533"/>
    <w:rsid w:val="00E60544"/>
    <w:rsid w:val="00E606DA"/>
    <w:rsid w:val="00E60856"/>
    <w:rsid w:val="00E60C5C"/>
    <w:rsid w:val="00E60D48"/>
    <w:rsid w:val="00E60DCB"/>
    <w:rsid w:val="00E60E1F"/>
    <w:rsid w:val="00E610B6"/>
    <w:rsid w:val="00E61115"/>
    <w:rsid w:val="00E61644"/>
    <w:rsid w:val="00E617E5"/>
    <w:rsid w:val="00E61BA2"/>
    <w:rsid w:val="00E61D4E"/>
    <w:rsid w:val="00E625CE"/>
    <w:rsid w:val="00E62852"/>
    <w:rsid w:val="00E62C39"/>
    <w:rsid w:val="00E62F93"/>
    <w:rsid w:val="00E63441"/>
    <w:rsid w:val="00E636BB"/>
    <w:rsid w:val="00E6378C"/>
    <w:rsid w:val="00E637EB"/>
    <w:rsid w:val="00E6388F"/>
    <w:rsid w:val="00E63B3F"/>
    <w:rsid w:val="00E63BE7"/>
    <w:rsid w:val="00E63D85"/>
    <w:rsid w:val="00E64044"/>
    <w:rsid w:val="00E64496"/>
    <w:rsid w:val="00E644E2"/>
    <w:rsid w:val="00E649C0"/>
    <w:rsid w:val="00E64B24"/>
    <w:rsid w:val="00E64BFB"/>
    <w:rsid w:val="00E64F04"/>
    <w:rsid w:val="00E6515C"/>
    <w:rsid w:val="00E65194"/>
    <w:rsid w:val="00E65519"/>
    <w:rsid w:val="00E65538"/>
    <w:rsid w:val="00E656E1"/>
    <w:rsid w:val="00E6571F"/>
    <w:rsid w:val="00E65BCE"/>
    <w:rsid w:val="00E65D4C"/>
    <w:rsid w:val="00E66049"/>
    <w:rsid w:val="00E66097"/>
    <w:rsid w:val="00E66330"/>
    <w:rsid w:val="00E6659E"/>
    <w:rsid w:val="00E666A6"/>
    <w:rsid w:val="00E666CB"/>
    <w:rsid w:val="00E66CA8"/>
    <w:rsid w:val="00E67390"/>
    <w:rsid w:val="00E676CC"/>
    <w:rsid w:val="00E67845"/>
    <w:rsid w:val="00E7023F"/>
    <w:rsid w:val="00E70279"/>
    <w:rsid w:val="00E702F5"/>
    <w:rsid w:val="00E706A0"/>
    <w:rsid w:val="00E70DB5"/>
    <w:rsid w:val="00E70DD1"/>
    <w:rsid w:val="00E7101E"/>
    <w:rsid w:val="00E71375"/>
    <w:rsid w:val="00E71449"/>
    <w:rsid w:val="00E714F2"/>
    <w:rsid w:val="00E715A3"/>
    <w:rsid w:val="00E715B1"/>
    <w:rsid w:val="00E71710"/>
    <w:rsid w:val="00E718DE"/>
    <w:rsid w:val="00E719E9"/>
    <w:rsid w:val="00E72393"/>
    <w:rsid w:val="00E725AB"/>
    <w:rsid w:val="00E725AF"/>
    <w:rsid w:val="00E725F2"/>
    <w:rsid w:val="00E72718"/>
    <w:rsid w:val="00E72781"/>
    <w:rsid w:val="00E72ACB"/>
    <w:rsid w:val="00E72C1B"/>
    <w:rsid w:val="00E72D8D"/>
    <w:rsid w:val="00E73219"/>
    <w:rsid w:val="00E7351B"/>
    <w:rsid w:val="00E73668"/>
    <w:rsid w:val="00E73EB3"/>
    <w:rsid w:val="00E7421D"/>
    <w:rsid w:val="00E743D4"/>
    <w:rsid w:val="00E7484D"/>
    <w:rsid w:val="00E74A7C"/>
    <w:rsid w:val="00E74E24"/>
    <w:rsid w:val="00E7506F"/>
    <w:rsid w:val="00E750E1"/>
    <w:rsid w:val="00E75326"/>
    <w:rsid w:val="00E753C1"/>
    <w:rsid w:val="00E75503"/>
    <w:rsid w:val="00E75874"/>
    <w:rsid w:val="00E75882"/>
    <w:rsid w:val="00E75AC7"/>
    <w:rsid w:val="00E75B56"/>
    <w:rsid w:val="00E762A1"/>
    <w:rsid w:val="00E76365"/>
    <w:rsid w:val="00E7637E"/>
    <w:rsid w:val="00E763A5"/>
    <w:rsid w:val="00E7663D"/>
    <w:rsid w:val="00E767F2"/>
    <w:rsid w:val="00E7711E"/>
    <w:rsid w:val="00E77417"/>
    <w:rsid w:val="00E776B1"/>
    <w:rsid w:val="00E77A91"/>
    <w:rsid w:val="00E77D5E"/>
    <w:rsid w:val="00E77DF0"/>
    <w:rsid w:val="00E77EAC"/>
    <w:rsid w:val="00E77EB9"/>
    <w:rsid w:val="00E77EC2"/>
    <w:rsid w:val="00E77F95"/>
    <w:rsid w:val="00E77F9B"/>
    <w:rsid w:val="00E806C0"/>
    <w:rsid w:val="00E807F2"/>
    <w:rsid w:val="00E80857"/>
    <w:rsid w:val="00E80901"/>
    <w:rsid w:val="00E80A9B"/>
    <w:rsid w:val="00E80B4F"/>
    <w:rsid w:val="00E80D84"/>
    <w:rsid w:val="00E80D89"/>
    <w:rsid w:val="00E80F66"/>
    <w:rsid w:val="00E80FF7"/>
    <w:rsid w:val="00E81578"/>
    <w:rsid w:val="00E815C0"/>
    <w:rsid w:val="00E81752"/>
    <w:rsid w:val="00E81835"/>
    <w:rsid w:val="00E81865"/>
    <w:rsid w:val="00E81942"/>
    <w:rsid w:val="00E81984"/>
    <w:rsid w:val="00E8234B"/>
    <w:rsid w:val="00E823E9"/>
    <w:rsid w:val="00E82564"/>
    <w:rsid w:val="00E8267C"/>
    <w:rsid w:val="00E827D1"/>
    <w:rsid w:val="00E82863"/>
    <w:rsid w:val="00E82A87"/>
    <w:rsid w:val="00E82D2A"/>
    <w:rsid w:val="00E83211"/>
    <w:rsid w:val="00E83B26"/>
    <w:rsid w:val="00E8432F"/>
    <w:rsid w:val="00E8461A"/>
    <w:rsid w:val="00E84860"/>
    <w:rsid w:val="00E84BD1"/>
    <w:rsid w:val="00E84C89"/>
    <w:rsid w:val="00E84E7D"/>
    <w:rsid w:val="00E84EB6"/>
    <w:rsid w:val="00E852A7"/>
    <w:rsid w:val="00E85873"/>
    <w:rsid w:val="00E859FE"/>
    <w:rsid w:val="00E85C52"/>
    <w:rsid w:val="00E85D48"/>
    <w:rsid w:val="00E85EE4"/>
    <w:rsid w:val="00E86175"/>
    <w:rsid w:val="00E8692C"/>
    <w:rsid w:val="00E8698C"/>
    <w:rsid w:val="00E86AF3"/>
    <w:rsid w:val="00E870A3"/>
    <w:rsid w:val="00E870EC"/>
    <w:rsid w:val="00E875C5"/>
    <w:rsid w:val="00E87619"/>
    <w:rsid w:val="00E87EA2"/>
    <w:rsid w:val="00E87F32"/>
    <w:rsid w:val="00E87FE0"/>
    <w:rsid w:val="00E90007"/>
    <w:rsid w:val="00E9075E"/>
    <w:rsid w:val="00E90FE7"/>
    <w:rsid w:val="00E9125E"/>
    <w:rsid w:val="00E913F9"/>
    <w:rsid w:val="00E9180C"/>
    <w:rsid w:val="00E91945"/>
    <w:rsid w:val="00E91B0D"/>
    <w:rsid w:val="00E91B76"/>
    <w:rsid w:val="00E91C87"/>
    <w:rsid w:val="00E920B7"/>
    <w:rsid w:val="00E92109"/>
    <w:rsid w:val="00E922EC"/>
    <w:rsid w:val="00E926FF"/>
    <w:rsid w:val="00E92991"/>
    <w:rsid w:val="00E92ADB"/>
    <w:rsid w:val="00E92CF6"/>
    <w:rsid w:val="00E92E93"/>
    <w:rsid w:val="00E92F30"/>
    <w:rsid w:val="00E9322D"/>
    <w:rsid w:val="00E934CD"/>
    <w:rsid w:val="00E93673"/>
    <w:rsid w:val="00E93707"/>
    <w:rsid w:val="00E93716"/>
    <w:rsid w:val="00E937DB"/>
    <w:rsid w:val="00E93A03"/>
    <w:rsid w:val="00E93D1F"/>
    <w:rsid w:val="00E93F3D"/>
    <w:rsid w:val="00E94092"/>
    <w:rsid w:val="00E94294"/>
    <w:rsid w:val="00E943CF"/>
    <w:rsid w:val="00E9489D"/>
    <w:rsid w:val="00E94A6E"/>
    <w:rsid w:val="00E9515A"/>
    <w:rsid w:val="00E952F1"/>
    <w:rsid w:val="00E9543F"/>
    <w:rsid w:val="00E95530"/>
    <w:rsid w:val="00E95938"/>
    <w:rsid w:val="00E9599B"/>
    <w:rsid w:val="00E95AD8"/>
    <w:rsid w:val="00E95AE4"/>
    <w:rsid w:val="00E95E50"/>
    <w:rsid w:val="00E95F37"/>
    <w:rsid w:val="00E96058"/>
    <w:rsid w:val="00E96280"/>
    <w:rsid w:val="00E96284"/>
    <w:rsid w:val="00E963DF"/>
    <w:rsid w:val="00E9651C"/>
    <w:rsid w:val="00E966A0"/>
    <w:rsid w:val="00E96F9C"/>
    <w:rsid w:val="00E9724A"/>
    <w:rsid w:val="00E975FE"/>
    <w:rsid w:val="00E97737"/>
    <w:rsid w:val="00E97A56"/>
    <w:rsid w:val="00E97CAF"/>
    <w:rsid w:val="00E97EDA"/>
    <w:rsid w:val="00EA01A1"/>
    <w:rsid w:val="00EA0319"/>
    <w:rsid w:val="00EA035D"/>
    <w:rsid w:val="00EA06D0"/>
    <w:rsid w:val="00EA079D"/>
    <w:rsid w:val="00EA0A60"/>
    <w:rsid w:val="00EA0B1E"/>
    <w:rsid w:val="00EA0D35"/>
    <w:rsid w:val="00EA1010"/>
    <w:rsid w:val="00EA1034"/>
    <w:rsid w:val="00EA10B4"/>
    <w:rsid w:val="00EA110C"/>
    <w:rsid w:val="00EA15F5"/>
    <w:rsid w:val="00EA18C5"/>
    <w:rsid w:val="00EA1B00"/>
    <w:rsid w:val="00EA1BC5"/>
    <w:rsid w:val="00EA1D48"/>
    <w:rsid w:val="00EA1D4D"/>
    <w:rsid w:val="00EA1EEB"/>
    <w:rsid w:val="00EA1EF5"/>
    <w:rsid w:val="00EA2054"/>
    <w:rsid w:val="00EA207B"/>
    <w:rsid w:val="00EA21ED"/>
    <w:rsid w:val="00EA227F"/>
    <w:rsid w:val="00EA251D"/>
    <w:rsid w:val="00EA26AE"/>
    <w:rsid w:val="00EA27C2"/>
    <w:rsid w:val="00EA28BE"/>
    <w:rsid w:val="00EA29F0"/>
    <w:rsid w:val="00EA2A96"/>
    <w:rsid w:val="00EA2CDC"/>
    <w:rsid w:val="00EA2DCC"/>
    <w:rsid w:val="00EA307B"/>
    <w:rsid w:val="00EA3105"/>
    <w:rsid w:val="00EA350F"/>
    <w:rsid w:val="00EA3A07"/>
    <w:rsid w:val="00EA3BCB"/>
    <w:rsid w:val="00EA3DBA"/>
    <w:rsid w:val="00EA4488"/>
    <w:rsid w:val="00EA47B8"/>
    <w:rsid w:val="00EA4807"/>
    <w:rsid w:val="00EA4815"/>
    <w:rsid w:val="00EA48AC"/>
    <w:rsid w:val="00EA4921"/>
    <w:rsid w:val="00EA4B0B"/>
    <w:rsid w:val="00EA4CAD"/>
    <w:rsid w:val="00EA4EB0"/>
    <w:rsid w:val="00EA5054"/>
    <w:rsid w:val="00EA50B3"/>
    <w:rsid w:val="00EA569C"/>
    <w:rsid w:val="00EA56AC"/>
    <w:rsid w:val="00EA5889"/>
    <w:rsid w:val="00EA59DB"/>
    <w:rsid w:val="00EA5A6E"/>
    <w:rsid w:val="00EA5F52"/>
    <w:rsid w:val="00EA6149"/>
    <w:rsid w:val="00EA65C2"/>
    <w:rsid w:val="00EA66B0"/>
    <w:rsid w:val="00EA67A6"/>
    <w:rsid w:val="00EA68AC"/>
    <w:rsid w:val="00EA69F7"/>
    <w:rsid w:val="00EA6D98"/>
    <w:rsid w:val="00EA7218"/>
    <w:rsid w:val="00EA7977"/>
    <w:rsid w:val="00EA79A5"/>
    <w:rsid w:val="00EA7B6F"/>
    <w:rsid w:val="00EA7BF7"/>
    <w:rsid w:val="00EA7E88"/>
    <w:rsid w:val="00EA7FE4"/>
    <w:rsid w:val="00EB01D8"/>
    <w:rsid w:val="00EB0730"/>
    <w:rsid w:val="00EB0982"/>
    <w:rsid w:val="00EB0A29"/>
    <w:rsid w:val="00EB0A58"/>
    <w:rsid w:val="00EB0E91"/>
    <w:rsid w:val="00EB14A9"/>
    <w:rsid w:val="00EB154A"/>
    <w:rsid w:val="00EB1A93"/>
    <w:rsid w:val="00EB203B"/>
    <w:rsid w:val="00EB206C"/>
    <w:rsid w:val="00EB2211"/>
    <w:rsid w:val="00EB24B6"/>
    <w:rsid w:val="00EB2961"/>
    <w:rsid w:val="00EB2D54"/>
    <w:rsid w:val="00EB2F3C"/>
    <w:rsid w:val="00EB347C"/>
    <w:rsid w:val="00EB351F"/>
    <w:rsid w:val="00EB35D6"/>
    <w:rsid w:val="00EB36E1"/>
    <w:rsid w:val="00EB38C5"/>
    <w:rsid w:val="00EB39A0"/>
    <w:rsid w:val="00EB4185"/>
    <w:rsid w:val="00EB41A9"/>
    <w:rsid w:val="00EB4332"/>
    <w:rsid w:val="00EB447A"/>
    <w:rsid w:val="00EB467E"/>
    <w:rsid w:val="00EB47B1"/>
    <w:rsid w:val="00EB4B00"/>
    <w:rsid w:val="00EB4B98"/>
    <w:rsid w:val="00EB5110"/>
    <w:rsid w:val="00EB558F"/>
    <w:rsid w:val="00EB5619"/>
    <w:rsid w:val="00EB5965"/>
    <w:rsid w:val="00EB5AD1"/>
    <w:rsid w:val="00EB5D84"/>
    <w:rsid w:val="00EB5E3B"/>
    <w:rsid w:val="00EB61B2"/>
    <w:rsid w:val="00EB61E1"/>
    <w:rsid w:val="00EB6232"/>
    <w:rsid w:val="00EB6499"/>
    <w:rsid w:val="00EB6D1F"/>
    <w:rsid w:val="00EB6D48"/>
    <w:rsid w:val="00EB6F2F"/>
    <w:rsid w:val="00EB7622"/>
    <w:rsid w:val="00EB7794"/>
    <w:rsid w:val="00EB77AB"/>
    <w:rsid w:val="00EB7CEF"/>
    <w:rsid w:val="00EB7ED5"/>
    <w:rsid w:val="00EC01BB"/>
    <w:rsid w:val="00EC0258"/>
    <w:rsid w:val="00EC03E0"/>
    <w:rsid w:val="00EC05B9"/>
    <w:rsid w:val="00EC0642"/>
    <w:rsid w:val="00EC090E"/>
    <w:rsid w:val="00EC0997"/>
    <w:rsid w:val="00EC0A9E"/>
    <w:rsid w:val="00EC0CA9"/>
    <w:rsid w:val="00EC10E6"/>
    <w:rsid w:val="00EC15D9"/>
    <w:rsid w:val="00EC1700"/>
    <w:rsid w:val="00EC1FA1"/>
    <w:rsid w:val="00EC20C2"/>
    <w:rsid w:val="00EC2291"/>
    <w:rsid w:val="00EC2899"/>
    <w:rsid w:val="00EC29CF"/>
    <w:rsid w:val="00EC2C02"/>
    <w:rsid w:val="00EC31E7"/>
    <w:rsid w:val="00EC3339"/>
    <w:rsid w:val="00EC36A6"/>
    <w:rsid w:val="00EC38C6"/>
    <w:rsid w:val="00EC39AA"/>
    <w:rsid w:val="00EC3DD0"/>
    <w:rsid w:val="00EC41F8"/>
    <w:rsid w:val="00EC4264"/>
    <w:rsid w:val="00EC465F"/>
    <w:rsid w:val="00EC51A3"/>
    <w:rsid w:val="00EC5881"/>
    <w:rsid w:val="00EC5999"/>
    <w:rsid w:val="00EC5B6A"/>
    <w:rsid w:val="00EC5E1B"/>
    <w:rsid w:val="00EC61C2"/>
    <w:rsid w:val="00EC61FE"/>
    <w:rsid w:val="00EC62A0"/>
    <w:rsid w:val="00EC62A9"/>
    <w:rsid w:val="00EC6598"/>
    <w:rsid w:val="00EC67CF"/>
    <w:rsid w:val="00EC6D51"/>
    <w:rsid w:val="00EC6F39"/>
    <w:rsid w:val="00EC6F64"/>
    <w:rsid w:val="00EC70AA"/>
    <w:rsid w:val="00EC717D"/>
    <w:rsid w:val="00EC723E"/>
    <w:rsid w:val="00EC72EA"/>
    <w:rsid w:val="00EC745C"/>
    <w:rsid w:val="00EC7483"/>
    <w:rsid w:val="00EC7736"/>
    <w:rsid w:val="00EC7B5C"/>
    <w:rsid w:val="00EC7BA0"/>
    <w:rsid w:val="00EC7ED6"/>
    <w:rsid w:val="00ED0536"/>
    <w:rsid w:val="00ED0571"/>
    <w:rsid w:val="00ED0665"/>
    <w:rsid w:val="00ED0708"/>
    <w:rsid w:val="00ED07F7"/>
    <w:rsid w:val="00ED09A2"/>
    <w:rsid w:val="00ED0B2C"/>
    <w:rsid w:val="00ED126F"/>
    <w:rsid w:val="00ED13ED"/>
    <w:rsid w:val="00ED165C"/>
    <w:rsid w:val="00ED1707"/>
    <w:rsid w:val="00ED18B0"/>
    <w:rsid w:val="00ED1BFF"/>
    <w:rsid w:val="00ED1E31"/>
    <w:rsid w:val="00ED1FA4"/>
    <w:rsid w:val="00ED21B6"/>
    <w:rsid w:val="00ED2201"/>
    <w:rsid w:val="00ED25BE"/>
    <w:rsid w:val="00ED25C0"/>
    <w:rsid w:val="00ED260D"/>
    <w:rsid w:val="00ED2764"/>
    <w:rsid w:val="00ED28CF"/>
    <w:rsid w:val="00ED2AA4"/>
    <w:rsid w:val="00ED2C7D"/>
    <w:rsid w:val="00ED2FAA"/>
    <w:rsid w:val="00ED3027"/>
    <w:rsid w:val="00ED3392"/>
    <w:rsid w:val="00ED351F"/>
    <w:rsid w:val="00ED3882"/>
    <w:rsid w:val="00ED3C85"/>
    <w:rsid w:val="00ED3D93"/>
    <w:rsid w:val="00ED3E0A"/>
    <w:rsid w:val="00ED40CF"/>
    <w:rsid w:val="00ED413C"/>
    <w:rsid w:val="00ED45F4"/>
    <w:rsid w:val="00ED4C7D"/>
    <w:rsid w:val="00ED50EF"/>
    <w:rsid w:val="00ED53FA"/>
    <w:rsid w:val="00ED59B4"/>
    <w:rsid w:val="00ED59BB"/>
    <w:rsid w:val="00ED5BB7"/>
    <w:rsid w:val="00ED5BF9"/>
    <w:rsid w:val="00ED5C6C"/>
    <w:rsid w:val="00ED5DC0"/>
    <w:rsid w:val="00ED5E1A"/>
    <w:rsid w:val="00ED5EAC"/>
    <w:rsid w:val="00ED5EE3"/>
    <w:rsid w:val="00ED62AA"/>
    <w:rsid w:val="00ED64BC"/>
    <w:rsid w:val="00ED6969"/>
    <w:rsid w:val="00ED6DDB"/>
    <w:rsid w:val="00ED72D4"/>
    <w:rsid w:val="00ED755F"/>
    <w:rsid w:val="00ED76E1"/>
    <w:rsid w:val="00ED76E3"/>
    <w:rsid w:val="00EE069D"/>
    <w:rsid w:val="00EE0BE4"/>
    <w:rsid w:val="00EE0CA8"/>
    <w:rsid w:val="00EE0CE6"/>
    <w:rsid w:val="00EE0FD8"/>
    <w:rsid w:val="00EE1419"/>
    <w:rsid w:val="00EE186C"/>
    <w:rsid w:val="00EE1D39"/>
    <w:rsid w:val="00EE2166"/>
    <w:rsid w:val="00EE243B"/>
    <w:rsid w:val="00EE257C"/>
    <w:rsid w:val="00EE2B4F"/>
    <w:rsid w:val="00EE2E96"/>
    <w:rsid w:val="00EE388A"/>
    <w:rsid w:val="00EE3DCA"/>
    <w:rsid w:val="00EE3E9C"/>
    <w:rsid w:val="00EE3FFD"/>
    <w:rsid w:val="00EE4144"/>
    <w:rsid w:val="00EE42BE"/>
    <w:rsid w:val="00EE4ED5"/>
    <w:rsid w:val="00EE4EEF"/>
    <w:rsid w:val="00EE5045"/>
    <w:rsid w:val="00EE507F"/>
    <w:rsid w:val="00EE513D"/>
    <w:rsid w:val="00EE5238"/>
    <w:rsid w:val="00EE5372"/>
    <w:rsid w:val="00EE53FA"/>
    <w:rsid w:val="00EE56D0"/>
    <w:rsid w:val="00EE57DA"/>
    <w:rsid w:val="00EE5C86"/>
    <w:rsid w:val="00EE5D0F"/>
    <w:rsid w:val="00EE5F5A"/>
    <w:rsid w:val="00EE6230"/>
    <w:rsid w:val="00EE6785"/>
    <w:rsid w:val="00EE711E"/>
    <w:rsid w:val="00EE7136"/>
    <w:rsid w:val="00EE7250"/>
    <w:rsid w:val="00EE7457"/>
    <w:rsid w:val="00EE7882"/>
    <w:rsid w:val="00EE7AA1"/>
    <w:rsid w:val="00EE7B2D"/>
    <w:rsid w:val="00EE7BA0"/>
    <w:rsid w:val="00EE7BF6"/>
    <w:rsid w:val="00EE7D67"/>
    <w:rsid w:val="00EF022C"/>
    <w:rsid w:val="00EF0300"/>
    <w:rsid w:val="00EF06DE"/>
    <w:rsid w:val="00EF0C34"/>
    <w:rsid w:val="00EF0F51"/>
    <w:rsid w:val="00EF0FFB"/>
    <w:rsid w:val="00EF17DE"/>
    <w:rsid w:val="00EF1865"/>
    <w:rsid w:val="00EF19E6"/>
    <w:rsid w:val="00EF1A48"/>
    <w:rsid w:val="00EF1D80"/>
    <w:rsid w:val="00EF1E49"/>
    <w:rsid w:val="00EF1E6F"/>
    <w:rsid w:val="00EF1F06"/>
    <w:rsid w:val="00EF1F91"/>
    <w:rsid w:val="00EF215C"/>
    <w:rsid w:val="00EF2471"/>
    <w:rsid w:val="00EF29A7"/>
    <w:rsid w:val="00EF2B9A"/>
    <w:rsid w:val="00EF2C92"/>
    <w:rsid w:val="00EF2FE4"/>
    <w:rsid w:val="00EF3C53"/>
    <w:rsid w:val="00EF4248"/>
    <w:rsid w:val="00EF4580"/>
    <w:rsid w:val="00EF475D"/>
    <w:rsid w:val="00EF49BA"/>
    <w:rsid w:val="00EF4C21"/>
    <w:rsid w:val="00EF506E"/>
    <w:rsid w:val="00EF50E8"/>
    <w:rsid w:val="00EF52E6"/>
    <w:rsid w:val="00EF543B"/>
    <w:rsid w:val="00EF548B"/>
    <w:rsid w:val="00EF5534"/>
    <w:rsid w:val="00EF5A6D"/>
    <w:rsid w:val="00EF5D58"/>
    <w:rsid w:val="00EF5EDB"/>
    <w:rsid w:val="00EF5F49"/>
    <w:rsid w:val="00EF627B"/>
    <w:rsid w:val="00EF656C"/>
    <w:rsid w:val="00EF6A3D"/>
    <w:rsid w:val="00EF6BA7"/>
    <w:rsid w:val="00EF6C72"/>
    <w:rsid w:val="00EF70C7"/>
    <w:rsid w:val="00EF7101"/>
    <w:rsid w:val="00EF7158"/>
    <w:rsid w:val="00EF722A"/>
    <w:rsid w:val="00EF72E5"/>
    <w:rsid w:val="00EF74A6"/>
    <w:rsid w:val="00EF7839"/>
    <w:rsid w:val="00EF78C4"/>
    <w:rsid w:val="00EF7A9D"/>
    <w:rsid w:val="00EF7CE2"/>
    <w:rsid w:val="00F004F7"/>
    <w:rsid w:val="00F007D8"/>
    <w:rsid w:val="00F0085C"/>
    <w:rsid w:val="00F008C6"/>
    <w:rsid w:val="00F00B95"/>
    <w:rsid w:val="00F00CB2"/>
    <w:rsid w:val="00F00D41"/>
    <w:rsid w:val="00F0101A"/>
    <w:rsid w:val="00F0128E"/>
    <w:rsid w:val="00F01432"/>
    <w:rsid w:val="00F0165F"/>
    <w:rsid w:val="00F016B6"/>
    <w:rsid w:val="00F0177B"/>
    <w:rsid w:val="00F017C0"/>
    <w:rsid w:val="00F0196B"/>
    <w:rsid w:val="00F01BDA"/>
    <w:rsid w:val="00F01CD9"/>
    <w:rsid w:val="00F01D46"/>
    <w:rsid w:val="00F02381"/>
    <w:rsid w:val="00F02785"/>
    <w:rsid w:val="00F0282E"/>
    <w:rsid w:val="00F029FC"/>
    <w:rsid w:val="00F029FF"/>
    <w:rsid w:val="00F02A00"/>
    <w:rsid w:val="00F02AB0"/>
    <w:rsid w:val="00F02AF4"/>
    <w:rsid w:val="00F02B75"/>
    <w:rsid w:val="00F02D15"/>
    <w:rsid w:val="00F0319C"/>
    <w:rsid w:val="00F038A9"/>
    <w:rsid w:val="00F039D0"/>
    <w:rsid w:val="00F03F1F"/>
    <w:rsid w:val="00F03F6A"/>
    <w:rsid w:val="00F04191"/>
    <w:rsid w:val="00F04238"/>
    <w:rsid w:val="00F044AF"/>
    <w:rsid w:val="00F04597"/>
    <w:rsid w:val="00F04A82"/>
    <w:rsid w:val="00F04A89"/>
    <w:rsid w:val="00F04C21"/>
    <w:rsid w:val="00F04C68"/>
    <w:rsid w:val="00F04D2B"/>
    <w:rsid w:val="00F04DC7"/>
    <w:rsid w:val="00F04ED6"/>
    <w:rsid w:val="00F05085"/>
    <w:rsid w:val="00F050D3"/>
    <w:rsid w:val="00F0535F"/>
    <w:rsid w:val="00F0547E"/>
    <w:rsid w:val="00F05EE6"/>
    <w:rsid w:val="00F05F9E"/>
    <w:rsid w:val="00F06342"/>
    <w:rsid w:val="00F0643F"/>
    <w:rsid w:val="00F06653"/>
    <w:rsid w:val="00F06741"/>
    <w:rsid w:val="00F0686D"/>
    <w:rsid w:val="00F069FE"/>
    <w:rsid w:val="00F06B9B"/>
    <w:rsid w:val="00F071DB"/>
    <w:rsid w:val="00F075E1"/>
    <w:rsid w:val="00F07B84"/>
    <w:rsid w:val="00F07BCA"/>
    <w:rsid w:val="00F07DC5"/>
    <w:rsid w:val="00F07FB8"/>
    <w:rsid w:val="00F1030A"/>
    <w:rsid w:val="00F1030B"/>
    <w:rsid w:val="00F1031C"/>
    <w:rsid w:val="00F10342"/>
    <w:rsid w:val="00F103B6"/>
    <w:rsid w:val="00F104C9"/>
    <w:rsid w:val="00F105F3"/>
    <w:rsid w:val="00F11326"/>
    <w:rsid w:val="00F118C7"/>
    <w:rsid w:val="00F11E6D"/>
    <w:rsid w:val="00F1210A"/>
    <w:rsid w:val="00F1249E"/>
    <w:rsid w:val="00F124BF"/>
    <w:rsid w:val="00F1295A"/>
    <w:rsid w:val="00F129DB"/>
    <w:rsid w:val="00F131F9"/>
    <w:rsid w:val="00F1325C"/>
    <w:rsid w:val="00F134A9"/>
    <w:rsid w:val="00F13576"/>
    <w:rsid w:val="00F1380B"/>
    <w:rsid w:val="00F138E4"/>
    <w:rsid w:val="00F13C1C"/>
    <w:rsid w:val="00F1404F"/>
    <w:rsid w:val="00F144A5"/>
    <w:rsid w:val="00F1451F"/>
    <w:rsid w:val="00F145FD"/>
    <w:rsid w:val="00F14657"/>
    <w:rsid w:val="00F14789"/>
    <w:rsid w:val="00F14940"/>
    <w:rsid w:val="00F15058"/>
    <w:rsid w:val="00F15175"/>
    <w:rsid w:val="00F1564A"/>
    <w:rsid w:val="00F15B0F"/>
    <w:rsid w:val="00F164B2"/>
    <w:rsid w:val="00F16760"/>
    <w:rsid w:val="00F168FA"/>
    <w:rsid w:val="00F16A2B"/>
    <w:rsid w:val="00F16AFB"/>
    <w:rsid w:val="00F16EB3"/>
    <w:rsid w:val="00F16FC9"/>
    <w:rsid w:val="00F1700C"/>
    <w:rsid w:val="00F1725D"/>
    <w:rsid w:val="00F1766E"/>
    <w:rsid w:val="00F17706"/>
    <w:rsid w:val="00F17990"/>
    <w:rsid w:val="00F17BB3"/>
    <w:rsid w:val="00F17BE7"/>
    <w:rsid w:val="00F17C9C"/>
    <w:rsid w:val="00F20295"/>
    <w:rsid w:val="00F20431"/>
    <w:rsid w:val="00F20761"/>
    <w:rsid w:val="00F209FD"/>
    <w:rsid w:val="00F21035"/>
    <w:rsid w:val="00F212B9"/>
    <w:rsid w:val="00F2131D"/>
    <w:rsid w:val="00F21331"/>
    <w:rsid w:val="00F213C0"/>
    <w:rsid w:val="00F21A83"/>
    <w:rsid w:val="00F21E27"/>
    <w:rsid w:val="00F220C0"/>
    <w:rsid w:val="00F220EE"/>
    <w:rsid w:val="00F22405"/>
    <w:rsid w:val="00F2288A"/>
    <w:rsid w:val="00F22DF6"/>
    <w:rsid w:val="00F2332E"/>
    <w:rsid w:val="00F23358"/>
    <w:rsid w:val="00F233EB"/>
    <w:rsid w:val="00F23A1A"/>
    <w:rsid w:val="00F23C52"/>
    <w:rsid w:val="00F24179"/>
    <w:rsid w:val="00F242F1"/>
    <w:rsid w:val="00F2445F"/>
    <w:rsid w:val="00F24467"/>
    <w:rsid w:val="00F2462B"/>
    <w:rsid w:val="00F24728"/>
    <w:rsid w:val="00F24ADA"/>
    <w:rsid w:val="00F24BE8"/>
    <w:rsid w:val="00F24CE5"/>
    <w:rsid w:val="00F24CEF"/>
    <w:rsid w:val="00F24D09"/>
    <w:rsid w:val="00F24EE1"/>
    <w:rsid w:val="00F24F53"/>
    <w:rsid w:val="00F254F2"/>
    <w:rsid w:val="00F254F7"/>
    <w:rsid w:val="00F25738"/>
    <w:rsid w:val="00F25771"/>
    <w:rsid w:val="00F26178"/>
    <w:rsid w:val="00F26437"/>
    <w:rsid w:val="00F26771"/>
    <w:rsid w:val="00F268A0"/>
    <w:rsid w:val="00F26ED0"/>
    <w:rsid w:val="00F26FF2"/>
    <w:rsid w:val="00F2719C"/>
    <w:rsid w:val="00F27588"/>
    <w:rsid w:val="00F27655"/>
    <w:rsid w:val="00F2797E"/>
    <w:rsid w:val="00F27BEF"/>
    <w:rsid w:val="00F27BF7"/>
    <w:rsid w:val="00F300C7"/>
    <w:rsid w:val="00F302AC"/>
    <w:rsid w:val="00F303F6"/>
    <w:rsid w:val="00F305A6"/>
    <w:rsid w:val="00F30B7D"/>
    <w:rsid w:val="00F30DD1"/>
    <w:rsid w:val="00F30E48"/>
    <w:rsid w:val="00F31220"/>
    <w:rsid w:val="00F31352"/>
    <w:rsid w:val="00F31429"/>
    <w:rsid w:val="00F314F4"/>
    <w:rsid w:val="00F31631"/>
    <w:rsid w:val="00F31710"/>
    <w:rsid w:val="00F3188F"/>
    <w:rsid w:val="00F31C67"/>
    <w:rsid w:val="00F31C9C"/>
    <w:rsid w:val="00F31D5B"/>
    <w:rsid w:val="00F31DCE"/>
    <w:rsid w:val="00F31EF3"/>
    <w:rsid w:val="00F31FE4"/>
    <w:rsid w:val="00F322C1"/>
    <w:rsid w:val="00F326F2"/>
    <w:rsid w:val="00F3278B"/>
    <w:rsid w:val="00F32D44"/>
    <w:rsid w:val="00F32E9C"/>
    <w:rsid w:val="00F32F14"/>
    <w:rsid w:val="00F33308"/>
    <w:rsid w:val="00F333E9"/>
    <w:rsid w:val="00F33502"/>
    <w:rsid w:val="00F3350B"/>
    <w:rsid w:val="00F33A06"/>
    <w:rsid w:val="00F34014"/>
    <w:rsid w:val="00F340C9"/>
    <w:rsid w:val="00F345CC"/>
    <w:rsid w:val="00F346C7"/>
    <w:rsid w:val="00F347A6"/>
    <w:rsid w:val="00F348B2"/>
    <w:rsid w:val="00F34984"/>
    <w:rsid w:val="00F34C17"/>
    <w:rsid w:val="00F34C33"/>
    <w:rsid w:val="00F352A0"/>
    <w:rsid w:val="00F35682"/>
    <w:rsid w:val="00F35B42"/>
    <w:rsid w:val="00F35D3C"/>
    <w:rsid w:val="00F35DB9"/>
    <w:rsid w:val="00F35E97"/>
    <w:rsid w:val="00F35F51"/>
    <w:rsid w:val="00F360C9"/>
    <w:rsid w:val="00F36133"/>
    <w:rsid w:val="00F36266"/>
    <w:rsid w:val="00F364A2"/>
    <w:rsid w:val="00F367CE"/>
    <w:rsid w:val="00F3696B"/>
    <w:rsid w:val="00F36ACF"/>
    <w:rsid w:val="00F36D04"/>
    <w:rsid w:val="00F370CD"/>
    <w:rsid w:val="00F371FD"/>
    <w:rsid w:val="00F37326"/>
    <w:rsid w:val="00F3757D"/>
    <w:rsid w:val="00F375EC"/>
    <w:rsid w:val="00F378D0"/>
    <w:rsid w:val="00F379DA"/>
    <w:rsid w:val="00F37C54"/>
    <w:rsid w:val="00F37CC1"/>
    <w:rsid w:val="00F37D60"/>
    <w:rsid w:val="00F401F2"/>
    <w:rsid w:val="00F4034A"/>
    <w:rsid w:val="00F4043D"/>
    <w:rsid w:val="00F406B7"/>
    <w:rsid w:val="00F40797"/>
    <w:rsid w:val="00F40798"/>
    <w:rsid w:val="00F40960"/>
    <w:rsid w:val="00F409BE"/>
    <w:rsid w:val="00F40B21"/>
    <w:rsid w:val="00F41303"/>
    <w:rsid w:val="00F41308"/>
    <w:rsid w:val="00F4167B"/>
    <w:rsid w:val="00F41697"/>
    <w:rsid w:val="00F41809"/>
    <w:rsid w:val="00F418A9"/>
    <w:rsid w:val="00F419B5"/>
    <w:rsid w:val="00F419FB"/>
    <w:rsid w:val="00F41A12"/>
    <w:rsid w:val="00F41B69"/>
    <w:rsid w:val="00F41CEA"/>
    <w:rsid w:val="00F41E13"/>
    <w:rsid w:val="00F41F09"/>
    <w:rsid w:val="00F42265"/>
    <w:rsid w:val="00F42772"/>
    <w:rsid w:val="00F4278B"/>
    <w:rsid w:val="00F428CE"/>
    <w:rsid w:val="00F42930"/>
    <w:rsid w:val="00F42EF7"/>
    <w:rsid w:val="00F4310D"/>
    <w:rsid w:val="00F43DDE"/>
    <w:rsid w:val="00F43F54"/>
    <w:rsid w:val="00F445EE"/>
    <w:rsid w:val="00F4487B"/>
    <w:rsid w:val="00F44927"/>
    <w:rsid w:val="00F44F85"/>
    <w:rsid w:val="00F45376"/>
    <w:rsid w:val="00F4541E"/>
    <w:rsid w:val="00F45B78"/>
    <w:rsid w:val="00F45D49"/>
    <w:rsid w:val="00F45D88"/>
    <w:rsid w:val="00F45DCD"/>
    <w:rsid w:val="00F46262"/>
    <w:rsid w:val="00F46305"/>
    <w:rsid w:val="00F4636C"/>
    <w:rsid w:val="00F46494"/>
    <w:rsid w:val="00F467F9"/>
    <w:rsid w:val="00F46902"/>
    <w:rsid w:val="00F472DB"/>
    <w:rsid w:val="00F474BC"/>
    <w:rsid w:val="00F475D4"/>
    <w:rsid w:val="00F47735"/>
    <w:rsid w:val="00F47754"/>
    <w:rsid w:val="00F47DBC"/>
    <w:rsid w:val="00F47F39"/>
    <w:rsid w:val="00F47F74"/>
    <w:rsid w:val="00F50249"/>
    <w:rsid w:val="00F5030A"/>
    <w:rsid w:val="00F50311"/>
    <w:rsid w:val="00F50423"/>
    <w:rsid w:val="00F5046C"/>
    <w:rsid w:val="00F5050C"/>
    <w:rsid w:val="00F505FE"/>
    <w:rsid w:val="00F5061A"/>
    <w:rsid w:val="00F50663"/>
    <w:rsid w:val="00F50C51"/>
    <w:rsid w:val="00F51030"/>
    <w:rsid w:val="00F510EF"/>
    <w:rsid w:val="00F51234"/>
    <w:rsid w:val="00F51635"/>
    <w:rsid w:val="00F519D9"/>
    <w:rsid w:val="00F51A78"/>
    <w:rsid w:val="00F52221"/>
    <w:rsid w:val="00F5229C"/>
    <w:rsid w:val="00F52990"/>
    <w:rsid w:val="00F52A3A"/>
    <w:rsid w:val="00F53219"/>
    <w:rsid w:val="00F53499"/>
    <w:rsid w:val="00F53572"/>
    <w:rsid w:val="00F53814"/>
    <w:rsid w:val="00F5381B"/>
    <w:rsid w:val="00F53B56"/>
    <w:rsid w:val="00F53C00"/>
    <w:rsid w:val="00F5406B"/>
    <w:rsid w:val="00F5440B"/>
    <w:rsid w:val="00F54494"/>
    <w:rsid w:val="00F54559"/>
    <w:rsid w:val="00F54730"/>
    <w:rsid w:val="00F54B45"/>
    <w:rsid w:val="00F54C60"/>
    <w:rsid w:val="00F54EBA"/>
    <w:rsid w:val="00F552F2"/>
    <w:rsid w:val="00F553E6"/>
    <w:rsid w:val="00F5541B"/>
    <w:rsid w:val="00F55537"/>
    <w:rsid w:val="00F55876"/>
    <w:rsid w:val="00F55C5E"/>
    <w:rsid w:val="00F5603A"/>
    <w:rsid w:val="00F5606B"/>
    <w:rsid w:val="00F560DB"/>
    <w:rsid w:val="00F5616C"/>
    <w:rsid w:val="00F5627A"/>
    <w:rsid w:val="00F56376"/>
    <w:rsid w:val="00F563C3"/>
    <w:rsid w:val="00F564AF"/>
    <w:rsid w:val="00F56579"/>
    <w:rsid w:val="00F565A1"/>
    <w:rsid w:val="00F566EF"/>
    <w:rsid w:val="00F56C12"/>
    <w:rsid w:val="00F56D9A"/>
    <w:rsid w:val="00F57124"/>
    <w:rsid w:val="00F574D3"/>
    <w:rsid w:val="00F57522"/>
    <w:rsid w:val="00F57690"/>
    <w:rsid w:val="00F576F5"/>
    <w:rsid w:val="00F57886"/>
    <w:rsid w:val="00F5794E"/>
    <w:rsid w:val="00F57A21"/>
    <w:rsid w:val="00F57E4B"/>
    <w:rsid w:val="00F6008D"/>
    <w:rsid w:val="00F604A1"/>
    <w:rsid w:val="00F604F3"/>
    <w:rsid w:val="00F60B41"/>
    <w:rsid w:val="00F60C37"/>
    <w:rsid w:val="00F60F40"/>
    <w:rsid w:val="00F61228"/>
    <w:rsid w:val="00F6169C"/>
    <w:rsid w:val="00F61A45"/>
    <w:rsid w:val="00F61B7B"/>
    <w:rsid w:val="00F61C19"/>
    <w:rsid w:val="00F61D79"/>
    <w:rsid w:val="00F628C5"/>
    <w:rsid w:val="00F62A42"/>
    <w:rsid w:val="00F62AAE"/>
    <w:rsid w:val="00F62E06"/>
    <w:rsid w:val="00F631C2"/>
    <w:rsid w:val="00F635C7"/>
    <w:rsid w:val="00F63C33"/>
    <w:rsid w:val="00F63E01"/>
    <w:rsid w:val="00F63E75"/>
    <w:rsid w:val="00F63F06"/>
    <w:rsid w:val="00F63F10"/>
    <w:rsid w:val="00F64062"/>
    <w:rsid w:val="00F640ED"/>
    <w:rsid w:val="00F640EF"/>
    <w:rsid w:val="00F6429D"/>
    <w:rsid w:val="00F6443E"/>
    <w:rsid w:val="00F64709"/>
    <w:rsid w:val="00F64732"/>
    <w:rsid w:val="00F647D1"/>
    <w:rsid w:val="00F64A61"/>
    <w:rsid w:val="00F64B86"/>
    <w:rsid w:val="00F64FC5"/>
    <w:rsid w:val="00F650E6"/>
    <w:rsid w:val="00F65138"/>
    <w:rsid w:val="00F6525E"/>
    <w:rsid w:val="00F65299"/>
    <w:rsid w:val="00F65520"/>
    <w:rsid w:val="00F656F9"/>
    <w:rsid w:val="00F65703"/>
    <w:rsid w:val="00F658DE"/>
    <w:rsid w:val="00F66275"/>
    <w:rsid w:val="00F663AE"/>
    <w:rsid w:val="00F667AF"/>
    <w:rsid w:val="00F66AB8"/>
    <w:rsid w:val="00F66D77"/>
    <w:rsid w:val="00F66EEB"/>
    <w:rsid w:val="00F6715C"/>
    <w:rsid w:val="00F67234"/>
    <w:rsid w:val="00F67318"/>
    <w:rsid w:val="00F673B4"/>
    <w:rsid w:val="00F67796"/>
    <w:rsid w:val="00F67A0D"/>
    <w:rsid w:val="00F67BAE"/>
    <w:rsid w:val="00F67D42"/>
    <w:rsid w:val="00F67E1D"/>
    <w:rsid w:val="00F67E1E"/>
    <w:rsid w:val="00F7019B"/>
    <w:rsid w:val="00F70B82"/>
    <w:rsid w:val="00F70BDE"/>
    <w:rsid w:val="00F70F8D"/>
    <w:rsid w:val="00F71161"/>
    <w:rsid w:val="00F7124A"/>
    <w:rsid w:val="00F71546"/>
    <w:rsid w:val="00F715E9"/>
    <w:rsid w:val="00F71C4D"/>
    <w:rsid w:val="00F71C93"/>
    <w:rsid w:val="00F71D42"/>
    <w:rsid w:val="00F71D99"/>
    <w:rsid w:val="00F71F0C"/>
    <w:rsid w:val="00F7205D"/>
    <w:rsid w:val="00F7208E"/>
    <w:rsid w:val="00F72317"/>
    <w:rsid w:val="00F725B8"/>
    <w:rsid w:val="00F72971"/>
    <w:rsid w:val="00F72AEF"/>
    <w:rsid w:val="00F72AF9"/>
    <w:rsid w:val="00F72B0E"/>
    <w:rsid w:val="00F72B46"/>
    <w:rsid w:val="00F72B74"/>
    <w:rsid w:val="00F72C06"/>
    <w:rsid w:val="00F72C89"/>
    <w:rsid w:val="00F72D43"/>
    <w:rsid w:val="00F72DF6"/>
    <w:rsid w:val="00F7303C"/>
    <w:rsid w:val="00F7312C"/>
    <w:rsid w:val="00F73168"/>
    <w:rsid w:val="00F73201"/>
    <w:rsid w:val="00F73324"/>
    <w:rsid w:val="00F73721"/>
    <w:rsid w:val="00F73919"/>
    <w:rsid w:val="00F73978"/>
    <w:rsid w:val="00F73BC8"/>
    <w:rsid w:val="00F73DDA"/>
    <w:rsid w:val="00F74307"/>
    <w:rsid w:val="00F74342"/>
    <w:rsid w:val="00F744A9"/>
    <w:rsid w:val="00F74644"/>
    <w:rsid w:val="00F74779"/>
    <w:rsid w:val="00F74892"/>
    <w:rsid w:val="00F748AC"/>
    <w:rsid w:val="00F749D8"/>
    <w:rsid w:val="00F74C70"/>
    <w:rsid w:val="00F74C84"/>
    <w:rsid w:val="00F74CFB"/>
    <w:rsid w:val="00F74E47"/>
    <w:rsid w:val="00F750A9"/>
    <w:rsid w:val="00F7565E"/>
    <w:rsid w:val="00F757A9"/>
    <w:rsid w:val="00F757C4"/>
    <w:rsid w:val="00F75871"/>
    <w:rsid w:val="00F7588B"/>
    <w:rsid w:val="00F75891"/>
    <w:rsid w:val="00F759FE"/>
    <w:rsid w:val="00F75C27"/>
    <w:rsid w:val="00F75C43"/>
    <w:rsid w:val="00F760C2"/>
    <w:rsid w:val="00F763DC"/>
    <w:rsid w:val="00F763FE"/>
    <w:rsid w:val="00F7683F"/>
    <w:rsid w:val="00F76906"/>
    <w:rsid w:val="00F76AA5"/>
    <w:rsid w:val="00F76C80"/>
    <w:rsid w:val="00F76FB1"/>
    <w:rsid w:val="00F772C3"/>
    <w:rsid w:val="00F77404"/>
    <w:rsid w:val="00F774D3"/>
    <w:rsid w:val="00F7751C"/>
    <w:rsid w:val="00F77808"/>
    <w:rsid w:val="00F778DD"/>
    <w:rsid w:val="00F77A60"/>
    <w:rsid w:val="00F77E1A"/>
    <w:rsid w:val="00F8036E"/>
    <w:rsid w:val="00F809AB"/>
    <w:rsid w:val="00F809DF"/>
    <w:rsid w:val="00F8134B"/>
    <w:rsid w:val="00F815CB"/>
    <w:rsid w:val="00F81B5D"/>
    <w:rsid w:val="00F81C4A"/>
    <w:rsid w:val="00F821E7"/>
    <w:rsid w:val="00F82587"/>
    <w:rsid w:val="00F826FA"/>
    <w:rsid w:val="00F827C7"/>
    <w:rsid w:val="00F82CA5"/>
    <w:rsid w:val="00F82DE0"/>
    <w:rsid w:val="00F83151"/>
    <w:rsid w:val="00F83158"/>
    <w:rsid w:val="00F8352A"/>
    <w:rsid w:val="00F83567"/>
    <w:rsid w:val="00F8359A"/>
    <w:rsid w:val="00F835CE"/>
    <w:rsid w:val="00F838C2"/>
    <w:rsid w:val="00F83ABE"/>
    <w:rsid w:val="00F83C7A"/>
    <w:rsid w:val="00F83DD7"/>
    <w:rsid w:val="00F840FE"/>
    <w:rsid w:val="00F84137"/>
    <w:rsid w:val="00F846FB"/>
    <w:rsid w:val="00F848F2"/>
    <w:rsid w:val="00F84925"/>
    <w:rsid w:val="00F84BD4"/>
    <w:rsid w:val="00F84C9B"/>
    <w:rsid w:val="00F84FCE"/>
    <w:rsid w:val="00F856B1"/>
    <w:rsid w:val="00F856F9"/>
    <w:rsid w:val="00F8573B"/>
    <w:rsid w:val="00F85CF7"/>
    <w:rsid w:val="00F85D98"/>
    <w:rsid w:val="00F85DD1"/>
    <w:rsid w:val="00F86003"/>
    <w:rsid w:val="00F86228"/>
    <w:rsid w:val="00F8624B"/>
    <w:rsid w:val="00F8637E"/>
    <w:rsid w:val="00F863F5"/>
    <w:rsid w:val="00F86534"/>
    <w:rsid w:val="00F8661E"/>
    <w:rsid w:val="00F866AC"/>
    <w:rsid w:val="00F86A43"/>
    <w:rsid w:val="00F86A48"/>
    <w:rsid w:val="00F86CE8"/>
    <w:rsid w:val="00F86D1C"/>
    <w:rsid w:val="00F86D21"/>
    <w:rsid w:val="00F86D6A"/>
    <w:rsid w:val="00F86F31"/>
    <w:rsid w:val="00F87214"/>
    <w:rsid w:val="00F87374"/>
    <w:rsid w:val="00F87923"/>
    <w:rsid w:val="00F87BD4"/>
    <w:rsid w:val="00F87C70"/>
    <w:rsid w:val="00F87C95"/>
    <w:rsid w:val="00F87DB1"/>
    <w:rsid w:val="00F9000B"/>
    <w:rsid w:val="00F90AE7"/>
    <w:rsid w:val="00F90DB7"/>
    <w:rsid w:val="00F90DFA"/>
    <w:rsid w:val="00F90E76"/>
    <w:rsid w:val="00F91031"/>
    <w:rsid w:val="00F914FA"/>
    <w:rsid w:val="00F918AA"/>
    <w:rsid w:val="00F91AB6"/>
    <w:rsid w:val="00F91C15"/>
    <w:rsid w:val="00F91D18"/>
    <w:rsid w:val="00F91D82"/>
    <w:rsid w:val="00F91EA8"/>
    <w:rsid w:val="00F91F55"/>
    <w:rsid w:val="00F9200B"/>
    <w:rsid w:val="00F921DF"/>
    <w:rsid w:val="00F925CD"/>
    <w:rsid w:val="00F928D7"/>
    <w:rsid w:val="00F9291D"/>
    <w:rsid w:val="00F92D65"/>
    <w:rsid w:val="00F92E9B"/>
    <w:rsid w:val="00F92EBC"/>
    <w:rsid w:val="00F92F0D"/>
    <w:rsid w:val="00F9314D"/>
    <w:rsid w:val="00F931FD"/>
    <w:rsid w:val="00F9331F"/>
    <w:rsid w:val="00F93805"/>
    <w:rsid w:val="00F93A1D"/>
    <w:rsid w:val="00F93ABF"/>
    <w:rsid w:val="00F93CC3"/>
    <w:rsid w:val="00F93DDD"/>
    <w:rsid w:val="00F9417B"/>
    <w:rsid w:val="00F943F1"/>
    <w:rsid w:val="00F9460E"/>
    <w:rsid w:val="00F948C6"/>
    <w:rsid w:val="00F94B13"/>
    <w:rsid w:val="00F94B38"/>
    <w:rsid w:val="00F94B84"/>
    <w:rsid w:val="00F94C0B"/>
    <w:rsid w:val="00F94EEF"/>
    <w:rsid w:val="00F9500B"/>
    <w:rsid w:val="00F951D7"/>
    <w:rsid w:val="00F95244"/>
    <w:rsid w:val="00F9526B"/>
    <w:rsid w:val="00F953B5"/>
    <w:rsid w:val="00F959D3"/>
    <w:rsid w:val="00F95B40"/>
    <w:rsid w:val="00F95B52"/>
    <w:rsid w:val="00F95C29"/>
    <w:rsid w:val="00F95E31"/>
    <w:rsid w:val="00F9602A"/>
    <w:rsid w:val="00F96037"/>
    <w:rsid w:val="00F9618D"/>
    <w:rsid w:val="00F965F7"/>
    <w:rsid w:val="00F96718"/>
    <w:rsid w:val="00F96A40"/>
    <w:rsid w:val="00F96BA1"/>
    <w:rsid w:val="00F96E56"/>
    <w:rsid w:val="00F96E7A"/>
    <w:rsid w:val="00F96FE4"/>
    <w:rsid w:val="00F97046"/>
    <w:rsid w:val="00F97173"/>
    <w:rsid w:val="00F971DC"/>
    <w:rsid w:val="00F97337"/>
    <w:rsid w:val="00F9739F"/>
    <w:rsid w:val="00F97596"/>
    <w:rsid w:val="00F97642"/>
    <w:rsid w:val="00F97698"/>
    <w:rsid w:val="00F97827"/>
    <w:rsid w:val="00F97A05"/>
    <w:rsid w:val="00F97CFC"/>
    <w:rsid w:val="00F97EC7"/>
    <w:rsid w:val="00F97F3B"/>
    <w:rsid w:val="00FA004C"/>
    <w:rsid w:val="00FA006A"/>
    <w:rsid w:val="00FA03C6"/>
    <w:rsid w:val="00FA0505"/>
    <w:rsid w:val="00FA06B5"/>
    <w:rsid w:val="00FA07E2"/>
    <w:rsid w:val="00FA094D"/>
    <w:rsid w:val="00FA0A1B"/>
    <w:rsid w:val="00FA0B18"/>
    <w:rsid w:val="00FA0BDB"/>
    <w:rsid w:val="00FA0DE4"/>
    <w:rsid w:val="00FA0E55"/>
    <w:rsid w:val="00FA0FF3"/>
    <w:rsid w:val="00FA147F"/>
    <w:rsid w:val="00FA167C"/>
    <w:rsid w:val="00FA18AF"/>
    <w:rsid w:val="00FA1C28"/>
    <w:rsid w:val="00FA1DF8"/>
    <w:rsid w:val="00FA1E85"/>
    <w:rsid w:val="00FA1EE0"/>
    <w:rsid w:val="00FA2409"/>
    <w:rsid w:val="00FA2801"/>
    <w:rsid w:val="00FA281E"/>
    <w:rsid w:val="00FA299F"/>
    <w:rsid w:val="00FA2B97"/>
    <w:rsid w:val="00FA2CAE"/>
    <w:rsid w:val="00FA2DA2"/>
    <w:rsid w:val="00FA2F4C"/>
    <w:rsid w:val="00FA3426"/>
    <w:rsid w:val="00FA34B8"/>
    <w:rsid w:val="00FA3520"/>
    <w:rsid w:val="00FA3760"/>
    <w:rsid w:val="00FA3A53"/>
    <w:rsid w:val="00FA3AE2"/>
    <w:rsid w:val="00FA3C11"/>
    <w:rsid w:val="00FA3C7A"/>
    <w:rsid w:val="00FA3CFF"/>
    <w:rsid w:val="00FA3EA6"/>
    <w:rsid w:val="00FA3F6A"/>
    <w:rsid w:val="00FA3F8C"/>
    <w:rsid w:val="00FA4055"/>
    <w:rsid w:val="00FA4123"/>
    <w:rsid w:val="00FA41C5"/>
    <w:rsid w:val="00FA4215"/>
    <w:rsid w:val="00FA43DE"/>
    <w:rsid w:val="00FA4507"/>
    <w:rsid w:val="00FA4872"/>
    <w:rsid w:val="00FA4B80"/>
    <w:rsid w:val="00FA573D"/>
    <w:rsid w:val="00FA5D39"/>
    <w:rsid w:val="00FA5E8E"/>
    <w:rsid w:val="00FA60AD"/>
    <w:rsid w:val="00FA615B"/>
    <w:rsid w:val="00FA61BD"/>
    <w:rsid w:val="00FA6443"/>
    <w:rsid w:val="00FA6554"/>
    <w:rsid w:val="00FA6725"/>
    <w:rsid w:val="00FA6ACC"/>
    <w:rsid w:val="00FA6C8F"/>
    <w:rsid w:val="00FA735A"/>
    <w:rsid w:val="00FA7497"/>
    <w:rsid w:val="00FA7644"/>
    <w:rsid w:val="00FA78CB"/>
    <w:rsid w:val="00FA7E81"/>
    <w:rsid w:val="00FA7FF1"/>
    <w:rsid w:val="00FB0194"/>
    <w:rsid w:val="00FB022B"/>
    <w:rsid w:val="00FB044A"/>
    <w:rsid w:val="00FB11A5"/>
    <w:rsid w:val="00FB185B"/>
    <w:rsid w:val="00FB18B6"/>
    <w:rsid w:val="00FB1977"/>
    <w:rsid w:val="00FB19DF"/>
    <w:rsid w:val="00FB1CEA"/>
    <w:rsid w:val="00FB1D21"/>
    <w:rsid w:val="00FB1DF4"/>
    <w:rsid w:val="00FB2216"/>
    <w:rsid w:val="00FB2527"/>
    <w:rsid w:val="00FB2903"/>
    <w:rsid w:val="00FB2C0A"/>
    <w:rsid w:val="00FB2D0C"/>
    <w:rsid w:val="00FB2DEA"/>
    <w:rsid w:val="00FB3172"/>
    <w:rsid w:val="00FB3660"/>
    <w:rsid w:val="00FB3747"/>
    <w:rsid w:val="00FB37DE"/>
    <w:rsid w:val="00FB38A4"/>
    <w:rsid w:val="00FB3A58"/>
    <w:rsid w:val="00FB4190"/>
    <w:rsid w:val="00FB4268"/>
    <w:rsid w:val="00FB43E6"/>
    <w:rsid w:val="00FB4482"/>
    <w:rsid w:val="00FB4774"/>
    <w:rsid w:val="00FB4D2F"/>
    <w:rsid w:val="00FB50E4"/>
    <w:rsid w:val="00FB522C"/>
    <w:rsid w:val="00FB5245"/>
    <w:rsid w:val="00FB526D"/>
    <w:rsid w:val="00FB588C"/>
    <w:rsid w:val="00FB5C23"/>
    <w:rsid w:val="00FB5CD0"/>
    <w:rsid w:val="00FB61EE"/>
    <w:rsid w:val="00FB642B"/>
    <w:rsid w:val="00FB66DC"/>
    <w:rsid w:val="00FB69F2"/>
    <w:rsid w:val="00FB6A08"/>
    <w:rsid w:val="00FB6B07"/>
    <w:rsid w:val="00FB708A"/>
    <w:rsid w:val="00FB70EA"/>
    <w:rsid w:val="00FB739A"/>
    <w:rsid w:val="00FB73FC"/>
    <w:rsid w:val="00FB74F7"/>
    <w:rsid w:val="00FB7A9B"/>
    <w:rsid w:val="00FB7C45"/>
    <w:rsid w:val="00FB7DA5"/>
    <w:rsid w:val="00FC019E"/>
    <w:rsid w:val="00FC07C4"/>
    <w:rsid w:val="00FC0FC9"/>
    <w:rsid w:val="00FC1051"/>
    <w:rsid w:val="00FC1182"/>
    <w:rsid w:val="00FC122D"/>
    <w:rsid w:val="00FC1336"/>
    <w:rsid w:val="00FC1966"/>
    <w:rsid w:val="00FC1A7C"/>
    <w:rsid w:val="00FC1D74"/>
    <w:rsid w:val="00FC237D"/>
    <w:rsid w:val="00FC265F"/>
    <w:rsid w:val="00FC2950"/>
    <w:rsid w:val="00FC2D62"/>
    <w:rsid w:val="00FC31E2"/>
    <w:rsid w:val="00FC348F"/>
    <w:rsid w:val="00FC34B7"/>
    <w:rsid w:val="00FC3513"/>
    <w:rsid w:val="00FC353F"/>
    <w:rsid w:val="00FC3AF4"/>
    <w:rsid w:val="00FC3D19"/>
    <w:rsid w:val="00FC3F55"/>
    <w:rsid w:val="00FC4894"/>
    <w:rsid w:val="00FC49FF"/>
    <w:rsid w:val="00FC4A3B"/>
    <w:rsid w:val="00FC4C78"/>
    <w:rsid w:val="00FC4D74"/>
    <w:rsid w:val="00FC4DCA"/>
    <w:rsid w:val="00FC4F0E"/>
    <w:rsid w:val="00FC5103"/>
    <w:rsid w:val="00FC5108"/>
    <w:rsid w:val="00FC523C"/>
    <w:rsid w:val="00FC5865"/>
    <w:rsid w:val="00FC5932"/>
    <w:rsid w:val="00FC5A5D"/>
    <w:rsid w:val="00FC5CFA"/>
    <w:rsid w:val="00FC5D42"/>
    <w:rsid w:val="00FC610F"/>
    <w:rsid w:val="00FC63A1"/>
    <w:rsid w:val="00FC640E"/>
    <w:rsid w:val="00FC6613"/>
    <w:rsid w:val="00FC691E"/>
    <w:rsid w:val="00FC6BEE"/>
    <w:rsid w:val="00FC6C8E"/>
    <w:rsid w:val="00FC74F7"/>
    <w:rsid w:val="00FC7768"/>
    <w:rsid w:val="00FC78A6"/>
    <w:rsid w:val="00FC79AC"/>
    <w:rsid w:val="00FC7A11"/>
    <w:rsid w:val="00FC7F40"/>
    <w:rsid w:val="00FC7FC6"/>
    <w:rsid w:val="00FC7FC8"/>
    <w:rsid w:val="00FD0041"/>
    <w:rsid w:val="00FD0141"/>
    <w:rsid w:val="00FD0180"/>
    <w:rsid w:val="00FD0389"/>
    <w:rsid w:val="00FD09C5"/>
    <w:rsid w:val="00FD0B01"/>
    <w:rsid w:val="00FD0DFF"/>
    <w:rsid w:val="00FD0EE2"/>
    <w:rsid w:val="00FD1194"/>
    <w:rsid w:val="00FD13C2"/>
    <w:rsid w:val="00FD1494"/>
    <w:rsid w:val="00FD1533"/>
    <w:rsid w:val="00FD162C"/>
    <w:rsid w:val="00FD1B01"/>
    <w:rsid w:val="00FD1BD1"/>
    <w:rsid w:val="00FD1CCA"/>
    <w:rsid w:val="00FD1E87"/>
    <w:rsid w:val="00FD232C"/>
    <w:rsid w:val="00FD2370"/>
    <w:rsid w:val="00FD23B2"/>
    <w:rsid w:val="00FD23D4"/>
    <w:rsid w:val="00FD2427"/>
    <w:rsid w:val="00FD2492"/>
    <w:rsid w:val="00FD2676"/>
    <w:rsid w:val="00FD28D2"/>
    <w:rsid w:val="00FD291E"/>
    <w:rsid w:val="00FD2983"/>
    <w:rsid w:val="00FD2D41"/>
    <w:rsid w:val="00FD3054"/>
    <w:rsid w:val="00FD32B8"/>
    <w:rsid w:val="00FD32C2"/>
    <w:rsid w:val="00FD35EC"/>
    <w:rsid w:val="00FD36D3"/>
    <w:rsid w:val="00FD37F3"/>
    <w:rsid w:val="00FD39A0"/>
    <w:rsid w:val="00FD3A1A"/>
    <w:rsid w:val="00FD3CD0"/>
    <w:rsid w:val="00FD42C6"/>
    <w:rsid w:val="00FD4333"/>
    <w:rsid w:val="00FD4427"/>
    <w:rsid w:val="00FD4812"/>
    <w:rsid w:val="00FD4881"/>
    <w:rsid w:val="00FD4886"/>
    <w:rsid w:val="00FD4996"/>
    <w:rsid w:val="00FD4A42"/>
    <w:rsid w:val="00FD4DD2"/>
    <w:rsid w:val="00FD4FEE"/>
    <w:rsid w:val="00FD523C"/>
    <w:rsid w:val="00FD5792"/>
    <w:rsid w:val="00FD583E"/>
    <w:rsid w:val="00FD5A57"/>
    <w:rsid w:val="00FD5C4E"/>
    <w:rsid w:val="00FD5DBB"/>
    <w:rsid w:val="00FD5E87"/>
    <w:rsid w:val="00FD5F4C"/>
    <w:rsid w:val="00FD6151"/>
    <w:rsid w:val="00FD6641"/>
    <w:rsid w:val="00FD6CD4"/>
    <w:rsid w:val="00FD70B2"/>
    <w:rsid w:val="00FD71AD"/>
    <w:rsid w:val="00FD75D9"/>
    <w:rsid w:val="00FD7832"/>
    <w:rsid w:val="00FD7889"/>
    <w:rsid w:val="00FD78C5"/>
    <w:rsid w:val="00FD7B93"/>
    <w:rsid w:val="00FD7C3A"/>
    <w:rsid w:val="00FE02AD"/>
    <w:rsid w:val="00FE0329"/>
    <w:rsid w:val="00FE040F"/>
    <w:rsid w:val="00FE0937"/>
    <w:rsid w:val="00FE0AF2"/>
    <w:rsid w:val="00FE0B2C"/>
    <w:rsid w:val="00FE0CEE"/>
    <w:rsid w:val="00FE0CFF"/>
    <w:rsid w:val="00FE0E8B"/>
    <w:rsid w:val="00FE0FA7"/>
    <w:rsid w:val="00FE106F"/>
    <w:rsid w:val="00FE196B"/>
    <w:rsid w:val="00FE1AA8"/>
    <w:rsid w:val="00FE1B2C"/>
    <w:rsid w:val="00FE1CD4"/>
    <w:rsid w:val="00FE1CDD"/>
    <w:rsid w:val="00FE1E21"/>
    <w:rsid w:val="00FE1E95"/>
    <w:rsid w:val="00FE209B"/>
    <w:rsid w:val="00FE243A"/>
    <w:rsid w:val="00FE25A8"/>
    <w:rsid w:val="00FE27A3"/>
    <w:rsid w:val="00FE2DB1"/>
    <w:rsid w:val="00FE2DEE"/>
    <w:rsid w:val="00FE2F8F"/>
    <w:rsid w:val="00FE3852"/>
    <w:rsid w:val="00FE3B83"/>
    <w:rsid w:val="00FE3C70"/>
    <w:rsid w:val="00FE3CBE"/>
    <w:rsid w:val="00FE3DD3"/>
    <w:rsid w:val="00FE3EA4"/>
    <w:rsid w:val="00FE3FC1"/>
    <w:rsid w:val="00FE4146"/>
    <w:rsid w:val="00FE4194"/>
    <w:rsid w:val="00FE4274"/>
    <w:rsid w:val="00FE4323"/>
    <w:rsid w:val="00FE43F1"/>
    <w:rsid w:val="00FE4517"/>
    <w:rsid w:val="00FE4572"/>
    <w:rsid w:val="00FE4C2B"/>
    <w:rsid w:val="00FE4C9F"/>
    <w:rsid w:val="00FE4F6D"/>
    <w:rsid w:val="00FE52BD"/>
    <w:rsid w:val="00FE58C4"/>
    <w:rsid w:val="00FE5AE3"/>
    <w:rsid w:val="00FE5D59"/>
    <w:rsid w:val="00FE62DF"/>
    <w:rsid w:val="00FE638A"/>
    <w:rsid w:val="00FE6394"/>
    <w:rsid w:val="00FE6407"/>
    <w:rsid w:val="00FE6415"/>
    <w:rsid w:val="00FE6602"/>
    <w:rsid w:val="00FE6725"/>
    <w:rsid w:val="00FE6A79"/>
    <w:rsid w:val="00FE6AAA"/>
    <w:rsid w:val="00FE6BA1"/>
    <w:rsid w:val="00FE6CD1"/>
    <w:rsid w:val="00FE6CF0"/>
    <w:rsid w:val="00FE70C1"/>
    <w:rsid w:val="00FE72CE"/>
    <w:rsid w:val="00FE72D5"/>
    <w:rsid w:val="00FE7326"/>
    <w:rsid w:val="00FE769D"/>
    <w:rsid w:val="00FE78E0"/>
    <w:rsid w:val="00FE7B67"/>
    <w:rsid w:val="00FE7C6A"/>
    <w:rsid w:val="00FE7CA6"/>
    <w:rsid w:val="00FE7DC0"/>
    <w:rsid w:val="00FF03F6"/>
    <w:rsid w:val="00FF077B"/>
    <w:rsid w:val="00FF07FA"/>
    <w:rsid w:val="00FF0895"/>
    <w:rsid w:val="00FF0AF1"/>
    <w:rsid w:val="00FF0BE0"/>
    <w:rsid w:val="00FF1089"/>
    <w:rsid w:val="00FF11E6"/>
    <w:rsid w:val="00FF12F4"/>
    <w:rsid w:val="00FF1337"/>
    <w:rsid w:val="00FF1355"/>
    <w:rsid w:val="00FF186A"/>
    <w:rsid w:val="00FF1988"/>
    <w:rsid w:val="00FF1A06"/>
    <w:rsid w:val="00FF1A93"/>
    <w:rsid w:val="00FF1B06"/>
    <w:rsid w:val="00FF203C"/>
    <w:rsid w:val="00FF20E8"/>
    <w:rsid w:val="00FF2166"/>
    <w:rsid w:val="00FF21D8"/>
    <w:rsid w:val="00FF224C"/>
    <w:rsid w:val="00FF23B0"/>
    <w:rsid w:val="00FF24CC"/>
    <w:rsid w:val="00FF2AA4"/>
    <w:rsid w:val="00FF2DFC"/>
    <w:rsid w:val="00FF2E88"/>
    <w:rsid w:val="00FF2F8D"/>
    <w:rsid w:val="00FF334E"/>
    <w:rsid w:val="00FF38F7"/>
    <w:rsid w:val="00FF3A9E"/>
    <w:rsid w:val="00FF3DBC"/>
    <w:rsid w:val="00FF41C2"/>
    <w:rsid w:val="00FF4223"/>
    <w:rsid w:val="00FF431D"/>
    <w:rsid w:val="00FF46FE"/>
    <w:rsid w:val="00FF4739"/>
    <w:rsid w:val="00FF4908"/>
    <w:rsid w:val="00FF4B38"/>
    <w:rsid w:val="00FF4CA0"/>
    <w:rsid w:val="00FF4CAE"/>
    <w:rsid w:val="00FF526F"/>
    <w:rsid w:val="00FF5542"/>
    <w:rsid w:val="00FF5548"/>
    <w:rsid w:val="00FF5A10"/>
    <w:rsid w:val="00FF5A6D"/>
    <w:rsid w:val="00FF5BA8"/>
    <w:rsid w:val="00FF5BAA"/>
    <w:rsid w:val="00FF5BD2"/>
    <w:rsid w:val="00FF5E3B"/>
    <w:rsid w:val="00FF60AE"/>
    <w:rsid w:val="00FF6267"/>
    <w:rsid w:val="00FF6292"/>
    <w:rsid w:val="00FF62DB"/>
    <w:rsid w:val="00FF636A"/>
    <w:rsid w:val="00FF64B9"/>
    <w:rsid w:val="00FF6584"/>
    <w:rsid w:val="00FF668A"/>
    <w:rsid w:val="00FF66D8"/>
    <w:rsid w:val="00FF6821"/>
    <w:rsid w:val="00FF698C"/>
    <w:rsid w:val="00FF6AA8"/>
    <w:rsid w:val="00FF6D86"/>
    <w:rsid w:val="00FF70ED"/>
    <w:rsid w:val="00FF72EC"/>
    <w:rsid w:val="00FF73CF"/>
    <w:rsid w:val="00FF7712"/>
    <w:rsid w:val="00FF78E3"/>
    <w:rsid w:val="00FF7A53"/>
    <w:rsid w:val="00FF7B3B"/>
    <w:rsid w:val="00FF7B65"/>
    <w:rsid w:val="00FF7BF0"/>
    <w:rsid w:val="00FF7C55"/>
    <w:rsid w:val="00FF7D1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 type="connector" idref="#Line 159"/>
        <o:r id="V:Rule2" type="connector" idref="#Line 160"/>
        <o:r id="V:Rule3" type="connector" idref="#Line 161"/>
        <o:r id="V:Rule4" type="connector" idref="#Line 162"/>
        <o:r id="V:Rule5" type="connector" idref="#Line 1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a7">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0"/>
    <w:uiPriority w:val="99"/>
    <w:qFormat/>
    <w:rsid w:val="00B95324"/>
    <w:pPr>
      <w:keepNext/>
      <w:keepLines/>
      <w:numPr>
        <w:numId w:val="3"/>
      </w:numPr>
      <w:spacing w:before="480"/>
      <w:jc w:val="left"/>
      <w:outlineLvl w:val="0"/>
    </w:pPr>
    <w:rPr>
      <w:rFonts w:ascii="Times" w:hAnsi="Times"/>
      <w:b/>
      <w:bCs/>
      <w:sz w:val="24"/>
      <w:szCs w:val="24"/>
    </w:rPr>
  </w:style>
  <w:style w:type="paragraph" w:styleId="2">
    <w:name w:val="heading 2"/>
    <w:basedOn w:val="a7"/>
    <w:next w:val="a7"/>
    <w:link w:val="22"/>
    <w:uiPriority w:val="99"/>
    <w:qFormat/>
    <w:rsid w:val="00DE5D3F"/>
    <w:pPr>
      <w:keepNext/>
      <w:keepLines/>
      <w:numPr>
        <w:ilvl w:val="1"/>
        <w:numId w:val="3"/>
      </w:numPr>
      <w:spacing w:before="313"/>
      <w:outlineLvl w:val="1"/>
    </w:pPr>
    <w:rPr>
      <w:rFonts w:ascii="Times" w:hAnsi="Times"/>
      <w:b/>
      <w:bCs/>
      <w:sz w:val="22"/>
      <w:szCs w:val="22"/>
    </w:rPr>
  </w:style>
  <w:style w:type="paragraph" w:styleId="3">
    <w:name w:val="heading 3"/>
    <w:basedOn w:val="a7"/>
    <w:next w:val="a7"/>
    <w:link w:val="32"/>
    <w:uiPriority w:val="99"/>
    <w:qFormat/>
    <w:rsid w:val="00D33942"/>
    <w:pPr>
      <w:keepNext/>
      <w:keepLines/>
      <w:numPr>
        <w:ilvl w:val="2"/>
        <w:numId w:val="3"/>
      </w:numPr>
      <w:spacing w:before="181"/>
      <w:outlineLvl w:val="2"/>
    </w:pPr>
    <w:rPr>
      <w:b/>
      <w:bCs/>
    </w:rPr>
  </w:style>
  <w:style w:type="paragraph" w:styleId="4">
    <w:name w:val="heading 4"/>
    <w:aliases w:val="Heading 4 Char1,Heading 4 Char Char"/>
    <w:basedOn w:val="3"/>
    <w:next w:val="a7"/>
    <w:link w:val="42"/>
    <w:uiPriority w:val="99"/>
    <w:qFormat/>
    <w:rsid w:val="00F97642"/>
    <w:pPr>
      <w:numPr>
        <w:ilvl w:val="3"/>
      </w:numPr>
      <w:ind w:hanging="1870"/>
      <w:jc w:val="left"/>
      <w:outlineLvl w:val="3"/>
    </w:pPr>
  </w:style>
  <w:style w:type="paragraph" w:styleId="50">
    <w:name w:val="heading 5"/>
    <w:basedOn w:val="3"/>
    <w:next w:val="a7"/>
    <w:link w:val="51"/>
    <w:uiPriority w:val="99"/>
    <w:qFormat/>
    <w:rsid w:val="00D07A7C"/>
    <w:pPr>
      <w:numPr>
        <w:ilvl w:val="4"/>
      </w:numPr>
      <w:tabs>
        <w:tab w:val="left" w:pos="907"/>
      </w:tabs>
      <w:ind w:left="1701" w:hanging="1701"/>
      <w:outlineLvl w:val="4"/>
    </w:pPr>
  </w:style>
  <w:style w:type="paragraph" w:styleId="6">
    <w:name w:val="heading 6"/>
    <w:basedOn w:val="3"/>
    <w:next w:val="a7"/>
    <w:link w:val="60"/>
    <w:uiPriority w:val="99"/>
    <w:qFormat/>
    <w:rsid w:val="00FC2D62"/>
    <w:pPr>
      <w:numPr>
        <w:ilvl w:val="5"/>
      </w:numPr>
      <w:ind w:left="0" w:firstLine="0"/>
      <w:outlineLvl w:val="5"/>
    </w:pPr>
    <w:rPr>
      <w:rFonts w:ascii="Times" w:hAnsi="Times"/>
    </w:rPr>
  </w:style>
  <w:style w:type="paragraph" w:styleId="7">
    <w:name w:val="heading 7"/>
    <w:basedOn w:val="6"/>
    <w:next w:val="a7"/>
    <w:link w:val="70"/>
    <w:qFormat/>
    <w:rsid w:val="00DE5D3F"/>
    <w:pPr>
      <w:outlineLvl w:val="6"/>
    </w:pPr>
  </w:style>
  <w:style w:type="paragraph" w:styleId="8">
    <w:name w:val="heading 8"/>
    <w:basedOn w:val="7"/>
    <w:next w:val="a7"/>
    <w:link w:val="80"/>
    <w:qFormat/>
    <w:rsid w:val="00DE5D3F"/>
    <w:pPr>
      <w:outlineLvl w:val="7"/>
    </w:pPr>
  </w:style>
  <w:style w:type="paragraph" w:styleId="9">
    <w:name w:val="heading 9"/>
    <w:basedOn w:val="8"/>
    <w:next w:val="a7"/>
    <w:link w:val="90"/>
    <w:uiPriority w:val="99"/>
    <w:qFormat/>
    <w:rsid w:val="00DE5D3F"/>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link w:val="1"/>
    <w:uiPriority w:val="99"/>
    <w:locked/>
    <w:rsid w:val="00B95324"/>
    <w:rPr>
      <w:b/>
      <w:bCs/>
      <w:sz w:val="24"/>
      <w:szCs w:val="24"/>
      <w:lang w:val="en-GB" w:eastAsia="en-US"/>
    </w:rPr>
  </w:style>
  <w:style w:type="character" w:customStyle="1" w:styleId="22">
    <w:name w:val="見出し 2 (文字)"/>
    <w:link w:val="2"/>
    <w:uiPriority w:val="99"/>
    <w:locked/>
    <w:rsid w:val="00F75C43"/>
    <w:rPr>
      <w:b/>
      <w:bCs/>
      <w:sz w:val="22"/>
      <w:szCs w:val="22"/>
      <w:lang w:val="en-GB" w:eastAsia="en-US"/>
    </w:rPr>
  </w:style>
  <w:style w:type="character" w:customStyle="1" w:styleId="32">
    <w:name w:val="見出し 3 (文字)"/>
    <w:link w:val="3"/>
    <w:uiPriority w:val="99"/>
    <w:locked/>
    <w:rsid w:val="00D33942"/>
    <w:rPr>
      <w:rFonts w:ascii="Times New Roman" w:hAnsi="Times New Roman"/>
      <w:b/>
      <w:bCs/>
      <w:lang w:val="en-GB" w:eastAsia="en-US"/>
    </w:rPr>
  </w:style>
  <w:style w:type="character" w:customStyle="1" w:styleId="42">
    <w:name w:val="見出し 4 (文字)"/>
    <w:aliases w:val="Heading 4 Char1 (文字),Heading 4 Char Char (文字)"/>
    <w:link w:val="4"/>
    <w:uiPriority w:val="99"/>
    <w:locked/>
    <w:rsid w:val="00F97642"/>
    <w:rPr>
      <w:rFonts w:ascii="Times New Roman" w:hAnsi="Times New Roman"/>
      <w:b/>
      <w:bCs/>
      <w:lang w:val="en-GB" w:eastAsia="en-US"/>
    </w:rPr>
  </w:style>
  <w:style w:type="character" w:customStyle="1" w:styleId="51">
    <w:name w:val="見出し 5 (文字)"/>
    <w:link w:val="50"/>
    <w:uiPriority w:val="99"/>
    <w:locked/>
    <w:rsid w:val="00D07A7C"/>
    <w:rPr>
      <w:rFonts w:ascii="Times New Roman" w:hAnsi="Times New Roman"/>
      <w:b/>
      <w:bCs/>
      <w:lang w:val="en-GB" w:eastAsia="en-US"/>
    </w:rPr>
  </w:style>
  <w:style w:type="character" w:customStyle="1" w:styleId="60">
    <w:name w:val="見出し 6 (文字)"/>
    <w:link w:val="6"/>
    <w:uiPriority w:val="99"/>
    <w:locked/>
    <w:rsid w:val="00FC2D62"/>
    <w:rPr>
      <w:b/>
      <w:bCs/>
      <w:lang w:val="en-GB" w:eastAsia="en-US"/>
    </w:rPr>
  </w:style>
  <w:style w:type="character" w:customStyle="1" w:styleId="70">
    <w:name w:val="見出し 7 (文字)"/>
    <w:link w:val="7"/>
    <w:locked/>
    <w:rsid w:val="00047B06"/>
    <w:rPr>
      <w:b/>
      <w:bCs/>
      <w:lang w:val="en-GB" w:eastAsia="en-US"/>
    </w:rPr>
  </w:style>
  <w:style w:type="character" w:customStyle="1" w:styleId="80">
    <w:name w:val="見出し 8 (文字)"/>
    <w:link w:val="8"/>
    <w:locked/>
    <w:rsid w:val="00047B06"/>
    <w:rPr>
      <w:b/>
      <w:bCs/>
      <w:lang w:val="en-GB" w:eastAsia="en-US"/>
    </w:rPr>
  </w:style>
  <w:style w:type="character" w:customStyle="1" w:styleId="90">
    <w:name w:val="見出し 9 (文字)"/>
    <w:link w:val="9"/>
    <w:uiPriority w:val="99"/>
    <w:locked/>
    <w:rsid w:val="00047B06"/>
    <w:rPr>
      <w:b/>
      <w:bCs/>
      <w:lang w:val="en-GB" w:eastAsia="en-US"/>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semiHidden/>
    <w:rsid w:val="00DE5D3F"/>
    <w:rPr>
      <w:rFonts w:cs="Times New Roman"/>
      <w:sz w:val="16"/>
      <w:szCs w:val="16"/>
    </w:rPr>
  </w:style>
  <w:style w:type="paragraph" w:styleId="ae">
    <w:name w:val="annotation text"/>
    <w:basedOn w:val="a7"/>
    <w:link w:val="af"/>
    <w:uiPriority w:val="99"/>
    <w:semiHidden/>
    <w:rsid w:val="00DE5D3F"/>
  </w:style>
  <w:style w:type="character" w:customStyle="1" w:styleId="af">
    <w:name w:val="コメント文字列 (文字)"/>
    <w:link w:val="ae"/>
    <w:uiPriority w:val="99"/>
    <w:semiHidden/>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rsid w:val="000D74AC"/>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DE5D3F"/>
    <w:rPr>
      <w:rFonts w:cs="Times New Roman"/>
      <w:sz w:val="18"/>
      <w:szCs w:val="18"/>
      <w:lang w:val="en-GB" w:eastAsia="en-US"/>
    </w:rPr>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c">
    <w:name w:val="caption"/>
    <w:basedOn w:val="a7"/>
    <w:next w:val="a7"/>
    <w:link w:val="afd"/>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e">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
    <w:name w:val="Hyperlink"/>
    <w:uiPriority w:val="99"/>
    <w:rsid w:val="00DE5D3F"/>
    <w:rPr>
      <w:rFonts w:cs="Times New Roman"/>
      <w:color w:val="0000FF"/>
      <w:u w:val="single"/>
    </w:rPr>
  </w:style>
  <w:style w:type="paragraph" w:styleId="aff0">
    <w:name w:val="Body Text"/>
    <w:basedOn w:val="a7"/>
    <w:link w:val="aff1"/>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aff1">
    <w:name w:val="本文 (文字)"/>
    <w:link w:val="aff0"/>
    <w:uiPriority w:val="99"/>
    <w:locked/>
    <w:rsid w:val="00DE5D3F"/>
    <w:rPr>
      <w:rFonts w:eastAsia="Batang" w:cs="Times New Roman"/>
      <w:sz w:val="22"/>
      <w:szCs w:val="22"/>
      <w:lang w:val="en-US" w:eastAsia="en-US"/>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2">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3">
    <w:name w:val="Document Map"/>
    <w:basedOn w:val="a7"/>
    <w:link w:val="aff4"/>
    <w:uiPriority w:val="99"/>
    <w:semiHidden/>
    <w:rsid w:val="001C0A25"/>
    <w:pPr>
      <w:shd w:val="clear" w:color="auto" w:fill="000080"/>
    </w:pPr>
    <w:rPr>
      <w:sz w:val="16"/>
    </w:rPr>
  </w:style>
  <w:style w:type="character" w:customStyle="1" w:styleId="aff4">
    <w:name w:val="見出しマップ (文字)"/>
    <w:link w:val="aff3"/>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Note"/>
    <w:qFormat/>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link w:val="Annex2Char"/>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5">
    <w:name w:val="Balloon Text"/>
    <w:basedOn w:val="a7"/>
    <w:link w:val="aff6"/>
    <w:uiPriority w:val="99"/>
    <w:semiHidden/>
    <w:rsid w:val="00146B39"/>
    <w:rPr>
      <w:sz w:val="16"/>
    </w:rPr>
  </w:style>
  <w:style w:type="character" w:customStyle="1" w:styleId="aff6">
    <w:name w:val="吹き出し (文字)"/>
    <w:link w:val="aff5"/>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7">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uiPriority w:val="99"/>
    <w:rsid w:val="00EC4264"/>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aff9">
    <w:name w:val="endnote text"/>
    <w:basedOn w:val="a7"/>
    <w:link w:val="affa"/>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a">
    <w:name w:val="文末脚注文字列 (文字)"/>
    <w:link w:val="aff9"/>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b">
    <w:name w:val="annotation subject"/>
    <w:basedOn w:val="ae"/>
    <w:next w:val="ae"/>
    <w:link w:val="affc"/>
    <w:uiPriority w:val="99"/>
    <w:semiHidden/>
    <w:rsid w:val="00E47875"/>
    <w:rPr>
      <w:b/>
      <w:bCs/>
    </w:rPr>
  </w:style>
  <w:style w:type="character" w:customStyle="1" w:styleId="affc">
    <w:name w:val="コメント内容 (文字)"/>
    <w:link w:val="affb"/>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11"/>
      </w:numPr>
      <w:ind w:left="403" w:hanging="403"/>
      <w:textAlignment w:val="auto"/>
    </w:pPr>
  </w:style>
  <w:style w:type="paragraph" w:customStyle="1" w:styleId="LegendeFigure">
    <w:name w:val="Legende Figure"/>
    <w:basedOn w:val="afc"/>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ＭＳ 明朝"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50"/>
    <w:next w:val="a7"/>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ＭＳ 明朝" w:hAnsi="Arial"/>
      <w:bCs w:val="0"/>
      <w:lang w:val="de-DE" w:eastAsia="ja-JP"/>
    </w:rPr>
  </w:style>
  <w:style w:type="paragraph" w:customStyle="1" w:styleId="a6">
    <w:name w:val="a6"/>
    <w:basedOn w:val="6"/>
    <w:next w:val="a7"/>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d">
    <w:name w:val="Date"/>
    <w:basedOn w:val="a7"/>
    <w:next w:val="a7"/>
    <w:link w:val="affe"/>
    <w:uiPriority w:val="99"/>
    <w:rsid w:val="00BA3A75"/>
  </w:style>
  <w:style w:type="character" w:customStyle="1" w:styleId="affe">
    <w:name w:val="日付 (文字)"/>
    <w:link w:val="affd"/>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d">
    <w:name w:val="図表番号 (文字)"/>
    <w:link w:val="afc"/>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aliases w:val="Figure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fff">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afff0">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1D1C72"/>
    <w:pPr>
      <w:keepNext/>
      <w:keepLines/>
      <w:numPr>
        <w:numId w:val="58"/>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rsid w:val="0076099A"/>
    <w:rPr>
      <w:rFonts w:ascii="Times New Roman" w:hAnsi="Times New Roman"/>
      <w:b/>
      <w:bCs/>
      <w:sz w:val="22"/>
      <w:szCs w:val="22"/>
      <w:lang w:val="en-GB" w:eastAsia="en-US"/>
    </w:rPr>
  </w:style>
  <w:style w:type="paragraph" w:customStyle="1" w:styleId="3N0">
    <w:name w:val="3N0"/>
    <w:basedOn w:val="a7"/>
    <w:link w:val="3N0Char"/>
    <w:qFormat/>
    <w:rsid w:val="00C649E3"/>
    <w:pPr>
      <w:widowControl w:val="0"/>
      <w:tabs>
        <w:tab w:val="clear" w:pos="794"/>
        <w:tab w:val="clear" w:pos="1191"/>
        <w:tab w:val="clear" w:pos="1588"/>
        <w:tab w:val="clear" w:pos="1985"/>
      </w:tabs>
    </w:pPr>
  </w:style>
  <w:style w:type="character" w:customStyle="1" w:styleId="3L1NoteChar">
    <w:name w:val="3L1Note 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373018"/>
    <w:pPr>
      <w:numPr>
        <w:ilvl w:val="4"/>
      </w:numPr>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rsid w:val="00BB5DC8"/>
    <w:rPr>
      <w:rFonts w:ascii="Times New Roman" w:hAnsi="Times New Roman"/>
      <w:b/>
      <w:lang w:val="en-GB" w:eastAsia="en-US"/>
    </w:rPr>
  </w:style>
  <w:style w:type="paragraph" w:customStyle="1" w:styleId="3S0">
    <w:name w:val="3S0"/>
    <w:basedOn w:val="a7"/>
    <w:link w:val="3S0Char"/>
    <w:qFormat/>
    <w:rsid w:val="00B23D9E"/>
  </w:style>
  <w:style w:type="character" w:customStyle="1" w:styleId="3H3Char">
    <w:name w:val="3H3 Char"/>
    <w:link w:val="3H3"/>
    <w:rsid w:val="00E478ED"/>
    <w:rPr>
      <w:rFonts w:ascii="Times New Roman" w:hAnsi="Times New Roman"/>
      <w:b/>
      <w:lang w:val="en-GB" w:eastAsia="en-US"/>
    </w:rPr>
  </w:style>
  <w:style w:type="character" w:customStyle="1" w:styleId="3DVCLevel4Char">
    <w:name w:val="3DVC Level 4 Char"/>
    <w:rsid w:val="004F0328"/>
    <w:rPr>
      <w:rFonts w:ascii="Times New Roman" w:hAnsi="Times New Roman"/>
      <w:b/>
      <w:lang w:val="en-GB" w:eastAsia="en-US"/>
    </w:rPr>
  </w:style>
  <w:style w:type="paragraph" w:styleId="afff1">
    <w:name w:val="List Paragraph"/>
    <w:basedOn w:val="a7"/>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a7"/>
    <w:link w:val="3EdNotesChar"/>
    <w:qFormat/>
    <w:rsid w:val="00142FAA"/>
    <w:pPr>
      <w:numPr>
        <w:numId w:val="23"/>
      </w:numPr>
      <w:tabs>
        <w:tab w:val="clear" w:pos="794"/>
        <w:tab w:val="left" w:pos="284"/>
      </w:tabs>
      <w:spacing w:before="0"/>
      <w:ind w:left="284" w:hanging="284"/>
    </w:pPr>
  </w:style>
  <w:style w:type="character" w:customStyle="1" w:styleId="3H4Char">
    <w:name w:val="3H4 Char"/>
    <w:link w:val="3H4"/>
    <w:rsid w:val="00373018"/>
    <w:rPr>
      <w:rFonts w:ascii="Times New Roman" w:hAnsi="Times New Roman"/>
      <w:b/>
      <w:lang w:val="en-GB" w:eastAsia="en-US"/>
    </w:rPr>
  </w:style>
  <w:style w:type="character" w:customStyle="1" w:styleId="3DVCLevel5Char">
    <w:name w:val="3DVC Level 5 Char"/>
    <w:link w:val="3H5"/>
    <w:rsid w:val="00C649E3"/>
    <w:rPr>
      <w:rFonts w:ascii="Times New Roman" w:hAnsi="Times New Roman"/>
      <w:b/>
      <w:lang w:val="en-GB" w:eastAsia="en-US"/>
    </w:rPr>
  </w:style>
  <w:style w:type="character" w:styleId="afff2">
    <w:name w:val="Placeholder Text"/>
    <w:uiPriority w:val="99"/>
    <w:semiHidden/>
    <w:rsid w:val="00B95324"/>
    <w:rPr>
      <w:color w:val="808080"/>
    </w:rPr>
  </w:style>
  <w:style w:type="character" w:customStyle="1" w:styleId="3EdNotesChar">
    <w:name w:val="3EdNotes Char"/>
    <w:link w:val="3EdNotes"/>
    <w:rsid w:val="00142FAA"/>
    <w:rPr>
      <w:rFonts w:ascii="Times New Roman" w:hAnsi="Times New Roman"/>
      <w:lang w:val="en-GB" w:eastAsia="en-US"/>
    </w:rPr>
  </w:style>
  <w:style w:type="paragraph" w:customStyle="1" w:styleId="FigureCaption">
    <w:name w:val="Figure Caption"/>
    <w:basedOn w:val="a7"/>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afff3">
    <w:name w:val="Plain Text"/>
    <w:basedOn w:val="a7"/>
    <w:link w:val="afff4"/>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de-DE"/>
    </w:rPr>
  </w:style>
  <w:style w:type="character" w:customStyle="1" w:styleId="afff4">
    <w:name w:val="書式なし (文字)"/>
    <w:link w:val="afff3"/>
    <w:uiPriority w:val="99"/>
    <w:semiHidden/>
    <w:rsid w:val="00B95324"/>
    <w:rPr>
      <w:rFonts w:ascii="Calibri" w:eastAsia="Calibri" w:hAnsi="Calibri" w:cs="Times New Roman"/>
      <w:sz w:val="22"/>
      <w:szCs w:val="21"/>
      <w:lang w:eastAsia="en-US"/>
    </w:rPr>
  </w:style>
  <w:style w:type="paragraph" w:styleId="afff5">
    <w:name w:val="TOC Heading"/>
    <w:basedOn w:val="a7"/>
    <w:next w:val="a7"/>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a7"/>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ＭＳ 明朝"/>
      <w:sz w:val="24"/>
      <w:szCs w:val="24"/>
      <w:lang w:val="de-AT"/>
    </w:rPr>
  </w:style>
  <w:style w:type="paragraph" w:styleId="Web">
    <w:name w:val="Normal (Web)"/>
    <w:basedOn w:val="a7"/>
    <w:uiPriority w:val="99"/>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caps/>
      <w:sz w:val="24"/>
      <w:szCs w:val="24"/>
    </w:rPr>
  </w:style>
  <w:style w:type="character" w:customStyle="1" w:styleId="3H0Char">
    <w:name w:val="3H0 Char"/>
    <w:link w:val="3H0"/>
    <w:rsid w:val="001D1C72"/>
    <w:rPr>
      <w:rFonts w:ascii="Times New Roman" w:hAnsi="Times New Roman"/>
      <w:b/>
      <w:sz w:val="22"/>
      <w:lang w:val="en-GB" w:eastAsia="en-US"/>
    </w:rPr>
  </w:style>
  <w:style w:type="character" w:customStyle="1" w:styleId="3TOCLOFLOTChar">
    <w:name w:val="3TOCLOFLOT Char"/>
    <w:link w:val="3TOCLOFLOT"/>
    <w:rsid w:val="00834015"/>
    <w:rPr>
      <w:rFonts w:ascii="Times New Roman" w:hAnsi="Times New Roman"/>
      <w:b/>
      <w:bCs/>
      <w:caps/>
      <w:sz w:val="24"/>
      <w:szCs w:val="24"/>
      <w:lang w:val="en-GB" w:eastAsia="en-US"/>
    </w:rPr>
  </w:style>
  <w:style w:type="paragraph" w:customStyle="1" w:styleId="EquationTab">
    <w:name w:val="EquationTab"/>
    <w:basedOn w:val="a7"/>
    <w:link w:val="EquationTabChar"/>
    <w:qFormat/>
    <w:rsid w:val="003B7640"/>
  </w:style>
  <w:style w:type="character" w:customStyle="1" w:styleId="EquationTabChar">
    <w:name w:val="EquationTab Char"/>
    <w:link w:val="EquationTab"/>
    <w:rsid w:val="003B7640"/>
    <w:rPr>
      <w:rFonts w:ascii="Times New Roman" w:hAnsi="Times New Roman"/>
      <w:lang w:val="en-GB" w:eastAsia="en-US"/>
    </w:rPr>
  </w:style>
  <w:style w:type="numbering" w:customStyle="1" w:styleId="3DHeading">
    <w:name w:val="3D Heading"/>
    <w:uiPriority w:val="99"/>
    <w:rsid w:val="001D1C72"/>
    <w:pPr>
      <w:numPr>
        <w:numId w:val="25"/>
      </w:numPr>
    </w:pPr>
  </w:style>
  <w:style w:type="paragraph" w:customStyle="1" w:styleId="3H6">
    <w:name w:val="3H6"/>
    <w:basedOn w:val="a7"/>
    <w:rsid w:val="001D1C72"/>
    <w:pPr>
      <w:numPr>
        <w:ilvl w:val="6"/>
        <w:numId w:val="58"/>
      </w:numPr>
    </w:pPr>
  </w:style>
  <w:style w:type="paragraph" w:customStyle="1" w:styleId="3H7">
    <w:name w:val="3H7"/>
    <w:basedOn w:val="a7"/>
    <w:rsid w:val="001D1C72"/>
    <w:pPr>
      <w:numPr>
        <w:ilvl w:val="7"/>
        <w:numId w:val="58"/>
      </w:numPr>
    </w:pPr>
  </w:style>
  <w:style w:type="paragraph" w:customStyle="1" w:styleId="3H8">
    <w:name w:val="3H8"/>
    <w:basedOn w:val="a7"/>
    <w:rsid w:val="001D1C72"/>
    <w:pPr>
      <w:numPr>
        <w:ilvl w:val="8"/>
        <w:numId w:val="58"/>
      </w:numPr>
    </w:pPr>
  </w:style>
  <w:style w:type="paragraph" w:customStyle="1" w:styleId="3H9">
    <w:name w:val="3H9"/>
    <w:basedOn w:val="a7"/>
    <w:rsid w:val="00C649E3"/>
  </w:style>
  <w:style w:type="paragraph" w:customStyle="1" w:styleId="3DVCAnnexSem0">
    <w:name w:val="3DVC Annex Sem 0"/>
    <w:basedOn w:val="a7"/>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a7"/>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27"/>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link w:val="3D0"/>
    <w:rsid w:val="00334E4E"/>
    <w:rPr>
      <w:rFonts w:ascii="Times New Roman" w:hAnsi="Times New Roman"/>
      <w:lang w:val="en-GB" w:eastAsia="en-US"/>
    </w:rPr>
  </w:style>
  <w:style w:type="paragraph" w:customStyle="1" w:styleId="3D2">
    <w:name w:val="3D2"/>
    <w:basedOn w:val="3D1"/>
    <w:link w:val="3D2Char"/>
    <w:qFormat/>
    <w:rsid w:val="0099643E"/>
    <w:pPr>
      <w:numPr>
        <w:ilvl w:val="2"/>
      </w:numPr>
      <w:tabs>
        <w:tab w:val="clear" w:pos="340"/>
        <w:tab w:val="clear" w:pos="794"/>
        <w:tab w:val="num" w:pos="1072"/>
        <w:tab w:val="num" w:pos="1191"/>
      </w:tabs>
      <w:ind w:left="1071"/>
    </w:pPr>
  </w:style>
  <w:style w:type="character" w:customStyle="1" w:styleId="3D1Char">
    <w:name w:val="3D1 Char"/>
    <w:link w:val="3D1"/>
    <w:rsid w:val="00205525"/>
    <w:rPr>
      <w:rFonts w:ascii="Times New Roman" w:hAnsi="Times New Roman"/>
      <w:lang w:val="en-GB" w:eastAsia="en-US"/>
    </w:rPr>
  </w:style>
  <w:style w:type="paragraph" w:customStyle="1" w:styleId="3D3">
    <w:name w:val="3D3"/>
    <w:basedOn w:val="3D2"/>
    <w:link w:val="3D3Char"/>
    <w:qFormat/>
    <w:rsid w:val="0099643E"/>
    <w:pPr>
      <w:numPr>
        <w:ilvl w:val="3"/>
      </w:numPr>
      <w:tabs>
        <w:tab w:val="num" w:pos="1191"/>
      </w:tabs>
    </w:pPr>
  </w:style>
  <w:style w:type="character" w:customStyle="1" w:styleId="3D2Char">
    <w:name w:val="3D2 Char"/>
    <w:link w:val="3D2"/>
    <w:rsid w:val="0099643E"/>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 w:val="num" w:pos="1411"/>
      </w:tabs>
    </w:pPr>
  </w:style>
  <w:style w:type="character" w:customStyle="1" w:styleId="3D3Char">
    <w:name w:val="3D3 Char"/>
    <w:link w:val="3D3"/>
    <w:rsid w:val="0099643E"/>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 w:val="num" w:pos="1768"/>
      </w:tabs>
    </w:pPr>
  </w:style>
  <w:style w:type="character" w:customStyle="1" w:styleId="3D4Char">
    <w:name w:val="3D4 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 w:val="num" w:pos="2125"/>
      </w:tabs>
    </w:pPr>
  </w:style>
  <w:style w:type="character" w:customStyle="1" w:styleId="3D5Char">
    <w:name w:val="3D5 Char"/>
    <w:link w:val="3D5"/>
    <w:rsid w:val="00205525"/>
    <w:rPr>
      <w:rFonts w:ascii="Times New Roman" w:hAnsi="Times New Roman"/>
      <w:lang w:val="en-GB" w:eastAsia="en-US"/>
    </w:rPr>
  </w:style>
  <w:style w:type="paragraph" w:customStyle="1" w:styleId="3Tabs">
    <w:name w:val="3 Tabs"/>
    <w:basedOn w:val="3N0"/>
    <w:link w:val="3TabsChar"/>
    <w:qFormat/>
    <w:rsid w:val="006F22FD"/>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1F5401"/>
    <w:rPr>
      <w:rFonts w:ascii="Times New Roman" w:hAnsi="Times New Roman"/>
      <w:lang w:val="en-GB" w:eastAsia="en-US"/>
    </w:rPr>
  </w:style>
  <w:style w:type="paragraph" w:customStyle="1" w:styleId="3U1">
    <w:name w:val="3U1"/>
    <w:basedOn w:val="3N0"/>
    <w:qFormat/>
    <w:rsid w:val="009943AD"/>
    <w:pPr>
      <w:numPr>
        <w:ilvl w:val="1"/>
        <w:numId w:val="31"/>
      </w:numPr>
    </w:pPr>
  </w:style>
  <w:style w:type="paragraph" w:customStyle="1" w:styleId="3U0">
    <w:name w:val="3U0"/>
    <w:basedOn w:val="3N0"/>
    <w:qFormat/>
    <w:rsid w:val="00846E49"/>
    <w:pPr>
      <w:numPr>
        <w:numId w:val="31"/>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a7"/>
    <w:qFormat/>
    <w:rsid w:val="00846E49"/>
    <w:pPr>
      <w:numPr>
        <w:ilvl w:val="7"/>
        <w:numId w:val="31"/>
      </w:numPr>
    </w:pPr>
  </w:style>
  <w:style w:type="paragraph" w:customStyle="1" w:styleId="3U8">
    <w:name w:val="3U8"/>
    <w:basedOn w:val="3U7"/>
    <w:qFormat/>
    <w:rsid w:val="00846E49"/>
    <w:pPr>
      <w:numPr>
        <w:ilvl w:val="8"/>
      </w:numPr>
    </w:pPr>
  </w:style>
  <w:style w:type="character" w:styleId="afff6">
    <w:name w:val="Strong"/>
    <w:qFormat/>
    <w:rsid w:val="00D43C06"/>
    <w:rPr>
      <w:b/>
      <w:bCs/>
    </w:rPr>
  </w:style>
  <w:style w:type="paragraph" w:customStyle="1" w:styleId="3D7">
    <w:name w:val="3D7"/>
    <w:basedOn w:val="a7"/>
    <w:rsid w:val="006B3435"/>
    <w:pPr>
      <w:numPr>
        <w:ilvl w:val="7"/>
        <w:numId w:val="27"/>
      </w:numPr>
    </w:pPr>
  </w:style>
  <w:style w:type="paragraph" w:customStyle="1" w:styleId="3D8">
    <w:name w:val="3D8"/>
    <w:basedOn w:val="a7"/>
    <w:rsid w:val="006B3435"/>
    <w:pPr>
      <w:numPr>
        <w:ilvl w:val="8"/>
        <w:numId w:val="27"/>
      </w:numPr>
    </w:pPr>
  </w:style>
  <w:style w:type="paragraph" w:customStyle="1" w:styleId="3E0">
    <w:name w:val="3E0"/>
    <w:basedOn w:val="3N0"/>
    <w:qFormat/>
    <w:rsid w:val="006B4E42"/>
    <w:pPr>
      <w:numPr>
        <w:numId w:val="32"/>
      </w:numPr>
      <w:tabs>
        <w:tab w:val="center" w:pos="4865"/>
        <w:tab w:val="right" w:pos="9730"/>
      </w:tabs>
      <w:jc w:val="left"/>
    </w:pPr>
  </w:style>
  <w:style w:type="numbering" w:customStyle="1" w:styleId="3Dash">
    <w:name w:val="3Dash"/>
    <w:uiPriority w:val="99"/>
    <w:rsid w:val="00B854CC"/>
    <w:pPr>
      <w:numPr>
        <w:numId w:val="28"/>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a7"/>
    <w:qFormat/>
    <w:rsid w:val="006B4E42"/>
    <w:pPr>
      <w:numPr>
        <w:ilvl w:val="3"/>
        <w:numId w:val="32"/>
      </w:numPr>
      <w:tabs>
        <w:tab w:val="clear" w:pos="794"/>
        <w:tab w:val="clear" w:pos="1191"/>
        <w:tab w:val="clear" w:pos="1588"/>
        <w:tab w:val="clear" w:pos="1985"/>
        <w:tab w:val="center" w:pos="4865"/>
        <w:tab w:val="right" w:pos="9730"/>
      </w:tabs>
    </w:pPr>
  </w:style>
  <w:style w:type="paragraph" w:customStyle="1" w:styleId="3E4">
    <w:name w:val="3E4"/>
    <w:basedOn w:val="a7"/>
    <w:qFormat/>
    <w:rsid w:val="006B4E42"/>
    <w:pPr>
      <w:numPr>
        <w:ilvl w:val="4"/>
        <w:numId w:val="32"/>
      </w:numPr>
      <w:tabs>
        <w:tab w:val="clear" w:pos="794"/>
        <w:tab w:val="clear" w:pos="1191"/>
        <w:tab w:val="clear" w:pos="1588"/>
        <w:tab w:val="clear" w:pos="1985"/>
        <w:tab w:val="center" w:pos="4865"/>
        <w:tab w:val="right" w:pos="9730"/>
      </w:tabs>
    </w:pPr>
  </w:style>
  <w:style w:type="paragraph" w:customStyle="1" w:styleId="3E5">
    <w:name w:val="3E5"/>
    <w:basedOn w:val="a7"/>
    <w:qFormat/>
    <w:rsid w:val="006B4E42"/>
    <w:pPr>
      <w:numPr>
        <w:ilvl w:val="5"/>
        <w:numId w:val="32"/>
      </w:numPr>
      <w:tabs>
        <w:tab w:val="clear" w:pos="794"/>
        <w:tab w:val="clear" w:pos="1191"/>
        <w:tab w:val="clear" w:pos="1588"/>
        <w:tab w:val="clear" w:pos="1985"/>
        <w:tab w:val="center" w:pos="4864"/>
        <w:tab w:val="right" w:pos="9729"/>
      </w:tabs>
    </w:pPr>
  </w:style>
  <w:style w:type="paragraph" w:customStyle="1" w:styleId="3E6">
    <w:name w:val="3E6"/>
    <w:basedOn w:val="a7"/>
    <w:qFormat/>
    <w:rsid w:val="006B4E42"/>
    <w:pPr>
      <w:numPr>
        <w:ilvl w:val="6"/>
        <w:numId w:val="32"/>
      </w:numPr>
      <w:tabs>
        <w:tab w:val="clear" w:pos="794"/>
        <w:tab w:val="clear" w:pos="1191"/>
        <w:tab w:val="clear" w:pos="1588"/>
        <w:tab w:val="clear" w:pos="1985"/>
        <w:tab w:val="center" w:pos="4864"/>
        <w:tab w:val="right" w:pos="9729"/>
      </w:tabs>
    </w:pPr>
  </w:style>
  <w:style w:type="paragraph" w:customStyle="1" w:styleId="3E7">
    <w:name w:val="3E7"/>
    <w:basedOn w:val="a7"/>
    <w:qFormat/>
    <w:rsid w:val="006B4E42"/>
    <w:pPr>
      <w:numPr>
        <w:ilvl w:val="7"/>
        <w:numId w:val="32"/>
      </w:numPr>
      <w:tabs>
        <w:tab w:val="clear" w:pos="794"/>
        <w:tab w:val="clear" w:pos="1191"/>
        <w:tab w:val="clear" w:pos="1588"/>
        <w:tab w:val="clear" w:pos="1985"/>
        <w:tab w:val="center" w:pos="4864"/>
        <w:tab w:val="right" w:pos="9729"/>
      </w:tabs>
    </w:pPr>
  </w:style>
  <w:style w:type="paragraph" w:customStyle="1" w:styleId="3E8">
    <w:name w:val="3E8"/>
    <w:basedOn w:val="a7"/>
    <w:qFormat/>
    <w:rsid w:val="006B4E42"/>
    <w:pPr>
      <w:numPr>
        <w:ilvl w:val="8"/>
        <w:numId w:val="32"/>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29"/>
      </w:numPr>
    </w:pPr>
  </w:style>
  <w:style w:type="numbering" w:customStyle="1" w:styleId="3DNumbering">
    <w:name w:val="3D Numbering"/>
    <w:uiPriority w:val="99"/>
    <w:rsid w:val="00846E49"/>
    <w:pPr>
      <w:numPr>
        <w:numId w:val="30"/>
      </w:numPr>
    </w:pPr>
  </w:style>
  <w:style w:type="character" w:customStyle="1" w:styleId="3TabsChar">
    <w:name w:val="3 Tabs Char"/>
    <w:link w:val="3Tabs"/>
    <w:rsid w:val="006F22FD"/>
    <w:rPr>
      <w:rFonts w:ascii="Times New Roman" w:hAnsi="Times New Roman"/>
      <w:lang w:val="en-GB" w:eastAsia="en-US"/>
    </w:rPr>
  </w:style>
  <w:style w:type="paragraph" w:customStyle="1" w:styleId="3N4">
    <w:name w:val="3N4"/>
    <w:basedOn w:val="3N0"/>
    <w:link w:val="3N4Char"/>
    <w:qFormat/>
    <w:rsid w:val="00D73D39"/>
    <w:pPr>
      <w:ind w:left="1429"/>
    </w:pPr>
  </w:style>
  <w:style w:type="paragraph" w:customStyle="1" w:styleId="Bibliography2">
    <w:name w:val="Bibliography2"/>
    <w:basedOn w:val="a7"/>
    <w:uiPriority w:val="99"/>
    <w:rsid w:val="00875690"/>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3N3">
    <w:name w:val="3N3"/>
    <w:basedOn w:val="3N4"/>
    <w:link w:val="3N3Char"/>
    <w:qFormat/>
    <w:rsid w:val="00C16C41"/>
    <w:pPr>
      <w:ind w:left="1072"/>
    </w:pPr>
  </w:style>
  <w:style w:type="paragraph" w:customStyle="1" w:styleId="3N1">
    <w:name w:val="3N1"/>
    <w:basedOn w:val="3N0"/>
    <w:link w:val="3N1Char"/>
    <w:qFormat/>
    <w:rsid w:val="00C16C41"/>
    <w:pPr>
      <w:ind w:left="357"/>
    </w:pPr>
    <w:rPr>
      <w:lang w:eastAsia="ko-KR"/>
    </w:rPr>
  </w:style>
  <w:style w:type="character" w:customStyle="1" w:styleId="3N4Char">
    <w:name w:val="3N4 Char"/>
    <w:link w:val="3N4"/>
    <w:rsid w:val="00C16C41"/>
    <w:rPr>
      <w:rFonts w:ascii="Times New Roman" w:hAnsi="Times New Roman"/>
      <w:lang w:val="en-GB" w:eastAsia="en-US"/>
    </w:rPr>
  </w:style>
  <w:style w:type="character" w:customStyle="1" w:styleId="3N3Char">
    <w:name w:val="3N3 Char"/>
    <w:link w:val="3N3"/>
    <w:rsid w:val="00C16C41"/>
    <w:rPr>
      <w:rFonts w:ascii="Times New Roman" w:hAnsi="Times New Roman"/>
      <w:lang w:val="en-GB" w:eastAsia="en-US"/>
    </w:rPr>
  </w:style>
  <w:style w:type="paragraph" w:customStyle="1" w:styleId="3N2">
    <w:name w:val="3N2"/>
    <w:basedOn w:val="3N1"/>
    <w:link w:val="3N2Char"/>
    <w:qFormat/>
    <w:rsid w:val="00C16C41"/>
    <w:pPr>
      <w:ind w:left="714"/>
    </w:pPr>
  </w:style>
  <w:style w:type="character" w:customStyle="1" w:styleId="3N1Char">
    <w:name w:val="3N1 Char"/>
    <w:link w:val="3N1"/>
    <w:rsid w:val="00C16C41"/>
    <w:rPr>
      <w:rFonts w:ascii="Times New Roman" w:hAnsi="Times New Roman"/>
      <w:lang w:val="en-GB" w:eastAsia="ko-KR"/>
    </w:rPr>
  </w:style>
  <w:style w:type="paragraph" w:customStyle="1" w:styleId="3N5">
    <w:name w:val="3N5"/>
    <w:basedOn w:val="3N4"/>
    <w:link w:val="3N5Char"/>
    <w:qFormat/>
    <w:rsid w:val="00C16C41"/>
    <w:pPr>
      <w:ind w:left="1786"/>
    </w:pPr>
  </w:style>
  <w:style w:type="character" w:customStyle="1" w:styleId="3N2Char">
    <w:name w:val="3N2 Char"/>
    <w:link w:val="3N2"/>
    <w:rsid w:val="00C16C41"/>
    <w:rPr>
      <w:rFonts w:ascii="Times New Roman" w:hAnsi="Times New Roman"/>
      <w:lang w:val="en-GB" w:eastAsia="ko-KR"/>
    </w:rPr>
  </w:style>
  <w:style w:type="paragraph" w:customStyle="1" w:styleId="3N6">
    <w:name w:val="3N6"/>
    <w:basedOn w:val="3N5"/>
    <w:link w:val="3N6Char"/>
    <w:qFormat/>
    <w:rsid w:val="00C16C41"/>
    <w:pPr>
      <w:ind w:left="2143"/>
    </w:pPr>
  </w:style>
  <w:style w:type="character" w:customStyle="1" w:styleId="3N5Char">
    <w:name w:val="3N5 Char"/>
    <w:link w:val="3N5"/>
    <w:rsid w:val="00C16C41"/>
    <w:rPr>
      <w:rFonts w:ascii="Times New Roman" w:hAnsi="Times New Roman"/>
      <w:lang w:val="en-GB" w:eastAsia="en-US"/>
    </w:rPr>
  </w:style>
  <w:style w:type="paragraph" w:customStyle="1" w:styleId="3N7">
    <w:name w:val="3N7"/>
    <w:basedOn w:val="3N6"/>
    <w:link w:val="3N7Char"/>
    <w:qFormat/>
    <w:rsid w:val="00C16C41"/>
    <w:pPr>
      <w:ind w:left="2500"/>
    </w:pPr>
  </w:style>
  <w:style w:type="character" w:customStyle="1" w:styleId="3N6Char">
    <w:name w:val="3N6 Char"/>
    <w:link w:val="3N6"/>
    <w:rsid w:val="00C16C41"/>
    <w:rPr>
      <w:rFonts w:ascii="Times New Roman" w:hAnsi="Times New Roman"/>
      <w:lang w:val="en-GB" w:eastAsia="en-US"/>
    </w:rPr>
  </w:style>
  <w:style w:type="paragraph" w:customStyle="1" w:styleId="3N8">
    <w:name w:val="3N8"/>
    <w:basedOn w:val="3N7"/>
    <w:link w:val="3N8Char"/>
    <w:qFormat/>
    <w:rsid w:val="00C16C41"/>
    <w:pPr>
      <w:ind w:left="2858"/>
    </w:pPr>
  </w:style>
  <w:style w:type="character" w:customStyle="1" w:styleId="3N7Char">
    <w:name w:val="3N7 Char"/>
    <w:link w:val="3N7"/>
    <w:rsid w:val="00C16C41"/>
    <w:rPr>
      <w:rFonts w:ascii="Times New Roman" w:hAnsi="Times New Roman"/>
      <w:lang w:val="en-GB" w:eastAsia="en-US"/>
    </w:rPr>
  </w:style>
  <w:style w:type="character" w:customStyle="1" w:styleId="3N8Char">
    <w:name w:val="3N8 Char"/>
    <w:link w:val="3N8"/>
    <w:rsid w:val="00C16C41"/>
    <w:rPr>
      <w:rFonts w:ascii="Times New Roman" w:hAnsi="Times New Roman"/>
      <w:lang w:val="en-GB" w:eastAsia="en-US"/>
    </w:rPr>
  </w:style>
  <w:style w:type="paragraph" w:customStyle="1" w:styleId="3N">
    <w:name w:val="3N"/>
    <w:basedOn w:val="a7"/>
    <w:link w:val="3NChar"/>
    <w:qFormat/>
    <w:rsid w:val="00827BD0"/>
    <w:pPr>
      <w:widowControl w:val="0"/>
      <w:tabs>
        <w:tab w:val="clear" w:pos="794"/>
        <w:tab w:val="clear" w:pos="1191"/>
        <w:tab w:val="clear" w:pos="1588"/>
        <w:tab w:val="clear" w:pos="1985"/>
      </w:tabs>
    </w:pPr>
  </w:style>
  <w:style w:type="character" w:customStyle="1" w:styleId="3NChar">
    <w:name w:val="3N Char"/>
    <w:link w:val="3N"/>
    <w:rsid w:val="00827BD0"/>
    <w:rPr>
      <w:rFonts w:ascii="Times New Roman" w:hAnsi="Times New Roman"/>
      <w:lang w:val="en-GB" w:eastAsia="en-US"/>
    </w:rPr>
  </w:style>
  <w:style w:type="paragraph" w:customStyle="1" w:styleId="Syntax">
    <w:name w:val="Syntax"/>
    <w:basedOn w:val="a7"/>
    <w:link w:val="SyntaxChar"/>
    <w:qFormat/>
    <w:rsid w:val="00941E4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bCs/>
      <w:lang w:val="en-CA"/>
    </w:rPr>
  </w:style>
  <w:style w:type="character" w:customStyle="1" w:styleId="SyntaxChar">
    <w:name w:val="Syntax Char"/>
    <w:link w:val="Syntax"/>
    <w:rsid w:val="00941E4E"/>
    <w:rPr>
      <w:rFonts w:ascii="Times New Roman" w:hAnsi="Times New Roman"/>
      <w:bCs/>
      <w:lang w:val="en-CA" w:eastAsia="en-US"/>
    </w:rPr>
  </w:style>
  <w:style w:type="paragraph" w:customStyle="1" w:styleId="3DNote">
    <w:name w:val="3D Note"/>
    <w:basedOn w:val="3N1"/>
    <w:link w:val="3DNoteChar"/>
    <w:qFormat/>
    <w:rsid w:val="00002F0C"/>
    <w:pPr>
      <w:ind w:right="373"/>
    </w:pPr>
    <w:rPr>
      <w:sz w:val="18"/>
      <w:szCs w:val="18"/>
    </w:rPr>
  </w:style>
  <w:style w:type="character" w:customStyle="1" w:styleId="3DNoteChar">
    <w:name w:val="3D Note Char"/>
    <w:link w:val="3DNote"/>
    <w:rsid w:val="00002F0C"/>
    <w:rPr>
      <w:rFonts w:ascii="Times New Roman" w:hAnsi="Times New Roman"/>
      <w:sz w:val="18"/>
      <w:szCs w:val="18"/>
      <w:lang w:val="en-GB" w:eastAsia="ko-KR"/>
    </w:r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325474965">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943416253">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617365090">
      <w:bodyDiv w:val="1"/>
      <w:marLeft w:val="0"/>
      <w:marRight w:val="0"/>
      <w:marTop w:val="0"/>
      <w:marBottom w:val="0"/>
      <w:divBdr>
        <w:top w:val="none" w:sz="0" w:space="0" w:color="auto"/>
        <w:left w:val="none" w:sz="0" w:space="0" w:color="auto"/>
        <w:bottom w:val="none" w:sz="0" w:space="0" w:color="auto"/>
        <w:right w:val="none" w:sz="0" w:space="0" w:color="auto"/>
      </w:divBdr>
    </w:div>
    <w:div w:id="1698700663">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57885BE2-138C-4C9B-B010-5DE4F6189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3608</Words>
  <Characters>18204</Characters>
  <Application>Microsoft Office Word</Application>
  <DocSecurity>0</DocSecurity>
  <Lines>151</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21769</CharactersWithSpaces>
  <SharedDoc>false</SharedDoc>
  <HLinks>
    <vt:vector size="1254" baseType="variant">
      <vt:variant>
        <vt:i4>1179702</vt:i4>
      </vt:variant>
      <vt:variant>
        <vt:i4>986</vt:i4>
      </vt:variant>
      <vt:variant>
        <vt:i4>0</vt:i4>
      </vt:variant>
      <vt:variant>
        <vt:i4>5</vt:i4>
      </vt:variant>
      <vt:variant>
        <vt:lpwstr/>
      </vt:variant>
      <vt:variant>
        <vt:lpwstr>_Toc365463640</vt:lpwstr>
      </vt:variant>
      <vt:variant>
        <vt:i4>1376310</vt:i4>
      </vt:variant>
      <vt:variant>
        <vt:i4>980</vt:i4>
      </vt:variant>
      <vt:variant>
        <vt:i4>0</vt:i4>
      </vt:variant>
      <vt:variant>
        <vt:i4>5</vt:i4>
      </vt:variant>
      <vt:variant>
        <vt:lpwstr/>
      </vt:variant>
      <vt:variant>
        <vt:lpwstr>_Toc365463639</vt:lpwstr>
      </vt:variant>
      <vt:variant>
        <vt:i4>1376310</vt:i4>
      </vt:variant>
      <vt:variant>
        <vt:i4>974</vt:i4>
      </vt:variant>
      <vt:variant>
        <vt:i4>0</vt:i4>
      </vt:variant>
      <vt:variant>
        <vt:i4>5</vt:i4>
      </vt:variant>
      <vt:variant>
        <vt:lpwstr/>
      </vt:variant>
      <vt:variant>
        <vt:lpwstr>_Toc365463638</vt:lpwstr>
      </vt:variant>
      <vt:variant>
        <vt:i4>1376310</vt:i4>
      </vt:variant>
      <vt:variant>
        <vt:i4>968</vt:i4>
      </vt:variant>
      <vt:variant>
        <vt:i4>0</vt:i4>
      </vt:variant>
      <vt:variant>
        <vt:i4>5</vt:i4>
      </vt:variant>
      <vt:variant>
        <vt:lpwstr/>
      </vt:variant>
      <vt:variant>
        <vt:lpwstr>_Toc365463637</vt:lpwstr>
      </vt:variant>
      <vt:variant>
        <vt:i4>1376310</vt:i4>
      </vt:variant>
      <vt:variant>
        <vt:i4>962</vt:i4>
      </vt:variant>
      <vt:variant>
        <vt:i4>0</vt:i4>
      </vt:variant>
      <vt:variant>
        <vt:i4>5</vt:i4>
      </vt:variant>
      <vt:variant>
        <vt:lpwstr/>
      </vt:variant>
      <vt:variant>
        <vt:lpwstr>_Toc365463635</vt:lpwstr>
      </vt:variant>
      <vt:variant>
        <vt:i4>1376310</vt:i4>
      </vt:variant>
      <vt:variant>
        <vt:i4>956</vt:i4>
      </vt:variant>
      <vt:variant>
        <vt:i4>0</vt:i4>
      </vt:variant>
      <vt:variant>
        <vt:i4>5</vt:i4>
      </vt:variant>
      <vt:variant>
        <vt:lpwstr/>
      </vt:variant>
      <vt:variant>
        <vt:lpwstr>_Toc365463634</vt:lpwstr>
      </vt:variant>
      <vt:variant>
        <vt:i4>1376310</vt:i4>
      </vt:variant>
      <vt:variant>
        <vt:i4>950</vt:i4>
      </vt:variant>
      <vt:variant>
        <vt:i4>0</vt:i4>
      </vt:variant>
      <vt:variant>
        <vt:i4>5</vt:i4>
      </vt:variant>
      <vt:variant>
        <vt:lpwstr/>
      </vt:variant>
      <vt:variant>
        <vt:lpwstr>_Toc365463633</vt:lpwstr>
      </vt:variant>
      <vt:variant>
        <vt:i4>1376310</vt:i4>
      </vt:variant>
      <vt:variant>
        <vt:i4>944</vt:i4>
      </vt:variant>
      <vt:variant>
        <vt:i4>0</vt:i4>
      </vt:variant>
      <vt:variant>
        <vt:i4>5</vt:i4>
      </vt:variant>
      <vt:variant>
        <vt:lpwstr/>
      </vt:variant>
      <vt:variant>
        <vt:lpwstr>_Toc365463632</vt:lpwstr>
      </vt:variant>
      <vt:variant>
        <vt:i4>1376310</vt:i4>
      </vt:variant>
      <vt:variant>
        <vt:i4>938</vt:i4>
      </vt:variant>
      <vt:variant>
        <vt:i4>0</vt:i4>
      </vt:variant>
      <vt:variant>
        <vt:i4>5</vt:i4>
      </vt:variant>
      <vt:variant>
        <vt:lpwstr/>
      </vt:variant>
      <vt:variant>
        <vt:lpwstr>_Toc365463631</vt:lpwstr>
      </vt:variant>
      <vt:variant>
        <vt:i4>1376310</vt:i4>
      </vt:variant>
      <vt:variant>
        <vt:i4>932</vt:i4>
      </vt:variant>
      <vt:variant>
        <vt:i4>0</vt:i4>
      </vt:variant>
      <vt:variant>
        <vt:i4>5</vt:i4>
      </vt:variant>
      <vt:variant>
        <vt:lpwstr/>
      </vt:variant>
      <vt:variant>
        <vt:lpwstr>_Toc365463630</vt:lpwstr>
      </vt:variant>
      <vt:variant>
        <vt:i4>1310774</vt:i4>
      </vt:variant>
      <vt:variant>
        <vt:i4>926</vt:i4>
      </vt:variant>
      <vt:variant>
        <vt:i4>0</vt:i4>
      </vt:variant>
      <vt:variant>
        <vt:i4>5</vt:i4>
      </vt:variant>
      <vt:variant>
        <vt:lpwstr/>
      </vt:variant>
      <vt:variant>
        <vt:lpwstr>_Toc365463629</vt:lpwstr>
      </vt:variant>
      <vt:variant>
        <vt:i4>1310774</vt:i4>
      </vt:variant>
      <vt:variant>
        <vt:i4>920</vt:i4>
      </vt:variant>
      <vt:variant>
        <vt:i4>0</vt:i4>
      </vt:variant>
      <vt:variant>
        <vt:i4>5</vt:i4>
      </vt:variant>
      <vt:variant>
        <vt:lpwstr/>
      </vt:variant>
      <vt:variant>
        <vt:lpwstr>_Toc365463628</vt:lpwstr>
      </vt:variant>
      <vt:variant>
        <vt:i4>1310774</vt:i4>
      </vt:variant>
      <vt:variant>
        <vt:i4>914</vt:i4>
      </vt:variant>
      <vt:variant>
        <vt:i4>0</vt:i4>
      </vt:variant>
      <vt:variant>
        <vt:i4>5</vt:i4>
      </vt:variant>
      <vt:variant>
        <vt:lpwstr/>
      </vt:variant>
      <vt:variant>
        <vt:lpwstr>_Toc365463627</vt:lpwstr>
      </vt:variant>
      <vt:variant>
        <vt:i4>1310774</vt:i4>
      </vt:variant>
      <vt:variant>
        <vt:i4>908</vt:i4>
      </vt:variant>
      <vt:variant>
        <vt:i4>0</vt:i4>
      </vt:variant>
      <vt:variant>
        <vt:i4>5</vt:i4>
      </vt:variant>
      <vt:variant>
        <vt:lpwstr/>
      </vt:variant>
      <vt:variant>
        <vt:lpwstr>_Toc365463626</vt:lpwstr>
      </vt:variant>
      <vt:variant>
        <vt:i4>1310774</vt:i4>
      </vt:variant>
      <vt:variant>
        <vt:i4>902</vt:i4>
      </vt:variant>
      <vt:variant>
        <vt:i4>0</vt:i4>
      </vt:variant>
      <vt:variant>
        <vt:i4>5</vt:i4>
      </vt:variant>
      <vt:variant>
        <vt:lpwstr/>
      </vt:variant>
      <vt:variant>
        <vt:lpwstr>_Toc365463625</vt:lpwstr>
      </vt:variant>
      <vt:variant>
        <vt:i4>1310774</vt:i4>
      </vt:variant>
      <vt:variant>
        <vt:i4>896</vt:i4>
      </vt:variant>
      <vt:variant>
        <vt:i4>0</vt:i4>
      </vt:variant>
      <vt:variant>
        <vt:i4>5</vt:i4>
      </vt:variant>
      <vt:variant>
        <vt:lpwstr/>
      </vt:variant>
      <vt:variant>
        <vt:lpwstr>_Toc365463624</vt:lpwstr>
      </vt:variant>
      <vt:variant>
        <vt:i4>1310774</vt:i4>
      </vt:variant>
      <vt:variant>
        <vt:i4>890</vt:i4>
      </vt:variant>
      <vt:variant>
        <vt:i4>0</vt:i4>
      </vt:variant>
      <vt:variant>
        <vt:i4>5</vt:i4>
      </vt:variant>
      <vt:variant>
        <vt:lpwstr/>
      </vt:variant>
      <vt:variant>
        <vt:lpwstr>_Toc365463623</vt:lpwstr>
      </vt:variant>
      <vt:variant>
        <vt:i4>1310774</vt:i4>
      </vt:variant>
      <vt:variant>
        <vt:i4>884</vt:i4>
      </vt:variant>
      <vt:variant>
        <vt:i4>0</vt:i4>
      </vt:variant>
      <vt:variant>
        <vt:i4>5</vt:i4>
      </vt:variant>
      <vt:variant>
        <vt:lpwstr/>
      </vt:variant>
      <vt:variant>
        <vt:lpwstr>_Toc365463622</vt:lpwstr>
      </vt:variant>
      <vt:variant>
        <vt:i4>1310774</vt:i4>
      </vt:variant>
      <vt:variant>
        <vt:i4>878</vt:i4>
      </vt:variant>
      <vt:variant>
        <vt:i4>0</vt:i4>
      </vt:variant>
      <vt:variant>
        <vt:i4>5</vt:i4>
      </vt:variant>
      <vt:variant>
        <vt:lpwstr/>
      </vt:variant>
      <vt:variant>
        <vt:lpwstr>_Toc365463621</vt:lpwstr>
      </vt:variant>
      <vt:variant>
        <vt:i4>1310774</vt:i4>
      </vt:variant>
      <vt:variant>
        <vt:i4>872</vt:i4>
      </vt:variant>
      <vt:variant>
        <vt:i4>0</vt:i4>
      </vt:variant>
      <vt:variant>
        <vt:i4>5</vt:i4>
      </vt:variant>
      <vt:variant>
        <vt:lpwstr/>
      </vt:variant>
      <vt:variant>
        <vt:lpwstr>_Toc365463620</vt:lpwstr>
      </vt:variant>
      <vt:variant>
        <vt:i4>1507382</vt:i4>
      </vt:variant>
      <vt:variant>
        <vt:i4>866</vt:i4>
      </vt:variant>
      <vt:variant>
        <vt:i4>0</vt:i4>
      </vt:variant>
      <vt:variant>
        <vt:i4>5</vt:i4>
      </vt:variant>
      <vt:variant>
        <vt:lpwstr/>
      </vt:variant>
      <vt:variant>
        <vt:lpwstr>_Toc365463619</vt:lpwstr>
      </vt:variant>
      <vt:variant>
        <vt:i4>1507382</vt:i4>
      </vt:variant>
      <vt:variant>
        <vt:i4>860</vt:i4>
      </vt:variant>
      <vt:variant>
        <vt:i4>0</vt:i4>
      </vt:variant>
      <vt:variant>
        <vt:i4>5</vt:i4>
      </vt:variant>
      <vt:variant>
        <vt:lpwstr/>
      </vt:variant>
      <vt:variant>
        <vt:lpwstr>_Toc365463618</vt:lpwstr>
      </vt:variant>
      <vt:variant>
        <vt:i4>1507382</vt:i4>
      </vt:variant>
      <vt:variant>
        <vt:i4>854</vt:i4>
      </vt:variant>
      <vt:variant>
        <vt:i4>0</vt:i4>
      </vt:variant>
      <vt:variant>
        <vt:i4>5</vt:i4>
      </vt:variant>
      <vt:variant>
        <vt:lpwstr/>
      </vt:variant>
      <vt:variant>
        <vt:lpwstr>_Toc365463617</vt:lpwstr>
      </vt:variant>
      <vt:variant>
        <vt:i4>1507382</vt:i4>
      </vt:variant>
      <vt:variant>
        <vt:i4>848</vt:i4>
      </vt:variant>
      <vt:variant>
        <vt:i4>0</vt:i4>
      </vt:variant>
      <vt:variant>
        <vt:i4>5</vt:i4>
      </vt:variant>
      <vt:variant>
        <vt:lpwstr/>
      </vt:variant>
      <vt:variant>
        <vt:lpwstr>_Toc365463616</vt:lpwstr>
      </vt:variant>
      <vt:variant>
        <vt:i4>1507382</vt:i4>
      </vt:variant>
      <vt:variant>
        <vt:i4>842</vt:i4>
      </vt:variant>
      <vt:variant>
        <vt:i4>0</vt:i4>
      </vt:variant>
      <vt:variant>
        <vt:i4>5</vt:i4>
      </vt:variant>
      <vt:variant>
        <vt:lpwstr/>
      </vt:variant>
      <vt:variant>
        <vt:lpwstr>_Toc365463615</vt:lpwstr>
      </vt:variant>
      <vt:variant>
        <vt:i4>1507382</vt:i4>
      </vt:variant>
      <vt:variant>
        <vt:i4>836</vt:i4>
      </vt:variant>
      <vt:variant>
        <vt:i4>0</vt:i4>
      </vt:variant>
      <vt:variant>
        <vt:i4>5</vt:i4>
      </vt:variant>
      <vt:variant>
        <vt:lpwstr/>
      </vt:variant>
      <vt:variant>
        <vt:lpwstr>_Toc365463614</vt:lpwstr>
      </vt:variant>
      <vt:variant>
        <vt:i4>1507382</vt:i4>
      </vt:variant>
      <vt:variant>
        <vt:i4>830</vt:i4>
      </vt:variant>
      <vt:variant>
        <vt:i4>0</vt:i4>
      </vt:variant>
      <vt:variant>
        <vt:i4>5</vt:i4>
      </vt:variant>
      <vt:variant>
        <vt:lpwstr/>
      </vt:variant>
      <vt:variant>
        <vt:lpwstr>_Toc365463613</vt:lpwstr>
      </vt:variant>
      <vt:variant>
        <vt:i4>1507382</vt:i4>
      </vt:variant>
      <vt:variant>
        <vt:i4>824</vt:i4>
      </vt:variant>
      <vt:variant>
        <vt:i4>0</vt:i4>
      </vt:variant>
      <vt:variant>
        <vt:i4>5</vt:i4>
      </vt:variant>
      <vt:variant>
        <vt:lpwstr/>
      </vt:variant>
      <vt:variant>
        <vt:lpwstr>_Toc365463612</vt:lpwstr>
      </vt:variant>
      <vt:variant>
        <vt:i4>1507382</vt:i4>
      </vt:variant>
      <vt:variant>
        <vt:i4>818</vt:i4>
      </vt:variant>
      <vt:variant>
        <vt:i4>0</vt:i4>
      </vt:variant>
      <vt:variant>
        <vt:i4>5</vt:i4>
      </vt:variant>
      <vt:variant>
        <vt:lpwstr/>
      </vt:variant>
      <vt:variant>
        <vt:lpwstr>_Toc365463611</vt:lpwstr>
      </vt:variant>
      <vt:variant>
        <vt:i4>1441846</vt:i4>
      </vt:variant>
      <vt:variant>
        <vt:i4>812</vt:i4>
      </vt:variant>
      <vt:variant>
        <vt:i4>0</vt:i4>
      </vt:variant>
      <vt:variant>
        <vt:i4>5</vt:i4>
      </vt:variant>
      <vt:variant>
        <vt:lpwstr/>
      </vt:variant>
      <vt:variant>
        <vt:lpwstr>_Toc365463609</vt:lpwstr>
      </vt:variant>
      <vt:variant>
        <vt:i4>1441846</vt:i4>
      </vt:variant>
      <vt:variant>
        <vt:i4>806</vt:i4>
      </vt:variant>
      <vt:variant>
        <vt:i4>0</vt:i4>
      </vt:variant>
      <vt:variant>
        <vt:i4>5</vt:i4>
      </vt:variant>
      <vt:variant>
        <vt:lpwstr/>
      </vt:variant>
      <vt:variant>
        <vt:lpwstr>_Toc365463608</vt:lpwstr>
      </vt:variant>
      <vt:variant>
        <vt:i4>1441846</vt:i4>
      </vt:variant>
      <vt:variant>
        <vt:i4>800</vt:i4>
      </vt:variant>
      <vt:variant>
        <vt:i4>0</vt:i4>
      </vt:variant>
      <vt:variant>
        <vt:i4>5</vt:i4>
      </vt:variant>
      <vt:variant>
        <vt:lpwstr/>
      </vt:variant>
      <vt:variant>
        <vt:lpwstr>_Toc365463607</vt:lpwstr>
      </vt:variant>
      <vt:variant>
        <vt:i4>1441846</vt:i4>
      </vt:variant>
      <vt:variant>
        <vt:i4>791</vt:i4>
      </vt:variant>
      <vt:variant>
        <vt:i4>0</vt:i4>
      </vt:variant>
      <vt:variant>
        <vt:i4>5</vt:i4>
      </vt:variant>
      <vt:variant>
        <vt:lpwstr/>
      </vt:variant>
      <vt:variant>
        <vt:lpwstr>_Toc365463606</vt:lpwstr>
      </vt:variant>
      <vt:variant>
        <vt:i4>1441846</vt:i4>
      </vt:variant>
      <vt:variant>
        <vt:i4>785</vt:i4>
      </vt:variant>
      <vt:variant>
        <vt:i4>0</vt:i4>
      </vt:variant>
      <vt:variant>
        <vt:i4>5</vt:i4>
      </vt:variant>
      <vt:variant>
        <vt:lpwstr/>
      </vt:variant>
      <vt:variant>
        <vt:lpwstr>_Toc365463605</vt:lpwstr>
      </vt:variant>
      <vt:variant>
        <vt:i4>1441846</vt:i4>
      </vt:variant>
      <vt:variant>
        <vt:i4>776</vt:i4>
      </vt:variant>
      <vt:variant>
        <vt:i4>0</vt:i4>
      </vt:variant>
      <vt:variant>
        <vt:i4>5</vt:i4>
      </vt:variant>
      <vt:variant>
        <vt:lpwstr/>
      </vt:variant>
      <vt:variant>
        <vt:lpwstr>_Toc365463604</vt:lpwstr>
      </vt:variant>
      <vt:variant>
        <vt:i4>1441846</vt:i4>
      </vt:variant>
      <vt:variant>
        <vt:i4>770</vt:i4>
      </vt:variant>
      <vt:variant>
        <vt:i4>0</vt:i4>
      </vt:variant>
      <vt:variant>
        <vt:i4>5</vt:i4>
      </vt:variant>
      <vt:variant>
        <vt:lpwstr/>
      </vt:variant>
      <vt:variant>
        <vt:lpwstr>_Toc365463600</vt:lpwstr>
      </vt:variant>
      <vt:variant>
        <vt:i4>2031669</vt:i4>
      </vt:variant>
      <vt:variant>
        <vt:i4>764</vt:i4>
      </vt:variant>
      <vt:variant>
        <vt:i4>0</vt:i4>
      </vt:variant>
      <vt:variant>
        <vt:i4>5</vt:i4>
      </vt:variant>
      <vt:variant>
        <vt:lpwstr/>
      </vt:variant>
      <vt:variant>
        <vt:lpwstr>_Toc365463599</vt:lpwstr>
      </vt:variant>
      <vt:variant>
        <vt:i4>2031669</vt:i4>
      </vt:variant>
      <vt:variant>
        <vt:i4>758</vt:i4>
      </vt:variant>
      <vt:variant>
        <vt:i4>0</vt:i4>
      </vt:variant>
      <vt:variant>
        <vt:i4>5</vt:i4>
      </vt:variant>
      <vt:variant>
        <vt:lpwstr/>
      </vt:variant>
      <vt:variant>
        <vt:lpwstr>_Toc365463598</vt:lpwstr>
      </vt:variant>
      <vt:variant>
        <vt:i4>2031669</vt:i4>
      </vt:variant>
      <vt:variant>
        <vt:i4>752</vt:i4>
      </vt:variant>
      <vt:variant>
        <vt:i4>0</vt:i4>
      </vt:variant>
      <vt:variant>
        <vt:i4>5</vt:i4>
      </vt:variant>
      <vt:variant>
        <vt:lpwstr/>
      </vt:variant>
      <vt:variant>
        <vt:lpwstr>_Toc365463597</vt:lpwstr>
      </vt:variant>
      <vt:variant>
        <vt:i4>2031669</vt:i4>
      </vt:variant>
      <vt:variant>
        <vt:i4>746</vt:i4>
      </vt:variant>
      <vt:variant>
        <vt:i4>0</vt:i4>
      </vt:variant>
      <vt:variant>
        <vt:i4>5</vt:i4>
      </vt:variant>
      <vt:variant>
        <vt:lpwstr/>
      </vt:variant>
      <vt:variant>
        <vt:lpwstr>_Toc365463596</vt:lpwstr>
      </vt:variant>
      <vt:variant>
        <vt:i4>2031669</vt:i4>
      </vt:variant>
      <vt:variant>
        <vt:i4>740</vt:i4>
      </vt:variant>
      <vt:variant>
        <vt:i4>0</vt:i4>
      </vt:variant>
      <vt:variant>
        <vt:i4>5</vt:i4>
      </vt:variant>
      <vt:variant>
        <vt:lpwstr/>
      </vt:variant>
      <vt:variant>
        <vt:lpwstr>_Toc365463595</vt:lpwstr>
      </vt:variant>
      <vt:variant>
        <vt:i4>2031669</vt:i4>
      </vt:variant>
      <vt:variant>
        <vt:i4>734</vt:i4>
      </vt:variant>
      <vt:variant>
        <vt:i4>0</vt:i4>
      </vt:variant>
      <vt:variant>
        <vt:i4>5</vt:i4>
      </vt:variant>
      <vt:variant>
        <vt:lpwstr/>
      </vt:variant>
      <vt:variant>
        <vt:lpwstr>_Toc365463594</vt:lpwstr>
      </vt:variant>
      <vt:variant>
        <vt:i4>2031669</vt:i4>
      </vt:variant>
      <vt:variant>
        <vt:i4>728</vt:i4>
      </vt:variant>
      <vt:variant>
        <vt:i4>0</vt:i4>
      </vt:variant>
      <vt:variant>
        <vt:i4>5</vt:i4>
      </vt:variant>
      <vt:variant>
        <vt:lpwstr/>
      </vt:variant>
      <vt:variant>
        <vt:lpwstr>_Toc365463593</vt:lpwstr>
      </vt:variant>
      <vt:variant>
        <vt:i4>2031669</vt:i4>
      </vt:variant>
      <vt:variant>
        <vt:i4>722</vt:i4>
      </vt:variant>
      <vt:variant>
        <vt:i4>0</vt:i4>
      </vt:variant>
      <vt:variant>
        <vt:i4>5</vt:i4>
      </vt:variant>
      <vt:variant>
        <vt:lpwstr/>
      </vt:variant>
      <vt:variant>
        <vt:lpwstr>_Toc365463592</vt:lpwstr>
      </vt:variant>
      <vt:variant>
        <vt:i4>2031669</vt:i4>
      </vt:variant>
      <vt:variant>
        <vt:i4>716</vt:i4>
      </vt:variant>
      <vt:variant>
        <vt:i4>0</vt:i4>
      </vt:variant>
      <vt:variant>
        <vt:i4>5</vt:i4>
      </vt:variant>
      <vt:variant>
        <vt:lpwstr/>
      </vt:variant>
      <vt:variant>
        <vt:lpwstr>_Toc365463591</vt:lpwstr>
      </vt:variant>
      <vt:variant>
        <vt:i4>2031669</vt:i4>
      </vt:variant>
      <vt:variant>
        <vt:i4>710</vt:i4>
      </vt:variant>
      <vt:variant>
        <vt:i4>0</vt:i4>
      </vt:variant>
      <vt:variant>
        <vt:i4>5</vt:i4>
      </vt:variant>
      <vt:variant>
        <vt:lpwstr/>
      </vt:variant>
      <vt:variant>
        <vt:lpwstr>_Toc365463590</vt:lpwstr>
      </vt:variant>
      <vt:variant>
        <vt:i4>1966133</vt:i4>
      </vt:variant>
      <vt:variant>
        <vt:i4>704</vt:i4>
      </vt:variant>
      <vt:variant>
        <vt:i4>0</vt:i4>
      </vt:variant>
      <vt:variant>
        <vt:i4>5</vt:i4>
      </vt:variant>
      <vt:variant>
        <vt:lpwstr/>
      </vt:variant>
      <vt:variant>
        <vt:lpwstr>_Toc365463589</vt:lpwstr>
      </vt:variant>
      <vt:variant>
        <vt:i4>1966133</vt:i4>
      </vt:variant>
      <vt:variant>
        <vt:i4>698</vt:i4>
      </vt:variant>
      <vt:variant>
        <vt:i4>0</vt:i4>
      </vt:variant>
      <vt:variant>
        <vt:i4>5</vt:i4>
      </vt:variant>
      <vt:variant>
        <vt:lpwstr/>
      </vt:variant>
      <vt:variant>
        <vt:lpwstr>_Toc365463588</vt:lpwstr>
      </vt:variant>
      <vt:variant>
        <vt:i4>1966133</vt:i4>
      </vt:variant>
      <vt:variant>
        <vt:i4>692</vt:i4>
      </vt:variant>
      <vt:variant>
        <vt:i4>0</vt:i4>
      </vt:variant>
      <vt:variant>
        <vt:i4>5</vt:i4>
      </vt:variant>
      <vt:variant>
        <vt:lpwstr/>
      </vt:variant>
      <vt:variant>
        <vt:lpwstr>_Toc365463587</vt:lpwstr>
      </vt:variant>
      <vt:variant>
        <vt:i4>1966133</vt:i4>
      </vt:variant>
      <vt:variant>
        <vt:i4>686</vt:i4>
      </vt:variant>
      <vt:variant>
        <vt:i4>0</vt:i4>
      </vt:variant>
      <vt:variant>
        <vt:i4>5</vt:i4>
      </vt:variant>
      <vt:variant>
        <vt:lpwstr/>
      </vt:variant>
      <vt:variant>
        <vt:lpwstr>_Toc365463586</vt:lpwstr>
      </vt:variant>
      <vt:variant>
        <vt:i4>1966133</vt:i4>
      </vt:variant>
      <vt:variant>
        <vt:i4>680</vt:i4>
      </vt:variant>
      <vt:variant>
        <vt:i4>0</vt:i4>
      </vt:variant>
      <vt:variant>
        <vt:i4>5</vt:i4>
      </vt:variant>
      <vt:variant>
        <vt:lpwstr/>
      </vt:variant>
      <vt:variant>
        <vt:lpwstr>_Toc365463585</vt:lpwstr>
      </vt:variant>
      <vt:variant>
        <vt:i4>1966133</vt:i4>
      </vt:variant>
      <vt:variant>
        <vt:i4>674</vt:i4>
      </vt:variant>
      <vt:variant>
        <vt:i4>0</vt:i4>
      </vt:variant>
      <vt:variant>
        <vt:i4>5</vt:i4>
      </vt:variant>
      <vt:variant>
        <vt:lpwstr/>
      </vt:variant>
      <vt:variant>
        <vt:lpwstr>_Toc365463584</vt:lpwstr>
      </vt:variant>
      <vt:variant>
        <vt:i4>1966133</vt:i4>
      </vt:variant>
      <vt:variant>
        <vt:i4>668</vt:i4>
      </vt:variant>
      <vt:variant>
        <vt:i4>0</vt:i4>
      </vt:variant>
      <vt:variant>
        <vt:i4>5</vt:i4>
      </vt:variant>
      <vt:variant>
        <vt:lpwstr/>
      </vt:variant>
      <vt:variant>
        <vt:lpwstr>_Toc365463583</vt:lpwstr>
      </vt:variant>
      <vt:variant>
        <vt:i4>1966133</vt:i4>
      </vt:variant>
      <vt:variant>
        <vt:i4>662</vt:i4>
      </vt:variant>
      <vt:variant>
        <vt:i4>0</vt:i4>
      </vt:variant>
      <vt:variant>
        <vt:i4>5</vt:i4>
      </vt:variant>
      <vt:variant>
        <vt:lpwstr/>
      </vt:variant>
      <vt:variant>
        <vt:lpwstr>_Toc365463582</vt:lpwstr>
      </vt:variant>
      <vt:variant>
        <vt:i4>1966133</vt:i4>
      </vt:variant>
      <vt:variant>
        <vt:i4>656</vt:i4>
      </vt:variant>
      <vt:variant>
        <vt:i4>0</vt:i4>
      </vt:variant>
      <vt:variant>
        <vt:i4>5</vt:i4>
      </vt:variant>
      <vt:variant>
        <vt:lpwstr/>
      </vt:variant>
      <vt:variant>
        <vt:lpwstr>_Toc365463581</vt:lpwstr>
      </vt:variant>
      <vt:variant>
        <vt:i4>1966133</vt:i4>
      </vt:variant>
      <vt:variant>
        <vt:i4>650</vt:i4>
      </vt:variant>
      <vt:variant>
        <vt:i4>0</vt:i4>
      </vt:variant>
      <vt:variant>
        <vt:i4>5</vt:i4>
      </vt:variant>
      <vt:variant>
        <vt:lpwstr/>
      </vt:variant>
      <vt:variant>
        <vt:lpwstr>_Toc365463580</vt:lpwstr>
      </vt:variant>
      <vt:variant>
        <vt:i4>1114165</vt:i4>
      </vt:variant>
      <vt:variant>
        <vt:i4>644</vt:i4>
      </vt:variant>
      <vt:variant>
        <vt:i4>0</vt:i4>
      </vt:variant>
      <vt:variant>
        <vt:i4>5</vt:i4>
      </vt:variant>
      <vt:variant>
        <vt:lpwstr/>
      </vt:variant>
      <vt:variant>
        <vt:lpwstr>_Toc365463579</vt:lpwstr>
      </vt:variant>
      <vt:variant>
        <vt:i4>1114165</vt:i4>
      </vt:variant>
      <vt:variant>
        <vt:i4>638</vt:i4>
      </vt:variant>
      <vt:variant>
        <vt:i4>0</vt:i4>
      </vt:variant>
      <vt:variant>
        <vt:i4>5</vt:i4>
      </vt:variant>
      <vt:variant>
        <vt:lpwstr/>
      </vt:variant>
      <vt:variant>
        <vt:lpwstr>_Toc365463578</vt:lpwstr>
      </vt:variant>
      <vt:variant>
        <vt:i4>1114165</vt:i4>
      </vt:variant>
      <vt:variant>
        <vt:i4>632</vt:i4>
      </vt:variant>
      <vt:variant>
        <vt:i4>0</vt:i4>
      </vt:variant>
      <vt:variant>
        <vt:i4>5</vt:i4>
      </vt:variant>
      <vt:variant>
        <vt:lpwstr/>
      </vt:variant>
      <vt:variant>
        <vt:lpwstr>_Toc365463577</vt:lpwstr>
      </vt:variant>
      <vt:variant>
        <vt:i4>1114165</vt:i4>
      </vt:variant>
      <vt:variant>
        <vt:i4>626</vt:i4>
      </vt:variant>
      <vt:variant>
        <vt:i4>0</vt:i4>
      </vt:variant>
      <vt:variant>
        <vt:i4>5</vt:i4>
      </vt:variant>
      <vt:variant>
        <vt:lpwstr/>
      </vt:variant>
      <vt:variant>
        <vt:lpwstr>_Toc365463576</vt:lpwstr>
      </vt:variant>
      <vt:variant>
        <vt:i4>1114165</vt:i4>
      </vt:variant>
      <vt:variant>
        <vt:i4>620</vt:i4>
      </vt:variant>
      <vt:variant>
        <vt:i4>0</vt:i4>
      </vt:variant>
      <vt:variant>
        <vt:i4>5</vt:i4>
      </vt:variant>
      <vt:variant>
        <vt:lpwstr/>
      </vt:variant>
      <vt:variant>
        <vt:lpwstr>_Toc365463575</vt:lpwstr>
      </vt:variant>
      <vt:variant>
        <vt:i4>1114165</vt:i4>
      </vt:variant>
      <vt:variant>
        <vt:i4>614</vt:i4>
      </vt:variant>
      <vt:variant>
        <vt:i4>0</vt:i4>
      </vt:variant>
      <vt:variant>
        <vt:i4>5</vt:i4>
      </vt:variant>
      <vt:variant>
        <vt:lpwstr/>
      </vt:variant>
      <vt:variant>
        <vt:lpwstr>_Toc365463574</vt:lpwstr>
      </vt:variant>
      <vt:variant>
        <vt:i4>1114165</vt:i4>
      </vt:variant>
      <vt:variant>
        <vt:i4>608</vt:i4>
      </vt:variant>
      <vt:variant>
        <vt:i4>0</vt:i4>
      </vt:variant>
      <vt:variant>
        <vt:i4>5</vt:i4>
      </vt:variant>
      <vt:variant>
        <vt:lpwstr/>
      </vt:variant>
      <vt:variant>
        <vt:lpwstr>_Toc365463573</vt:lpwstr>
      </vt:variant>
      <vt:variant>
        <vt:i4>1114165</vt:i4>
      </vt:variant>
      <vt:variant>
        <vt:i4>602</vt:i4>
      </vt:variant>
      <vt:variant>
        <vt:i4>0</vt:i4>
      </vt:variant>
      <vt:variant>
        <vt:i4>5</vt:i4>
      </vt:variant>
      <vt:variant>
        <vt:lpwstr/>
      </vt:variant>
      <vt:variant>
        <vt:lpwstr>_Toc365463572</vt:lpwstr>
      </vt:variant>
      <vt:variant>
        <vt:i4>1114165</vt:i4>
      </vt:variant>
      <vt:variant>
        <vt:i4>596</vt:i4>
      </vt:variant>
      <vt:variant>
        <vt:i4>0</vt:i4>
      </vt:variant>
      <vt:variant>
        <vt:i4>5</vt:i4>
      </vt:variant>
      <vt:variant>
        <vt:lpwstr/>
      </vt:variant>
      <vt:variant>
        <vt:lpwstr>_Toc365463571</vt:lpwstr>
      </vt:variant>
      <vt:variant>
        <vt:i4>1114165</vt:i4>
      </vt:variant>
      <vt:variant>
        <vt:i4>590</vt:i4>
      </vt:variant>
      <vt:variant>
        <vt:i4>0</vt:i4>
      </vt:variant>
      <vt:variant>
        <vt:i4>5</vt:i4>
      </vt:variant>
      <vt:variant>
        <vt:lpwstr/>
      </vt:variant>
      <vt:variant>
        <vt:lpwstr>_Toc365463570</vt:lpwstr>
      </vt:variant>
      <vt:variant>
        <vt:i4>1048629</vt:i4>
      </vt:variant>
      <vt:variant>
        <vt:i4>584</vt:i4>
      </vt:variant>
      <vt:variant>
        <vt:i4>0</vt:i4>
      </vt:variant>
      <vt:variant>
        <vt:i4>5</vt:i4>
      </vt:variant>
      <vt:variant>
        <vt:lpwstr/>
      </vt:variant>
      <vt:variant>
        <vt:lpwstr>_Toc365463569</vt:lpwstr>
      </vt:variant>
      <vt:variant>
        <vt:i4>1048629</vt:i4>
      </vt:variant>
      <vt:variant>
        <vt:i4>578</vt:i4>
      </vt:variant>
      <vt:variant>
        <vt:i4>0</vt:i4>
      </vt:variant>
      <vt:variant>
        <vt:i4>5</vt:i4>
      </vt:variant>
      <vt:variant>
        <vt:lpwstr/>
      </vt:variant>
      <vt:variant>
        <vt:lpwstr>_Toc365463568</vt:lpwstr>
      </vt:variant>
      <vt:variant>
        <vt:i4>1048629</vt:i4>
      </vt:variant>
      <vt:variant>
        <vt:i4>572</vt:i4>
      </vt:variant>
      <vt:variant>
        <vt:i4>0</vt:i4>
      </vt:variant>
      <vt:variant>
        <vt:i4>5</vt:i4>
      </vt:variant>
      <vt:variant>
        <vt:lpwstr/>
      </vt:variant>
      <vt:variant>
        <vt:lpwstr>_Toc365463567</vt:lpwstr>
      </vt:variant>
      <vt:variant>
        <vt:i4>1048629</vt:i4>
      </vt:variant>
      <vt:variant>
        <vt:i4>566</vt:i4>
      </vt:variant>
      <vt:variant>
        <vt:i4>0</vt:i4>
      </vt:variant>
      <vt:variant>
        <vt:i4>5</vt:i4>
      </vt:variant>
      <vt:variant>
        <vt:lpwstr/>
      </vt:variant>
      <vt:variant>
        <vt:lpwstr>_Toc365463566</vt:lpwstr>
      </vt:variant>
      <vt:variant>
        <vt:i4>1048629</vt:i4>
      </vt:variant>
      <vt:variant>
        <vt:i4>560</vt:i4>
      </vt:variant>
      <vt:variant>
        <vt:i4>0</vt:i4>
      </vt:variant>
      <vt:variant>
        <vt:i4>5</vt:i4>
      </vt:variant>
      <vt:variant>
        <vt:lpwstr/>
      </vt:variant>
      <vt:variant>
        <vt:lpwstr>_Toc365463565</vt:lpwstr>
      </vt:variant>
      <vt:variant>
        <vt:i4>1048629</vt:i4>
      </vt:variant>
      <vt:variant>
        <vt:i4>554</vt:i4>
      </vt:variant>
      <vt:variant>
        <vt:i4>0</vt:i4>
      </vt:variant>
      <vt:variant>
        <vt:i4>5</vt:i4>
      </vt:variant>
      <vt:variant>
        <vt:lpwstr/>
      </vt:variant>
      <vt:variant>
        <vt:lpwstr>_Toc365463564</vt:lpwstr>
      </vt:variant>
      <vt:variant>
        <vt:i4>1048629</vt:i4>
      </vt:variant>
      <vt:variant>
        <vt:i4>548</vt:i4>
      </vt:variant>
      <vt:variant>
        <vt:i4>0</vt:i4>
      </vt:variant>
      <vt:variant>
        <vt:i4>5</vt:i4>
      </vt:variant>
      <vt:variant>
        <vt:lpwstr/>
      </vt:variant>
      <vt:variant>
        <vt:lpwstr>_Toc365463563</vt:lpwstr>
      </vt:variant>
      <vt:variant>
        <vt:i4>1048629</vt:i4>
      </vt:variant>
      <vt:variant>
        <vt:i4>542</vt:i4>
      </vt:variant>
      <vt:variant>
        <vt:i4>0</vt:i4>
      </vt:variant>
      <vt:variant>
        <vt:i4>5</vt:i4>
      </vt:variant>
      <vt:variant>
        <vt:lpwstr/>
      </vt:variant>
      <vt:variant>
        <vt:lpwstr>_Toc365463562</vt:lpwstr>
      </vt:variant>
      <vt:variant>
        <vt:i4>1048629</vt:i4>
      </vt:variant>
      <vt:variant>
        <vt:i4>536</vt:i4>
      </vt:variant>
      <vt:variant>
        <vt:i4>0</vt:i4>
      </vt:variant>
      <vt:variant>
        <vt:i4>5</vt:i4>
      </vt:variant>
      <vt:variant>
        <vt:lpwstr/>
      </vt:variant>
      <vt:variant>
        <vt:lpwstr>_Toc365463561</vt:lpwstr>
      </vt:variant>
      <vt:variant>
        <vt:i4>1048629</vt:i4>
      </vt:variant>
      <vt:variant>
        <vt:i4>530</vt:i4>
      </vt:variant>
      <vt:variant>
        <vt:i4>0</vt:i4>
      </vt:variant>
      <vt:variant>
        <vt:i4>5</vt:i4>
      </vt:variant>
      <vt:variant>
        <vt:lpwstr/>
      </vt:variant>
      <vt:variant>
        <vt:lpwstr>_Toc365463560</vt:lpwstr>
      </vt:variant>
      <vt:variant>
        <vt:i4>1245237</vt:i4>
      </vt:variant>
      <vt:variant>
        <vt:i4>524</vt:i4>
      </vt:variant>
      <vt:variant>
        <vt:i4>0</vt:i4>
      </vt:variant>
      <vt:variant>
        <vt:i4>5</vt:i4>
      </vt:variant>
      <vt:variant>
        <vt:lpwstr/>
      </vt:variant>
      <vt:variant>
        <vt:lpwstr>_Toc365463559</vt:lpwstr>
      </vt:variant>
      <vt:variant>
        <vt:i4>1245237</vt:i4>
      </vt:variant>
      <vt:variant>
        <vt:i4>518</vt:i4>
      </vt:variant>
      <vt:variant>
        <vt:i4>0</vt:i4>
      </vt:variant>
      <vt:variant>
        <vt:i4>5</vt:i4>
      </vt:variant>
      <vt:variant>
        <vt:lpwstr/>
      </vt:variant>
      <vt:variant>
        <vt:lpwstr>_Toc365463558</vt:lpwstr>
      </vt:variant>
      <vt:variant>
        <vt:i4>1245237</vt:i4>
      </vt:variant>
      <vt:variant>
        <vt:i4>512</vt:i4>
      </vt:variant>
      <vt:variant>
        <vt:i4>0</vt:i4>
      </vt:variant>
      <vt:variant>
        <vt:i4>5</vt:i4>
      </vt:variant>
      <vt:variant>
        <vt:lpwstr/>
      </vt:variant>
      <vt:variant>
        <vt:lpwstr>_Toc365463557</vt:lpwstr>
      </vt:variant>
      <vt:variant>
        <vt:i4>1245237</vt:i4>
      </vt:variant>
      <vt:variant>
        <vt:i4>506</vt:i4>
      </vt:variant>
      <vt:variant>
        <vt:i4>0</vt:i4>
      </vt:variant>
      <vt:variant>
        <vt:i4>5</vt:i4>
      </vt:variant>
      <vt:variant>
        <vt:lpwstr/>
      </vt:variant>
      <vt:variant>
        <vt:lpwstr>_Toc365463556</vt:lpwstr>
      </vt:variant>
      <vt:variant>
        <vt:i4>1245237</vt:i4>
      </vt:variant>
      <vt:variant>
        <vt:i4>500</vt:i4>
      </vt:variant>
      <vt:variant>
        <vt:i4>0</vt:i4>
      </vt:variant>
      <vt:variant>
        <vt:i4>5</vt:i4>
      </vt:variant>
      <vt:variant>
        <vt:lpwstr/>
      </vt:variant>
      <vt:variant>
        <vt:lpwstr>_Toc365463555</vt:lpwstr>
      </vt:variant>
      <vt:variant>
        <vt:i4>1245237</vt:i4>
      </vt:variant>
      <vt:variant>
        <vt:i4>494</vt:i4>
      </vt:variant>
      <vt:variant>
        <vt:i4>0</vt:i4>
      </vt:variant>
      <vt:variant>
        <vt:i4>5</vt:i4>
      </vt:variant>
      <vt:variant>
        <vt:lpwstr/>
      </vt:variant>
      <vt:variant>
        <vt:lpwstr>_Toc365463554</vt:lpwstr>
      </vt:variant>
      <vt:variant>
        <vt:i4>1245237</vt:i4>
      </vt:variant>
      <vt:variant>
        <vt:i4>488</vt:i4>
      </vt:variant>
      <vt:variant>
        <vt:i4>0</vt:i4>
      </vt:variant>
      <vt:variant>
        <vt:i4>5</vt:i4>
      </vt:variant>
      <vt:variant>
        <vt:lpwstr/>
      </vt:variant>
      <vt:variant>
        <vt:lpwstr>_Toc365463553</vt:lpwstr>
      </vt:variant>
      <vt:variant>
        <vt:i4>1245237</vt:i4>
      </vt:variant>
      <vt:variant>
        <vt:i4>482</vt:i4>
      </vt:variant>
      <vt:variant>
        <vt:i4>0</vt:i4>
      </vt:variant>
      <vt:variant>
        <vt:i4>5</vt:i4>
      </vt:variant>
      <vt:variant>
        <vt:lpwstr/>
      </vt:variant>
      <vt:variant>
        <vt:lpwstr>_Toc365463552</vt:lpwstr>
      </vt:variant>
      <vt:variant>
        <vt:i4>1245237</vt:i4>
      </vt:variant>
      <vt:variant>
        <vt:i4>476</vt:i4>
      </vt:variant>
      <vt:variant>
        <vt:i4>0</vt:i4>
      </vt:variant>
      <vt:variant>
        <vt:i4>5</vt:i4>
      </vt:variant>
      <vt:variant>
        <vt:lpwstr/>
      </vt:variant>
      <vt:variant>
        <vt:lpwstr>_Toc365463551</vt:lpwstr>
      </vt:variant>
      <vt:variant>
        <vt:i4>1245237</vt:i4>
      </vt:variant>
      <vt:variant>
        <vt:i4>470</vt:i4>
      </vt:variant>
      <vt:variant>
        <vt:i4>0</vt:i4>
      </vt:variant>
      <vt:variant>
        <vt:i4>5</vt:i4>
      </vt:variant>
      <vt:variant>
        <vt:lpwstr/>
      </vt:variant>
      <vt:variant>
        <vt:lpwstr>_Toc365463550</vt:lpwstr>
      </vt:variant>
      <vt:variant>
        <vt:i4>1179701</vt:i4>
      </vt:variant>
      <vt:variant>
        <vt:i4>464</vt:i4>
      </vt:variant>
      <vt:variant>
        <vt:i4>0</vt:i4>
      </vt:variant>
      <vt:variant>
        <vt:i4>5</vt:i4>
      </vt:variant>
      <vt:variant>
        <vt:lpwstr/>
      </vt:variant>
      <vt:variant>
        <vt:lpwstr>_Toc365463549</vt:lpwstr>
      </vt:variant>
      <vt:variant>
        <vt:i4>1179701</vt:i4>
      </vt:variant>
      <vt:variant>
        <vt:i4>458</vt:i4>
      </vt:variant>
      <vt:variant>
        <vt:i4>0</vt:i4>
      </vt:variant>
      <vt:variant>
        <vt:i4>5</vt:i4>
      </vt:variant>
      <vt:variant>
        <vt:lpwstr/>
      </vt:variant>
      <vt:variant>
        <vt:lpwstr>_Toc365463548</vt:lpwstr>
      </vt:variant>
      <vt:variant>
        <vt:i4>1179701</vt:i4>
      </vt:variant>
      <vt:variant>
        <vt:i4>452</vt:i4>
      </vt:variant>
      <vt:variant>
        <vt:i4>0</vt:i4>
      </vt:variant>
      <vt:variant>
        <vt:i4>5</vt:i4>
      </vt:variant>
      <vt:variant>
        <vt:lpwstr/>
      </vt:variant>
      <vt:variant>
        <vt:lpwstr>_Toc365463547</vt:lpwstr>
      </vt:variant>
      <vt:variant>
        <vt:i4>1179701</vt:i4>
      </vt:variant>
      <vt:variant>
        <vt:i4>446</vt:i4>
      </vt:variant>
      <vt:variant>
        <vt:i4>0</vt:i4>
      </vt:variant>
      <vt:variant>
        <vt:i4>5</vt:i4>
      </vt:variant>
      <vt:variant>
        <vt:lpwstr/>
      </vt:variant>
      <vt:variant>
        <vt:lpwstr>_Toc365463546</vt:lpwstr>
      </vt:variant>
      <vt:variant>
        <vt:i4>1179701</vt:i4>
      </vt:variant>
      <vt:variant>
        <vt:i4>440</vt:i4>
      </vt:variant>
      <vt:variant>
        <vt:i4>0</vt:i4>
      </vt:variant>
      <vt:variant>
        <vt:i4>5</vt:i4>
      </vt:variant>
      <vt:variant>
        <vt:lpwstr/>
      </vt:variant>
      <vt:variant>
        <vt:lpwstr>_Toc365463545</vt:lpwstr>
      </vt:variant>
      <vt:variant>
        <vt:i4>1179701</vt:i4>
      </vt:variant>
      <vt:variant>
        <vt:i4>434</vt:i4>
      </vt:variant>
      <vt:variant>
        <vt:i4>0</vt:i4>
      </vt:variant>
      <vt:variant>
        <vt:i4>5</vt:i4>
      </vt:variant>
      <vt:variant>
        <vt:lpwstr/>
      </vt:variant>
      <vt:variant>
        <vt:lpwstr>_Toc365463544</vt:lpwstr>
      </vt:variant>
      <vt:variant>
        <vt:i4>1179701</vt:i4>
      </vt:variant>
      <vt:variant>
        <vt:i4>428</vt:i4>
      </vt:variant>
      <vt:variant>
        <vt:i4>0</vt:i4>
      </vt:variant>
      <vt:variant>
        <vt:i4>5</vt:i4>
      </vt:variant>
      <vt:variant>
        <vt:lpwstr/>
      </vt:variant>
      <vt:variant>
        <vt:lpwstr>_Toc365463543</vt:lpwstr>
      </vt:variant>
      <vt:variant>
        <vt:i4>1179701</vt:i4>
      </vt:variant>
      <vt:variant>
        <vt:i4>422</vt:i4>
      </vt:variant>
      <vt:variant>
        <vt:i4>0</vt:i4>
      </vt:variant>
      <vt:variant>
        <vt:i4>5</vt:i4>
      </vt:variant>
      <vt:variant>
        <vt:lpwstr/>
      </vt:variant>
      <vt:variant>
        <vt:lpwstr>_Toc365463542</vt:lpwstr>
      </vt:variant>
      <vt:variant>
        <vt:i4>1179701</vt:i4>
      </vt:variant>
      <vt:variant>
        <vt:i4>416</vt:i4>
      </vt:variant>
      <vt:variant>
        <vt:i4>0</vt:i4>
      </vt:variant>
      <vt:variant>
        <vt:i4>5</vt:i4>
      </vt:variant>
      <vt:variant>
        <vt:lpwstr/>
      </vt:variant>
      <vt:variant>
        <vt:lpwstr>_Toc365463541</vt:lpwstr>
      </vt:variant>
      <vt:variant>
        <vt:i4>1179701</vt:i4>
      </vt:variant>
      <vt:variant>
        <vt:i4>410</vt:i4>
      </vt:variant>
      <vt:variant>
        <vt:i4>0</vt:i4>
      </vt:variant>
      <vt:variant>
        <vt:i4>5</vt:i4>
      </vt:variant>
      <vt:variant>
        <vt:lpwstr/>
      </vt:variant>
      <vt:variant>
        <vt:lpwstr>_Toc365463540</vt:lpwstr>
      </vt:variant>
      <vt:variant>
        <vt:i4>1376309</vt:i4>
      </vt:variant>
      <vt:variant>
        <vt:i4>404</vt:i4>
      </vt:variant>
      <vt:variant>
        <vt:i4>0</vt:i4>
      </vt:variant>
      <vt:variant>
        <vt:i4>5</vt:i4>
      </vt:variant>
      <vt:variant>
        <vt:lpwstr/>
      </vt:variant>
      <vt:variant>
        <vt:lpwstr>_Toc365463539</vt:lpwstr>
      </vt:variant>
      <vt:variant>
        <vt:i4>1376309</vt:i4>
      </vt:variant>
      <vt:variant>
        <vt:i4>398</vt:i4>
      </vt:variant>
      <vt:variant>
        <vt:i4>0</vt:i4>
      </vt:variant>
      <vt:variant>
        <vt:i4>5</vt:i4>
      </vt:variant>
      <vt:variant>
        <vt:lpwstr/>
      </vt:variant>
      <vt:variant>
        <vt:lpwstr>_Toc365463538</vt:lpwstr>
      </vt:variant>
      <vt:variant>
        <vt:i4>1376309</vt:i4>
      </vt:variant>
      <vt:variant>
        <vt:i4>392</vt:i4>
      </vt:variant>
      <vt:variant>
        <vt:i4>0</vt:i4>
      </vt:variant>
      <vt:variant>
        <vt:i4>5</vt:i4>
      </vt:variant>
      <vt:variant>
        <vt:lpwstr/>
      </vt:variant>
      <vt:variant>
        <vt:lpwstr>_Toc365463537</vt:lpwstr>
      </vt:variant>
      <vt:variant>
        <vt:i4>1376309</vt:i4>
      </vt:variant>
      <vt:variant>
        <vt:i4>386</vt:i4>
      </vt:variant>
      <vt:variant>
        <vt:i4>0</vt:i4>
      </vt:variant>
      <vt:variant>
        <vt:i4>5</vt:i4>
      </vt:variant>
      <vt:variant>
        <vt:lpwstr/>
      </vt:variant>
      <vt:variant>
        <vt:lpwstr>_Toc365463536</vt:lpwstr>
      </vt:variant>
      <vt:variant>
        <vt:i4>1376309</vt:i4>
      </vt:variant>
      <vt:variant>
        <vt:i4>380</vt:i4>
      </vt:variant>
      <vt:variant>
        <vt:i4>0</vt:i4>
      </vt:variant>
      <vt:variant>
        <vt:i4>5</vt:i4>
      </vt:variant>
      <vt:variant>
        <vt:lpwstr/>
      </vt:variant>
      <vt:variant>
        <vt:lpwstr>_Toc365463535</vt:lpwstr>
      </vt:variant>
      <vt:variant>
        <vt:i4>1376309</vt:i4>
      </vt:variant>
      <vt:variant>
        <vt:i4>374</vt:i4>
      </vt:variant>
      <vt:variant>
        <vt:i4>0</vt:i4>
      </vt:variant>
      <vt:variant>
        <vt:i4>5</vt:i4>
      </vt:variant>
      <vt:variant>
        <vt:lpwstr/>
      </vt:variant>
      <vt:variant>
        <vt:lpwstr>_Toc365463534</vt:lpwstr>
      </vt:variant>
      <vt:variant>
        <vt:i4>1376309</vt:i4>
      </vt:variant>
      <vt:variant>
        <vt:i4>368</vt:i4>
      </vt:variant>
      <vt:variant>
        <vt:i4>0</vt:i4>
      </vt:variant>
      <vt:variant>
        <vt:i4>5</vt:i4>
      </vt:variant>
      <vt:variant>
        <vt:lpwstr/>
      </vt:variant>
      <vt:variant>
        <vt:lpwstr>_Toc365463533</vt:lpwstr>
      </vt:variant>
      <vt:variant>
        <vt:i4>1376309</vt:i4>
      </vt:variant>
      <vt:variant>
        <vt:i4>362</vt:i4>
      </vt:variant>
      <vt:variant>
        <vt:i4>0</vt:i4>
      </vt:variant>
      <vt:variant>
        <vt:i4>5</vt:i4>
      </vt:variant>
      <vt:variant>
        <vt:lpwstr/>
      </vt:variant>
      <vt:variant>
        <vt:lpwstr>_Toc365463532</vt:lpwstr>
      </vt:variant>
      <vt:variant>
        <vt:i4>1376309</vt:i4>
      </vt:variant>
      <vt:variant>
        <vt:i4>356</vt:i4>
      </vt:variant>
      <vt:variant>
        <vt:i4>0</vt:i4>
      </vt:variant>
      <vt:variant>
        <vt:i4>5</vt:i4>
      </vt:variant>
      <vt:variant>
        <vt:lpwstr/>
      </vt:variant>
      <vt:variant>
        <vt:lpwstr>_Toc365463531</vt:lpwstr>
      </vt:variant>
      <vt:variant>
        <vt:i4>1376309</vt:i4>
      </vt:variant>
      <vt:variant>
        <vt:i4>350</vt:i4>
      </vt:variant>
      <vt:variant>
        <vt:i4>0</vt:i4>
      </vt:variant>
      <vt:variant>
        <vt:i4>5</vt:i4>
      </vt:variant>
      <vt:variant>
        <vt:lpwstr/>
      </vt:variant>
      <vt:variant>
        <vt:lpwstr>_Toc365463530</vt:lpwstr>
      </vt:variant>
      <vt:variant>
        <vt:i4>1310773</vt:i4>
      </vt:variant>
      <vt:variant>
        <vt:i4>344</vt:i4>
      </vt:variant>
      <vt:variant>
        <vt:i4>0</vt:i4>
      </vt:variant>
      <vt:variant>
        <vt:i4>5</vt:i4>
      </vt:variant>
      <vt:variant>
        <vt:lpwstr/>
      </vt:variant>
      <vt:variant>
        <vt:lpwstr>_Toc365463529</vt:lpwstr>
      </vt:variant>
      <vt:variant>
        <vt:i4>1310773</vt:i4>
      </vt:variant>
      <vt:variant>
        <vt:i4>338</vt:i4>
      </vt:variant>
      <vt:variant>
        <vt:i4>0</vt:i4>
      </vt:variant>
      <vt:variant>
        <vt:i4>5</vt:i4>
      </vt:variant>
      <vt:variant>
        <vt:lpwstr/>
      </vt:variant>
      <vt:variant>
        <vt:lpwstr>_Toc365463528</vt:lpwstr>
      </vt:variant>
      <vt:variant>
        <vt:i4>1310773</vt:i4>
      </vt:variant>
      <vt:variant>
        <vt:i4>332</vt:i4>
      </vt:variant>
      <vt:variant>
        <vt:i4>0</vt:i4>
      </vt:variant>
      <vt:variant>
        <vt:i4>5</vt:i4>
      </vt:variant>
      <vt:variant>
        <vt:lpwstr/>
      </vt:variant>
      <vt:variant>
        <vt:lpwstr>_Toc365463527</vt:lpwstr>
      </vt:variant>
      <vt:variant>
        <vt:i4>1310773</vt:i4>
      </vt:variant>
      <vt:variant>
        <vt:i4>326</vt:i4>
      </vt:variant>
      <vt:variant>
        <vt:i4>0</vt:i4>
      </vt:variant>
      <vt:variant>
        <vt:i4>5</vt:i4>
      </vt:variant>
      <vt:variant>
        <vt:lpwstr/>
      </vt:variant>
      <vt:variant>
        <vt:lpwstr>_Toc365463526</vt:lpwstr>
      </vt:variant>
      <vt:variant>
        <vt:i4>1310773</vt:i4>
      </vt:variant>
      <vt:variant>
        <vt:i4>320</vt:i4>
      </vt:variant>
      <vt:variant>
        <vt:i4>0</vt:i4>
      </vt:variant>
      <vt:variant>
        <vt:i4>5</vt:i4>
      </vt:variant>
      <vt:variant>
        <vt:lpwstr/>
      </vt:variant>
      <vt:variant>
        <vt:lpwstr>_Toc365463525</vt:lpwstr>
      </vt:variant>
      <vt:variant>
        <vt:i4>1310773</vt:i4>
      </vt:variant>
      <vt:variant>
        <vt:i4>314</vt:i4>
      </vt:variant>
      <vt:variant>
        <vt:i4>0</vt:i4>
      </vt:variant>
      <vt:variant>
        <vt:i4>5</vt:i4>
      </vt:variant>
      <vt:variant>
        <vt:lpwstr/>
      </vt:variant>
      <vt:variant>
        <vt:lpwstr>_Toc365463524</vt:lpwstr>
      </vt:variant>
      <vt:variant>
        <vt:i4>1310773</vt:i4>
      </vt:variant>
      <vt:variant>
        <vt:i4>308</vt:i4>
      </vt:variant>
      <vt:variant>
        <vt:i4>0</vt:i4>
      </vt:variant>
      <vt:variant>
        <vt:i4>5</vt:i4>
      </vt:variant>
      <vt:variant>
        <vt:lpwstr/>
      </vt:variant>
      <vt:variant>
        <vt:lpwstr>_Toc365463523</vt:lpwstr>
      </vt:variant>
      <vt:variant>
        <vt:i4>1310773</vt:i4>
      </vt:variant>
      <vt:variant>
        <vt:i4>302</vt:i4>
      </vt:variant>
      <vt:variant>
        <vt:i4>0</vt:i4>
      </vt:variant>
      <vt:variant>
        <vt:i4>5</vt:i4>
      </vt:variant>
      <vt:variant>
        <vt:lpwstr/>
      </vt:variant>
      <vt:variant>
        <vt:lpwstr>_Toc365463522</vt:lpwstr>
      </vt:variant>
      <vt:variant>
        <vt:i4>1310773</vt:i4>
      </vt:variant>
      <vt:variant>
        <vt:i4>296</vt:i4>
      </vt:variant>
      <vt:variant>
        <vt:i4>0</vt:i4>
      </vt:variant>
      <vt:variant>
        <vt:i4>5</vt:i4>
      </vt:variant>
      <vt:variant>
        <vt:lpwstr/>
      </vt:variant>
      <vt:variant>
        <vt:lpwstr>_Toc365463521</vt:lpwstr>
      </vt:variant>
      <vt:variant>
        <vt:i4>1310773</vt:i4>
      </vt:variant>
      <vt:variant>
        <vt:i4>290</vt:i4>
      </vt:variant>
      <vt:variant>
        <vt:i4>0</vt:i4>
      </vt:variant>
      <vt:variant>
        <vt:i4>5</vt:i4>
      </vt:variant>
      <vt:variant>
        <vt:lpwstr/>
      </vt:variant>
      <vt:variant>
        <vt:lpwstr>_Toc365463520</vt:lpwstr>
      </vt:variant>
      <vt:variant>
        <vt:i4>1507381</vt:i4>
      </vt:variant>
      <vt:variant>
        <vt:i4>284</vt:i4>
      </vt:variant>
      <vt:variant>
        <vt:i4>0</vt:i4>
      </vt:variant>
      <vt:variant>
        <vt:i4>5</vt:i4>
      </vt:variant>
      <vt:variant>
        <vt:lpwstr/>
      </vt:variant>
      <vt:variant>
        <vt:lpwstr>_Toc365463519</vt:lpwstr>
      </vt:variant>
      <vt:variant>
        <vt:i4>1507381</vt:i4>
      </vt:variant>
      <vt:variant>
        <vt:i4>278</vt:i4>
      </vt:variant>
      <vt:variant>
        <vt:i4>0</vt:i4>
      </vt:variant>
      <vt:variant>
        <vt:i4>5</vt:i4>
      </vt:variant>
      <vt:variant>
        <vt:lpwstr/>
      </vt:variant>
      <vt:variant>
        <vt:lpwstr>_Toc365463518</vt:lpwstr>
      </vt:variant>
      <vt:variant>
        <vt:i4>1507381</vt:i4>
      </vt:variant>
      <vt:variant>
        <vt:i4>272</vt:i4>
      </vt:variant>
      <vt:variant>
        <vt:i4>0</vt:i4>
      </vt:variant>
      <vt:variant>
        <vt:i4>5</vt:i4>
      </vt:variant>
      <vt:variant>
        <vt:lpwstr/>
      </vt:variant>
      <vt:variant>
        <vt:lpwstr>_Toc365463517</vt:lpwstr>
      </vt:variant>
      <vt:variant>
        <vt:i4>4259880</vt:i4>
      </vt:variant>
      <vt:variant>
        <vt:i4>267</vt:i4>
      </vt:variant>
      <vt:variant>
        <vt:i4>0</vt:i4>
      </vt:variant>
      <vt:variant>
        <vt:i4>5</vt:i4>
      </vt:variant>
      <vt:variant>
        <vt:lpwstr>http://phenix.it-sudparis.eu/jct3v/doc_end_user/current_document.php?id=301</vt:lpwstr>
      </vt:variant>
      <vt:variant>
        <vt:lpwstr/>
      </vt:variant>
      <vt:variant>
        <vt:i4>4390952</vt:i4>
      </vt:variant>
      <vt:variant>
        <vt:i4>264</vt:i4>
      </vt:variant>
      <vt:variant>
        <vt:i4>0</vt:i4>
      </vt:variant>
      <vt:variant>
        <vt:i4>5</vt:i4>
      </vt:variant>
      <vt:variant>
        <vt:lpwstr>http://phenix.it-sudparis.eu/jct3v/doc_end_user/current_document.php?id=320</vt:lpwstr>
      </vt:variant>
      <vt:variant>
        <vt:lpwstr/>
      </vt:variant>
      <vt:variant>
        <vt:i4>4522024</vt:i4>
      </vt:variant>
      <vt:variant>
        <vt:i4>261</vt:i4>
      </vt:variant>
      <vt:variant>
        <vt:i4>0</vt:i4>
      </vt:variant>
      <vt:variant>
        <vt:i4>5</vt:i4>
      </vt:variant>
      <vt:variant>
        <vt:lpwstr>http://phenix.it-sudparis.eu/jct3v/doc_end_user/current_document.php?id=344</vt:lpwstr>
      </vt:variant>
      <vt:variant>
        <vt:lpwstr/>
      </vt:variant>
      <vt:variant>
        <vt:i4>4522024</vt:i4>
      </vt:variant>
      <vt:variant>
        <vt:i4>258</vt:i4>
      </vt:variant>
      <vt:variant>
        <vt:i4>0</vt:i4>
      </vt:variant>
      <vt:variant>
        <vt:i4>5</vt:i4>
      </vt:variant>
      <vt:variant>
        <vt:lpwstr>http://phenix.it-sudparis.eu/jct3v/doc_end_user/current_document.php?id=345</vt:lpwstr>
      </vt:variant>
      <vt:variant>
        <vt:lpwstr/>
      </vt:variant>
      <vt:variant>
        <vt:i4>4325417</vt:i4>
      </vt:variant>
      <vt:variant>
        <vt:i4>255</vt:i4>
      </vt:variant>
      <vt:variant>
        <vt:i4>0</vt:i4>
      </vt:variant>
      <vt:variant>
        <vt:i4>5</vt:i4>
      </vt:variant>
      <vt:variant>
        <vt:lpwstr>http://phenix.it-sudparis.eu/jct3v/doc_end_user/current_document.php?id=236</vt:lpwstr>
      </vt:variant>
      <vt:variant>
        <vt:lpwstr/>
      </vt:variant>
      <vt:variant>
        <vt:i4>4718633</vt:i4>
      </vt:variant>
      <vt:variant>
        <vt:i4>252</vt:i4>
      </vt:variant>
      <vt:variant>
        <vt:i4>0</vt:i4>
      </vt:variant>
      <vt:variant>
        <vt:i4>5</vt:i4>
      </vt:variant>
      <vt:variant>
        <vt:lpwstr>http://phenix.it-sudparis.eu/jct3v/doc_end_user/current_document.php?id=291</vt:lpwstr>
      </vt:variant>
      <vt:variant>
        <vt:lpwstr/>
      </vt:variant>
      <vt:variant>
        <vt:i4>4587561</vt:i4>
      </vt:variant>
      <vt:variant>
        <vt:i4>249</vt:i4>
      </vt:variant>
      <vt:variant>
        <vt:i4>0</vt:i4>
      </vt:variant>
      <vt:variant>
        <vt:i4>5</vt:i4>
      </vt:variant>
      <vt:variant>
        <vt:lpwstr>http://phenix.it-sudparis.eu/jct3v/doc_end_user/current_document.php?id=272</vt:lpwstr>
      </vt:variant>
      <vt:variant>
        <vt:lpwstr/>
      </vt:variant>
      <vt:variant>
        <vt:i4>4325417</vt:i4>
      </vt:variant>
      <vt:variant>
        <vt:i4>246</vt:i4>
      </vt:variant>
      <vt:variant>
        <vt:i4>0</vt:i4>
      </vt:variant>
      <vt:variant>
        <vt:i4>5</vt:i4>
      </vt:variant>
      <vt:variant>
        <vt:lpwstr>http://phenix.it-sudparis.eu/jct3v/doc_end_user/current_document.php?id=237</vt:lpwstr>
      </vt:variant>
      <vt:variant>
        <vt:lpwstr/>
      </vt:variant>
      <vt:variant>
        <vt:i4>4587561</vt:i4>
      </vt:variant>
      <vt:variant>
        <vt:i4>243</vt:i4>
      </vt:variant>
      <vt:variant>
        <vt:i4>0</vt:i4>
      </vt:variant>
      <vt:variant>
        <vt:i4>5</vt:i4>
      </vt:variant>
      <vt:variant>
        <vt:lpwstr>http://phenix.it-sudparis.eu/jct3v/doc_end_user/current_document.php?id=271</vt:lpwstr>
      </vt:variant>
      <vt:variant>
        <vt:lpwstr/>
      </vt:variant>
      <vt:variant>
        <vt:i4>4784169</vt:i4>
      </vt:variant>
      <vt:variant>
        <vt:i4>240</vt:i4>
      </vt:variant>
      <vt:variant>
        <vt:i4>0</vt:i4>
      </vt:variant>
      <vt:variant>
        <vt:i4>5</vt:i4>
      </vt:variant>
      <vt:variant>
        <vt:lpwstr>http://phenix.it-sudparis.eu/jct3v/doc_end_user/current_document.php?id=288</vt:lpwstr>
      </vt:variant>
      <vt:variant>
        <vt:lpwstr/>
      </vt:variant>
      <vt:variant>
        <vt:i4>4390953</vt:i4>
      </vt:variant>
      <vt:variant>
        <vt:i4>237</vt:i4>
      </vt:variant>
      <vt:variant>
        <vt:i4>0</vt:i4>
      </vt:variant>
      <vt:variant>
        <vt:i4>5</vt:i4>
      </vt:variant>
      <vt:variant>
        <vt:lpwstr>http://phenix.it-sudparis.eu/jct3v/doc_end_user/current_document.php?id=228</vt:lpwstr>
      </vt:variant>
      <vt:variant>
        <vt:lpwstr/>
      </vt:variant>
      <vt:variant>
        <vt:i4>4390953</vt:i4>
      </vt:variant>
      <vt:variant>
        <vt:i4>234</vt:i4>
      </vt:variant>
      <vt:variant>
        <vt:i4>0</vt:i4>
      </vt:variant>
      <vt:variant>
        <vt:i4>5</vt:i4>
      </vt:variant>
      <vt:variant>
        <vt:lpwstr>http://phenix.it-sudparis.eu/jct3v/doc_end_user/current_document.php?id=224</vt:lpwstr>
      </vt:variant>
      <vt:variant>
        <vt:lpwstr/>
      </vt:variant>
      <vt:variant>
        <vt:i4>4522024</vt:i4>
      </vt:variant>
      <vt:variant>
        <vt:i4>231</vt:i4>
      </vt:variant>
      <vt:variant>
        <vt:i4>0</vt:i4>
      </vt:variant>
      <vt:variant>
        <vt:i4>5</vt:i4>
      </vt:variant>
      <vt:variant>
        <vt:lpwstr>http://phenix.it-sudparis.eu/jct3v/doc_end_user/current_document.php?id=340</vt:lpwstr>
      </vt:variant>
      <vt:variant>
        <vt:lpwstr/>
      </vt:variant>
      <vt:variant>
        <vt:i4>7995496</vt:i4>
      </vt:variant>
      <vt:variant>
        <vt:i4>228</vt:i4>
      </vt:variant>
      <vt:variant>
        <vt:i4>0</vt:i4>
      </vt:variant>
      <vt:variant>
        <vt:i4>5</vt:i4>
      </vt:variant>
      <vt:variant>
        <vt:lpwstr>http://phenix.int-evry.fr/mpeg/doc_end_user/current_document.php?id=37712&amp;id_meeting=152</vt:lpwstr>
      </vt:variant>
      <vt:variant>
        <vt:lpwstr/>
      </vt:variant>
      <vt:variant>
        <vt:i4>4325417</vt:i4>
      </vt:variant>
      <vt:variant>
        <vt:i4>225</vt:i4>
      </vt:variant>
      <vt:variant>
        <vt:i4>0</vt:i4>
      </vt:variant>
      <vt:variant>
        <vt:i4>5</vt:i4>
      </vt:variant>
      <vt:variant>
        <vt:lpwstr>http://phenix.it-sudparis.eu/jct3v/doc_end_user/current_document.php?id=234</vt:lpwstr>
      </vt:variant>
      <vt:variant>
        <vt:lpwstr/>
      </vt:variant>
      <vt:variant>
        <vt:i4>7929952</vt:i4>
      </vt:variant>
      <vt:variant>
        <vt:i4>222</vt:i4>
      </vt:variant>
      <vt:variant>
        <vt:i4>0</vt:i4>
      </vt:variant>
      <vt:variant>
        <vt:i4>5</vt:i4>
      </vt:variant>
      <vt:variant>
        <vt:lpwstr>http://phenix.int-evry.fr/mpeg/doc_end_user/current_document.php?id=36409&amp;id_meeting=151</vt:lpwstr>
      </vt:variant>
      <vt:variant>
        <vt:lpwstr/>
      </vt:variant>
      <vt:variant>
        <vt:i4>4325417</vt:i4>
      </vt:variant>
      <vt:variant>
        <vt:i4>219</vt:i4>
      </vt:variant>
      <vt:variant>
        <vt:i4>0</vt:i4>
      </vt:variant>
      <vt:variant>
        <vt:i4>5</vt:i4>
      </vt:variant>
      <vt:variant>
        <vt:lpwstr>http://phenix.it-sudparis.eu/jct3v/doc_end_user/current_document.php?id=235</vt:lpwstr>
      </vt:variant>
      <vt:variant>
        <vt:lpwstr/>
      </vt:variant>
      <vt:variant>
        <vt:i4>4522045</vt:i4>
      </vt:variant>
      <vt:variant>
        <vt:i4>216</vt:i4>
      </vt:variant>
      <vt:variant>
        <vt:i4>0</vt:i4>
      </vt:variant>
      <vt:variant>
        <vt:i4>5</vt:i4>
      </vt:variant>
      <vt:variant>
        <vt:lpwstr>http://phenix.int-evry.fr/jct2/doc_end_user/current_document.php?id=484</vt:lpwstr>
      </vt:variant>
      <vt:variant>
        <vt:lpwstr/>
      </vt:variant>
      <vt:variant>
        <vt:i4>4849724</vt:i4>
      </vt:variant>
      <vt:variant>
        <vt:i4>213</vt:i4>
      </vt:variant>
      <vt:variant>
        <vt:i4>0</vt:i4>
      </vt:variant>
      <vt:variant>
        <vt:i4>5</vt:i4>
      </vt:variant>
      <vt:variant>
        <vt:lpwstr>http://phenix.int-evry.fr/jct2/doc_end_user/current_document.php?id=576</vt:lpwstr>
      </vt:variant>
      <vt:variant>
        <vt:lpwstr/>
      </vt:variant>
      <vt:variant>
        <vt:i4>4522044</vt:i4>
      </vt:variant>
      <vt:variant>
        <vt:i4>210</vt:i4>
      </vt:variant>
      <vt:variant>
        <vt:i4>0</vt:i4>
      </vt:variant>
      <vt:variant>
        <vt:i4>5</vt:i4>
      </vt:variant>
      <vt:variant>
        <vt:lpwstr>http://phenix.int-evry.fr/jct2/doc_end_user/current_document.php?id=582</vt:lpwstr>
      </vt:variant>
      <vt:variant>
        <vt:lpwstr/>
      </vt:variant>
      <vt:variant>
        <vt:i4>5111868</vt:i4>
      </vt:variant>
      <vt:variant>
        <vt:i4>207</vt:i4>
      </vt:variant>
      <vt:variant>
        <vt:i4>0</vt:i4>
      </vt:variant>
      <vt:variant>
        <vt:i4>5</vt:i4>
      </vt:variant>
      <vt:variant>
        <vt:lpwstr>http://phenix.int-evry.fr/jct2/doc_end_user/current_document.php?id=536</vt:lpwstr>
      </vt:variant>
      <vt:variant>
        <vt:lpwstr/>
      </vt:variant>
      <vt:variant>
        <vt:i4>4849724</vt:i4>
      </vt:variant>
      <vt:variant>
        <vt:i4>204</vt:i4>
      </vt:variant>
      <vt:variant>
        <vt:i4>0</vt:i4>
      </vt:variant>
      <vt:variant>
        <vt:i4>5</vt:i4>
      </vt:variant>
      <vt:variant>
        <vt:lpwstr>http://phenix.int-evry.fr/jct2/doc_end_user/current_document.php?id=570</vt:lpwstr>
      </vt:variant>
      <vt:variant>
        <vt:lpwstr/>
      </vt:variant>
      <vt:variant>
        <vt:i4>4522045</vt:i4>
      </vt:variant>
      <vt:variant>
        <vt:i4>201</vt:i4>
      </vt:variant>
      <vt:variant>
        <vt:i4>0</vt:i4>
      </vt:variant>
      <vt:variant>
        <vt:i4>5</vt:i4>
      </vt:variant>
      <vt:variant>
        <vt:lpwstr>http://phenix.int-evry.fr/jct2/doc_end_user/current_document.php?id=489</vt:lpwstr>
      </vt:variant>
      <vt:variant>
        <vt:lpwstr/>
      </vt:variant>
      <vt:variant>
        <vt:i4>4522045</vt:i4>
      </vt:variant>
      <vt:variant>
        <vt:i4>198</vt:i4>
      </vt:variant>
      <vt:variant>
        <vt:i4>0</vt:i4>
      </vt:variant>
      <vt:variant>
        <vt:i4>5</vt:i4>
      </vt:variant>
      <vt:variant>
        <vt:lpwstr>http://phenix.int-evry.fr/jct2/doc_end_user/current_document.php?id=485</vt:lpwstr>
      </vt:variant>
      <vt:variant>
        <vt:lpwstr/>
      </vt:variant>
      <vt:variant>
        <vt:i4>4718652</vt:i4>
      </vt:variant>
      <vt:variant>
        <vt:i4>195</vt:i4>
      </vt:variant>
      <vt:variant>
        <vt:i4>0</vt:i4>
      </vt:variant>
      <vt:variant>
        <vt:i4>5</vt:i4>
      </vt:variant>
      <vt:variant>
        <vt:lpwstr>http://phenix.int-evry.fr/jct2/doc_end_user/current_document.php?id=554</vt:lpwstr>
      </vt:variant>
      <vt:variant>
        <vt:lpwstr/>
      </vt:variant>
      <vt:variant>
        <vt:i4>4718652</vt:i4>
      </vt:variant>
      <vt:variant>
        <vt:i4>192</vt:i4>
      </vt:variant>
      <vt:variant>
        <vt:i4>0</vt:i4>
      </vt:variant>
      <vt:variant>
        <vt:i4>5</vt:i4>
      </vt:variant>
      <vt:variant>
        <vt:lpwstr>http://phenix.int-evry.fr/jct2/doc_end_user/current_document.php?id=555</vt:lpwstr>
      </vt:variant>
      <vt:variant>
        <vt:lpwstr/>
      </vt:variant>
      <vt:variant>
        <vt:i4>4325417</vt:i4>
      </vt:variant>
      <vt:variant>
        <vt:i4>189</vt:i4>
      </vt:variant>
      <vt:variant>
        <vt:i4>0</vt:i4>
      </vt:variant>
      <vt:variant>
        <vt:i4>5</vt:i4>
      </vt:variant>
      <vt:variant>
        <vt:lpwstr>http://phenix.it-sudparis.eu/jct3v/doc_end_user/current_document.php?id=235</vt:lpwstr>
      </vt:variant>
      <vt:variant>
        <vt:lpwstr/>
      </vt:variant>
      <vt:variant>
        <vt:i4>4456508</vt:i4>
      </vt:variant>
      <vt:variant>
        <vt:i4>186</vt:i4>
      </vt:variant>
      <vt:variant>
        <vt:i4>0</vt:i4>
      </vt:variant>
      <vt:variant>
        <vt:i4>5</vt:i4>
      </vt:variant>
      <vt:variant>
        <vt:lpwstr>http://phenix.int-evry.fr/jct2/doc_end_user/current_document.php?id=594</vt:lpwstr>
      </vt:variant>
      <vt:variant>
        <vt:lpwstr/>
      </vt:variant>
      <vt:variant>
        <vt:i4>4849724</vt:i4>
      </vt:variant>
      <vt:variant>
        <vt:i4>183</vt:i4>
      </vt:variant>
      <vt:variant>
        <vt:i4>0</vt:i4>
      </vt:variant>
      <vt:variant>
        <vt:i4>5</vt:i4>
      </vt:variant>
      <vt:variant>
        <vt:lpwstr>http://phenix.int-evry.fr/jct2/doc_end_user/current_document.php?id=572</vt:lpwstr>
      </vt:variant>
      <vt:variant>
        <vt:lpwstr/>
      </vt:variant>
      <vt:variant>
        <vt:i4>4718652</vt:i4>
      </vt:variant>
      <vt:variant>
        <vt:i4>180</vt:i4>
      </vt:variant>
      <vt:variant>
        <vt:i4>0</vt:i4>
      </vt:variant>
      <vt:variant>
        <vt:i4>5</vt:i4>
      </vt:variant>
      <vt:variant>
        <vt:lpwstr>http://phenix.int-evry.fr/jct2/doc_end_user/current_document.php?id=551</vt:lpwstr>
      </vt:variant>
      <vt:variant>
        <vt:lpwstr/>
      </vt:variant>
      <vt:variant>
        <vt:i4>4456508</vt:i4>
      </vt:variant>
      <vt:variant>
        <vt:i4>177</vt:i4>
      </vt:variant>
      <vt:variant>
        <vt:i4>0</vt:i4>
      </vt:variant>
      <vt:variant>
        <vt:i4>5</vt:i4>
      </vt:variant>
      <vt:variant>
        <vt:lpwstr>http://phenix.int-evry.fr/jct2/doc_end_user/current_document.php?id=594</vt:lpwstr>
      </vt:variant>
      <vt:variant>
        <vt:lpwstr/>
      </vt:variant>
      <vt:variant>
        <vt:i4>4522045</vt:i4>
      </vt:variant>
      <vt:variant>
        <vt:i4>174</vt:i4>
      </vt:variant>
      <vt:variant>
        <vt:i4>0</vt:i4>
      </vt:variant>
      <vt:variant>
        <vt:i4>5</vt:i4>
      </vt:variant>
      <vt:variant>
        <vt:lpwstr>http://phenix.int-evry.fr/jct2/doc_end_user/current_document.php?id=481</vt:lpwstr>
      </vt:variant>
      <vt:variant>
        <vt:lpwstr/>
      </vt:variant>
      <vt:variant>
        <vt:i4>4915261</vt:i4>
      </vt:variant>
      <vt:variant>
        <vt:i4>171</vt:i4>
      </vt:variant>
      <vt:variant>
        <vt:i4>0</vt:i4>
      </vt:variant>
      <vt:variant>
        <vt:i4>5</vt:i4>
      </vt:variant>
      <vt:variant>
        <vt:lpwstr>http://phenix.int-evry.fr/jct2/doc_end_user/current_document.php?id=467</vt:lpwstr>
      </vt:variant>
      <vt:variant>
        <vt:lpwstr/>
      </vt:variant>
      <vt:variant>
        <vt:i4>5111868</vt:i4>
      </vt:variant>
      <vt:variant>
        <vt:i4>168</vt:i4>
      </vt:variant>
      <vt:variant>
        <vt:i4>0</vt:i4>
      </vt:variant>
      <vt:variant>
        <vt:i4>5</vt:i4>
      </vt:variant>
      <vt:variant>
        <vt:lpwstr>http://phenix.int-evry.fr/jct2/doc_end_user/current_document.php?id=535</vt:lpwstr>
      </vt:variant>
      <vt:variant>
        <vt:lpwstr/>
      </vt:variant>
      <vt:variant>
        <vt:i4>4456508</vt:i4>
      </vt:variant>
      <vt:variant>
        <vt:i4>165</vt:i4>
      </vt:variant>
      <vt:variant>
        <vt:i4>0</vt:i4>
      </vt:variant>
      <vt:variant>
        <vt:i4>5</vt:i4>
      </vt:variant>
      <vt:variant>
        <vt:lpwstr>http://phenix.int-evry.fr/jct2/doc_end_user/current_document.php?id=596</vt:lpwstr>
      </vt:variant>
      <vt:variant>
        <vt:lpwstr/>
      </vt:variant>
      <vt:variant>
        <vt:i4>5046335</vt:i4>
      </vt:variant>
      <vt:variant>
        <vt:i4>162</vt:i4>
      </vt:variant>
      <vt:variant>
        <vt:i4>0</vt:i4>
      </vt:variant>
      <vt:variant>
        <vt:i4>5</vt:i4>
      </vt:variant>
      <vt:variant>
        <vt:lpwstr>http://phenix.int-evry.fr/jct2/doc_end_user/current_document.php?id=604</vt:lpwstr>
      </vt:variant>
      <vt:variant>
        <vt:lpwstr/>
      </vt:variant>
      <vt:variant>
        <vt:i4>4849724</vt:i4>
      </vt:variant>
      <vt:variant>
        <vt:i4>159</vt:i4>
      </vt:variant>
      <vt:variant>
        <vt:i4>0</vt:i4>
      </vt:variant>
      <vt:variant>
        <vt:i4>5</vt:i4>
      </vt:variant>
      <vt:variant>
        <vt:lpwstr>http://phenix.int-evry.fr/jct2/doc_end_user/current_document.php?id=579</vt:lpwstr>
      </vt:variant>
      <vt:variant>
        <vt:lpwstr/>
      </vt:variant>
      <vt:variant>
        <vt:i4>4849724</vt:i4>
      </vt:variant>
      <vt:variant>
        <vt:i4>156</vt:i4>
      </vt:variant>
      <vt:variant>
        <vt:i4>0</vt:i4>
      </vt:variant>
      <vt:variant>
        <vt:i4>5</vt:i4>
      </vt:variant>
      <vt:variant>
        <vt:lpwstr>http://phenix.int-evry.fr/jct2/doc_end_user/current_document.php?id=578</vt:lpwstr>
      </vt:variant>
      <vt:variant>
        <vt:lpwstr/>
      </vt:variant>
      <vt:variant>
        <vt:i4>4849724</vt:i4>
      </vt:variant>
      <vt:variant>
        <vt:i4>153</vt:i4>
      </vt:variant>
      <vt:variant>
        <vt:i4>0</vt:i4>
      </vt:variant>
      <vt:variant>
        <vt:i4>5</vt:i4>
      </vt:variant>
      <vt:variant>
        <vt:lpwstr>http://phenix.int-evry.fr/jct2/doc_end_user/current_document.php?id=578</vt:lpwstr>
      </vt:variant>
      <vt:variant>
        <vt:lpwstr/>
      </vt:variant>
      <vt:variant>
        <vt:i4>4849724</vt:i4>
      </vt:variant>
      <vt:variant>
        <vt:i4>150</vt:i4>
      </vt:variant>
      <vt:variant>
        <vt:i4>0</vt:i4>
      </vt:variant>
      <vt:variant>
        <vt:i4>5</vt:i4>
      </vt:variant>
      <vt:variant>
        <vt:lpwstr>http://phenix.int-evry.fr/jct2/doc_end_user/current_document.php?id=578</vt:lpwstr>
      </vt:variant>
      <vt:variant>
        <vt:lpwstr/>
      </vt:variant>
      <vt:variant>
        <vt:i4>4456508</vt:i4>
      </vt:variant>
      <vt:variant>
        <vt:i4>147</vt:i4>
      </vt:variant>
      <vt:variant>
        <vt:i4>0</vt:i4>
      </vt:variant>
      <vt:variant>
        <vt:i4>5</vt:i4>
      </vt:variant>
      <vt:variant>
        <vt:lpwstr>http://phenix.int-evry.fr/jct2/doc_end_user/current_document.php?id=594</vt:lpwstr>
      </vt:variant>
      <vt:variant>
        <vt:lpwstr/>
      </vt:variant>
      <vt:variant>
        <vt:i4>4522019</vt:i4>
      </vt:variant>
      <vt:variant>
        <vt:i4>144</vt:i4>
      </vt:variant>
      <vt:variant>
        <vt:i4>0</vt:i4>
      </vt:variant>
      <vt:variant>
        <vt:i4>5</vt:i4>
      </vt:variant>
      <vt:variant>
        <vt:lpwstr>http://phenix.it-sudparis.eu/jct3v/doc_end_user/current_document.php?id=841</vt:lpwstr>
      </vt:variant>
      <vt:variant>
        <vt:lpwstr/>
      </vt:variant>
      <vt:variant>
        <vt:i4>4390947</vt:i4>
      </vt:variant>
      <vt:variant>
        <vt:i4>141</vt:i4>
      </vt:variant>
      <vt:variant>
        <vt:i4>0</vt:i4>
      </vt:variant>
      <vt:variant>
        <vt:i4>5</vt:i4>
      </vt:variant>
      <vt:variant>
        <vt:lpwstr>http://phenix.it-sudparis.eu/jct3v/doc_end_user/current_document.php?id=820</vt:lpwstr>
      </vt:variant>
      <vt:variant>
        <vt:lpwstr/>
      </vt:variant>
      <vt:variant>
        <vt:i4>4653091</vt:i4>
      </vt:variant>
      <vt:variant>
        <vt:i4>138</vt:i4>
      </vt:variant>
      <vt:variant>
        <vt:i4>0</vt:i4>
      </vt:variant>
      <vt:variant>
        <vt:i4>5</vt:i4>
      </vt:variant>
      <vt:variant>
        <vt:lpwstr>http://phenix.it-sudparis.eu/jct3v/doc_end_user/current_document.php?id=866</vt:lpwstr>
      </vt:variant>
      <vt:variant>
        <vt:lpwstr/>
      </vt:variant>
      <vt:variant>
        <vt:i4>4587564</vt:i4>
      </vt:variant>
      <vt:variant>
        <vt:i4>135</vt:i4>
      </vt:variant>
      <vt:variant>
        <vt:i4>0</vt:i4>
      </vt:variant>
      <vt:variant>
        <vt:i4>5</vt:i4>
      </vt:variant>
      <vt:variant>
        <vt:lpwstr>http://phenix.it-sudparis.eu/jct3v/doc_end_user/current_document.php?id=777</vt:lpwstr>
      </vt:variant>
      <vt:variant>
        <vt:lpwstr/>
      </vt:variant>
      <vt:variant>
        <vt:i4>4587555</vt:i4>
      </vt:variant>
      <vt:variant>
        <vt:i4>132</vt:i4>
      </vt:variant>
      <vt:variant>
        <vt:i4>0</vt:i4>
      </vt:variant>
      <vt:variant>
        <vt:i4>5</vt:i4>
      </vt:variant>
      <vt:variant>
        <vt:lpwstr>http://phenix.it-sudparis.eu/jct3v/doc_end_user/current_document.php?id=876</vt:lpwstr>
      </vt:variant>
      <vt:variant>
        <vt:lpwstr/>
      </vt:variant>
      <vt:variant>
        <vt:i4>4718636</vt:i4>
      </vt:variant>
      <vt:variant>
        <vt:i4>129</vt:i4>
      </vt:variant>
      <vt:variant>
        <vt:i4>0</vt:i4>
      </vt:variant>
      <vt:variant>
        <vt:i4>5</vt:i4>
      </vt:variant>
      <vt:variant>
        <vt:lpwstr>http://phenix.it-sudparis.eu/jct3v/doc_end_user/current_document.php?id=790</vt:lpwstr>
      </vt:variant>
      <vt:variant>
        <vt:lpwstr/>
      </vt:variant>
      <vt:variant>
        <vt:i4>4718636</vt:i4>
      </vt:variant>
      <vt:variant>
        <vt:i4>126</vt:i4>
      </vt:variant>
      <vt:variant>
        <vt:i4>0</vt:i4>
      </vt:variant>
      <vt:variant>
        <vt:i4>5</vt:i4>
      </vt:variant>
      <vt:variant>
        <vt:lpwstr>http://phenix.it-sudparis.eu/jct3v/doc_end_user/current_document.php?id=797</vt:lpwstr>
      </vt:variant>
      <vt:variant>
        <vt:lpwstr/>
      </vt:variant>
      <vt:variant>
        <vt:i4>4390947</vt:i4>
      </vt:variant>
      <vt:variant>
        <vt:i4>123</vt:i4>
      </vt:variant>
      <vt:variant>
        <vt:i4>0</vt:i4>
      </vt:variant>
      <vt:variant>
        <vt:i4>5</vt:i4>
      </vt:variant>
      <vt:variant>
        <vt:lpwstr>http://phenix.it-sudparis.eu/jct3v/doc_end_user/current_document.php?id=823</vt:lpwstr>
      </vt:variant>
      <vt:variant>
        <vt:lpwstr/>
      </vt:variant>
      <vt:variant>
        <vt:i4>4653091</vt:i4>
      </vt:variant>
      <vt:variant>
        <vt:i4>120</vt:i4>
      </vt:variant>
      <vt:variant>
        <vt:i4>0</vt:i4>
      </vt:variant>
      <vt:variant>
        <vt:i4>5</vt:i4>
      </vt:variant>
      <vt:variant>
        <vt:lpwstr>http://phenix.it-sudparis.eu/jct3v/doc_end_user/current_document.php?id=862</vt:lpwstr>
      </vt:variant>
      <vt:variant>
        <vt:lpwstr/>
      </vt:variant>
      <vt:variant>
        <vt:i4>4587564</vt:i4>
      </vt:variant>
      <vt:variant>
        <vt:i4>117</vt:i4>
      </vt:variant>
      <vt:variant>
        <vt:i4>0</vt:i4>
      </vt:variant>
      <vt:variant>
        <vt:i4>5</vt:i4>
      </vt:variant>
      <vt:variant>
        <vt:lpwstr>http://phenix.it-sudparis.eu/jct3v/doc_end_user/current_document.php?id=776</vt:lpwstr>
      </vt:variant>
      <vt:variant>
        <vt:lpwstr/>
      </vt:variant>
      <vt:variant>
        <vt:i4>4259875</vt:i4>
      </vt:variant>
      <vt:variant>
        <vt:i4>114</vt:i4>
      </vt:variant>
      <vt:variant>
        <vt:i4>0</vt:i4>
      </vt:variant>
      <vt:variant>
        <vt:i4>5</vt:i4>
      </vt:variant>
      <vt:variant>
        <vt:lpwstr>http://phenix.it-sudparis.eu/jct3v/doc_end_user/current_document.php?id=807</vt:lpwstr>
      </vt:variant>
      <vt:variant>
        <vt:lpwstr/>
      </vt:variant>
      <vt:variant>
        <vt:i4>4522028</vt:i4>
      </vt:variant>
      <vt:variant>
        <vt:i4>111</vt:i4>
      </vt:variant>
      <vt:variant>
        <vt:i4>0</vt:i4>
      </vt:variant>
      <vt:variant>
        <vt:i4>5</vt:i4>
      </vt:variant>
      <vt:variant>
        <vt:lpwstr>http://phenix.it-sudparis.eu/jct3v/doc_end_user/current_document.php?id=744</vt:lpwstr>
      </vt:variant>
      <vt:variant>
        <vt:lpwstr/>
      </vt:variant>
      <vt:variant>
        <vt:i4>4718636</vt:i4>
      </vt:variant>
      <vt:variant>
        <vt:i4>108</vt:i4>
      </vt:variant>
      <vt:variant>
        <vt:i4>0</vt:i4>
      </vt:variant>
      <vt:variant>
        <vt:i4>5</vt:i4>
      </vt:variant>
      <vt:variant>
        <vt:lpwstr>http://phenix.it-sudparis.eu/jct3v/doc_end_user/current_document.php?id=795</vt:lpwstr>
      </vt:variant>
      <vt:variant>
        <vt:lpwstr/>
      </vt:variant>
      <vt:variant>
        <vt:i4>4653091</vt:i4>
      </vt:variant>
      <vt:variant>
        <vt:i4>105</vt:i4>
      </vt:variant>
      <vt:variant>
        <vt:i4>0</vt:i4>
      </vt:variant>
      <vt:variant>
        <vt:i4>5</vt:i4>
      </vt:variant>
      <vt:variant>
        <vt:lpwstr>http://phenix.it-sudparis.eu/jct3v/doc_end_user/current_document.php?id=868</vt:lpwstr>
      </vt:variant>
      <vt:variant>
        <vt:lpwstr/>
      </vt:variant>
      <vt:variant>
        <vt:i4>4587555</vt:i4>
      </vt:variant>
      <vt:variant>
        <vt:i4>102</vt:i4>
      </vt:variant>
      <vt:variant>
        <vt:i4>0</vt:i4>
      </vt:variant>
      <vt:variant>
        <vt:i4>5</vt:i4>
      </vt:variant>
      <vt:variant>
        <vt:lpwstr>http://phenix.it-sudparis.eu/jct3v/doc_end_user/current_document.php?id=878</vt:lpwstr>
      </vt:variant>
      <vt:variant>
        <vt:lpwstr/>
      </vt:variant>
      <vt:variant>
        <vt:i4>4784163</vt:i4>
      </vt:variant>
      <vt:variant>
        <vt:i4>99</vt:i4>
      </vt:variant>
      <vt:variant>
        <vt:i4>0</vt:i4>
      </vt:variant>
      <vt:variant>
        <vt:i4>5</vt:i4>
      </vt:variant>
      <vt:variant>
        <vt:lpwstr>http://phenix.it-sudparis.eu/jct3v/doc_end_user/current_document.php?id=880</vt:lpwstr>
      </vt:variant>
      <vt:variant>
        <vt:lpwstr/>
      </vt:variant>
      <vt:variant>
        <vt:i4>4194348</vt:i4>
      </vt:variant>
      <vt:variant>
        <vt:i4>96</vt:i4>
      </vt:variant>
      <vt:variant>
        <vt:i4>0</vt:i4>
      </vt:variant>
      <vt:variant>
        <vt:i4>5</vt:i4>
      </vt:variant>
      <vt:variant>
        <vt:lpwstr>http://phenix.it-sudparis.eu/jct3v/doc_end_user/current_document.php?id=719</vt:lpwstr>
      </vt:variant>
      <vt:variant>
        <vt:lpwstr/>
      </vt:variant>
      <vt:variant>
        <vt:i4>4194348</vt:i4>
      </vt:variant>
      <vt:variant>
        <vt:i4>93</vt:i4>
      </vt:variant>
      <vt:variant>
        <vt:i4>0</vt:i4>
      </vt:variant>
      <vt:variant>
        <vt:i4>5</vt:i4>
      </vt:variant>
      <vt:variant>
        <vt:lpwstr>http://phenix.it-sudparis.eu/jct3v/doc_end_user/current_document.php?id=718</vt:lpwstr>
      </vt:variant>
      <vt:variant>
        <vt:lpwstr/>
      </vt:variant>
      <vt:variant>
        <vt:i4>4390947</vt:i4>
      </vt:variant>
      <vt:variant>
        <vt:i4>90</vt:i4>
      </vt:variant>
      <vt:variant>
        <vt:i4>0</vt:i4>
      </vt:variant>
      <vt:variant>
        <vt:i4>5</vt:i4>
      </vt:variant>
      <vt:variant>
        <vt:lpwstr>http://phenix.it-sudparis.eu/jct3v/doc_end_user/current_document.php?id=826</vt:lpwstr>
      </vt:variant>
      <vt:variant>
        <vt:lpwstr/>
      </vt:variant>
      <vt:variant>
        <vt:i4>4194348</vt:i4>
      </vt:variant>
      <vt:variant>
        <vt:i4>87</vt:i4>
      </vt:variant>
      <vt:variant>
        <vt:i4>0</vt:i4>
      </vt:variant>
      <vt:variant>
        <vt:i4>5</vt:i4>
      </vt:variant>
      <vt:variant>
        <vt:lpwstr>http://phenix.it-sudparis.eu/jct3v/doc_end_user/current_document.php?id=716</vt:lpwstr>
      </vt:variant>
      <vt:variant>
        <vt:lpwstr/>
      </vt:variant>
      <vt:variant>
        <vt:i4>4784172</vt:i4>
      </vt:variant>
      <vt:variant>
        <vt:i4>84</vt:i4>
      </vt:variant>
      <vt:variant>
        <vt:i4>0</vt:i4>
      </vt:variant>
      <vt:variant>
        <vt:i4>5</vt:i4>
      </vt:variant>
      <vt:variant>
        <vt:lpwstr>http://phenix.it-sudparis.eu/jct3v/doc_end_user/current_document.php?id=788</vt:lpwstr>
      </vt:variant>
      <vt:variant>
        <vt:lpwstr/>
      </vt:variant>
      <vt:variant>
        <vt:i4>4653090</vt:i4>
      </vt:variant>
      <vt:variant>
        <vt:i4>81</vt:i4>
      </vt:variant>
      <vt:variant>
        <vt:i4>0</vt:i4>
      </vt:variant>
      <vt:variant>
        <vt:i4>5</vt:i4>
      </vt:variant>
      <vt:variant>
        <vt:lpwstr>http://phenix.it-sudparis.eu/jct3v/doc_end_user/current_document.php?id=960</vt:lpwstr>
      </vt:variant>
      <vt:variant>
        <vt:lpwstr/>
      </vt:variant>
      <vt:variant>
        <vt:i4>4259874</vt:i4>
      </vt:variant>
      <vt:variant>
        <vt:i4>78</vt:i4>
      </vt:variant>
      <vt:variant>
        <vt:i4>0</vt:i4>
      </vt:variant>
      <vt:variant>
        <vt:i4>5</vt:i4>
      </vt:variant>
      <vt:variant>
        <vt:lpwstr>http://phenix.it-sudparis.eu/jct3v/doc_end_user/current_document.php?id=907</vt:lpwstr>
      </vt:variant>
      <vt:variant>
        <vt:lpwstr/>
      </vt:variant>
      <vt:variant>
        <vt:i4>4456483</vt:i4>
      </vt:variant>
      <vt:variant>
        <vt:i4>75</vt:i4>
      </vt:variant>
      <vt:variant>
        <vt:i4>0</vt:i4>
      </vt:variant>
      <vt:variant>
        <vt:i4>5</vt:i4>
      </vt:variant>
      <vt:variant>
        <vt:lpwstr>http://phenix.it-sudparis.eu/jct3v/doc_end_user/current_document.php?id=851</vt:lpwstr>
      </vt:variant>
      <vt:variant>
        <vt:lpwstr/>
      </vt:variant>
      <vt:variant>
        <vt:i4>7798815</vt:i4>
      </vt:variant>
      <vt:variant>
        <vt:i4>72</vt:i4>
      </vt:variant>
      <vt:variant>
        <vt:i4>0</vt:i4>
      </vt:variant>
      <vt:variant>
        <vt:i4>5</vt:i4>
      </vt:variant>
      <vt:variant>
        <vt:lpwstr>http://phenix.it-sudparis.eu/jct3v/doc_end_user/current_document.php?id=1056</vt:lpwstr>
      </vt:variant>
      <vt:variant>
        <vt:lpwstr/>
      </vt:variant>
      <vt:variant>
        <vt:i4>7471122</vt:i4>
      </vt:variant>
      <vt:variant>
        <vt:i4>69</vt:i4>
      </vt:variant>
      <vt:variant>
        <vt:i4>0</vt:i4>
      </vt:variant>
      <vt:variant>
        <vt:i4>5</vt:i4>
      </vt:variant>
      <vt:variant>
        <vt:lpwstr>http://phenix.it-sudparis.eu/jct3v/doc_end_user/current_document.php?id=1182</vt:lpwstr>
      </vt:variant>
      <vt:variant>
        <vt:lpwstr/>
      </vt:variant>
      <vt:variant>
        <vt:i4>7340060</vt:i4>
      </vt:variant>
      <vt:variant>
        <vt:i4>66</vt:i4>
      </vt:variant>
      <vt:variant>
        <vt:i4>0</vt:i4>
      </vt:variant>
      <vt:variant>
        <vt:i4>5</vt:i4>
      </vt:variant>
      <vt:variant>
        <vt:lpwstr>http://phenix.it-sudparis.eu/jct3v/doc_end_user/current_document.php?id=1160</vt:lpwstr>
      </vt:variant>
      <vt:variant>
        <vt:lpwstr/>
      </vt:variant>
      <vt:variant>
        <vt:i4>7471133</vt:i4>
      </vt:variant>
      <vt:variant>
        <vt:i4>63</vt:i4>
      </vt:variant>
      <vt:variant>
        <vt:i4>0</vt:i4>
      </vt:variant>
      <vt:variant>
        <vt:i4>5</vt:i4>
      </vt:variant>
      <vt:variant>
        <vt:lpwstr>http://phenix.it-sudparis.eu/jct3v/doc_end_user/current_document.php?id=1172</vt:lpwstr>
      </vt:variant>
      <vt:variant>
        <vt:lpwstr/>
      </vt:variant>
      <vt:variant>
        <vt:i4>7536669</vt:i4>
      </vt:variant>
      <vt:variant>
        <vt:i4>60</vt:i4>
      </vt:variant>
      <vt:variant>
        <vt:i4>0</vt:i4>
      </vt:variant>
      <vt:variant>
        <vt:i4>5</vt:i4>
      </vt:variant>
      <vt:variant>
        <vt:lpwstr>http://phenix.it-sudparis.eu/jct3v/doc_end_user/current_document.php?id=1173</vt:lpwstr>
      </vt:variant>
      <vt:variant>
        <vt:lpwstr/>
      </vt:variant>
      <vt:variant>
        <vt:i4>8060955</vt:i4>
      </vt:variant>
      <vt:variant>
        <vt:i4>57</vt:i4>
      </vt:variant>
      <vt:variant>
        <vt:i4>0</vt:i4>
      </vt:variant>
      <vt:variant>
        <vt:i4>5</vt:i4>
      </vt:variant>
      <vt:variant>
        <vt:lpwstr>http://phenix.it-sudparis.eu/jct3v/doc_end_user/current_document.php?id=1218</vt:lpwstr>
      </vt:variant>
      <vt:variant>
        <vt:lpwstr/>
      </vt:variant>
      <vt:variant>
        <vt:i4>8060959</vt:i4>
      </vt:variant>
      <vt:variant>
        <vt:i4>54</vt:i4>
      </vt:variant>
      <vt:variant>
        <vt:i4>0</vt:i4>
      </vt:variant>
      <vt:variant>
        <vt:i4>5</vt:i4>
      </vt:variant>
      <vt:variant>
        <vt:lpwstr>http://phenix.it-sudparis.eu/jct3v/doc_end_user/current_document.php?id=1258</vt:lpwstr>
      </vt:variant>
      <vt:variant>
        <vt:lpwstr/>
      </vt:variant>
      <vt:variant>
        <vt:i4>7340057</vt:i4>
      </vt:variant>
      <vt:variant>
        <vt:i4>51</vt:i4>
      </vt:variant>
      <vt:variant>
        <vt:i4>0</vt:i4>
      </vt:variant>
      <vt:variant>
        <vt:i4>5</vt:i4>
      </vt:variant>
      <vt:variant>
        <vt:lpwstr>http://phenix.it-sudparis.eu/jct3v/doc_end_user/current_document.php?id=1130</vt:lpwstr>
      </vt:variant>
      <vt:variant>
        <vt:lpwstr/>
      </vt:variant>
      <vt:variant>
        <vt:i4>7602194</vt:i4>
      </vt:variant>
      <vt:variant>
        <vt:i4>48</vt:i4>
      </vt:variant>
      <vt:variant>
        <vt:i4>0</vt:i4>
      </vt:variant>
      <vt:variant>
        <vt:i4>5</vt:i4>
      </vt:variant>
      <vt:variant>
        <vt:lpwstr>http://phenix.it-sudparis.eu/jct3v/doc_end_user/current_document.php?id=1184</vt:lpwstr>
      </vt:variant>
      <vt:variant>
        <vt:lpwstr/>
      </vt:variant>
      <vt:variant>
        <vt:i4>7733266</vt:i4>
      </vt:variant>
      <vt:variant>
        <vt:i4>45</vt:i4>
      </vt:variant>
      <vt:variant>
        <vt:i4>0</vt:i4>
      </vt:variant>
      <vt:variant>
        <vt:i4>5</vt:i4>
      </vt:variant>
      <vt:variant>
        <vt:lpwstr>http://phenix.it-sudparis.eu/jct3v/doc_end_user/current_document.php?id=1186</vt:lpwstr>
      </vt:variant>
      <vt:variant>
        <vt:lpwstr/>
      </vt:variant>
      <vt:variant>
        <vt:i4>7733266</vt:i4>
      </vt:variant>
      <vt:variant>
        <vt:i4>42</vt:i4>
      </vt:variant>
      <vt:variant>
        <vt:i4>0</vt:i4>
      </vt:variant>
      <vt:variant>
        <vt:i4>5</vt:i4>
      </vt:variant>
      <vt:variant>
        <vt:lpwstr>http://phenix.it-sudparis.eu/jct3v/doc_end_user/current_document.php?id=1186</vt:lpwstr>
      </vt:variant>
      <vt:variant>
        <vt:lpwstr/>
      </vt:variant>
      <vt:variant>
        <vt:i4>7733267</vt:i4>
      </vt:variant>
      <vt:variant>
        <vt:i4>39</vt:i4>
      </vt:variant>
      <vt:variant>
        <vt:i4>0</vt:i4>
      </vt:variant>
      <vt:variant>
        <vt:i4>5</vt:i4>
      </vt:variant>
      <vt:variant>
        <vt:lpwstr>http://phenix.it-sudparis.eu/jct3v/doc_end_user/current_document.php?id=1196</vt:lpwstr>
      </vt:variant>
      <vt:variant>
        <vt:lpwstr/>
      </vt:variant>
      <vt:variant>
        <vt:i4>7733275</vt:i4>
      </vt:variant>
      <vt:variant>
        <vt:i4>36</vt:i4>
      </vt:variant>
      <vt:variant>
        <vt:i4>0</vt:i4>
      </vt:variant>
      <vt:variant>
        <vt:i4>5</vt:i4>
      </vt:variant>
      <vt:variant>
        <vt:lpwstr>http://phenix.it-sudparis.eu/jct3v/doc_end_user/current_document.php?id=1116</vt:lpwstr>
      </vt:variant>
      <vt:variant>
        <vt:lpwstr/>
      </vt:variant>
      <vt:variant>
        <vt:i4>7733276</vt:i4>
      </vt:variant>
      <vt:variant>
        <vt:i4>33</vt:i4>
      </vt:variant>
      <vt:variant>
        <vt:i4>0</vt:i4>
      </vt:variant>
      <vt:variant>
        <vt:i4>5</vt:i4>
      </vt:variant>
      <vt:variant>
        <vt:lpwstr>http://phenix.it-sudparis.eu/jct3v/doc_end_user/current_document.php?id=1067</vt:lpwstr>
      </vt:variant>
      <vt:variant>
        <vt:lpwstr/>
      </vt:variant>
      <vt:variant>
        <vt:i4>7864350</vt:i4>
      </vt:variant>
      <vt:variant>
        <vt:i4>30</vt:i4>
      </vt:variant>
      <vt:variant>
        <vt:i4>0</vt:i4>
      </vt:variant>
      <vt:variant>
        <vt:i4>5</vt:i4>
      </vt:variant>
      <vt:variant>
        <vt:lpwstr>http://phenix.it-sudparis.eu/jct3v/doc_end_user/current_document.php?id=1148</vt:lpwstr>
      </vt:variant>
      <vt:variant>
        <vt:lpwstr/>
      </vt:variant>
      <vt:variant>
        <vt:i4>7602205</vt:i4>
      </vt:variant>
      <vt:variant>
        <vt:i4>27</vt:i4>
      </vt:variant>
      <vt:variant>
        <vt:i4>0</vt:i4>
      </vt:variant>
      <vt:variant>
        <vt:i4>5</vt:i4>
      </vt:variant>
      <vt:variant>
        <vt:lpwstr>http://phenix.it-sudparis.eu/jct3v/doc_end_user/current_document.php?id=1174</vt:lpwstr>
      </vt:variant>
      <vt:variant>
        <vt:lpwstr/>
      </vt:variant>
      <vt:variant>
        <vt:i4>7471134</vt:i4>
      </vt:variant>
      <vt:variant>
        <vt:i4>24</vt:i4>
      </vt:variant>
      <vt:variant>
        <vt:i4>0</vt:i4>
      </vt:variant>
      <vt:variant>
        <vt:i4>5</vt:i4>
      </vt:variant>
      <vt:variant>
        <vt:lpwstr>http://phenix.it-sudparis.eu/jct3v/doc_end_user/current_document.php?id=1043</vt:lpwstr>
      </vt:variant>
      <vt:variant>
        <vt:lpwstr/>
      </vt:variant>
      <vt:variant>
        <vt:i4>7340061</vt:i4>
      </vt:variant>
      <vt:variant>
        <vt:i4>21</vt:i4>
      </vt:variant>
      <vt:variant>
        <vt:i4>0</vt:i4>
      </vt:variant>
      <vt:variant>
        <vt:i4>5</vt:i4>
      </vt:variant>
      <vt:variant>
        <vt:lpwstr>http://phenix.it-sudparis.eu/jct3v/doc_end_user/current_document.php?id=1170</vt:lpwstr>
      </vt:variant>
      <vt:variant>
        <vt:lpwstr/>
      </vt:variant>
      <vt:variant>
        <vt:i4>7667743</vt:i4>
      </vt:variant>
      <vt:variant>
        <vt:i4>18</vt:i4>
      </vt:variant>
      <vt:variant>
        <vt:i4>0</vt:i4>
      </vt:variant>
      <vt:variant>
        <vt:i4>5</vt:i4>
      </vt:variant>
      <vt:variant>
        <vt:lpwstr>http://phenix.it-sudparis.eu/jct3v/doc_end_user/current_document.php?id=1155</vt:lpwstr>
      </vt:variant>
      <vt:variant>
        <vt:lpwstr/>
      </vt:variant>
      <vt:variant>
        <vt:i4>7471128</vt:i4>
      </vt:variant>
      <vt:variant>
        <vt:i4>15</vt:i4>
      </vt:variant>
      <vt:variant>
        <vt:i4>0</vt:i4>
      </vt:variant>
      <vt:variant>
        <vt:i4>5</vt:i4>
      </vt:variant>
      <vt:variant>
        <vt:lpwstr>http://phenix.it-sudparis.eu/jct3v/doc_end_user/current_document.php?id=1221</vt:lpwstr>
      </vt:variant>
      <vt:variant>
        <vt:lpwstr/>
      </vt:variant>
      <vt:variant>
        <vt:i4>8060936</vt:i4>
      </vt:variant>
      <vt:variant>
        <vt:i4>12</vt:i4>
      </vt:variant>
      <vt:variant>
        <vt:i4>0</vt:i4>
      </vt:variant>
      <vt:variant>
        <vt:i4>5</vt:i4>
      </vt:variant>
      <vt:variant>
        <vt:lpwstr>http://phenix.int-evry.fr/jct2/doc_end_user/current_document.php?id=1204</vt:lpwstr>
      </vt:variant>
      <vt:variant>
        <vt:lpwstr/>
      </vt:variant>
      <vt:variant>
        <vt:i4>7733279</vt:i4>
      </vt:variant>
      <vt:variant>
        <vt:i4>9</vt:i4>
      </vt:variant>
      <vt:variant>
        <vt:i4>0</vt:i4>
      </vt:variant>
      <vt:variant>
        <vt:i4>5</vt:i4>
      </vt:variant>
      <vt:variant>
        <vt:lpwstr>http://phenix.it-sudparis.eu/jct3v/doc_end_user/current_document.php?id=1156</vt:lpwstr>
      </vt:variant>
      <vt:variant>
        <vt:lpwstr/>
      </vt:variant>
      <vt:variant>
        <vt:i4>7340062</vt:i4>
      </vt:variant>
      <vt:variant>
        <vt:i4>6</vt:i4>
      </vt:variant>
      <vt:variant>
        <vt:i4>0</vt:i4>
      </vt:variant>
      <vt:variant>
        <vt:i4>5</vt:i4>
      </vt:variant>
      <vt:variant>
        <vt:lpwstr>http://phenix.it-sudparis.eu/jct3v/doc_end_user/current_document.php?id=1140</vt:lpwstr>
      </vt:variant>
      <vt:variant>
        <vt:lpwstr/>
      </vt:variant>
      <vt:variant>
        <vt:i4>7733266</vt:i4>
      </vt:variant>
      <vt:variant>
        <vt:i4>3</vt:i4>
      </vt:variant>
      <vt:variant>
        <vt:i4>0</vt:i4>
      </vt:variant>
      <vt:variant>
        <vt:i4>5</vt:i4>
      </vt:variant>
      <vt:variant>
        <vt:lpwstr>http://phenix.it-sudparis.eu/jct3v/doc_end_user/current_document.php?id=1186</vt:lpwstr>
      </vt:variant>
      <vt:variant>
        <vt:lpwstr/>
      </vt:variant>
      <vt:variant>
        <vt:i4>8060943</vt:i4>
      </vt:variant>
      <vt:variant>
        <vt:i4>0</vt:i4>
      </vt:variant>
      <vt:variant>
        <vt:i4>0</vt:i4>
      </vt:variant>
      <vt:variant>
        <vt:i4>5</vt:i4>
      </vt:variant>
      <vt:variant>
        <vt:lpwstr>http://phenix.int-evry.fr/jct2/doc_end_user/current_document.php?id=1177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(3Dc-01)</dc:creator>
  <cp:lastModifiedBy>s124087_0209</cp:lastModifiedBy>
  <cp:revision>3</cp:revision>
  <cp:lastPrinted>2013-06-13T06:42:00Z</cp:lastPrinted>
  <dcterms:created xsi:type="dcterms:W3CDTF">2013-09-10T07:02:00Z</dcterms:created>
  <dcterms:modified xsi:type="dcterms:W3CDTF">2013-09-10T07:20:00Z</dcterms:modified>
</cp:coreProperties>
</file>