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0A2" w:rsidRPr="00DD7497" w:rsidRDefault="00E760A2" w:rsidP="00E760A2">
      <w:pPr>
        <w:pStyle w:val="Title"/>
        <w:rPr>
          <w:lang w:val="en-US"/>
          <w:rPrChange w:id="0" w:author="GT" w:date="2012-08-09T12:36:00Z">
            <w:rPr>
              <w:lang w:val="en-US"/>
            </w:rPr>
          </w:rPrChange>
        </w:rPr>
      </w:pPr>
      <w:r w:rsidRPr="00DD7497">
        <w:rPr>
          <w:lang w:val="en-US"/>
          <w:rPrChange w:id="1" w:author="GT" w:date="2012-08-09T12:36:00Z">
            <w:rPr>
              <w:lang w:val="en-US"/>
            </w:rPr>
          </w:rPrChange>
        </w:rPr>
        <w:t>Encoder configuration for VSO</w:t>
      </w:r>
    </w:p>
    <w:p w:rsidR="004026C5" w:rsidRPr="00DD7497" w:rsidRDefault="000D2911" w:rsidP="007254F1">
      <w:pPr>
        <w:rPr>
          <w:rFonts w:ascii="Times New Roman" w:hAnsi="Times New Roman" w:cs="Times New Roman"/>
          <w:lang w:val="en-US"/>
          <w:rPrChange w:id="2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This document </w:t>
      </w:r>
      <w:r w:rsidR="004026C5" w:rsidRPr="00DD7497">
        <w:rPr>
          <w:rFonts w:ascii="Times New Roman" w:hAnsi="Times New Roman" w:cs="Times New Roman"/>
          <w:lang w:val="en-US"/>
          <w:rPrChange w:id="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describes</w:t>
      </w:r>
      <w:r w:rsidR="00D23214" w:rsidRPr="00DD7497">
        <w:rPr>
          <w:rFonts w:ascii="Times New Roman" w:hAnsi="Times New Roman" w:cs="Times New Roman"/>
          <w:lang w:val="en-US"/>
          <w:rPrChange w:id="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</w:t>
      </w:r>
      <w:r w:rsidRPr="00DD7497">
        <w:rPr>
          <w:rFonts w:ascii="Times New Roman" w:hAnsi="Times New Roman" w:cs="Times New Roman"/>
          <w:lang w:val="en-US"/>
          <w:rPrChange w:id="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the </w:t>
      </w:r>
      <w:r w:rsidR="00D23214" w:rsidRPr="00DD7497">
        <w:rPr>
          <w:rFonts w:ascii="Times New Roman" w:hAnsi="Times New Roman" w:cs="Times New Roman"/>
          <w:lang w:val="en-US"/>
          <w:rPrChange w:id="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encoder settings and macros </w:t>
      </w:r>
      <w:r w:rsidR="004026C5" w:rsidRPr="00DD7497">
        <w:rPr>
          <w:rFonts w:ascii="Times New Roman" w:hAnsi="Times New Roman" w:cs="Times New Roman"/>
          <w:lang w:val="en-US"/>
          <w:rPrChange w:id="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in HTM version 3.1 </w:t>
      </w:r>
      <w:r w:rsidR="00D23214" w:rsidRPr="00DD7497">
        <w:rPr>
          <w:rFonts w:ascii="Times New Roman" w:hAnsi="Times New Roman" w:cs="Times New Roman"/>
          <w:lang w:val="en-US"/>
          <w:rPrChange w:id="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for View Synthesis Optimization (VSO) using the Synthesized View Distortion Change (SVDC) as described in </w:t>
      </w:r>
      <w:r w:rsidR="007254F1" w:rsidRPr="00DD7497">
        <w:rPr>
          <w:rFonts w:ascii="Times New Roman" w:hAnsi="Times New Roman" w:cs="Times New Roman"/>
          <w:lang w:val="en-US"/>
          <w:rPrChange w:id="1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m22570</w:t>
      </w:r>
      <w:r w:rsidR="009D068A" w:rsidRPr="00DD7497">
        <w:rPr>
          <w:rFonts w:ascii="Times New Roman" w:hAnsi="Times New Roman" w:cs="Times New Roman"/>
          <w:lang w:val="en-US"/>
          <w:rPrChange w:id="1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,</w:t>
      </w:r>
      <w:r w:rsidR="007254F1" w:rsidRPr="00DD7497">
        <w:rPr>
          <w:rFonts w:ascii="Times New Roman" w:hAnsi="Times New Roman" w:cs="Times New Roman"/>
          <w:lang w:val="en-US"/>
          <w:rPrChange w:id="1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m22571</w:t>
      </w:r>
      <w:r w:rsidR="009D068A" w:rsidRPr="00DD7497">
        <w:rPr>
          <w:rFonts w:ascii="Times New Roman" w:hAnsi="Times New Roman" w:cs="Times New Roman"/>
          <w:lang w:val="en-US"/>
          <w:rPrChange w:id="1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and m23714</w:t>
      </w:r>
      <w:r w:rsidR="007254F1" w:rsidRPr="00DD7497">
        <w:rPr>
          <w:rFonts w:ascii="Times New Roman" w:hAnsi="Times New Roman" w:cs="Times New Roman"/>
          <w:lang w:val="en-US"/>
          <w:rPrChange w:id="1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.</w:t>
      </w:r>
      <w:r w:rsidR="004026C5" w:rsidRPr="00DD7497">
        <w:rPr>
          <w:rFonts w:ascii="Times New Roman" w:hAnsi="Times New Roman" w:cs="Times New Roman"/>
          <w:lang w:val="en-US"/>
          <w:rPrChange w:id="1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</w:t>
      </w:r>
      <w:r w:rsidR="00102989" w:rsidRPr="00DD7497">
        <w:rPr>
          <w:rFonts w:ascii="Times New Roman" w:hAnsi="Times New Roman" w:cs="Times New Roman"/>
          <w:lang w:val="en-US"/>
          <w:rPrChange w:id="1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Syntax, semantics and examples for the encoder configuration parameter </w:t>
      </w:r>
      <w:r w:rsidR="00102989" w:rsidRPr="00DD7497">
        <w:rPr>
          <w:rFonts w:ascii="Times New Roman" w:hAnsi="Times New Roman" w:cs="Times New Roman"/>
          <w:i/>
          <w:lang w:val="en-US"/>
          <w:rPrChange w:id="17" w:author="GT" w:date="2012-08-09T12:36:00Z">
            <w:rPr>
              <w:rFonts w:ascii="Times New Roman" w:hAnsi="Times New Roman" w:cs="Times New Roman"/>
              <w:i/>
              <w:lang w:val="en-US"/>
            </w:rPr>
          </w:rPrChange>
        </w:rPr>
        <w:t>VSOConfig</w:t>
      </w:r>
      <w:r w:rsidR="00102989" w:rsidRPr="00DD7497">
        <w:rPr>
          <w:rFonts w:ascii="Times New Roman" w:hAnsi="Times New Roman" w:cs="Times New Roman"/>
          <w:lang w:val="en-US"/>
          <w:rPrChange w:id="1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are given. </w:t>
      </w:r>
    </w:p>
    <w:p w:rsidR="00EF7115" w:rsidRPr="00DD7497" w:rsidRDefault="00D23214" w:rsidP="00102989">
      <w:pPr>
        <w:rPr>
          <w:rFonts w:ascii="Times New Roman" w:hAnsi="Times New Roman" w:cs="Times New Roman"/>
          <w:lang w:val="en-US"/>
          <w:rPrChange w:id="19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2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The </w:t>
      </w:r>
      <w:r w:rsidRPr="00DD7497">
        <w:rPr>
          <w:rFonts w:ascii="Times New Roman" w:hAnsi="Times New Roman" w:cs="Times New Roman"/>
          <w:i/>
          <w:lang w:val="en-US"/>
          <w:rPrChange w:id="21" w:author="GT" w:date="2012-08-09T12:36:00Z">
            <w:rPr>
              <w:rFonts w:ascii="Times New Roman" w:hAnsi="Times New Roman" w:cs="Times New Roman"/>
              <w:i/>
              <w:lang w:val="en-US"/>
            </w:rPr>
          </w:rPrChange>
        </w:rPr>
        <w:t>VSOConfig</w:t>
      </w:r>
      <w:r w:rsidRPr="00DD7497">
        <w:rPr>
          <w:rFonts w:ascii="Times New Roman" w:hAnsi="Times New Roman" w:cs="Times New Roman"/>
          <w:lang w:val="en-US"/>
          <w:rPrChange w:id="2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string specifies how the views to test and their reference views are synthesized</w:t>
      </w:r>
      <w:r w:rsidR="00102989" w:rsidRPr="00DD7497">
        <w:rPr>
          <w:rFonts w:ascii="Times New Roman" w:hAnsi="Times New Roman" w:cs="Times New Roman"/>
          <w:lang w:val="en-US"/>
          <w:rPrChange w:id="2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from the base views in the VSO process. </w:t>
      </w:r>
    </w:p>
    <w:p w:rsidR="00EF7115" w:rsidRPr="00DD7497" w:rsidRDefault="00D23214" w:rsidP="00E760A2">
      <w:pPr>
        <w:pStyle w:val="Heading1"/>
        <w:rPr>
          <w:rFonts w:ascii="Times New Roman" w:hAnsi="Times New Roman" w:cs="Times New Roman"/>
          <w:lang w:val="en-US"/>
          <w:rPrChange w:id="24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2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VSO </w:t>
      </w:r>
      <w:r w:rsidR="00E760A2" w:rsidRPr="00DD7497">
        <w:rPr>
          <w:rFonts w:ascii="Times New Roman" w:hAnsi="Times New Roman" w:cs="Times New Roman"/>
          <w:lang w:val="en-US"/>
          <w:rPrChange w:id="2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c</w:t>
      </w:r>
      <w:r w:rsidR="00904616" w:rsidRPr="00DD7497">
        <w:rPr>
          <w:rFonts w:ascii="Times New Roman" w:hAnsi="Times New Roman" w:cs="Times New Roman"/>
          <w:lang w:val="en-US"/>
          <w:rPrChange w:id="2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onfiguration specification</w:t>
      </w:r>
      <w:r w:rsidR="002B78A6" w:rsidRPr="00DD7497">
        <w:rPr>
          <w:rFonts w:ascii="Times New Roman" w:hAnsi="Times New Roman" w:cs="Times New Roman"/>
          <w:lang w:val="en-US"/>
          <w:rPrChange w:id="2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:</w:t>
      </w:r>
    </w:p>
    <w:p w:rsidR="00E760A2" w:rsidRPr="00DD7497" w:rsidRDefault="00E760A2" w:rsidP="00E760A2">
      <w:pPr>
        <w:rPr>
          <w:lang w:val="en-US"/>
          <w:rPrChange w:id="29" w:author="GT" w:date="2012-08-09T12:36:00Z">
            <w:rPr>
              <w:lang w:val="en-US"/>
            </w:rPr>
          </w:rPrChange>
        </w:rPr>
      </w:pPr>
    </w:p>
    <w:p w:rsidR="00FC5A13" w:rsidRPr="00DD7497" w:rsidRDefault="00FC5A13" w:rsidP="00FC5A13">
      <w:pPr>
        <w:rPr>
          <w:rFonts w:ascii="Courier New" w:hAnsi="Courier New" w:cs="Courier New"/>
          <w:i/>
          <w:u w:val="single"/>
          <w:lang w:val="en-US"/>
          <w:rPrChange w:id="30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u w:val="single"/>
          <w:lang w:val="en-US"/>
          <w:rPrChange w:id="31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VSOC</w:t>
      </w:r>
      <w:r w:rsidR="000D2911" w:rsidRPr="00DD7497">
        <w:rPr>
          <w:rFonts w:ascii="Courier New" w:hAnsi="Courier New" w:cs="Courier New"/>
          <w:i/>
          <w:u w:val="single"/>
          <w:lang w:val="en-US"/>
          <w:rPrChange w:id="32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on</w:t>
      </w:r>
      <w:r w:rsidRPr="00DD7497">
        <w:rPr>
          <w:rFonts w:ascii="Courier New" w:hAnsi="Courier New" w:cs="Courier New"/>
          <w:i/>
          <w:u w:val="single"/>
          <w:lang w:val="en-US"/>
          <w:rPrChange w:id="33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f</w:t>
      </w:r>
      <w:r w:rsidR="000D2911" w:rsidRPr="00DD7497">
        <w:rPr>
          <w:rFonts w:ascii="Courier New" w:hAnsi="Courier New" w:cs="Courier New"/>
          <w:i/>
          <w:u w:val="single"/>
          <w:lang w:val="en-US"/>
          <w:rPrChange w:id="34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i</w:t>
      </w:r>
      <w:r w:rsidRPr="00DD7497">
        <w:rPr>
          <w:rFonts w:ascii="Courier New" w:hAnsi="Courier New" w:cs="Courier New"/>
          <w:i/>
          <w:u w:val="single"/>
          <w:lang w:val="en-US"/>
          <w:rPrChange w:id="35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g</w:t>
      </w:r>
    </w:p>
    <w:p w:rsidR="00FC5A13" w:rsidRPr="00DD7497" w:rsidRDefault="006443D7" w:rsidP="00FC5A13">
      <w:pPr>
        <w:rPr>
          <w:rFonts w:ascii="Courier New" w:hAnsi="Courier New" w:cs="Courier New"/>
          <w:u w:val="single"/>
          <w:lang w:val="en-US"/>
          <w:rPrChange w:id="36" w:author="GT" w:date="2012-08-09T12:36:00Z">
            <w:rPr>
              <w:rFonts w:ascii="Courier New" w:hAnsi="Courier New" w:cs="Courier New"/>
              <w:u w:val="single"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lang w:val="en-US"/>
          <w:rPrChange w:id="37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DepthCoding</w:t>
      </w:r>
      <w:r w:rsidR="00FC5A13" w:rsidRPr="00DD7497">
        <w:rPr>
          <w:rFonts w:ascii="Courier New" w:hAnsi="Courier New" w:cs="Courier New"/>
          <w:i/>
          <w:lang w:val="en-US"/>
          <w:rPrChange w:id="38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Descri</w:t>
      </w:r>
      <w:r w:rsidR="004026C5" w:rsidRPr="00DD7497">
        <w:rPr>
          <w:rFonts w:ascii="Courier New" w:hAnsi="Courier New" w:cs="Courier New"/>
          <w:i/>
          <w:lang w:val="en-US"/>
          <w:rPrChange w:id="39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p</w:t>
      </w:r>
      <w:r w:rsidR="00FC5A13" w:rsidRPr="00DD7497">
        <w:rPr>
          <w:rFonts w:ascii="Courier New" w:hAnsi="Courier New" w:cs="Courier New"/>
          <w:i/>
          <w:lang w:val="en-US"/>
          <w:rPrChange w:id="40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tor</w:t>
      </w:r>
      <w:r w:rsidR="00FC5A13" w:rsidRPr="00DD7497">
        <w:rPr>
          <w:rFonts w:ascii="Courier New" w:hAnsi="Courier New" w:cs="Courier New"/>
          <w:lang w:val="en-US"/>
          <w:rPrChange w:id="41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</w:t>
      </w:r>
      <w:r w:rsidR="00504C1C" w:rsidRPr="00DD7497">
        <w:rPr>
          <w:rFonts w:ascii="Courier New" w:hAnsi="Courier New" w:cs="Courier New"/>
          <w:i/>
          <w:lang w:val="en-US"/>
          <w:rPrChange w:id="42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&lt;</w:t>
      </w:r>
      <w:r w:rsidRPr="00DD7497">
        <w:rPr>
          <w:rFonts w:ascii="Courier New" w:hAnsi="Courier New" w:cs="Courier New"/>
          <w:i/>
          <w:lang w:val="en-US"/>
          <w:rPrChange w:id="43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DepthCodingDescri</w:t>
      </w:r>
      <w:r w:rsidR="004026C5" w:rsidRPr="00DD7497">
        <w:rPr>
          <w:rFonts w:ascii="Courier New" w:hAnsi="Courier New" w:cs="Courier New"/>
          <w:i/>
          <w:lang w:val="en-US"/>
          <w:rPrChange w:id="44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p</w:t>
      </w:r>
      <w:r w:rsidRPr="00DD7497">
        <w:rPr>
          <w:rFonts w:ascii="Courier New" w:hAnsi="Courier New" w:cs="Courier New"/>
          <w:i/>
          <w:lang w:val="en-US"/>
          <w:rPrChange w:id="45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tor</w:t>
      </w:r>
      <w:r w:rsidR="00504C1C" w:rsidRPr="00DD7497">
        <w:rPr>
          <w:rFonts w:ascii="Courier New" w:hAnsi="Courier New" w:cs="Courier New"/>
          <w:i/>
          <w:lang w:val="en-US"/>
          <w:rPrChange w:id="46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&gt;</w:t>
      </w:r>
      <w:r w:rsidRPr="00DD7497">
        <w:rPr>
          <w:rFonts w:ascii="Courier New" w:hAnsi="Courier New" w:cs="Courier New"/>
          <w:i/>
          <w:lang w:val="en-US"/>
          <w:rPrChange w:id="47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…</w:t>
      </w:r>
    </w:p>
    <w:p w:rsidR="00504C1C" w:rsidRPr="00DD7497" w:rsidRDefault="006443D7" w:rsidP="009D5ADE">
      <w:pPr>
        <w:pStyle w:val="Comment"/>
        <w:rPr>
          <w:rPrChange w:id="48" w:author="GT" w:date="2012-08-09T12:36:00Z">
            <w:rPr/>
          </w:rPrChange>
        </w:rPr>
      </w:pPr>
      <w:r w:rsidRPr="00DD7497">
        <w:rPr>
          <w:rPrChange w:id="49" w:author="GT" w:date="2012-08-09T12:36:00Z">
            <w:rPr/>
          </w:rPrChange>
        </w:rPr>
        <w:t xml:space="preserve">A </w:t>
      </w:r>
      <w:r w:rsidRPr="00DD7497">
        <w:rPr>
          <w:i/>
          <w:rPrChange w:id="50" w:author="GT" w:date="2012-08-09T12:36:00Z">
            <w:rPr>
              <w:i/>
            </w:rPr>
          </w:rPrChange>
        </w:rPr>
        <w:t>VSOCfg</w:t>
      </w:r>
      <w:r w:rsidRPr="00DD7497">
        <w:rPr>
          <w:rPrChange w:id="51" w:author="GT" w:date="2012-08-09T12:36:00Z">
            <w:rPr/>
          </w:rPrChange>
        </w:rPr>
        <w:t xml:space="preserve"> consist of one or multiple </w:t>
      </w:r>
      <w:r w:rsidRPr="00DD7497">
        <w:rPr>
          <w:i/>
          <w:rPrChange w:id="52" w:author="GT" w:date="2012-08-09T12:36:00Z">
            <w:rPr>
              <w:i/>
            </w:rPr>
          </w:rPrChange>
        </w:rPr>
        <w:t>DepthCodingDescri</w:t>
      </w:r>
      <w:r w:rsidR="004026C5" w:rsidRPr="00DD7497">
        <w:rPr>
          <w:i/>
          <w:rPrChange w:id="53" w:author="GT" w:date="2012-08-09T12:36:00Z">
            <w:rPr>
              <w:i/>
            </w:rPr>
          </w:rPrChange>
        </w:rPr>
        <w:t>p</w:t>
      </w:r>
      <w:r w:rsidRPr="00DD7497">
        <w:rPr>
          <w:i/>
          <w:rPrChange w:id="54" w:author="GT" w:date="2012-08-09T12:36:00Z">
            <w:rPr>
              <w:i/>
            </w:rPr>
          </w:rPrChange>
        </w:rPr>
        <w:t>tor</w:t>
      </w:r>
      <w:r w:rsidR="004026C5" w:rsidRPr="00DD7497">
        <w:rPr>
          <w:i/>
          <w:rPrChange w:id="55" w:author="GT" w:date="2012-08-09T12:36:00Z">
            <w:rPr>
              <w:i/>
            </w:rPr>
          </w:rPrChange>
        </w:rPr>
        <w:t>s</w:t>
      </w:r>
      <w:r w:rsidRPr="00DD7497">
        <w:rPr>
          <w:rPrChange w:id="56" w:author="GT" w:date="2012-08-09T12:36:00Z">
            <w:rPr/>
          </w:rPrChange>
        </w:rPr>
        <w:t xml:space="preserve">, each </w:t>
      </w:r>
      <w:r w:rsidR="004026C5" w:rsidRPr="00DD7497">
        <w:rPr>
          <w:i/>
          <w:rPrChange w:id="57" w:author="GT" w:date="2012-08-09T12:36:00Z">
            <w:rPr>
              <w:i/>
            </w:rPr>
          </w:rPrChange>
        </w:rPr>
        <w:t>DepthCodingDescripto</w:t>
      </w:r>
      <w:r w:rsidRPr="00DD7497">
        <w:rPr>
          <w:i/>
          <w:rPrChange w:id="58" w:author="GT" w:date="2012-08-09T12:36:00Z">
            <w:rPr>
              <w:i/>
            </w:rPr>
          </w:rPrChange>
        </w:rPr>
        <w:t>r</w:t>
      </w:r>
      <w:r w:rsidRPr="00DD7497">
        <w:rPr>
          <w:rPrChange w:id="59" w:author="GT" w:date="2012-08-09T12:36:00Z">
            <w:rPr/>
          </w:rPrChange>
        </w:rPr>
        <w:t xml:space="preserve"> describes the encoding of one depth view. </w:t>
      </w:r>
      <w:r w:rsidR="00887EEE" w:rsidRPr="00DD7497">
        <w:rPr>
          <w:rPrChange w:id="60" w:author="GT" w:date="2012-08-09T12:36:00Z">
            <w:rPr/>
          </w:rPrChange>
        </w:rPr>
        <w:t>O</w:t>
      </w:r>
      <w:r w:rsidRPr="00DD7497">
        <w:rPr>
          <w:rPrChange w:id="61" w:author="GT" w:date="2012-08-09T12:36:00Z">
            <w:rPr/>
          </w:rPrChange>
        </w:rPr>
        <w:t xml:space="preserve">ne </w:t>
      </w:r>
      <w:r w:rsidR="004026C5" w:rsidRPr="00DD7497">
        <w:rPr>
          <w:i/>
          <w:rPrChange w:id="62" w:author="GT" w:date="2012-08-09T12:36:00Z">
            <w:rPr>
              <w:i/>
            </w:rPr>
          </w:rPrChange>
        </w:rPr>
        <w:t>DepthCodingDescriptor</w:t>
      </w:r>
      <w:r w:rsidRPr="00DD7497">
        <w:rPr>
          <w:i/>
          <w:rPrChange w:id="63" w:author="GT" w:date="2012-08-09T12:36:00Z">
            <w:rPr>
              <w:i/>
            </w:rPr>
          </w:rPrChange>
        </w:rPr>
        <w:t xml:space="preserve"> </w:t>
      </w:r>
      <w:r w:rsidRPr="00DD7497">
        <w:rPr>
          <w:rPrChange w:id="64" w:author="GT" w:date="2012-08-09T12:36:00Z">
            <w:rPr/>
          </w:rPrChange>
        </w:rPr>
        <w:t>should be assigned per view.</w:t>
      </w:r>
    </w:p>
    <w:p w:rsidR="00904616" w:rsidRPr="00DD7497" w:rsidRDefault="00904616" w:rsidP="00904616">
      <w:pPr>
        <w:rPr>
          <w:rFonts w:ascii="Times New Roman" w:hAnsi="Times New Roman" w:cs="Times New Roman"/>
          <w:lang w:val="en-US"/>
          <w:rPrChange w:id="65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highlight w:val="yellow"/>
          <w:lang w:val="en-US"/>
          <w:rPrChange w:id="66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[cx0 B(cc1) I(s0.5)][cx1 B(oo0 oo2) I(s0.5 s1.5)] [cx2 B(cc2) I(s1.5)]</w:t>
      </w:r>
    </w:p>
    <w:p w:rsidR="00904616" w:rsidRPr="00DD7497" w:rsidRDefault="00904616" w:rsidP="009D5ADE">
      <w:pPr>
        <w:pStyle w:val="Comment"/>
        <w:rPr>
          <w:rPrChange w:id="67" w:author="GT" w:date="2012-08-09T12:36:00Z">
            <w:rPr/>
          </w:rPrChange>
        </w:rPr>
      </w:pPr>
    </w:p>
    <w:p w:rsidR="006443D7" w:rsidRPr="00DD7497" w:rsidRDefault="006443D7" w:rsidP="00FC5A13">
      <w:pPr>
        <w:rPr>
          <w:rFonts w:ascii="Courier New" w:hAnsi="Courier New" w:cs="Courier New"/>
          <w:u w:val="single"/>
          <w:lang w:val="en-US"/>
          <w:rPrChange w:id="68" w:author="GT" w:date="2012-08-09T12:36:00Z">
            <w:rPr>
              <w:rFonts w:ascii="Courier New" w:hAnsi="Courier New" w:cs="Courier New"/>
              <w:u w:val="single"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u w:val="single"/>
          <w:lang w:val="en-US"/>
          <w:rPrChange w:id="69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DepthCodingDescri</w:t>
      </w:r>
      <w:r w:rsidR="004026C5" w:rsidRPr="00DD7497">
        <w:rPr>
          <w:rFonts w:ascii="Courier New" w:hAnsi="Courier New" w:cs="Courier New"/>
          <w:i/>
          <w:u w:val="single"/>
          <w:lang w:val="en-US"/>
          <w:rPrChange w:id="70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p</w:t>
      </w:r>
      <w:r w:rsidRPr="00DD7497">
        <w:rPr>
          <w:rFonts w:ascii="Courier New" w:hAnsi="Courier New" w:cs="Courier New"/>
          <w:i/>
          <w:u w:val="single"/>
          <w:lang w:val="en-US"/>
          <w:rPrChange w:id="71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tor</w:t>
      </w:r>
      <w:r w:rsidRPr="00DD7497">
        <w:rPr>
          <w:rFonts w:ascii="Courier New" w:hAnsi="Courier New" w:cs="Courier New"/>
          <w:u w:val="single"/>
          <w:lang w:val="en-US"/>
          <w:rPrChange w:id="72" w:author="GT" w:date="2012-08-09T12:36:00Z">
            <w:rPr>
              <w:rFonts w:ascii="Courier New" w:hAnsi="Courier New" w:cs="Courier New"/>
              <w:u w:val="single"/>
              <w:lang w:val="en-US"/>
            </w:rPr>
          </w:rPrChange>
        </w:rPr>
        <w:t xml:space="preserve"> </w:t>
      </w:r>
    </w:p>
    <w:p w:rsidR="00FC5A13" w:rsidRPr="00DD7497" w:rsidRDefault="00FC5A13" w:rsidP="00FC5A13">
      <w:pPr>
        <w:rPr>
          <w:rFonts w:ascii="Courier New" w:hAnsi="Courier New" w:cs="Courier New"/>
          <w:i/>
          <w:lang w:val="en-US"/>
          <w:rPrChange w:id="73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</w:pPr>
      <w:r w:rsidRPr="00DD7497">
        <w:rPr>
          <w:rFonts w:ascii="Courier New" w:hAnsi="Courier New" w:cs="Courier New"/>
          <w:b/>
          <w:color w:val="C00000"/>
          <w:lang w:val="en-US"/>
          <w:rPrChange w:id="74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[</w:t>
      </w:r>
      <w:r w:rsidRPr="00DD7497">
        <w:rPr>
          <w:rFonts w:ascii="Courier New" w:hAnsi="Courier New" w:cs="Courier New"/>
          <w:i/>
          <w:lang w:val="en-US"/>
          <w:rPrChange w:id="75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 xml:space="preserve"> BaseViewSpecifier  &lt;AdditionalBaseViewSpecifier</w:t>
      </w:r>
      <w:r w:rsidR="006443D7" w:rsidRPr="00DD7497">
        <w:rPr>
          <w:rFonts w:ascii="Courier New" w:hAnsi="Courier New" w:cs="Courier New"/>
          <w:i/>
          <w:lang w:val="en-US"/>
          <w:rPrChange w:id="76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 xml:space="preserve">&gt;… </w:t>
      </w:r>
      <w:r w:rsidRPr="00DD7497">
        <w:rPr>
          <w:rFonts w:ascii="Courier New" w:hAnsi="Courier New" w:cs="Courier New"/>
          <w:i/>
          <w:lang w:val="en-US"/>
          <w:rPrChange w:id="77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SynthView</w:t>
      </w:r>
      <w:r w:rsidR="006443D7" w:rsidRPr="00DD7497">
        <w:rPr>
          <w:rFonts w:ascii="Courier New" w:hAnsi="Courier New" w:cs="Courier New"/>
          <w:i/>
          <w:lang w:val="en-US"/>
          <w:rPrChange w:id="78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Specifier &lt; SynthViewSpecifier</w:t>
      </w:r>
      <w:r w:rsidRPr="00DD7497">
        <w:rPr>
          <w:rFonts w:ascii="Courier New" w:hAnsi="Courier New" w:cs="Courier New"/>
          <w:i/>
          <w:lang w:val="en-US"/>
          <w:rPrChange w:id="79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 xml:space="preserve"> &gt;</w:t>
      </w:r>
      <w:r w:rsidR="006443D7" w:rsidRPr="00DD7497">
        <w:rPr>
          <w:rFonts w:ascii="Courier New" w:hAnsi="Courier New" w:cs="Courier New"/>
          <w:i/>
          <w:lang w:val="en-US"/>
          <w:rPrChange w:id="80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…</w:t>
      </w:r>
      <w:r w:rsidRPr="00DD7497">
        <w:rPr>
          <w:rFonts w:ascii="Courier New" w:hAnsi="Courier New" w:cs="Courier New"/>
          <w:i/>
          <w:lang w:val="en-US"/>
          <w:rPrChange w:id="81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 xml:space="preserve"> </w:t>
      </w:r>
      <w:r w:rsidRPr="00DD7497">
        <w:rPr>
          <w:rFonts w:ascii="Courier New" w:hAnsi="Courier New" w:cs="Courier New"/>
          <w:b/>
          <w:color w:val="C00000"/>
          <w:lang w:val="en-US"/>
          <w:rPrChange w:id="82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]</w:t>
      </w:r>
    </w:p>
    <w:p w:rsidR="006443D7" w:rsidRPr="00DD7497" w:rsidRDefault="00904616" w:rsidP="00FC5A13">
      <w:pPr>
        <w:rPr>
          <w:rFonts w:ascii="Times New Roman" w:hAnsi="Times New Roman" w:cs="Times New Roman"/>
          <w:i/>
          <w:color w:val="1F497D" w:themeColor="text2"/>
          <w:lang w:val="en-US"/>
          <w:rPrChange w:id="83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</w:pPr>
      <w:r w:rsidRPr="00DD7497">
        <w:rPr>
          <w:rFonts w:ascii="Times New Roman" w:hAnsi="Times New Roman" w:cs="Times New Roman"/>
          <w:color w:val="1F497D" w:themeColor="text2"/>
          <w:lang w:val="en-US"/>
          <w:rPrChange w:id="84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A </w:t>
      </w:r>
      <w:r w:rsidRPr="00DD7497">
        <w:rPr>
          <w:rFonts w:ascii="Times New Roman" w:hAnsi="Times New Roman" w:cs="Times New Roman"/>
          <w:i/>
          <w:color w:val="1F497D" w:themeColor="text2"/>
          <w:lang w:val="en-US"/>
          <w:rPrChange w:id="85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DepthCodingDescri</w:t>
      </w:r>
      <w:r w:rsidR="004026C5" w:rsidRPr="00DD7497">
        <w:rPr>
          <w:rFonts w:ascii="Times New Roman" w:hAnsi="Times New Roman" w:cs="Times New Roman"/>
          <w:i/>
          <w:color w:val="1F497D" w:themeColor="text2"/>
          <w:lang w:val="en-US"/>
          <w:rPrChange w:id="86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p</w:t>
      </w:r>
      <w:r w:rsidRPr="00DD7497">
        <w:rPr>
          <w:rFonts w:ascii="Times New Roman" w:hAnsi="Times New Roman" w:cs="Times New Roman"/>
          <w:i/>
          <w:color w:val="1F497D" w:themeColor="text2"/>
          <w:lang w:val="en-US"/>
          <w:rPrChange w:id="87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tor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88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is parenthesized by </w:t>
      </w:r>
      <w:r w:rsidR="004026C5" w:rsidRPr="00DD7497">
        <w:rPr>
          <w:rFonts w:ascii="Times New Roman" w:hAnsi="Times New Roman" w:cs="Times New Roman"/>
          <w:color w:val="1F497D" w:themeColor="text2"/>
          <w:lang w:val="en-US"/>
          <w:rPrChange w:id="89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square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90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brackets. </w:t>
      </w:r>
      <w:r w:rsidR="006443D7" w:rsidRPr="00DD7497">
        <w:rPr>
          <w:rFonts w:ascii="Times New Roman" w:hAnsi="Times New Roman" w:cs="Times New Roman"/>
          <w:color w:val="1F497D" w:themeColor="text2"/>
          <w:lang w:val="en-US"/>
          <w:rPrChange w:id="91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A </w:t>
      </w:r>
      <w:r w:rsidR="006443D7" w:rsidRPr="00DD7497">
        <w:rPr>
          <w:rFonts w:ascii="Times New Roman" w:hAnsi="Times New Roman" w:cs="Times New Roman"/>
          <w:i/>
          <w:color w:val="1F497D" w:themeColor="text2"/>
          <w:lang w:val="en-US"/>
          <w:rPrChange w:id="92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DepthCodingDescri</w:t>
      </w:r>
      <w:r w:rsidR="004026C5" w:rsidRPr="00DD7497">
        <w:rPr>
          <w:rFonts w:ascii="Times New Roman" w:hAnsi="Times New Roman" w:cs="Times New Roman"/>
          <w:i/>
          <w:color w:val="1F497D" w:themeColor="text2"/>
          <w:lang w:val="en-US"/>
          <w:rPrChange w:id="93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p</w:t>
      </w:r>
      <w:r w:rsidR="006443D7" w:rsidRPr="00DD7497">
        <w:rPr>
          <w:rFonts w:ascii="Times New Roman" w:hAnsi="Times New Roman" w:cs="Times New Roman"/>
          <w:i/>
          <w:color w:val="1F497D" w:themeColor="text2"/>
          <w:lang w:val="en-US"/>
          <w:rPrChange w:id="94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tor</w:t>
      </w:r>
      <w:r w:rsidR="000D2911" w:rsidRPr="00DD7497">
        <w:rPr>
          <w:rFonts w:ascii="Times New Roman" w:hAnsi="Times New Roman" w:cs="Times New Roman"/>
          <w:i/>
          <w:color w:val="1F497D" w:themeColor="text2"/>
          <w:lang w:val="en-US"/>
          <w:rPrChange w:id="95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 xml:space="preserve"> </w:t>
      </w:r>
      <w:r w:rsidR="006443D7" w:rsidRPr="00DD7497">
        <w:rPr>
          <w:rFonts w:ascii="Times New Roman" w:hAnsi="Times New Roman" w:cs="Times New Roman"/>
          <w:color w:val="1F497D" w:themeColor="text2"/>
          <w:lang w:val="en-US"/>
          <w:rPrChange w:id="96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consist of a </w:t>
      </w:r>
      <w:r w:rsidR="006443D7" w:rsidRPr="00DD7497">
        <w:rPr>
          <w:rFonts w:ascii="Times New Roman" w:hAnsi="Times New Roman" w:cs="Times New Roman"/>
          <w:i/>
          <w:color w:val="1F497D" w:themeColor="text2"/>
          <w:lang w:val="en-US"/>
          <w:rPrChange w:id="97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BaseViewSpecifier</w:t>
      </w:r>
      <w:r w:rsidR="006443D7" w:rsidRPr="00DD7497">
        <w:rPr>
          <w:rFonts w:ascii="Times New Roman" w:hAnsi="Times New Roman" w:cs="Times New Roman"/>
          <w:color w:val="1F497D" w:themeColor="text2"/>
          <w:lang w:val="en-US"/>
          <w:rPrChange w:id="98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and opti</w:t>
      </w:r>
      <w:r w:rsidR="00295BFA" w:rsidRPr="00DD7497">
        <w:rPr>
          <w:rFonts w:ascii="Times New Roman" w:hAnsi="Times New Roman" w:cs="Times New Roman"/>
          <w:color w:val="1F497D" w:themeColor="text2"/>
          <w:lang w:val="en-US"/>
          <w:rPrChange w:id="99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o</w:t>
      </w:r>
      <w:r w:rsidR="006443D7" w:rsidRPr="00DD7497">
        <w:rPr>
          <w:rFonts w:ascii="Times New Roman" w:hAnsi="Times New Roman" w:cs="Times New Roman"/>
          <w:color w:val="1F497D" w:themeColor="text2"/>
          <w:lang w:val="en-US"/>
          <w:rPrChange w:id="100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nally one or multiple </w:t>
      </w:r>
      <w:r w:rsidR="006443D7" w:rsidRPr="00DD7497">
        <w:rPr>
          <w:rFonts w:ascii="Times New Roman" w:hAnsi="Times New Roman" w:cs="Times New Roman"/>
          <w:i/>
          <w:color w:val="1F497D" w:themeColor="text2"/>
          <w:lang w:val="en-US"/>
          <w:rPrChange w:id="101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AdditionalBaseViewSpecifiers</w:t>
      </w:r>
      <w:r w:rsidR="006443D7" w:rsidRPr="00DD7497">
        <w:rPr>
          <w:rFonts w:ascii="Times New Roman" w:hAnsi="Times New Roman" w:cs="Times New Roman"/>
          <w:color w:val="1F497D" w:themeColor="text2"/>
          <w:lang w:val="en-US"/>
          <w:rPrChange w:id="102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and </w:t>
      </w:r>
      <w:r w:rsidR="006443D7" w:rsidRPr="00DD7497">
        <w:rPr>
          <w:rFonts w:ascii="Times New Roman" w:hAnsi="Times New Roman" w:cs="Times New Roman"/>
          <w:i/>
          <w:color w:val="1F497D" w:themeColor="text2"/>
          <w:lang w:val="en-US"/>
          <w:rPrChange w:id="103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SynthViewSpecifiers</w:t>
      </w:r>
      <w:r w:rsidR="006443D7" w:rsidRPr="00DD7497">
        <w:rPr>
          <w:rFonts w:ascii="Times New Roman" w:hAnsi="Times New Roman" w:cs="Times New Roman"/>
          <w:color w:val="1F497D" w:themeColor="text2"/>
          <w:lang w:val="en-US"/>
          <w:rPrChange w:id="104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. </w:t>
      </w:r>
      <w:r w:rsidR="006443D7" w:rsidRPr="00DD7497">
        <w:rPr>
          <w:rFonts w:ascii="Times New Roman" w:hAnsi="Times New Roman" w:cs="Times New Roman"/>
          <w:i/>
          <w:color w:val="1F497D" w:themeColor="text2"/>
          <w:lang w:val="en-US"/>
          <w:rPrChange w:id="105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BaseViewSpecifiers</w:t>
      </w:r>
      <w:r w:rsidR="006443D7" w:rsidRPr="00DD7497">
        <w:rPr>
          <w:rFonts w:ascii="Times New Roman" w:hAnsi="Times New Roman" w:cs="Times New Roman"/>
          <w:color w:val="1F497D" w:themeColor="text2"/>
          <w:lang w:val="en-US"/>
          <w:rPrChange w:id="106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and </w:t>
      </w:r>
      <w:r w:rsidR="004026C5" w:rsidRPr="00DD7497">
        <w:rPr>
          <w:rFonts w:ascii="Times New Roman" w:hAnsi="Times New Roman" w:cs="Times New Roman"/>
          <w:i/>
          <w:color w:val="1F497D" w:themeColor="text2"/>
          <w:lang w:val="en-US"/>
          <w:rPrChange w:id="107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Additional</w:t>
      </w:r>
      <w:r w:rsidR="006443D7" w:rsidRPr="00DD7497">
        <w:rPr>
          <w:rFonts w:ascii="Times New Roman" w:hAnsi="Times New Roman" w:cs="Times New Roman"/>
          <w:i/>
          <w:color w:val="1F497D" w:themeColor="text2"/>
          <w:lang w:val="en-US"/>
          <w:rPrChange w:id="108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BaseViewSpecifiers</w:t>
      </w:r>
      <w:r w:rsidR="004026C5" w:rsidRPr="00DD7497">
        <w:rPr>
          <w:rFonts w:ascii="Times New Roman" w:hAnsi="Times New Roman" w:cs="Times New Roman"/>
          <w:color w:val="1F497D" w:themeColor="text2"/>
          <w:lang w:val="en-US"/>
          <w:rPrChange w:id="109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are needed to specify </w:t>
      </w:r>
      <w:r w:rsidR="006443D7" w:rsidRPr="00DD7497">
        <w:rPr>
          <w:rFonts w:ascii="Times New Roman" w:hAnsi="Times New Roman" w:cs="Times New Roman"/>
          <w:color w:val="1F497D" w:themeColor="text2"/>
          <w:lang w:val="en-US"/>
          <w:rPrChange w:id="110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the 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111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base </w:t>
      </w:r>
      <w:r w:rsidR="006443D7" w:rsidRPr="00DD7497">
        <w:rPr>
          <w:rFonts w:ascii="Times New Roman" w:hAnsi="Times New Roman" w:cs="Times New Roman"/>
          <w:color w:val="1F497D" w:themeColor="text2"/>
          <w:lang w:val="en-US"/>
          <w:rPrChange w:id="112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views that are used for synthesis, wher</w:t>
      </w:r>
      <w:r w:rsidR="00102989" w:rsidRPr="00DD7497">
        <w:rPr>
          <w:rFonts w:ascii="Times New Roman" w:hAnsi="Times New Roman" w:cs="Times New Roman"/>
          <w:color w:val="1F497D" w:themeColor="text2"/>
          <w:lang w:val="en-US"/>
          <w:rPrChange w:id="113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e</w:t>
      </w:r>
      <w:r w:rsidR="006443D7" w:rsidRPr="00DD7497">
        <w:rPr>
          <w:rFonts w:ascii="Times New Roman" w:hAnsi="Times New Roman" w:cs="Times New Roman"/>
          <w:color w:val="1F497D" w:themeColor="text2"/>
          <w:lang w:val="en-US"/>
          <w:rPrChange w:id="114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as the </w:t>
      </w:r>
      <w:r w:rsidR="006443D7" w:rsidRPr="00DD7497">
        <w:rPr>
          <w:rFonts w:ascii="Times New Roman" w:hAnsi="Times New Roman" w:cs="Times New Roman"/>
          <w:i/>
          <w:color w:val="1F497D" w:themeColor="text2"/>
          <w:lang w:val="en-US"/>
          <w:rPrChange w:id="115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SynthViewSpecif</w:t>
      </w:r>
      <w:r w:rsidR="004026C5" w:rsidRPr="00DD7497">
        <w:rPr>
          <w:rFonts w:ascii="Times New Roman" w:hAnsi="Times New Roman" w:cs="Times New Roman"/>
          <w:i/>
          <w:color w:val="1F497D" w:themeColor="text2"/>
          <w:lang w:val="en-US"/>
          <w:rPrChange w:id="116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i</w:t>
      </w:r>
      <w:r w:rsidR="006443D7" w:rsidRPr="00DD7497">
        <w:rPr>
          <w:rFonts w:ascii="Times New Roman" w:hAnsi="Times New Roman" w:cs="Times New Roman"/>
          <w:i/>
          <w:color w:val="1F497D" w:themeColor="text2"/>
          <w:lang w:val="en-US"/>
          <w:rPrChange w:id="117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ers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118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</w:t>
      </w:r>
      <w:r w:rsidR="006443D7" w:rsidRPr="00DD7497">
        <w:rPr>
          <w:rFonts w:ascii="Times New Roman" w:hAnsi="Times New Roman" w:cs="Times New Roman"/>
          <w:color w:val="1F497D" w:themeColor="text2"/>
          <w:lang w:val="en-US"/>
          <w:rPrChange w:id="119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specify the views that are synthesized.</w:t>
      </w:r>
      <w:r w:rsidR="006443D7" w:rsidRPr="00DD7497">
        <w:rPr>
          <w:rFonts w:ascii="Times New Roman" w:hAnsi="Times New Roman" w:cs="Times New Roman"/>
          <w:i/>
          <w:color w:val="1F497D" w:themeColor="text2"/>
          <w:lang w:val="en-US"/>
          <w:rPrChange w:id="120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 xml:space="preserve"> </w:t>
      </w:r>
    </w:p>
    <w:p w:rsidR="00904616" w:rsidRPr="00DD7497" w:rsidRDefault="00904616" w:rsidP="00904616">
      <w:pPr>
        <w:rPr>
          <w:rFonts w:ascii="Times New Roman" w:hAnsi="Times New Roman" w:cs="Times New Roman"/>
          <w:lang w:val="en-US"/>
          <w:rPrChange w:id="121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highlight w:val="yellow"/>
          <w:lang w:val="en-US"/>
          <w:rPrChange w:id="122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[cx0 B(cc1) I(s0.5)]</w:t>
      </w:r>
      <w:r w:rsidRPr="00DD7497">
        <w:rPr>
          <w:rFonts w:ascii="Times New Roman" w:hAnsi="Times New Roman" w:cs="Times New Roman"/>
          <w:lang w:val="en-US"/>
          <w:rPrChange w:id="12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</w:t>
      </w:r>
      <w:r w:rsidRPr="00DD7497">
        <w:rPr>
          <w:rFonts w:ascii="Times New Roman" w:hAnsi="Times New Roman" w:cs="Times New Roman"/>
          <w:highlight w:val="yellow"/>
          <w:lang w:val="en-US"/>
          <w:rPrChange w:id="124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[cx1 B(oo0 oo2) I(s0.5 s1.5)]</w:t>
      </w:r>
      <w:r w:rsidRPr="00DD7497">
        <w:rPr>
          <w:rFonts w:ascii="Times New Roman" w:hAnsi="Times New Roman" w:cs="Times New Roman"/>
          <w:lang w:val="en-US"/>
          <w:rPrChange w:id="12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</w:t>
      </w:r>
      <w:r w:rsidRPr="00DD7497">
        <w:rPr>
          <w:rFonts w:ascii="Times New Roman" w:hAnsi="Times New Roman" w:cs="Times New Roman"/>
          <w:highlight w:val="yellow"/>
          <w:lang w:val="en-US"/>
          <w:rPrChange w:id="126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[cx2 B(cc2) I(s1.5)]</w:t>
      </w:r>
    </w:p>
    <w:p w:rsidR="00904616" w:rsidRPr="00DD7497" w:rsidRDefault="00904616" w:rsidP="00FC5A13">
      <w:pPr>
        <w:rPr>
          <w:rFonts w:ascii="Courier New" w:hAnsi="Courier New" w:cs="Courier New"/>
          <w:i/>
          <w:color w:val="1F497D" w:themeColor="text2"/>
          <w:lang w:val="en-US"/>
          <w:rPrChange w:id="127" w:author="GT" w:date="2012-08-09T12:36:00Z">
            <w:rPr>
              <w:rFonts w:ascii="Courier New" w:hAnsi="Courier New" w:cs="Courier New"/>
              <w:i/>
              <w:color w:val="1F497D" w:themeColor="text2"/>
              <w:lang w:val="en-US"/>
            </w:rPr>
          </w:rPrChange>
        </w:rPr>
      </w:pPr>
    </w:p>
    <w:p w:rsidR="00FC5A13" w:rsidRPr="00DD7497" w:rsidRDefault="00FC5A13" w:rsidP="00FC5A13">
      <w:pPr>
        <w:rPr>
          <w:rFonts w:ascii="Courier New" w:hAnsi="Courier New" w:cs="Courier New"/>
          <w:i/>
          <w:u w:val="single"/>
          <w:lang w:val="en-US"/>
          <w:rPrChange w:id="128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u w:val="single"/>
          <w:lang w:val="en-US"/>
          <w:rPrChange w:id="129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BaseViewSpecifier</w:t>
      </w:r>
    </w:p>
    <w:p w:rsidR="00FC5A13" w:rsidRPr="00DD7497" w:rsidRDefault="00FC5A13" w:rsidP="00FC5A13">
      <w:pPr>
        <w:rPr>
          <w:rFonts w:ascii="Courier New" w:hAnsi="Courier New" w:cs="Courier New"/>
          <w:i/>
          <w:lang w:val="en-US"/>
          <w:rPrChange w:id="130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lang w:val="en-US"/>
          <w:rPrChange w:id="131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TestTypeVideo TestTypeDepth ViewNumber</w:t>
      </w:r>
    </w:p>
    <w:p w:rsidR="006443D7" w:rsidRPr="00DD7497" w:rsidRDefault="00FD7686" w:rsidP="009D5ADE">
      <w:pPr>
        <w:pStyle w:val="Comment"/>
        <w:rPr>
          <w:rPrChange w:id="132" w:author="GT" w:date="2012-08-09T12:36:00Z">
            <w:rPr/>
          </w:rPrChange>
        </w:rPr>
      </w:pPr>
      <w:r w:rsidRPr="00DD7497">
        <w:rPr>
          <w:rPrChange w:id="133" w:author="GT" w:date="2012-08-09T12:36:00Z">
            <w:rPr/>
          </w:rPrChange>
        </w:rPr>
        <w:t xml:space="preserve">The </w:t>
      </w:r>
      <w:r w:rsidRPr="00DD7497">
        <w:rPr>
          <w:i/>
          <w:rPrChange w:id="134" w:author="GT" w:date="2012-08-09T12:36:00Z">
            <w:rPr>
              <w:i/>
            </w:rPr>
          </w:rPrChange>
        </w:rPr>
        <w:t>BaseViewSpecifier</w:t>
      </w:r>
      <w:r w:rsidRPr="00DD7497">
        <w:rPr>
          <w:rPrChange w:id="135" w:author="GT" w:date="2012-08-09T12:36:00Z">
            <w:rPr/>
          </w:rPrChange>
        </w:rPr>
        <w:t xml:space="preserve"> specifies a </w:t>
      </w:r>
      <w:r w:rsidR="00AC2720" w:rsidRPr="00DD7497">
        <w:rPr>
          <w:rPrChange w:id="136" w:author="GT" w:date="2012-08-09T12:36:00Z">
            <w:rPr/>
          </w:rPrChange>
        </w:rPr>
        <w:t>b</w:t>
      </w:r>
      <w:r w:rsidRPr="00DD7497">
        <w:rPr>
          <w:rPrChange w:id="137" w:author="GT" w:date="2012-08-09T12:36:00Z">
            <w:rPr/>
          </w:rPrChange>
        </w:rPr>
        <w:t>ase</w:t>
      </w:r>
      <w:r w:rsidR="00AC2720" w:rsidRPr="00DD7497">
        <w:rPr>
          <w:rPrChange w:id="138" w:author="GT" w:date="2012-08-09T12:36:00Z">
            <w:rPr/>
          </w:rPrChange>
        </w:rPr>
        <w:t xml:space="preserve"> v</w:t>
      </w:r>
      <w:r w:rsidRPr="00DD7497">
        <w:rPr>
          <w:rPrChange w:id="139" w:author="GT" w:date="2012-08-09T12:36:00Z">
            <w:rPr/>
          </w:rPrChange>
        </w:rPr>
        <w:t xml:space="preserve">iew used for synthesis. </w:t>
      </w:r>
      <w:r w:rsidR="00F41778" w:rsidRPr="00DD7497">
        <w:rPr>
          <w:i/>
          <w:rPrChange w:id="140" w:author="GT" w:date="2012-08-09T12:36:00Z">
            <w:rPr>
              <w:i/>
            </w:rPr>
          </w:rPrChange>
        </w:rPr>
        <w:t>TestTypeVideo</w:t>
      </w:r>
      <w:r w:rsidR="00F41778" w:rsidRPr="00DD7497">
        <w:rPr>
          <w:rPrChange w:id="141" w:author="GT" w:date="2012-08-09T12:36:00Z">
            <w:rPr/>
          </w:rPrChange>
        </w:rPr>
        <w:t xml:space="preserve"> and </w:t>
      </w:r>
      <w:r w:rsidR="00F41778" w:rsidRPr="00DD7497">
        <w:rPr>
          <w:i/>
          <w:rPrChange w:id="142" w:author="GT" w:date="2012-08-09T12:36:00Z">
            <w:rPr>
              <w:i/>
            </w:rPr>
          </w:rPrChange>
        </w:rPr>
        <w:t>TestTypeDepth</w:t>
      </w:r>
      <w:r w:rsidR="00F41778" w:rsidRPr="00DD7497">
        <w:rPr>
          <w:rPrChange w:id="143" w:author="GT" w:date="2012-08-09T12:36:00Z">
            <w:rPr/>
          </w:rPrChange>
        </w:rPr>
        <w:t xml:space="preserve"> specify if original or coded data are used for generation of reference view</w:t>
      </w:r>
      <w:r w:rsidR="00295BFA" w:rsidRPr="00DD7497">
        <w:rPr>
          <w:rPrChange w:id="144" w:author="GT" w:date="2012-08-09T12:36:00Z">
            <w:rPr/>
          </w:rPrChange>
        </w:rPr>
        <w:t xml:space="preserve"> and the view to test</w:t>
      </w:r>
      <w:r w:rsidR="00F41778" w:rsidRPr="00DD7497">
        <w:rPr>
          <w:rPrChange w:id="145" w:author="GT" w:date="2012-08-09T12:36:00Z">
            <w:rPr/>
          </w:rPrChange>
        </w:rPr>
        <w:t xml:space="preserve"> within the VSO process. The </w:t>
      </w:r>
      <w:r w:rsidR="00F41778" w:rsidRPr="00DD7497">
        <w:rPr>
          <w:i/>
          <w:rPrChange w:id="146" w:author="GT" w:date="2012-08-09T12:36:00Z">
            <w:rPr>
              <w:i/>
            </w:rPr>
          </w:rPrChange>
        </w:rPr>
        <w:t>ViewNumber</w:t>
      </w:r>
      <w:r w:rsidR="00F41778" w:rsidRPr="00DD7497">
        <w:rPr>
          <w:rPrChange w:id="147" w:author="GT" w:date="2012-08-09T12:36:00Z">
            <w:rPr/>
          </w:rPrChange>
        </w:rPr>
        <w:t xml:space="preserve"> must be an integer number within t</w:t>
      </w:r>
      <w:r w:rsidR="00AC2720" w:rsidRPr="00DD7497">
        <w:rPr>
          <w:rPrChange w:id="148" w:author="GT" w:date="2012-08-09T12:36:00Z">
            <w:rPr/>
          </w:rPrChange>
        </w:rPr>
        <w:t>he number of views e.g. 0 1 or 2</w:t>
      </w:r>
      <w:r w:rsidR="00F41778" w:rsidRPr="00DD7497">
        <w:rPr>
          <w:rPrChange w:id="149" w:author="GT" w:date="2012-08-09T12:36:00Z">
            <w:rPr/>
          </w:rPrChange>
        </w:rPr>
        <w:t xml:space="preserve"> for the three view case. If the </w:t>
      </w:r>
      <w:r w:rsidR="00F41778" w:rsidRPr="00DD7497">
        <w:rPr>
          <w:i/>
          <w:rPrChange w:id="150" w:author="GT" w:date="2012-08-09T12:36:00Z">
            <w:rPr>
              <w:i/>
            </w:rPr>
          </w:rPrChange>
        </w:rPr>
        <w:t>BaseViewSpecifier</w:t>
      </w:r>
      <w:r w:rsidR="00F41778" w:rsidRPr="00DD7497">
        <w:rPr>
          <w:rPrChange w:id="151" w:author="GT" w:date="2012-08-09T12:36:00Z">
            <w:rPr/>
          </w:rPrChange>
        </w:rPr>
        <w:t xml:space="preserve"> is not part of the </w:t>
      </w:r>
      <w:r w:rsidR="00F41778" w:rsidRPr="00DD7497">
        <w:rPr>
          <w:i/>
          <w:rPrChange w:id="152" w:author="GT" w:date="2012-08-09T12:36:00Z">
            <w:rPr>
              <w:i/>
            </w:rPr>
          </w:rPrChange>
        </w:rPr>
        <w:t>AdditionalBaseViewSpecifier</w:t>
      </w:r>
      <w:r w:rsidR="004026C5" w:rsidRPr="00DD7497">
        <w:rPr>
          <w:i/>
          <w:rPrChange w:id="153" w:author="GT" w:date="2012-08-09T12:36:00Z">
            <w:rPr>
              <w:i/>
            </w:rPr>
          </w:rPrChange>
        </w:rPr>
        <w:t>,</w:t>
      </w:r>
      <w:r w:rsidR="00F41778" w:rsidRPr="00DD7497">
        <w:rPr>
          <w:rPrChange w:id="154" w:author="GT" w:date="2012-08-09T12:36:00Z">
            <w:rPr/>
          </w:rPrChange>
        </w:rPr>
        <w:t xml:space="preserve"> but directly part of the </w:t>
      </w:r>
      <w:r w:rsidR="00F41778" w:rsidRPr="00DD7497">
        <w:rPr>
          <w:i/>
          <w:rPrChange w:id="155" w:author="GT" w:date="2012-08-09T12:36:00Z">
            <w:rPr>
              <w:i/>
            </w:rPr>
          </w:rPrChange>
        </w:rPr>
        <w:t>DepthCodingDescriptor</w:t>
      </w:r>
      <w:r w:rsidR="004026C5" w:rsidRPr="00DD7497">
        <w:rPr>
          <w:i/>
          <w:rPrChange w:id="156" w:author="GT" w:date="2012-08-09T12:36:00Z">
            <w:rPr>
              <w:i/>
            </w:rPr>
          </w:rPrChange>
        </w:rPr>
        <w:t xml:space="preserve"> </w:t>
      </w:r>
      <w:r w:rsidR="00F41778" w:rsidRPr="00DD7497">
        <w:rPr>
          <w:rPrChange w:id="157" w:author="GT" w:date="2012-08-09T12:36:00Z">
            <w:rPr/>
          </w:rPrChange>
        </w:rPr>
        <w:t xml:space="preserve">the </w:t>
      </w:r>
      <w:r w:rsidR="00F41778" w:rsidRPr="00DD7497">
        <w:rPr>
          <w:i/>
          <w:rPrChange w:id="158" w:author="GT" w:date="2012-08-09T12:36:00Z">
            <w:rPr>
              <w:i/>
            </w:rPr>
          </w:rPrChange>
        </w:rPr>
        <w:t>ViewNumber</w:t>
      </w:r>
      <w:r w:rsidR="00F41778" w:rsidRPr="00DD7497">
        <w:rPr>
          <w:rPrChange w:id="159" w:author="GT" w:date="2012-08-09T12:36:00Z">
            <w:rPr/>
          </w:rPrChange>
        </w:rPr>
        <w:t xml:space="preserve"> also indicates the view for that the </w:t>
      </w:r>
      <w:r w:rsidR="00F41778" w:rsidRPr="00DD7497">
        <w:rPr>
          <w:i/>
          <w:rPrChange w:id="160" w:author="GT" w:date="2012-08-09T12:36:00Z">
            <w:rPr>
              <w:i/>
            </w:rPr>
          </w:rPrChange>
        </w:rPr>
        <w:t>DepthCodingDescriptor</w:t>
      </w:r>
      <w:r w:rsidR="00F41778" w:rsidRPr="00DD7497">
        <w:rPr>
          <w:rPrChange w:id="161" w:author="GT" w:date="2012-08-09T12:36:00Z">
            <w:rPr/>
          </w:rPrChange>
        </w:rPr>
        <w:t xml:space="preserve"> is used for.</w:t>
      </w:r>
    </w:p>
    <w:p w:rsidR="00AC2720" w:rsidRPr="00DD7497" w:rsidRDefault="00AC2720" w:rsidP="00AC2720">
      <w:pPr>
        <w:rPr>
          <w:rFonts w:ascii="Times New Roman" w:hAnsi="Times New Roman" w:cs="Times New Roman"/>
          <w:lang w:val="en-US"/>
          <w:rPrChange w:id="162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16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[</w:t>
      </w:r>
      <w:r w:rsidRPr="00DD7497">
        <w:rPr>
          <w:rFonts w:ascii="Times New Roman" w:hAnsi="Times New Roman" w:cs="Times New Roman"/>
          <w:highlight w:val="yellow"/>
          <w:lang w:val="en-US"/>
          <w:rPrChange w:id="164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cx0</w:t>
      </w:r>
      <w:r w:rsidRPr="00DD7497">
        <w:rPr>
          <w:rFonts w:ascii="Times New Roman" w:hAnsi="Times New Roman" w:cs="Times New Roman"/>
          <w:lang w:val="en-US"/>
          <w:rPrChange w:id="16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B(</w:t>
      </w:r>
      <w:r w:rsidRPr="00DD7497">
        <w:rPr>
          <w:rFonts w:ascii="Times New Roman" w:hAnsi="Times New Roman" w:cs="Times New Roman"/>
          <w:highlight w:val="yellow"/>
          <w:lang w:val="en-US"/>
          <w:rPrChange w:id="166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cc1</w:t>
      </w:r>
      <w:r w:rsidRPr="00DD7497">
        <w:rPr>
          <w:rFonts w:ascii="Times New Roman" w:hAnsi="Times New Roman" w:cs="Times New Roman"/>
          <w:lang w:val="en-US"/>
          <w:rPrChange w:id="16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) I(s0.5)] [</w:t>
      </w:r>
      <w:r w:rsidRPr="00DD7497">
        <w:rPr>
          <w:rFonts w:ascii="Times New Roman" w:hAnsi="Times New Roman" w:cs="Times New Roman"/>
          <w:highlight w:val="yellow"/>
          <w:lang w:val="en-US"/>
          <w:rPrChange w:id="168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cx1</w:t>
      </w:r>
      <w:r w:rsidRPr="00DD7497">
        <w:rPr>
          <w:rFonts w:ascii="Times New Roman" w:hAnsi="Times New Roman" w:cs="Times New Roman"/>
          <w:lang w:val="en-US"/>
          <w:rPrChange w:id="16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B(</w:t>
      </w:r>
      <w:r w:rsidRPr="00DD7497">
        <w:rPr>
          <w:rFonts w:ascii="Times New Roman" w:hAnsi="Times New Roman" w:cs="Times New Roman"/>
          <w:highlight w:val="yellow"/>
          <w:lang w:val="en-US"/>
          <w:rPrChange w:id="170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oo0 oo2</w:t>
      </w:r>
      <w:r w:rsidRPr="00DD7497">
        <w:rPr>
          <w:rFonts w:ascii="Times New Roman" w:hAnsi="Times New Roman" w:cs="Times New Roman"/>
          <w:lang w:val="en-US"/>
          <w:rPrChange w:id="17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) I(s0.5 s1.5)] [</w:t>
      </w:r>
      <w:r w:rsidRPr="00DD7497">
        <w:rPr>
          <w:rFonts w:ascii="Times New Roman" w:hAnsi="Times New Roman" w:cs="Times New Roman"/>
          <w:highlight w:val="yellow"/>
          <w:lang w:val="en-US"/>
          <w:rPrChange w:id="172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cx2</w:t>
      </w:r>
      <w:r w:rsidRPr="00DD7497">
        <w:rPr>
          <w:rFonts w:ascii="Times New Roman" w:hAnsi="Times New Roman" w:cs="Times New Roman"/>
          <w:lang w:val="en-US"/>
          <w:rPrChange w:id="17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B(</w:t>
      </w:r>
      <w:r w:rsidRPr="00DD7497">
        <w:rPr>
          <w:rFonts w:ascii="Times New Roman" w:hAnsi="Times New Roman" w:cs="Times New Roman"/>
          <w:highlight w:val="yellow"/>
          <w:lang w:val="en-US"/>
          <w:rPrChange w:id="174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cc2</w:t>
      </w:r>
      <w:r w:rsidRPr="00DD7497">
        <w:rPr>
          <w:rFonts w:ascii="Times New Roman" w:hAnsi="Times New Roman" w:cs="Times New Roman"/>
          <w:lang w:val="en-US"/>
          <w:rPrChange w:id="17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) I(s1.5)]</w:t>
      </w:r>
    </w:p>
    <w:p w:rsidR="00AC2720" w:rsidRPr="00DD7497" w:rsidRDefault="00AC2720" w:rsidP="009D5ADE">
      <w:pPr>
        <w:pStyle w:val="Comment"/>
        <w:rPr>
          <w:u w:val="single"/>
          <w:rPrChange w:id="176" w:author="GT" w:date="2012-08-09T12:36:00Z">
            <w:rPr>
              <w:u w:val="single"/>
            </w:rPr>
          </w:rPrChange>
        </w:rPr>
      </w:pPr>
    </w:p>
    <w:p w:rsidR="00FC5A13" w:rsidRPr="00DD7497" w:rsidRDefault="009D5ADE" w:rsidP="00FC5A13">
      <w:pPr>
        <w:rPr>
          <w:rFonts w:ascii="Courier New" w:hAnsi="Courier New" w:cs="Courier New"/>
          <w:i/>
          <w:u w:val="single"/>
          <w:lang w:val="en-US"/>
          <w:rPrChange w:id="177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u w:val="single"/>
          <w:lang w:val="en-US"/>
          <w:rPrChange w:id="178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TestTypeVid</w:t>
      </w:r>
      <w:r w:rsidR="00FC5A13" w:rsidRPr="00DD7497">
        <w:rPr>
          <w:rFonts w:ascii="Courier New" w:hAnsi="Courier New" w:cs="Courier New"/>
          <w:i/>
          <w:u w:val="single"/>
          <w:lang w:val="en-US"/>
          <w:rPrChange w:id="179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eo</w:t>
      </w:r>
    </w:p>
    <w:p w:rsidR="00FC5A13" w:rsidRPr="00DD7497" w:rsidRDefault="00FC5A13" w:rsidP="00FC5A13">
      <w:pPr>
        <w:rPr>
          <w:rFonts w:ascii="Courier New" w:hAnsi="Courier New" w:cs="Courier New"/>
          <w:i/>
          <w:lang w:val="en-US"/>
          <w:rPrChange w:id="180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lang w:val="en-US"/>
          <w:rPrChange w:id="181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TestType</w:t>
      </w:r>
    </w:p>
    <w:p w:rsidR="00B52148" w:rsidRPr="00DD7497" w:rsidRDefault="002953E2" w:rsidP="009D5ADE">
      <w:pPr>
        <w:pStyle w:val="Comment"/>
        <w:rPr>
          <w:rPrChange w:id="182" w:author="GT" w:date="2012-08-09T12:36:00Z">
            <w:rPr/>
          </w:rPrChange>
        </w:rPr>
      </w:pPr>
      <w:r w:rsidRPr="00DD7497">
        <w:rPr>
          <w:rPrChange w:id="183" w:author="GT" w:date="2012-08-09T12:36:00Z">
            <w:rPr/>
          </w:rPrChange>
        </w:rPr>
        <w:t xml:space="preserve">The </w:t>
      </w:r>
      <w:r w:rsidRPr="00DD7497">
        <w:rPr>
          <w:i/>
          <w:rPrChange w:id="184" w:author="GT" w:date="2012-08-09T12:36:00Z">
            <w:rPr>
              <w:i/>
            </w:rPr>
          </w:rPrChange>
        </w:rPr>
        <w:t>TestTypeVideo</w:t>
      </w:r>
      <w:r w:rsidRPr="00DD7497">
        <w:rPr>
          <w:rPrChange w:id="185" w:author="GT" w:date="2012-08-09T12:36:00Z">
            <w:rPr/>
          </w:rPrChange>
        </w:rPr>
        <w:t xml:space="preserve"> s</w:t>
      </w:r>
      <w:r w:rsidR="009D5ADE" w:rsidRPr="00DD7497">
        <w:rPr>
          <w:rPrChange w:id="186" w:author="GT" w:date="2012-08-09T12:36:00Z">
            <w:rPr/>
          </w:rPrChange>
        </w:rPr>
        <w:t xml:space="preserve">pecifies </w:t>
      </w:r>
      <w:r w:rsidR="00E06FB1" w:rsidRPr="00DD7497">
        <w:rPr>
          <w:rPrChange w:id="187" w:author="GT" w:date="2012-08-09T12:36:00Z">
            <w:rPr/>
          </w:rPrChange>
        </w:rPr>
        <w:t>wh</w:t>
      </w:r>
      <w:r w:rsidR="009D5ADE" w:rsidRPr="00DD7497">
        <w:rPr>
          <w:rPrChange w:id="188" w:author="GT" w:date="2012-08-09T12:36:00Z">
            <w:rPr/>
          </w:rPrChange>
        </w:rPr>
        <w:t>ether original or coded texture data is used for rendering the reference view or the views to test.</w:t>
      </w:r>
    </w:p>
    <w:p w:rsidR="00AC2720" w:rsidRPr="00DD7497" w:rsidRDefault="00AC2720" w:rsidP="00AC2720">
      <w:pPr>
        <w:rPr>
          <w:rFonts w:ascii="Times New Roman" w:hAnsi="Times New Roman" w:cs="Times New Roman"/>
          <w:lang w:val="en-US"/>
          <w:rPrChange w:id="189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19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[</w:t>
      </w:r>
      <w:r w:rsidRPr="00DD7497">
        <w:rPr>
          <w:rFonts w:ascii="Times New Roman" w:hAnsi="Times New Roman" w:cs="Times New Roman"/>
          <w:highlight w:val="yellow"/>
          <w:lang w:val="en-US"/>
          <w:rPrChange w:id="191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</w:t>
      </w:r>
      <w:r w:rsidRPr="00DD7497">
        <w:rPr>
          <w:rFonts w:ascii="Times New Roman" w:hAnsi="Times New Roman" w:cs="Times New Roman"/>
          <w:lang w:val="en-US"/>
          <w:rPrChange w:id="19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x0 B(</w:t>
      </w:r>
      <w:r w:rsidRPr="00DD7497">
        <w:rPr>
          <w:rFonts w:ascii="Times New Roman" w:hAnsi="Times New Roman" w:cs="Times New Roman"/>
          <w:highlight w:val="yellow"/>
          <w:lang w:val="en-US"/>
          <w:rPrChange w:id="193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</w:t>
      </w:r>
      <w:r w:rsidRPr="00DD7497">
        <w:rPr>
          <w:rFonts w:ascii="Times New Roman" w:hAnsi="Times New Roman" w:cs="Times New Roman"/>
          <w:lang w:val="en-US"/>
          <w:rPrChange w:id="19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c1) I(s0.5)] [</w:t>
      </w:r>
      <w:r w:rsidRPr="00DD7497">
        <w:rPr>
          <w:rFonts w:ascii="Times New Roman" w:hAnsi="Times New Roman" w:cs="Times New Roman"/>
          <w:highlight w:val="yellow"/>
          <w:lang w:val="en-US"/>
          <w:rPrChange w:id="195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</w:t>
      </w:r>
      <w:r w:rsidRPr="00DD7497">
        <w:rPr>
          <w:rFonts w:ascii="Times New Roman" w:hAnsi="Times New Roman" w:cs="Times New Roman"/>
          <w:lang w:val="en-US"/>
          <w:rPrChange w:id="19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x1 B(</w:t>
      </w:r>
      <w:r w:rsidRPr="00DD7497">
        <w:rPr>
          <w:rFonts w:ascii="Times New Roman" w:hAnsi="Times New Roman" w:cs="Times New Roman"/>
          <w:highlight w:val="yellow"/>
          <w:lang w:val="en-US"/>
          <w:rPrChange w:id="197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o</w:t>
      </w:r>
      <w:r w:rsidRPr="00DD7497">
        <w:rPr>
          <w:rFonts w:ascii="Times New Roman" w:hAnsi="Times New Roman" w:cs="Times New Roman"/>
          <w:lang w:val="en-US"/>
          <w:rPrChange w:id="19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o0 </w:t>
      </w:r>
      <w:r w:rsidRPr="00DD7497">
        <w:rPr>
          <w:rFonts w:ascii="Times New Roman" w:hAnsi="Times New Roman" w:cs="Times New Roman"/>
          <w:highlight w:val="yellow"/>
          <w:lang w:val="en-US"/>
          <w:rPrChange w:id="199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o</w:t>
      </w:r>
      <w:r w:rsidRPr="00DD7497">
        <w:rPr>
          <w:rFonts w:ascii="Times New Roman" w:hAnsi="Times New Roman" w:cs="Times New Roman"/>
          <w:lang w:val="en-US"/>
          <w:rPrChange w:id="20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o2) I(s0.5 s1.5)] [</w:t>
      </w:r>
      <w:r w:rsidRPr="00DD7497">
        <w:rPr>
          <w:rFonts w:ascii="Times New Roman" w:hAnsi="Times New Roman" w:cs="Times New Roman"/>
          <w:highlight w:val="yellow"/>
          <w:lang w:val="en-US"/>
          <w:rPrChange w:id="201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</w:t>
      </w:r>
      <w:r w:rsidRPr="00DD7497">
        <w:rPr>
          <w:rFonts w:ascii="Times New Roman" w:hAnsi="Times New Roman" w:cs="Times New Roman"/>
          <w:lang w:val="en-US"/>
          <w:rPrChange w:id="20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x2 B(</w:t>
      </w:r>
      <w:r w:rsidRPr="00DD7497">
        <w:rPr>
          <w:rFonts w:ascii="Times New Roman" w:hAnsi="Times New Roman" w:cs="Times New Roman"/>
          <w:highlight w:val="yellow"/>
          <w:lang w:val="en-US"/>
          <w:rPrChange w:id="203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</w:t>
      </w:r>
      <w:r w:rsidRPr="00DD7497">
        <w:rPr>
          <w:rFonts w:ascii="Times New Roman" w:hAnsi="Times New Roman" w:cs="Times New Roman"/>
          <w:lang w:val="en-US"/>
          <w:rPrChange w:id="20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c2) I(s1.5)]</w:t>
      </w:r>
    </w:p>
    <w:p w:rsidR="00AC2720" w:rsidRPr="00DD7497" w:rsidRDefault="00AC2720" w:rsidP="009D5ADE">
      <w:pPr>
        <w:pStyle w:val="Comment"/>
        <w:rPr>
          <w:rPrChange w:id="205" w:author="GT" w:date="2012-08-09T12:36:00Z">
            <w:rPr/>
          </w:rPrChange>
        </w:rPr>
      </w:pPr>
    </w:p>
    <w:p w:rsidR="00FC5A13" w:rsidRPr="00DD7497" w:rsidRDefault="00FC5A13" w:rsidP="00FC5A13">
      <w:pPr>
        <w:rPr>
          <w:rFonts w:ascii="Courier New" w:hAnsi="Courier New" w:cs="Courier New"/>
          <w:i/>
          <w:u w:val="single"/>
          <w:lang w:val="en-US"/>
          <w:rPrChange w:id="206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u w:val="single"/>
          <w:lang w:val="en-US"/>
          <w:rPrChange w:id="207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TestTypeDepth</w:t>
      </w:r>
    </w:p>
    <w:p w:rsidR="00FC5A13" w:rsidRPr="00DD7497" w:rsidRDefault="00FC5A13" w:rsidP="00FC5A13">
      <w:pPr>
        <w:rPr>
          <w:rFonts w:ascii="Courier New" w:hAnsi="Courier New" w:cs="Courier New"/>
          <w:i/>
          <w:lang w:val="en-US"/>
          <w:rPrChange w:id="208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lang w:val="en-US"/>
          <w:rPrChange w:id="209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TestType</w:t>
      </w:r>
    </w:p>
    <w:p w:rsidR="00B52148" w:rsidRPr="00DD7497" w:rsidRDefault="002953E2" w:rsidP="009D5ADE">
      <w:pPr>
        <w:pStyle w:val="Comment"/>
        <w:rPr>
          <w:rPrChange w:id="210" w:author="GT" w:date="2012-08-09T12:36:00Z">
            <w:rPr/>
          </w:rPrChange>
        </w:rPr>
      </w:pPr>
      <w:r w:rsidRPr="00DD7497">
        <w:rPr>
          <w:rPrChange w:id="211" w:author="GT" w:date="2012-08-09T12:36:00Z">
            <w:rPr/>
          </w:rPrChange>
        </w:rPr>
        <w:t xml:space="preserve">The </w:t>
      </w:r>
      <w:r w:rsidRPr="00DD7497">
        <w:rPr>
          <w:i/>
          <w:rPrChange w:id="212" w:author="GT" w:date="2012-08-09T12:36:00Z">
            <w:rPr>
              <w:i/>
            </w:rPr>
          </w:rPrChange>
        </w:rPr>
        <w:t>TestTypeDepth</w:t>
      </w:r>
      <w:r w:rsidRPr="00DD7497">
        <w:rPr>
          <w:rPrChange w:id="213" w:author="GT" w:date="2012-08-09T12:36:00Z">
            <w:rPr/>
          </w:rPrChange>
        </w:rPr>
        <w:t xml:space="preserve"> s</w:t>
      </w:r>
      <w:r w:rsidR="009D5ADE" w:rsidRPr="00DD7497">
        <w:rPr>
          <w:rPrChange w:id="214" w:author="GT" w:date="2012-08-09T12:36:00Z">
            <w:rPr/>
          </w:rPrChange>
        </w:rPr>
        <w:t>pecifies whether original or coded depth data is used for rendering the reference view or the views to test.</w:t>
      </w:r>
    </w:p>
    <w:p w:rsidR="00AC2720" w:rsidRPr="00DD7497" w:rsidRDefault="00AC2720" w:rsidP="00AC2720">
      <w:pPr>
        <w:rPr>
          <w:rFonts w:ascii="Times New Roman" w:hAnsi="Times New Roman" w:cs="Times New Roman"/>
          <w:lang w:val="en-US"/>
          <w:rPrChange w:id="215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21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[c</w:t>
      </w:r>
      <w:r w:rsidRPr="00DD7497">
        <w:rPr>
          <w:rFonts w:ascii="Times New Roman" w:hAnsi="Times New Roman" w:cs="Times New Roman"/>
          <w:highlight w:val="yellow"/>
          <w:lang w:val="en-US"/>
          <w:rPrChange w:id="217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x</w:t>
      </w:r>
      <w:r w:rsidRPr="00DD7497">
        <w:rPr>
          <w:rFonts w:ascii="Times New Roman" w:hAnsi="Times New Roman" w:cs="Times New Roman"/>
          <w:lang w:val="en-US"/>
          <w:rPrChange w:id="21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0 B(c</w:t>
      </w:r>
      <w:r w:rsidRPr="00DD7497">
        <w:rPr>
          <w:rFonts w:ascii="Times New Roman" w:hAnsi="Times New Roman" w:cs="Times New Roman"/>
          <w:highlight w:val="yellow"/>
          <w:lang w:val="en-US"/>
          <w:rPrChange w:id="219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</w:t>
      </w:r>
      <w:r w:rsidRPr="00DD7497">
        <w:rPr>
          <w:rFonts w:ascii="Times New Roman" w:hAnsi="Times New Roman" w:cs="Times New Roman"/>
          <w:lang w:val="en-US"/>
          <w:rPrChange w:id="22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1) I(s0.5)] [c</w:t>
      </w:r>
      <w:r w:rsidRPr="00DD7497">
        <w:rPr>
          <w:rFonts w:ascii="Times New Roman" w:hAnsi="Times New Roman" w:cs="Times New Roman"/>
          <w:highlight w:val="yellow"/>
          <w:lang w:val="en-US"/>
          <w:rPrChange w:id="221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x</w:t>
      </w:r>
      <w:r w:rsidRPr="00DD7497">
        <w:rPr>
          <w:rFonts w:ascii="Times New Roman" w:hAnsi="Times New Roman" w:cs="Times New Roman"/>
          <w:lang w:val="en-US"/>
          <w:rPrChange w:id="22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1 B(o</w:t>
      </w:r>
      <w:r w:rsidRPr="00DD7497">
        <w:rPr>
          <w:rFonts w:ascii="Times New Roman" w:hAnsi="Times New Roman" w:cs="Times New Roman"/>
          <w:highlight w:val="yellow"/>
          <w:lang w:val="en-US"/>
          <w:rPrChange w:id="223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o</w:t>
      </w:r>
      <w:r w:rsidRPr="00DD7497">
        <w:rPr>
          <w:rFonts w:ascii="Times New Roman" w:hAnsi="Times New Roman" w:cs="Times New Roman"/>
          <w:lang w:val="en-US"/>
          <w:rPrChange w:id="22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0 o</w:t>
      </w:r>
      <w:r w:rsidRPr="00DD7497">
        <w:rPr>
          <w:rFonts w:ascii="Times New Roman" w:hAnsi="Times New Roman" w:cs="Times New Roman"/>
          <w:highlight w:val="yellow"/>
          <w:lang w:val="en-US"/>
          <w:rPrChange w:id="225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o</w:t>
      </w:r>
      <w:r w:rsidRPr="00DD7497">
        <w:rPr>
          <w:rFonts w:ascii="Times New Roman" w:hAnsi="Times New Roman" w:cs="Times New Roman"/>
          <w:lang w:val="en-US"/>
          <w:rPrChange w:id="22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2) I(s0.5 s1.5)] [cx2 B(c</w:t>
      </w:r>
      <w:r w:rsidRPr="00DD7497">
        <w:rPr>
          <w:rFonts w:ascii="Times New Roman" w:hAnsi="Times New Roman" w:cs="Times New Roman"/>
          <w:highlight w:val="yellow"/>
          <w:lang w:val="en-US"/>
          <w:rPrChange w:id="227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</w:t>
      </w:r>
      <w:r w:rsidRPr="00DD7497">
        <w:rPr>
          <w:rFonts w:ascii="Times New Roman" w:hAnsi="Times New Roman" w:cs="Times New Roman"/>
          <w:lang w:val="en-US"/>
          <w:rPrChange w:id="22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2) I(s1.5)]</w:t>
      </w:r>
    </w:p>
    <w:p w:rsidR="00AC2720" w:rsidRPr="00DD7497" w:rsidRDefault="00AC2720" w:rsidP="009D5ADE">
      <w:pPr>
        <w:pStyle w:val="Comment"/>
        <w:rPr>
          <w:u w:val="single"/>
          <w:rPrChange w:id="229" w:author="GT" w:date="2012-08-09T12:36:00Z">
            <w:rPr>
              <w:u w:val="single"/>
            </w:rPr>
          </w:rPrChange>
        </w:rPr>
      </w:pPr>
    </w:p>
    <w:p w:rsidR="00FC5A13" w:rsidRPr="00DD7497" w:rsidRDefault="00FC5A13" w:rsidP="00FC5A13">
      <w:pPr>
        <w:rPr>
          <w:rFonts w:ascii="Courier New" w:hAnsi="Courier New" w:cs="Courier New"/>
          <w:i/>
          <w:u w:val="single"/>
          <w:lang w:val="en-US"/>
          <w:rPrChange w:id="230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u w:val="single"/>
          <w:lang w:val="en-US"/>
          <w:rPrChange w:id="231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TestType</w:t>
      </w:r>
    </w:p>
    <w:p w:rsidR="00FC5A13" w:rsidRPr="00DD7497" w:rsidRDefault="00FC5A13" w:rsidP="00FC5A13">
      <w:pPr>
        <w:rPr>
          <w:rFonts w:ascii="Times New Roman" w:hAnsi="Times New Roman" w:cs="Times New Roman"/>
          <w:lang w:val="en-US"/>
          <w:rPrChange w:id="232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Courier New" w:hAnsi="Courier New" w:cs="Courier New"/>
          <w:b/>
          <w:color w:val="C00000"/>
          <w:lang w:val="en-US"/>
          <w:rPrChange w:id="233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o</w:t>
      </w:r>
      <w:r w:rsidRPr="00DD7497">
        <w:rPr>
          <w:rFonts w:ascii="Courier New" w:hAnsi="Courier New" w:cs="Courier New"/>
          <w:lang w:val="en-US"/>
          <w:rPrChange w:id="234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… </w:t>
      </w:r>
      <w:r w:rsidR="004026C5" w:rsidRPr="00DD7497">
        <w:rPr>
          <w:rStyle w:val="CommentChar"/>
          <w:rPrChange w:id="235" w:author="GT" w:date="2012-08-09T12:36:00Z">
            <w:rPr>
              <w:rStyle w:val="CommentChar"/>
            </w:rPr>
          </w:rPrChange>
        </w:rPr>
        <w:t>original</w:t>
      </w:r>
      <w:r w:rsidRPr="00DD7497">
        <w:rPr>
          <w:rStyle w:val="CommentChar"/>
          <w:rPrChange w:id="236" w:author="GT" w:date="2012-08-09T12:36:00Z">
            <w:rPr>
              <w:rStyle w:val="CommentChar"/>
            </w:rPr>
          </w:rPrChange>
        </w:rPr>
        <w:t xml:space="preserve"> </w:t>
      </w:r>
      <w:r w:rsidR="009D5ADE" w:rsidRPr="00DD7497">
        <w:rPr>
          <w:rStyle w:val="CommentChar"/>
          <w:rPrChange w:id="237" w:author="GT" w:date="2012-08-09T12:36:00Z">
            <w:rPr>
              <w:rStyle w:val="CommentChar"/>
            </w:rPr>
          </w:rPrChange>
        </w:rPr>
        <w:t xml:space="preserve">for view to test; </w:t>
      </w:r>
      <w:r w:rsidRPr="00DD7497">
        <w:rPr>
          <w:rStyle w:val="CommentChar"/>
          <w:rPrChange w:id="238" w:author="GT" w:date="2012-08-09T12:36:00Z">
            <w:rPr>
              <w:rStyle w:val="CommentChar"/>
            </w:rPr>
          </w:rPrChange>
        </w:rPr>
        <w:t>original</w:t>
      </w:r>
      <w:r w:rsidR="009D5ADE" w:rsidRPr="00DD7497">
        <w:rPr>
          <w:rStyle w:val="CommentChar"/>
          <w:rPrChange w:id="239" w:author="GT" w:date="2012-08-09T12:36:00Z">
            <w:rPr>
              <w:rStyle w:val="CommentChar"/>
            </w:rPr>
          </w:rPrChange>
        </w:rPr>
        <w:t xml:space="preserve"> for reference view</w:t>
      </w:r>
    </w:p>
    <w:p w:rsidR="00FC5A13" w:rsidRPr="00DD7497" w:rsidRDefault="00D856C1" w:rsidP="00FC5A13">
      <w:pPr>
        <w:rPr>
          <w:rFonts w:ascii="Courier New" w:hAnsi="Courier New" w:cs="Courier New"/>
          <w:lang w:val="en-US"/>
          <w:rPrChange w:id="240" w:author="GT" w:date="2012-08-09T12:36:00Z">
            <w:rPr>
              <w:rFonts w:ascii="Courier New" w:hAnsi="Courier New" w:cs="Courier New"/>
              <w:lang w:val="en-US"/>
            </w:rPr>
          </w:rPrChange>
        </w:rPr>
      </w:pPr>
      <w:r w:rsidRPr="00DD7497">
        <w:rPr>
          <w:rFonts w:ascii="Courier New" w:hAnsi="Courier New" w:cs="Courier New"/>
          <w:b/>
          <w:color w:val="C00000"/>
          <w:lang w:val="en-US"/>
          <w:rPrChange w:id="241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r</w:t>
      </w:r>
      <w:r w:rsidR="00FC5A13" w:rsidRPr="00DD7497">
        <w:rPr>
          <w:rFonts w:ascii="Courier New" w:hAnsi="Courier New" w:cs="Courier New"/>
          <w:lang w:val="en-US"/>
          <w:rPrChange w:id="242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… </w:t>
      </w:r>
      <w:r w:rsidR="00FC5A13" w:rsidRPr="00DD7497">
        <w:rPr>
          <w:rFonts w:ascii="Times New Roman" w:hAnsi="Times New Roman" w:cs="Times New Roman"/>
          <w:color w:val="1F497D" w:themeColor="text2"/>
          <w:lang w:val="en-US"/>
          <w:rPrChange w:id="243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coded </w:t>
      </w:r>
      <w:r w:rsidR="009D5ADE" w:rsidRPr="00DD7497">
        <w:rPr>
          <w:rFonts w:ascii="Times New Roman" w:hAnsi="Times New Roman" w:cs="Times New Roman"/>
          <w:color w:val="1F497D" w:themeColor="text2"/>
          <w:lang w:val="en-US"/>
          <w:rPrChange w:id="244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for view to test;</w:t>
      </w:r>
      <w:r w:rsidR="00FC5A13" w:rsidRPr="00DD7497">
        <w:rPr>
          <w:rFonts w:ascii="Times New Roman" w:hAnsi="Times New Roman" w:cs="Times New Roman"/>
          <w:color w:val="1F497D" w:themeColor="text2"/>
          <w:lang w:val="en-US"/>
          <w:rPrChange w:id="245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coded</w:t>
      </w:r>
      <w:r w:rsidR="001D0C8B" w:rsidRPr="00DD7497">
        <w:rPr>
          <w:rFonts w:ascii="Times New Roman" w:hAnsi="Times New Roman" w:cs="Times New Roman"/>
          <w:color w:val="1F497D" w:themeColor="text2"/>
          <w:lang w:val="en-US"/>
          <w:rPrChange w:id="246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for re</w:t>
      </w:r>
      <w:r w:rsidR="009D5ADE" w:rsidRPr="00DD7497">
        <w:rPr>
          <w:rFonts w:ascii="Times New Roman" w:hAnsi="Times New Roman" w:cs="Times New Roman"/>
          <w:color w:val="1F497D" w:themeColor="text2"/>
          <w:lang w:val="en-US"/>
          <w:rPrChange w:id="247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ference view</w:t>
      </w:r>
    </w:p>
    <w:p w:rsidR="00FC5A13" w:rsidRPr="00DD7497" w:rsidRDefault="00FC5A13" w:rsidP="00FC5A13">
      <w:pPr>
        <w:rPr>
          <w:rFonts w:ascii="Times New Roman" w:hAnsi="Times New Roman" w:cs="Times New Roman"/>
          <w:lang w:val="en-US"/>
          <w:rPrChange w:id="248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Courier New" w:hAnsi="Courier New" w:cs="Courier New"/>
          <w:b/>
          <w:color w:val="C00000"/>
          <w:lang w:val="en-US"/>
          <w:rPrChange w:id="249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c</w:t>
      </w:r>
      <w:r w:rsidRPr="00DD7497">
        <w:rPr>
          <w:rFonts w:ascii="Courier New" w:hAnsi="Courier New" w:cs="Courier New"/>
          <w:lang w:val="en-US"/>
          <w:rPrChange w:id="250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… 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251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coded </w:t>
      </w:r>
      <w:r w:rsidR="009D5ADE" w:rsidRPr="00DD7497">
        <w:rPr>
          <w:rFonts w:ascii="Times New Roman" w:hAnsi="Times New Roman" w:cs="Times New Roman"/>
          <w:color w:val="1F497D" w:themeColor="text2"/>
          <w:lang w:val="en-US"/>
          <w:rPrChange w:id="252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for view to test; 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253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original</w:t>
      </w:r>
      <w:r w:rsidR="009D5ADE" w:rsidRPr="00DD7497">
        <w:rPr>
          <w:rFonts w:ascii="Times New Roman" w:hAnsi="Times New Roman" w:cs="Times New Roman"/>
          <w:color w:val="1F497D" w:themeColor="text2"/>
          <w:lang w:val="en-US"/>
          <w:rPrChange w:id="254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for reference view</w:t>
      </w:r>
    </w:p>
    <w:p w:rsidR="00FC5A13" w:rsidRPr="00DD7497" w:rsidRDefault="00FC5A13" w:rsidP="00FC5A13">
      <w:pPr>
        <w:rPr>
          <w:rFonts w:ascii="Times New Roman" w:hAnsi="Times New Roman" w:cs="Times New Roman"/>
          <w:color w:val="1F497D" w:themeColor="text2"/>
          <w:lang w:val="en-US"/>
          <w:rPrChange w:id="255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</w:pPr>
      <w:r w:rsidRPr="00DD7497">
        <w:rPr>
          <w:rFonts w:ascii="Courier New" w:hAnsi="Courier New" w:cs="Courier New"/>
          <w:b/>
          <w:color w:val="C00000"/>
          <w:lang w:val="en-US"/>
          <w:rPrChange w:id="256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x</w:t>
      </w:r>
      <w:r w:rsidRPr="00DD7497">
        <w:rPr>
          <w:rFonts w:ascii="Courier New" w:hAnsi="Courier New" w:cs="Courier New"/>
          <w:lang w:val="en-US"/>
          <w:rPrChange w:id="257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… </w:t>
      </w:r>
      <w:r w:rsidR="009D5ADE" w:rsidRPr="00DD7497">
        <w:rPr>
          <w:rFonts w:ascii="Times New Roman" w:hAnsi="Times New Roman" w:cs="Times New Roman"/>
          <w:color w:val="1F497D" w:themeColor="text2"/>
          <w:lang w:val="en-US"/>
          <w:rPrChange w:id="258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current partly 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259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encoded</w:t>
      </w:r>
      <w:r w:rsidR="009D5ADE" w:rsidRPr="00DD7497">
        <w:rPr>
          <w:rFonts w:ascii="Times New Roman" w:hAnsi="Times New Roman" w:cs="Times New Roman"/>
          <w:color w:val="1F497D" w:themeColor="text2"/>
          <w:lang w:val="en-US"/>
          <w:rPrChange w:id="260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depth for view to test;  original for reference view</w:t>
      </w:r>
      <w:r w:rsidR="006F0BAC" w:rsidRPr="00DD7497">
        <w:rPr>
          <w:rFonts w:ascii="Times New Roman" w:hAnsi="Times New Roman" w:cs="Times New Roman"/>
          <w:color w:val="1F497D" w:themeColor="text2"/>
          <w:lang w:val="en-US"/>
          <w:rPrChange w:id="261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(must be applied for the </w:t>
      </w:r>
      <w:r w:rsidR="006F0BAC" w:rsidRPr="00DD7497">
        <w:rPr>
          <w:rFonts w:ascii="Times New Roman" w:hAnsi="Times New Roman" w:cs="Times New Roman"/>
          <w:i/>
          <w:color w:val="1F497D" w:themeColor="text2"/>
          <w:lang w:val="en-US"/>
          <w:rPrChange w:id="262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BaseViewSpecifier</w:t>
      </w:r>
      <w:r w:rsidR="006F0BAC" w:rsidRPr="00DD7497">
        <w:rPr>
          <w:rFonts w:ascii="Times New Roman" w:hAnsi="Times New Roman" w:cs="Times New Roman"/>
          <w:color w:val="1F497D" w:themeColor="text2"/>
          <w:lang w:val="en-US"/>
          <w:rPrChange w:id="263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being not a part of a </w:t>
      </w:r>
      <w:r w:rsidR="006F0BAC" w:rsidRPr="00DD7497">
        <w:rPr>
          <w:rFonts w:ascii="Times New Roman" w:hAnsi="Times New Roman" w:cs="Times New Roman"/>
          <w:i/>
          <w:color w:val="1F497D" w:themeColor="text2"/>
          <w:lang w:val="en-US"/>
          <w:rPrChange w:id="264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AdditionalBaseViewSpecifier</w:t>
      </w:r>
      <w:r w:rsidR="006F0BAC" w:rsidRPr="00DD7497">
        <w:rPr>
          <w:rFonts w:ascii="Times New Roman" w:hAnsi="Times New Roman" w:cs="Times New Roman"/>
          <w:color w:val="1F497D" w:themeColor="text2"/>
          <w:lang w:val="en-US"/>
          <w:rPrChange w:id="265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but be</w:t>
      </w:r>
      <w:r w:rsidR="002953E2" w:rsidRPr="00DD7497">
        <w:rPr>
          <w:rFonts w:ascii="Times New Roman" w:hAnsi="Times New Roman" w:cs="Times New Roman"/>
          <w:color w:val="1F497D" w:themeColor="text2"/>
          <w:lang w:val="en-US"/>
          <w:rPrChange w:id="266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ing</w:t>
      </w:r>
      <w:r w:rsidR="006F0BAC" w:rsidRPr="00DD7497">
        <w:rPr>
          <w:rFonts w:ascii="Times New Roman" w:hAnsi="Times New Roman" w:cs="Times New Roman"/>
          <w:color w:val="1F497D" w:themeColor="text2"/>
          <w:lang w:val="en-US"/>
          <w:rPrChange w:id="267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directly a part of the </w:t>
      </w:r>
      <w:r w:rsidR="006F0BAC" w:rsidRPr="00DD7497">
        <w:rPr>
          <w:rFonts w:ascii="Times New Roman" w:hAnsi="Times New Roman" w:cs="Times New Roman"/>
          <w:i/>
          <w:color w:val="1F497D" w:themeColor="text2"/>
          <w:lang w:val="en-US"/>
          <w:rPrChange w:id="268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DepthCoding</w:t>
      </w:r>
      <w:r w:rsidR="00E06FB1" w:rsidRPr="00DD7497">
        <w:rPr>
          <w:rFonts w:ascii="Times New Roman" w:hAnsi="Times New Roman" w:cs="Times New Roman"/>
          <w:i/>
          <w:color w:val="1F497D" w:themeColor="text2"/>
          <w:lang w:val="en-US"/>
          <w:rPrChange w:id="269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Descriptor</w:t>
      </w:r>
      <w:r w:rsidR="002953E2" w:rsidRPr="00DD7497">
        <w:rPr>
          <w:rFonts w:ascii="Times New Roman" w:hAnsi="Times New Roman" w:cs="Times New Roman"/>
          <w:color w:val="1F497D" w:themeColor="text2"/>
          <w:lang w:val="en-US"/>
          <w:rPrChange w:id="270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)</w:t>
      </w:r>
      <w:r w:rsidR="006F0BAC" w:rsidRPr="00DD7497">
        <w:rPr>
          <w:rFonts w:ascii="Times New Roman" w:hAnsi="Times New Roman" w:cs="Times New Roman"/>
          <w:color w:val="1F497D" w:themeColor="text2"/>
          <w:lang w:val="en-US"/>
          <w:rPrChange w:id="271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. </w:t>
      </w:r>
    </w:p>
    <w:p w:rsidR="00AC2720" w:rsidRPr="00DD7497" w:rsidRDefault="00AC2720" w:rsidP="00AC2720">
      <w:pPr>
        <w:rPr>
          <w:rFonts w:ascii="Times New Roman" w:hAnsi="Times New Roman" w:cs="Times New Roman"/>
          <w:lang w:val="en-US"/>
          <w:rPrChange w:id="272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27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[</w:t>
      </w:r>
      <w:r w:rsidRPr="00DD7497">
        <w:rPr>
          <w:rFonts w:ascii="Times New Roman" w:hAnsi="Times New Roman" w:cs="Times New Roman"/>
          <w:highlight w:val="yellow"/>
          <w:lang w:val="en-US"/>
          <w:rPrChange w:id="274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cx</w:t>
      </w:r>
      <w:r w:rsidRPr="00DD7497">
        <w:rPr>
          <w:rFonts w:ascii="Times New Roman" w:hAnsi="Times New Roman" w:cs="Times New Roman"/>
          <w:lang w:val="en-US"/>
          <w:rPrChange w:id="27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0 B(</w:t>
      </w:r>
      <w:r w:rsidRPr="00DD7497">
        <w:rPr>
          <w:rFonts w:ascii="Times New Roman" w:hAnsi="Times New Roman" w:cs="Times New Roman"/>
          <w:highlight w:val="yellow"/>
          <w:lang w:val="en-US"/>
          <w:rPrChange w:id="276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cc</w:t>
      </w:r>
      <w:r w:rsidRPr="00DD7497">
        <w:rPr>
          <w:rFonts w:ascii="Times New Roman" w:hAnsi="Times New Roman" w:cs="Times New Roman"/>
          <w:lang w:val="en-US"/>
          <w:rPrChange w:id="27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1) I(s0.5)] [</w:t>
      </w:r>
      <w:r w:rsidRPr="00DD7497">
        <w:rPr>
          <w:rFonts w:ascii="Times New Roman" w:hAnsi="Times New Roman" w:cs="Times New Roman"/>
          <w:highlight w:val="yellow"/>
          <w:lang w:val="en-US"/>
          <w:rPrChange w:id="278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cx</w:t>
      </w:r>
      <w:r w:rsidRPr="00DD7497">
        <w:rPr>
          <w:rFonts w:ascii="Times New Roman" w:hAnsi="Times New Roman" w:cs="Times New Roman"/>
          <w:lang w:val="en-US"/>
          <w:rPrChange w:id="27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1 B(</w:t>
      </w:r>
      <w:r w:rsidRPr="00DD7497">
        <w:rPr>
          <w:rFonts w:ascii="Times New Roman" w:hAnsi="Times New Roman" w:cs="Times New Roman"/>
          <w:highlight w:val="yellow"/>
          <w:lang w:val="en-US"/>
          <w:rPrChange w:id="280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oo</w:t>
      </w:r>
      <w:r w:rsidRPr="00DD7497">
        <w:rPr>
          <w:rFonts w:ascii="Times New Roman" w:hAnsi="Times New Roman" w:cs="Times New Roman"/>
          <w:lang w:val="en-US"/>
          <w:rPrChange w:id="28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0 </w:t>
      </w:r>
      <w:r w:rsidRPr="00DD7497">
        <w:rPr>
          <w:rFonts w:ascii="Times New Roman" w:hAnsi="Times New Roman" w:cs="Times New Roman"/>
          <w:highlight w:val="yellow"/>
          <w:lang w:val="en-US"/>
          <w:rPrChange w:id="282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oo</w:t>
      </w:r>
      <w:r w:rsidRPr="00DD7497">
        <w:rPr>
          <w:rFonts w:ascii="Times New Roman" w:hAnsi="Times New Roman" w:cs="Times New Roman"/>
          <w:lang w:val="en-US"/>
          <w:rPrChange w:id="28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2) I(s0.5 s1.5)] [</w:t>
      </w:r>
      <w:r w:rsidRPr="00DD7497">
        <w:rPr>
          <w:rFonts w:ascii="Times New Roman" w:hAnsi="Times New Roman" w:cs="Times New Roman"/>
          <w:highlight w:val="yellow"/>
          <w:lang w:val="en-US"/>
          <w:rPrChange w:id="284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cx</w:t>
      </w:r>
      <w:r w:rsidRPr="00DD7497">
        <w:rPr>
          <w:rFonts w:ascii="Times New Roman" w:hAnsi="Times New Roman" w:cs="Times New Roman"/>
          <w:lang w:val="en-US"/>
          <w:rPrChange w:id="28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2 B(</w:t>
      </w:r>
      <w:r w:rsidRPr="00DD7497">
        <w:rPr>
          <w:rFonts w:ascii="Times New Roman" w:hAnsi="Times New Roman" w:cs="Times New Roman"/>
          <w:highlight w:val="yellow"/>
          <w:lang w:val="en-US"/>
          <w:rPrChange w:id="286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cc</w:t>
      </w:r>
      <w:r w:rsidRPr="00DD7497">
        <w:rPr>
          <w:rFonts w:ascii="Times New Roman" w:hAnsi="Times New Roman" w:cs="Times New Roman"/>
          <w:lang w:val="en-US"/>
          <w:rPrChange w:id="28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2) I(s1.5)]</w:t>
      </w:r>
    </w:p>
    <w:p w:rsidR="00B52148" w:rsidRPr="00DD7497" w:rsidRDefault="00B52148" w:rsidP="00FC5A13">
      <w:pPr>
        <w:rPr>
          <w:rFonts w:ascii="Courier New" w:hAnsi="Courier New" w:cs="Courier New"/>
          <w:u w:val="single"/>
          <w:lang w:val="en-US"/>
          <w:rPrChange w:id="288" w:author="GT" w:date="2012-08-09T12:36:00Z">
            <w:rPr>
              <w:rFonts w:ascii="Courier New" w:hAnsi="Courier New" w:cs="Courier New"/>
              <w:u w:val="single"/>
              <w:lang w:val="en-US"/>
            </w:rPr>
          </w:rPrChange>
        </w:rPr>
      </w:pPr>
    </w:p>
    <w:p w:rsidR="00B52148" w:rsidRPr="00DD7497" w:rsidRDefault="00B52148" w:rsidP="00FC5A13">
      <w:pPr>
        <w:rPr>
          <w:rFonts w:ascii="Courier New" w:hAnsi="Courier New" w:cs="Courier New"/>
          <w:i/>
          <w:u w:val="single"/>
          <w:lang w:val="en-US"/>
          <w:rPrChange w:id="289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u w:val="single"/>
          <w:lang w:val="en-US"/>
          <w:rPrChange w:id="290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ViewNumber</w:t>
      </w:r>
    </w:p>
    <w:p w:rsidR="00E06FB1" w:rsidRPr="00DD7497" w:rsidRDefault="00504C1C" w:rsidP="00FC5A13">
      <w:pPr>
        <w:rPr>
          <w:rFonts w:ascii="Times New Roman" w:hAnsi="Times New Roman" w:cs="Times New Roman"/>
          <w:lang w:val="en-US"/>
          <w:rPrChange w:id="291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29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Double</w:t>
      </w:r>
      <w:r w:rsidR="00B90E85" w:rsidRPr="00DD7497">
        <w:rPr>
          <w:rFonts w:ascii="Times New Roman" w:hAnsi="Times New Roman" w:cs="Times New Roman"/>
          <w:lang w:val="en-US"/>
          <w:rPrChange w:id="29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value</w:t>
      </w:r>
      <w:r w:rsidRPr="00DD7497">
        <w:rPr>
          <w:rFonts w:ascii="Times New Roman" w:hAnsi="Times New Roman" w:cs="Times New Roman"/>
          <w:lang w:val="en-US"/>
          <w:rPrChange w:id="29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</w:t>
      </w:r>
      <w:r w:rsidR="00E06FB1" w:rsidRPr="00DD7497">
        <w:rPr>
          <w:rFonts w:ascii="Courier New" w:hAnsi="Courier New" w:cs="Courier New"/>
          <w:i/>
          <w:color w:val="FF0000"/>
          <w:lang w:val="en-US"/>
          <w:rPrChange w:id="295" w:author="GT" w:date="2012-08-09T12:36:00Z">
            <w:rPr>
              <w:rFonts w:ascii="Courier New" w:hAnsi="Courier New" w:cs="Courier New"/>
              <w:i/>
              <w:color w:val="FF0000"/>
              <w:lang w:val="en-US"/>
            </w:rPr>
          </w:rPrChange>
        </w:rPr>
        <w:t>D</w:t>
      </w:r>
      <w:r w:rsidR="00E06FB1" w:rsidRPr="00DD7497">
        <w:rPr>
          <w:rFonts w:ascii="Times New Roman" w:hAnsi="Times New Roman" w:cs="Times New Roman"/>
          <w:lang w:val="en-US"/>
          <w:rPrChange w:id="29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</w:t>
      </w:r>
      <w:r w:rsidR="002953E2" w:rsidRPr="00DD7497">
        <w:rPr>
          <w:rFonts w:ascii="Times New Roman" w:hAnsi="Times New Roman" w:cs="Times New Roman"/>
          <w:lang w:val="en-US"/>
          <w:rPrChange w:id="29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for synthesized views or</w:t>
      </w:r>
    </w:p>
    <w:p w:rsidR="00E06FB1" w:rsidRPr="00DD7497" w:rsidRDefault="002953E2" w:rsidP="00FC5A13">
      <w:pPr>
        <w:rPr>
          <w:rFonts w:ascii="Times New Roman" w:hAnsi="Times New Roman" w:cs="Times New Roman"/>
          <w:lang w:val="en-US"/>
          <w:rPrChange w:id="298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29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integer</w:t>
      </w:r>
      <w:r w:rsidR="004E24D4" w:rsidRPr="00DD7497">
        <w:rPr>
          <w:rFonts w:ascii="Times New Roman" w:hAnsi="Times New Roman" w:cs="Times New Roman"/>
          <w:lang w:val="en-US"/>
          <w:rPrChange w:id="30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value </w:t>
      </w:r>
      <w:r w:rsidR="004E24D4" w:rsidRPr="00DD7497">
        <w:rPr>
          <w:rFonts w:ascii="Courier New" w:hAnsi="Courier New" w:cs="Courier New"/>
          <w:i/>
          <w:color w:val="FF0000"/>
          <w:lang w:val="en-US"/>
          <w:rPrChange w:id="301" w:author="GT" w:date="2012-08-09T12:36:00Z">
            <w:rPr>
              <w:rFonts w:ascii="Courier New" w:hAnsi="Courier New" w:cs="Courier New"/>
              <w:i/>
              <w:color w:val="FF0000"/>
              <w:lang w:val="en-US"/>
            </w:rPr>
          </w:rPrChange>
        </w:rPr>
        <w:t>I</w:t>
      </w:r>
      <w:r w:rsidR="004E24D4" w:rsidRPr="00DD7497">
        <w:rPr>
          <w:rFonts w:ascii="Times New Roman" w:hAnsi="Times New Roman" w:cs="Times New Roman"/>
          <w:lang w:val="en-US"/>
          <w:rPrChange w:id="30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for base views.</w:t>
      </w:r>
    </w:p>
    <w:p w:rsidR="00B52148" w:rsidRPr="00DD7497" w:rsidRDefault="002953E2" w:rsidP="00FC5A13">
      <w:pPr>
        <w:rPr>
          <w:rFonts w:ascii="Times New Roman" w:hAnsi="Times New Roman" w:cs="Times New Roman"/>
          <w:lang w:val="en-US"/>
          <w:rPrChange w:id="303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30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M</w:t>
      </w:r>
      <w:r w:rsidR="00B90E85" w:rsidRPr="00DD7497">
        <w:rPr>
          <w:rFonts w:ascii="Times New Roman" w:hAnsi="Times New Roman" w:cs="Times New Roman"/>
          <w:lang w:val="en-US"/>
          <w:rPrChange w:id="30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ust be </w:t>
      </w:r>
      <w:r w:rsidR="00B52148" w:rsidRPr="00DD7497">
        <w:rPr>
          <w:rFonts w:ascii="Times New Roman" w:hAnsi="Times New Roman" w:cs="Times New Roman"/>
          <w:lang w:val="en-US"/>
          <w:rPrChange w:id="30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&gt;= 0 and </w:t>
      </w:r>
      <w:r w:rsidR="00504C1C" w:rsidRPr="00DD7497">
        <w:rPr>
          <w:rFonts w:ascii="Times New Roman" w:hAnsi="Times New Roman" w:cs="Times New Roman"/>
          <w:lang w:val="en-US"/>
          <w:rPrChange w:id="30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</w:t>
      </w:r>
      <w:r w:rsidR="00B52148" w:rsidRPr="00DD7497">
        <w:rPr>
          <w:rFonts w:ascii="Times New Roman" w:hAnsi="Times New Roman" w:cs="Times New Roman"/>
          <w:lang w:val="en-US"/>
          <w:rPrChange w:id="30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&lt;</w:t>
      </w:r>
      <w:r w:rsidR="00B90E85" w:rsidRPr="00DD7497">
        <w:rPr>
          <w:rFonts w:ascii="Times New Roman" w:hAnsi="Times New Roman" w:cs="Times New Roman"/>
          <w:lang w:val="en-US"/>
          <w:rPrChange w:id="30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=</w:t>
      </w:r>
      <w:r w:rsidR="00B52148" w:rsidRPr="00DD7497">
        <w:rPr>
          <w:rFonts w:ascii="Times New Roman" w:hAnsi="Times New Roman" w:cs="Times New Roman"/>
          <w:lang w:val="en-US"/>
          <w:rPrChange w:id="31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Number</w:t>
      </w:r>
      <w:r w:rsidR="00B90E85" w:rsidRPr="00DD7497">
        <w:rPr>
          <w:rFonts w:ascii="Times New Roman" w:hAnsi="Times New Roman" w:cs="Times New Roman"/>
          <w:lang w:val="en-US"/>
          <w:rPrChange w:id="31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O</w:t>
      </w:r>
      <w:r w:rsidR="00B52148" w:rsidRPr="00DD7497">
        <w:rPr>
          <w:rFonts w:ascii="Times New Roman" w:hAnsi="Times New Roman" w:cs="Times New Roman"/>
          <w:lang w:val="en-US"/>
          <w:rPrChange w:id="31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fViews</w:t>
      </w:r>
      <w:r w:rsidRPr="00DD7497">
        <w:rPr>
          <w:rFonts w:ascii="Times New Roman" w:hAnsi="Times New Roman" w:cs="Times New Roman"/>
          <w:lang w:val="en-US"/>
          <w:rPrChange w:id="31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.</w:t>
      </w:r>
    </w:p>
    <w:p w:rsidR="006F0BAC" w:rsidRPr="00DD7497" w:rsidRDefault="002953E2" w:rsidP="00FC5A13">
      <w:pPr>
        <w:rPr>
          <w:rFonts w:ascii="Times New Roman" w:hAnsi="Times New Roman" w:cs="Times New Roman"/>
          <w:color w:val="1F497D" w:themeColor="text2"/>
          <w:lang w:val="en-US"/>
          <w:rPrChange w:id="314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</w:pPr>
      <w:r w:rsidRPr="00DD7497">
        <w:rPr>
          <w:rFonts w:ascii="Times New Roman" w:hAnsi="Times New Roman" w:cs="Times New Roman"/>
          <w:color w:val="1F497D" w:themeColor="text2"/>
          <w:lang w:val="en-US"/>
          <w:rPrChange w:id="315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Used for n</w:t>
      </w:r>
      <w:r w:rsidR="006F0BAC" w:rsidRPr="00DD7497">
        <w:rPr>
          <w:rFonts w:ascii="Times New Roman" w:hAnsi="Times New Roman" w:cs="Times New Roman"/>
          <w:color w:val="1F497D" w:themeColor="text2"/>
          <w:lang w:val="en-US"/>
          <w:rPrChange w:id="316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umbering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317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</w:t>
      </w:r>
      <w:r w:rsidR="006F0BAC" w:rsidRPr="00DD7497">
        <w:rPr>
          <w:rFonts w:ascii="Times New Roman" w:hAnsi="Times New Roman" w:cs="Times New Roman"/>
          <w:color w:val="1F497D" w:themeColor="text2"/>
          <w:lang w:val="en-US"/>
          <w:rPrChange w:id="318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of views from left to right, with 0 denoting the leftmost </w:t>
      </w:r>
      <w:r w:rsidR="0056165C" w:rsidRPr="00DD7497">
        <w:rPr>
          <w:rFonts w:ascii="Times New Roman" w:hAnsi="Times New Roman" w:cs="Times New Roman"/>
          <w:color w:val="1F497D" w:themeColor="text2"/>
          <w:lang w:val="en-US"/>
          <w:rPrChange w:id="319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view position. 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320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The </w:t>
      </w:r>
      <w:r w:rsidRPr="00DD7497">
        <w:rPr>
          <w:rFonts w:ascii="Times New Roman" w:hAnsi="Times New Roman" w:cs="Times New Roman"/>
          <w:i/>
          <w:color w:val="1F497D" w:themeColor="text2"/>
          <w:lang w:val="en-US"/>
          <w:rPrChange w:id="321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ViewNumber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322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m</w:t>
      </w:r>
      <w:r w:rsidR="006F0BAC" w:rsidRPr="00DD7497">
        <w:rPr>
          <w:rFonts w:ascii="Times New Roman" w:hAnsi="Times New Roman" w:cs="Times New Roman"/>
          <w:color w:val="1F497D" w:themeColor="text2"/>
          <w:lang w:val="en-US"/>
          <w:rPrChange w:id="323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ust be integer for </w:t>
      </w:r>
      <w:r w:rsidR="0056165C" w:rsidRPr="00DD7497">
        <w:rPr>
          <w:rFonts w:ascii="Times New Roman" w:hAnsi="Times New Roman" w:cs="Times New Roman"/>
          <w:color w:val="1F497D" w:themeColor="text2"/>
          <w:lang w:val="en-US"/>
          <w:rPrChange w:id="324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in </w:t>
      </w:r>
      <w:r w:rsidR="0056165C" w:rsidRPr="00DD7497">
        <w:rPr>
          <w:rFonts w:ascii="Times New Roman" w:hAnsi="Times New Roman" w:cs="Times New Roman"/>
          <w:i/>
          <w:color w:val="1F497D" w:themeColor="text2"/>
          <w:lang w:val="en-US"/>
          <w:rPrChange w:id="325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BaseViewSpecifiers</w:t>
      </w:r>
      <w:r w:rsidR="0056165C" w:rsidRPr="00DD7497">
        <w:rPr>
          <w:rFonts w:ascii="Times New Roman" w:hAnsi="Times New Roman" w:cs="Times New Roman"/>
          <w:color w:val="1F497D" w:themeColor="text2"/>
          <w:lang w:val="en-US"/>
          <w:rPrChange w:id="326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. </w:t>
      </w:r>
    </w:p>
    <w:p w:rsidR="00AC2720" w:rsidRPr="00DD7497" w:rsidRDefault="00AC2720" w:rsidP="00AC2720">
      <w:pPr>
        <w:rPr>
          <w:rFonts w:ascii="Times New Roman" w:hAnsi="Times New Roman" w:cs="Times New Roman"/>
          <w:lang w:val="en-US"/>
          <w:rPrChange w:id="327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32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[cx</w:t>
      </w:r>
      <w:r w:rsidRPr="00DD7497">
        <w:rPr>
          <w:rFonts w:ascii="Times New Roman" w:hAnsi="Times New Roman" w:cs="Times New Roman"/>
          <w:highlight w:val="yellow"/>
          <w:lang w:val="en-US"/>
          <w:rPrChange w:id="329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0</w:t>
      </w:r>
      <w:r w:rsidRPr="00DD7497">
        <w:rPr>
          <w:rFonts w:ascii="Times New Roman" w:hAnsi="Times New Roman" w:cs="Times New Roman"/>
          <w:lang w:val="en-US"/>
          <w:rPrChange w:id="33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B(cc</w:t>
      </w:r>
      <w:r w:rsidRPr="00DD7497">
        <w:rPr>
          <w:rFonts w:ascii="Times New Roman" w:hAnsi="Times New Roman" w:cs="Times New Roman"/>
          <w:highlight w:val="yellow"/>
          <w:lang w:val="en-US"/>
          <w:rPrChange w:id="331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1</w:t>
      </w:r>
      <w:r w:rsidRPr="00DD7497">
        <w:rPr>
          <w:rFonts w:ascii="Times New Roman" w:hAnsi="Times New Roman" w:cs="Times New Roman"/>
          <w:lang w:val="en-US"/>
          <w:rPrChange w:id="33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) I(s</w:t>
      </w:r>
      <w:r w:rsidRPr="00DD7497">
        <w:rPr>
          <w:rFonts w:ascii="Times New Roman" w:hAnsi="Times New Roman" w:cs="Times New Roman"/>
          <w:highlight w:val="yellow"/>
          <w:lang w:val="en-US"/>
          <w:rPrChange w:id="333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0.5</w:t>
      </w:r>
      <w:r w:rsidRPr="00DD7497">
        <w:rPr>
          <w:rFonts w:ascii="Times New Roman" w:hAnsi="Times New Roman" w:cs="Times New Roman"/>
          <w:lang w:val="en-US"/>
          <w:rPrChange w:id="33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)] [cx</w:t>
      </w:r>
      <w:r w:rsidRPr="00DD7497">
        <w:rPr>
          <w:rFonts w:ascii="Times New Roman" w:hAnsi="Times New Roman" w:cs="Times New Roman"/>
          <w:highlight w:val="yellow"/>
          <w:lang w:val="en-US"/>
          <w:rPrChange w:id="335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1</w:t>
      </w:r>
      <w:r w:rsidRPr="00DD7497">
        <w:rPr>
          <w:rFonts w:ascii="Times New Roman" w:hAnsi="Times New Roman" w:cs="Times New Roman"/>
          <w:lang w:val="en-US"/>
          <w:rPrChange w:id="33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B(oo</w:t>
      </w:r>
      <w:r w:rsidRPr="00DD7497">
        <w:rPr>
          <w:rFonts w:ascii="Times New Roman" w:hAnsi="Times New Roman" w:cs="Times New Roman"/>
          <w:highlight w:val="yellow"/>
          <w:lang w:val="en-US"/>
          <w:rPrChange w:id="337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0</w:t>
      </w:r>
      <w:r w:rsidRPr="00DD7497">
        <w:rPr>
          <w:rFonts w:ascii="Times New Roman" w:hAnsi="Times New Roman" w:cs="Times New Roman"/>
          <w:lang w:val="en-US"/>
          <w:rPrChange w:id="33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oo</w:t>
      </w:r>
      <w:r w:rsidRPr="00DD7497">
        <w:rPr>
          <w:rFonts w:ascii="Times New Roman" w:hAnsi="Times New Roman" w:cs="Times New Roman"/>
          <w:highlight w:val="yellow"/>
          <w:lang w:val="en-US"/>
          <w:rPrChange w:id="339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2</w:t>
      </w:r>
      <w:r w:rsidRPr="00DD7497">
        <w:rPr>
          <w:rFonts w:ascii="Times New Roman" w:hAnsi="Times New Roman" w:cs="Times New Roman"/>
          <w:lang w:val="en-US"/>
          <w:rPrChange w:id="34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) I(s</w:t>
      </w:r>
      <w:r w:rsidRPr="00DD7497">
        <w:rPr>
          <w:rFonts w:ascii="Times New Roman" w:hAnsi="Times New Roman" w:cs="Times New Roman"/>
          <w:highlight w:val="yellow"/>
          <w:lang w:val="en-US"/>
          <w:rPrChange w:id="341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0.5</w:t>
      </w:r>
      <w:r w:rsidRPr="00DD7497">
        <w:rPr>
          <w:rFonts w:ascii="Times New Roman" w:hAnsi="Times New Roman" w:cs="Times New Roman"/>
          <w:lang w:val="en-US"/>
          <w:rPrChange w:id="34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s</w:t>
      </w:r>
      <w:r w:rsidRPr="00DD7497">
        <w:rPr>
          <w:rFonts w:ascii="Times New Roman" w:hAnsi="Times New Roman" w:cs="Times New Roman"/>
          <w:highlight w:val="yellow"/>
          <w:lang w:val="en-US"/>
          <w:rPrChange w:id="343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1.5</w:t>
      </w:r>
      <w:r w:rsidRPr="00DD7497">
        <w:rPr>
          <w:rFonts w:ascii="Times New Roman" w:hAnsi="Times New Roman" w:cs="Times New Roman"/>
          <w:lang w:val="en-US"/>
          <w:rPrChange w:id="34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)] [cx</w:t>
      </w:r>
      <w:r w:rsidRPr="00DD7497">
        <w:rPr>
          <w:rFonts w:ascii="Times New Roman" w:hAnsi="Times New Roman" w:cs="Times New Roman"/>
          <w:highlight w:val="yellow"/>
          <w:lang w:val="en-US"/>
          <w:rPrChange w:id="345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2</w:t>
      </w:r>
      <w:r w:rsidRPr="00DD7497">
        <w:rPr>
          <w:rFonts w:ascii="Times New Roman" w:hAnsi="Times New Roman" w:cs="Times New Roman"/>
          <w:lang w:val="en-US"/>
          <w:rPrChange w:id="34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B(cc</w:t>
      </w:r>
      <w:r w:rsidRPr="00DD7497">
        <w:rPr>
          <w:rFonts w:ascii="Times New Roman" w:hAnsi="Times New Roman" w:cs="Times New Roman"/>
          <w:highlight w:val="yellow"/>
          <w:lang w:val="en-US"/>
          <w:rPrChange w:id="347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2</w:t>
      </w:r>
      <w:r w:rsidRPr="00DD7497">
        <w:rPr>
          <w:rFonts w:ascii="Times New Roman" w:hAnsi="Times New Roman" w:cs="Times New Roman"/>
          <w:lang w:val="en-US"/>
          <w:rPrChange w:id="34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) I(s</w:t>
      </w:r>
      <w:r w:rsidRPr="00DD7497">
        <w:rPr>
          <w:rFonts w:ascii="Times New Roman" w:hAnsi="Times New Roman" w:cs="Times New Roman"/>
          <w:highlight w:val="yellow"/>
          <w:lang w:val="en-US"/>
          <w:rPrChange w:id="349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1.5</w:t>
      </w:r>
      <w:r w:rsidRPr="00DD7497">
        <w:rPr>
          <w:rFonts w:ascii="Times New Roman" w:hAnsi="Times New Roman" w:cs="Times New Roman"/>
          <w:lang w:val="en-US"/>
          <w:rPrChange w:id="35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)]</w:t>
      </w:r>
    </w:p>
    <w:p w:rsidR="00AC2720" w:rsidRPr="00DD7497" w:rsidRDefault="00AC2720" w:rsidP="00FC5A13">
      <w:pPr>
        <w:rPr>
          <w:rFonts w:ascii="Courier New" w:hAnsi="Courier New" w:cs="Courier New"/>
          <w:u w:val="single"/>
          <w:lang w:val="en-US"/>
          <w:rPrChange w:id="351" w:author="GT" w:date="2012-08-09T12:36:00Z">
            <w:rPr>
              <w:rFonts w:ascii="Courier New" w:hAnsi="Courier New" w:cs="Courier New"/>
              <w:u w:val="single"/>
              <w:lang w:val="en-US"/>
            </w:rPr>
          </w:rPrChange>
        </w:rPr>
      </w:pPr>
    </w:p>
    <w:p w:rsidR="00FC5A13" w:rsidRPr="00DD7497" w:rsidRDefault="00FC5A13" w:rsidP="00FC5A13">
      <w:pPr>
        <w:rPr>
          <w:rFonts w:ascii="Courier New" w:hAnsi="Courier New" w:cs="Courier New"/>
          <w:i/>
          <w:u w:val="single"/>
          <w:lang w:val="en-US"/>
          <w:rPrChange w:id="352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u w:val="single"/>
          <w:lang w:val="en-US"/>
          <w:rPrChange w:id="353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AdditionalBaseViewSpecifier</w:t>
      </w:r>
    </w:p>
    <w:p w:rsidR="00FC5A13" w:rsidRPr="00DD7497" w:rsidRDefault="00FC5A13" w:rsidP="00FC5A13">
      <w:pPr>
        <w:rPr>
          <w:rFonts w:ascii="Courier New" w:hAnsi="Courier New" w:cs="Courier New"/>
          <w:b/>
          <w:color w:val="C00000"/>
          <w:lang w:val="en-US"/>
          <w:rPrChange w:id="354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</w:pPr>
      <w:r w:rsidRPr="00DD7497">
        <w:rPr>
          <w:rFonts w:ascii="Courier New" w:hAnsi="Courier New" w:cs="Courier New"/>
          <w:b/>
          <w:color w:val="C00000"/>
          <w:lang w:val="en-US"/>
          <w:rPrChange w:id="355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lastRenderedPageBreak/>
        <w:t>B(</w:t>
      </w:r>
      <w:r w:rsidRPr="00DD7497">
        <w:rPr>
          <w:rFonts w:ascii="Courier New" w:hAnsi="Courier New" w:cs="Courier New"/>
          <w:lang w:val="en-US"/>
          <w:rPrChange w:id="356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</w:t>
      </w:r>
      <w:r w:rsidRPr="00DD7497">
        <w:rPr>
          <w:rFonts w:ascii="Courier New" w:hAnsi="Courier New" w:cs="Courier New"/>
          <w:i/>
          <w:lang w:val="en-US"/>
          <w:rPrChange w:id="357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BaseViewSpecifier</w:t>
      </w:r>
      <w:r w:rsidRPr="00DD7497">
        <w:rPr>
          <w:rFonts w:ascii="Courier New" w:hAnsi="Courier New" w:cs="Courier New"/>
          <w:lang w:val="en-US"/>
          <w:rPrChange w:id="358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 </w:t>
      </w:r>
      <w:r w:rsidRPr="00DD7497">
        <w:rPr>
          <w:rFonts w:ascii="Courier New" w:hAnsi="Courier New" w:cs="Courier New"/>
          <w:i/>
          <w:lang w:val="en-US"/>
          <w:rPrChange w:id="359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&lt;BaseViewSpecifier&gt;</w:t>
      </w:r>
      <w:r w:rsidR="00295BFA" w:rsidRPr="00DD7497">
        <w:rPr>
          <w:rFonts w:ascii="Courier New" w:hAnsi="Courier New" w:cs="Courier New"/>
          <w:i/>
          <w:lang w:val="en-US"/>
          <w:rPrChange w:id="360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…</w:t>
      </w:r>
      <w:r w:rsidRPr="00DD7497">
        <w:rPr>
          <w:rFonts w:ascii="Courier New" w:hAnsi="Courier New" w:cs="Courier New"/>
          <w:lang w:val="en-US"/>
          <w:rPrChange w:id="361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</w:t>
      </w:r>
      <w:r w:rsidRPr="00DD7497">
        <w:rPr>
          <w:rFonts w:ascii="Courier New" w:hAnsi="Courier New" w:cs="Courier New"/>
          <w:b/>
          <w:color w:val="C00000"/>
          <w:lang w:val="en-US"/>
          <w:rPrChange w:id="362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)</w:t>
      </w:r>
    </w:p>
    <w:p w:rsidR="00287052" w:rsidRPr="00DD7497" w:rsidRDefault="00287052" w:rsidP="00FC5A13">
      <w:pPr>
        <w:rPr>
          <w:rFonts w:ascii="Times New Roman" w:hAnsi="Times New Roman" w:cs="Times New Roman"/>
          <w:color w:val="1F497D" w:themeColor="text2"/>
          <w:lang w:val="en-US"/>
          <w:rPrChange w:id="363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</w:pPr>
      <w:r w:rsidRPr="00DD7497">
        <w:rPr>
          <w:rFonts w:ascii="Times New Roman" w:hAnsi="Times New Roman" w:cs="Times New Roman"/>
          <w:color w:val="1F497D" w:themeColor="text2"/>
          <w:lang w:val="en-US"/>
          <w:rPrChange w:id="364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On or multiple </w:t>
      </w:r>
      <w:r w:rsidRPr="00DD7497">
        <w:rPr>
          <w:rFonts w:ascii="Times New Roman" w:hAnsi="Times New Roman" w:cs="Times New Roman"/>
          <w:i/>
          <w:color w:val="1F497D" w:themeColor="text2"/>
          <w:lang w:val="en-US"/>
          <w:rPrChange w:id="365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AdditionalBaseViewSpecifier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366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must be give for view interpolation, since </w:t>
      </w:r>
      <w:r w:rsidR="00E06FB1" w:rsidRPr="00DD7497">
        <w:rPr>
          <w:rFonts w:ascii="Times New Roman" w:hAnsi="Times New Roman" w:cs="Times New Roman"/>
          <w:color w:val="1F497D" w:themeColor="text2"/>
          <w:lang w:val="en-US"/>
          <w:rPrChange w:id="367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two base views are required for interpolation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368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. The view to test and the reference view are synthesized from the view given by the </w:t>
      </w:r>
      <w:r w:rsidRPr="00DD7497">
        <w:rPr>
          <w:rFonts w:ascii="Times New Roman" w:hAnsi="Times New Roman" w:cs="Times New Roman"/>
          <w:i/>
          <w:color w:val="1F497D" w:themeColor="text2"/>
          <w:lang w:val="en-US"/>
          <w:rPrChange w:id="369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BaseViewSpecif</w:t>
      </w:r>
      <w:r w:rsidR="002953E2" w:rsidRPr="00DD7497">
        <w:rPr>
          <w:rFonts w:ascii="Times New Roman" w:hAnsi="Times New Roman" w:cs="Times New Roman"/>
          <w:i/>
          <w:color w:val="1F497D" w:themeColor="text2"/>
          <w:lang w:val="en-US"/>
          <w:rPrChange w:id="370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i</w:t>
      </w:r>
      <w:r w:rsidRPr="00DD7497">
        <w:rPr>
          <w:rFonts w:ascii="Times New Roman" w:hAnsi="Times New Roman" w:cs="Times New Roman"/>
          <w:i/>
          <w:color w:val="1F497D" w:themeColor="text2"/>
          <w:lang w:val="en-US"/>
          <w:rPrChange w:id="371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er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372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that is directly part of the </w:t>
      </w:r>
      <w:r w:rsidRPr="00DD7497">
        <w:rPr>
          <w:rFonts w:ascii="Times New Roman" w:hAnsi="Times New Roman" w:cs="Times New Roman"/>
          <w:i/>
          <w:color w:val="1F497D" w:themeColor="text2"/>
          <w:lang w:val="en-US"/>
          <w:rPrChange w:id="373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DepthCodingDe</w:t>
      </w:r>
      <w:r w:rsidR="002953E2" w:rsidRPr="00DD7497">
        <w:rPr>
          <w:rFonts w:ascii="Times New Roman" w:hAnsi="Times New Roman" w:cs="Times New Roman"/>
          <w:i/>
          <w:color w:val="1F497D" w:themeColor="text2"/>
          <w:lang w:val="en-US"/>
          <w:rPrChange w:id="374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s</w:t>
      </w:r>
      <w:r w:rsidRPr="00DD7497">
        <w:rPr>
          <w:rFonts w:ascii="Times New Roman" w:hAnsi="Times New Roman" w:cs="Times New Roman"/>
          <w:i/>
          <w:color w:val="1F497D" w:themeColor="text2"/>
          <w:lang w:val="en-US"/>
          <w:rPrChange w:id="375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cri</w:t>
      </w:r>
      <w:r w:rsidR="002953E2" w:rsidRPr="00DD7497">
        <w:rPr>
          <w:rFonts w:ascii="Times New Roman" w:hAnsi="Times New Roman" w:cs="Times New Roman"/>
          <w:i/>
          <w:color w:val="1F497D" w:themeColor="text2"/>
          <w:lang w:val="en-US"/>
          <w:rPrChange w:id="376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p</w:t>
      </w:r>
      <w:r w:rsidRPr="00DD7497">
        <w:rPr>
          <w:rFonts w:ascii="Times New Roman" w:hAnsi="Times New Roman" w:cs="Times New Roman"/>
          <w:i/>
          <w:color w:val="1F497D" w:themeColor="text2"/>
          <w:lang w:val="en-US"/>
          <w:rPrChange w:id="377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tor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378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and the </w:t>
      </w:r>
      <w:r w:rsidRPr="00DD7497">
        <w:rPr>
          <w:rFonts w:ascii="Times New Roman" w:hAnsi="Times New Roman" w:cs="Times New Roman"/>
          <w:i/>
          <w:color w:val="1F497D" w:themeColor="text2"/>
          <w:lang w:val="en-US"/>
          <w:rPrChange w:id="379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BaseViewSpecifier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380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being part of the </w:t>
      </w:r>
      <w:r w:rsidRPr="00DD7497">
        <w:rPr>
          <w:rFonts w:ascii="Times New Roman" w:hAnsi="Times New Roman" w:cs="Times New Roman"/>
          <w:i/>
          <w:color w:val="1F497D" w:themeColor="text2"/>
          <w:lang w:val="en-US"/>
          <w:rPrChange w:id="381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AdditionalBaseViewSpecif</w:t>
      </w:r>
      <w:r w:rsidR="002953E2" w:rsidRPr="00DD7497">
        <w:rPr>
          <w:rFonts w:ascii="Times New Roman" w:hAnsi="Times New Roman" w:cs="Times New Roman"/>
          <w:i/>
          <w:color w:val="1F497D" w:themeColor="text2"/>
          <w:lang w:val="en-US"/>
          <w:rPrChange w:id="382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i</w:t>
      </w:r>
      <w:r w:rsidRPr="00DD7497">
        <w:rPr>
          <w:rFonts w:ascii="Times New Roman" w:hAnsi="Times New Roman" w:cs="Times New Roman"/>
          <w:i/>
          <w:color w:val="1F497D" w:themeColor="text2"/>
          <w:lang w:val="en-US"/>
          <w:rPrChange w:id="383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er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384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closest to the view pos</w:t>
      </w:r>
      <w:r w:rsidR="002953E2" w:rsidRPr="00DD7497">
        <w:rPr>
          <w:rFonts w:ascii="Times New Roman" w:hAnsi="Times New Roman" w:cs="Times New Roman"/>
          <w:color w:val="1F497D" w:themeColor="text2"/>
          <w:lang w:val="en-US"/>
          <w:rPrChange w:id="385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i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386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tion of the view to synthesize. For view extrapolation the </w:t>
      </w:r>
      <w:r w:rsidRPr="00DD7497">
        <w:rPr>
          <w:rFonts w:ascii="Times New Roman" w:hAnsi="Times New Roman" w:cs="Times New Roman"/>
          <w:i/>
          <w:color w:val="1F497D" w:themeColor="text2"/>
          <w:lang w:val="en-US"/>
          <w:rPrChange w:id="387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AdditionalBaseViewSpecifier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388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is not needed.</w:t>
      </w:r>
    </w:p>
    <w:p w:rsidR="00AC2720" w:rsidRPr="00DD7497" w:rsidRDefault="00AC2720" w:rsidP="00AC2720">
      <w:pPr>
        <w:rPr>
          <w:rFonts w:ascii="Times New Roman" w:hAnsi="Times New Roman" w:cs="Times New Roman"/>
          <w:lang w:val="en-US"/>
          <w:rPrChange w:id="389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39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[cx0 </w:t>
      </w:r>
      <w:r w:rsidRPr="00DD7497">
        <w:rPr>
          <w:rFonts w:ascii="Times New Roman" w:hAnsi="Times New Roman" w:cs="Times New Roman"/>
          <w:highlight w:val="yellow"/>
          <w:lang w:val="en-US"/>
          <w:rPrChange w:id="391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B(cc1)</w:t>
      </w:r>
      <w:r w:rsidRPr="00DD7497">
        <w:rPr>
          <w:rFonts w:ascii="Times New Roman" w:hAnsi="Times New Roman" w:cs="Times New Roman"/>
          <w:lang w:val="en-US"/>
          <w:rPrChange w:id="39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I(s0.5)] [cx1 </w:t>
      </w:r>
      <w:r w:rsidRPr="00DD7497">
        <w:rPr>
          <w:rFonts w:ascii="Times New Roman" w:hAnsi="Times New Roman" w:cs="Times New Roman"/>
          <w:highlight w:val="yellow"/>
          <w:lang w:val="en-US"/>
          <w:rPrChange w:id="393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B(oo0 oo2)</w:t>
      </w:r>
      <w:r w:rsidRPr="00DD7497">
        <w:rPr>
          <w:rFonts w:ascii="Times New Roman" w:hAnsi="Times New Roman" w:cs="Times New Roman"/>
          <w:lang w:val="en-US"/>
          <w:rPrChange w:id="39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I(s0.5 s1.5)] [cx2 </w:t>
      </w:r>
      <w:r w:rsidRPr="00DD7497">
        <w:rPr>
          <w:rFonts w:ascii="Times New Roman" w:hAnsi="Times New Roman" w:cs="Times New Roman"/>
          <w:highlight w:val="yellow"/>
          <w:lang w:val="en-US"/>
          <w:rPrChange w:id="395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B(cc2)</w:t>
      </w:r>
      <w:r w:rsidRPr="00DD7497">
        <w:rPr>
          <w:rFonts w:ascii="Times New Roman" w:hAnsi="Times New Roman" w:cs="Times New Roman"/>
          <w:lang w:val="en-US"/>
          <w:rPrChange w:id="39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I(s1.5)]</w:t>
      </w:r>
    </w:p>
    <w:p w:rsidR="00AC2720" w:rsidRPr="00DD7497" w:rsidRDefault="00AC2720" w:rsidP="00FC5A13">
      <w:pPr>
        <w:rPr>
          <w:rFonts w:ascii="Courier New" w:hAnsi="Courier New" w:cs="Courier New"/>
          <w:lang w:val="en-US"/>
          <w:rPrChange w:id="397" w:author="GT" w:date="2012-08-09T12:36:00Z">
            <w:rPr>
              <w:rFonts w:ascii="Courier New" w:hAnsi="Courier New" w:cs="Courier New"/>
              <w:lang w:val="en-US"/>
            </w:rPr>
          </w:rPrChange>
        </w:rPr>
      </w:pPr>
    </w:p>
    <w:p w:rsidR="00FC5A13" w:rsidRPr="00DD7497" w:rsidRDefault="00B52148" w:rsidP="00FC5A13">
      <w:pPr>
        <w:rPr>
          <w:rFonts w:ascii="Courier New" w:hAnsi="Courier New" w:cs="Courier New"/>
          <w:i/>
          <w:u w:val="single"/>
          <w:lang w:val="en-US"/>
          <w:rPrChange w:id="398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u w:val="single"/>
          <w:lang w:val="en-US"/>
          <w:rPrChange w:id="399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 xml:space="preserve">SynthViewSpecifier </w:t>
      </w:r>
    </w:p>
    <w:p w:rsidR="00B52148" w:rsidRPr="00DD7497" w:rsidRDefault="00295BFA" w:rsidP="00FC5A13">
      <w:pPr>
        <w:rPr>
          <w:rFonts w:ascii="Courier New" w:hAnsi="Courier New" w:cs="Courier New"/>
          <w:i/>
          <w:lang w:val="en-US"/>
          <w:rPrChange w:id="400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lang w:val="en-US"/>
          <w:rPrChange w:id="401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SynthTestType</w:t>
      </w:r>
      <w:r w:rsidR="00B52148" w:rsidRPr="00DD7497">
        <w:rPr>
          <w:rFonts w:ascii="Courier New" w:hAnsi="Courier New" w:cs="Courier New"/>
          <w:b/>
          <w:color w:val="C00000"/>
          <w:lang w:val="en-US"/>
          <w:rPrChange w:id="402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(</w:t>
      </w:r>
      <w:r w:rsidR="006443D7" w:rsidRPr="00DD7497">
        <w:rPr>
          <w:rFonts w:ascii="Courier New" w:hAnsi="Courier New" w:cs="Courier New"/>
          <w:i/>
          <w:lang w:val="en-US"/>
          <w:rPrChange w:id="403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 xml:space="preserve"> </w:t>
      </w:r>
      <w:r w:rsidRPr="00DD7497">
        <w:rPr>
          <w:rFonts w:ascii="Courier New" w:hAnsi="Courier New" w:cs="Courier New"/>
          <w:i/>
          <w:lang w:val="en-US"/>
          <w:rPrChange w:id="404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 xml:space="preserve">RefType </w:t>
      </w:r>
      <w:r w:rsidR="006443D7" w:rsidRPr="00DD7497">
        <w:rPr>
          <w:rFonts w:ascii="Courier New" w:hAnsi="Courier New" w:cs="Courier New"/>
          <w:i/>
          <w:lang w:val="en-US"/>
          <w:rPrChange w:id="405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 xml:space="preserve"> ViewNumber </w:t>
      </w:r>
      <w:r w:rsidR="003808B2" w:rsidRPr="00DD7497">
        <w:rPr>
          <w:rFonts w:ascii="Courier New" w:hAnsi="Courier New" w:cs="Courier New"/>
          <w:i/>
          <w:lang w:val="en-US"/>
          <w:rPrChange w:id="406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 xml:space="preserve"> </w:t>
      </w:r>
      <w:r w:rsidR="006443D7" w:rsidRPr="00DD7497">
        <w:rPr>
          <w:rFonts w:ascii="Courier New" w:hAnsi="Courier New" w:cs="Courier New"/>
          <w:i/>
          <w:lang w:val="en-US"/>
          <w:rPrChange w:id="407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&lt;</w:t>
      </w:r>
      <w:r w:rsidR="003808B2" w:rsidRPr="00DD7497">
        <w:rPr>
          <w:rFonts w:ascii="Courier New" w:hAnsi="Courier New" w:cs="Courier New"/>
          <w:i/>
          <w:lang w:val="en-US"/>
          <w:rPrChange w:id="408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 xml:space="preserve">RefType </w:t>
      </w:r>
      <w:r w:rsidR="006443D7" w:rsidRPr="00DD7497">
        <w:rPr>
          <w:rFonts w:ascii="Courier New" w:hAnsi="Courier New" w:cs="Courier New"/>
          <w:i/>
          <w:lang w:val="en-US"/>
          <w:rPrChange w:id="409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ViewNumber</w:t>
      </w:r>
      <w:r w:rsidR="00B52148" w:rsidRPr="00DD7497">
        <w:rPr>
          <w:rFonts w:ascii="Courier New" w:hAnsi="Courier New" w:cs="Courier New"/>
          <w:i/>
          <w:lang w:val="en-US"/>
          <w:rPrChange w:id="410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&gt;</w:t>
      </w:r>
      <w:r w:rsidR="006443D7" w:rsidRPr="00DD7497">
        <w:rPr>
          <w:rFonts w:ascii="Courier New" w:hAnsi="Courier New" w:cs="Courier New"/>
          <w:i/>
          <w:lang w:val="en-US"/>
          <w:rPrChange w:id="411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…</w:t>
      </w:r>
      <w:r w:rsidR="00B52148" w:rsidRPr="00DD7497">
        <w:rPr>
          <w:rFonts w:ascii="Courier New" w:hAnsi="Courier New" w:cs="Courier New"/>
          <w:i/>
          <w:lang w:val="en-US"/>
          <w:rPrChange w:id="412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 xml:space="preserve"> </w:t>
      </w:r>
      <w:r w:rsidR="00B52148" w:rsidRPr="00DD7497">
        <w:rPr>
          <w:rFonts w:ascii="Courier New" w:hAnsi="Courier New" w:cs="Courier New"/>
          <w:b/>
          <w:color w:val="C00000"/>
          <w:lang w:val="en-US"/>
          <w:rPrChange w:id="413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)</w:t>
      </w:r>
    </w:p>
    <w:p w:rsidR="00B52148" w:rsidRPr="00DD7497" w:rsidRDefault="00295BFA" w:rsidP="00FC5A13">
      <w:pPr>
        <w:rPr>
          <w:rFonts w:ascii="Courier New" w:hAnsi="Courier New" w:cs="Courier New"/>
          <w:lang w:val="en-US"/>
          <w:rPrChange w:id="414" w:author="GT" w:date="2012-08-09T12:36:00Z">
            <w:rPr>
              <w:rFonts w:ascii="Courier New" w:hAnsi="Courier New" w:cs="Courier New"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lang w:val="en-US"/>
          <w:rPrChange w:id="415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SynthTestType</w:t>
      </w:r>
      <w:r w:rsidR="00B52148" w:rsidRPr="00DD7497">
        <w:rPr>
          <w:rFonts w:ascii="Courier New" w:hAnsi="Courier New" w:cs="Courier New"/>
          <w:b/>
          <w:color w:val="C00000"/>
          <w:lang w:val="en-US"/>
          <w:rPrChange w:id="416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(</w:t>
      </w:r>
      <w:r w:rsidRPr="00DD7497">
        <w:rPr>
          <w:rFonts w:ascii="Courier New" w:hAnsi="Courier New" w:cs="Courier New"/>
          <w:b/>
          <w:color w:val="C00000"/>
          <w:lang w:val="en-US"/>
          <w:rPrChange w:id="417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 xml:space="preserve"> </w:t>
      </w:r>
      <w:r w:rsidRPr="00DD7497">
        <w:rPr>
          <w:rFonts w:ascii="Courier New" w:hAnsi="Courier New" w:cs="Courier New"/>
          <w:i/>
          <w:lang w:val="en-US"/>
          <w:rPrChange w:id="418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RefType</w:t>
      </w:r>
      <w:r w:rsidRPr="00DD7497">
        <w:rPr>
          <w:rFonts w:ascii="Courier New" w:hAnsi="Courier New" w:cs="Courier New"/>
          <w:lang w:val="en-US"/>
          <w:rPrChange w:id="419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</w:t>
      </w:r>
      <w:r w:rsidR="00B52148" w:rsidRPr="00DD7497">
        <w:rPr>
          <w:rFonts w:ascii="Courier New" w:hAnsi="Courier New" w:cs="Courier New"/>
          <w:b/>
          <w:color w:val="C00000"/>
          <w:lang w:val="en-US"/>
          <w:rPrChange w:id="420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{</w:t>
      </w:r>
      <w:r w:rsidR="00B52148" w:rsidRPr="00DD7497">
        <w:rPr>
          <w:rFonts w:ascii="Courier New" w:hAnsi="Courier New" w:cs="Courier New"/>
          <w:lang w:val="en-US"/>
          <w:rPrChange w:id="421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</w:t>
      </w:r>
      <w:r w:rsidR="00B52148" w:rsidRPr="00DD7497">
        <w:rPr>
          <w:rFonts w:ascii="Courier New" w:hAnsi="Courier New" w:cs="Courier New"/>
          <w:i/>
          <w:lang w:val="en-US"/>
          <w:rPrChange w:id="422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ViewNumber &lt;ViewNumber&gt;</w:t>
      </w:r>
      <w:r w:rsidR="006443D7" w:rsidRPr="00DD7497">
        <w:rPr>
          <w:rFonts w:ascii="Courier New" w:hAnsi="Courier New" w:cs="Courier New"/>
          <w:i/>
          <w:lang w:val="en-US"/>
          <w:rPrChange w:id="423" w:author="GT" w:date="2012-08-09T12:36:00Z">
            <w:rPr>
              <w:rFonts w:ascii="Courier New" w:hAnsi="Courier New" w:cs="Courier New"/>
              <w:i/>
              <w:lang w:val="en-US"/>
            </w:rPr>
          </w:rPrChange>
        </w:rPr>
        <w:t>…</w:t>
      </w:r>
      <w:r w:rsidR="00B52148" w:rsidRPr="00DD7497">
        <w:rPr>
          <w:rFonts w:ascii="Courier New" w:hAnsi="Courier New" w:cs="Courier New"/>
          <w:lang w:val="en-US"/>
          <w:rPrChange w:id="424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</w:t>
      </w:r>
      <w:r w:rsidR="00B52148" w:rsidRPr="00DD7497">
        <w:rPr>
          <w:rFonts w:ascii="Courier New" w:hAnsi="Courier New" w:cs="Courier New"/>
          <w:b/>
          <w:color w:val="C00000"/>
          <w:lang w:val="en-US"/>
          <w:rPrChange w:id="425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}</w:t>
      </w:r>
      <w:r w:rsidR="00B52148" w:rsidRPr="00DD7497">
        <w:rPr>
          <w:rFonts w:ascii="Courier New" w:hAnsi="Courier New" w:cs="Courier New"/>
          <w:b/>
          <w:lang w:val="en-US"/>
          <w:rPrChange w:id="426" w:author="GT" w:date="2012-08-09T12:36:00Z">
            <w:rPr>
              <w:rFonts w:ascii="Courier New" w:hAnsi="Courier New" w:cs="Courier New"/>
              <w:b/>
              <w:lang w:val="en-US"/>
            </w:rPr>
          </w:rPrChange>
        </w:rPr>
        <w:t xml:space="preserve"> </w:t>
      </w:r>
      <w:r w:rsidR="00B52148" w:rsidRPr="00DD7497">
        <w:rPr>
          <w:rFonts w:ascii="Courier New" w:hAnsi="Courier New" w:cs="Courier New"/>
          <w:b/>
          <w:color w:val="C00000"/>
          <w:lang w:val="en-US"/>
          <w:rPrChange w:id="427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)</w:t>
      </w:r>
    </w:p>
    <w:p w:rsidR="00B52148" w:rsidRPr="00DD7497" w:rsidRDefault="002953E2" w:rsidP="00FC5A13">
      <w:pPr>
        <w:rPr>
          <w:rFonts w:ascii="Times New Roman" w:hAnsi="Times New Roman" w:cs="Times New Roman"/>
          <w:color w:val="1F497D" w:themeColor="text2"/>
          <w:lang w:val="en-US"/>
          <w:rPrChange w:id="428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</w:pPr>
      <w:r w:rsidRPr="00DD7497">
        <w:rPr>
          <w:rFonts w:ascii="Times New Roman" w:hAnsi="Times New Roman" w:cs="Times New Roman"/>
          <w:color w:val="1F497D" w:themeColor="text2"/>
          <w:lang w:val="en-US"/>
          <w:rPrChange w:id="429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The </w:t>
      </w:r>
      <w:r w:rsidRPr="00DD7497">
        <w:rPr>
          <w:rFonts w:ascii="Times New Roman" w:hAnsi="Times New Roman" w:cs="Times New Roman"/>
          <w:i/>
          <w:color w:val="1F497D" w:themeColor="text2"/>
          <w:lang w:val="en-US"/>
          <w:rPrChange w:id="430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SynthViewSpecifier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431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s</w:t>
      </w:r>
      <w:r w:rsidR="00287052" w:rsidRPr="00DD7497">
        <w:rPr>
          <w:rFonts w:ascii="Times New Roman" w:hAnsi="Times New Roman" w:cs="Times New Roman"/>
          <w:color w:val="1F497D" w:themeColor="text2"/>
          <w:lang w:val="en-US"/>
          <w:rPrChange w:id="432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pecifies 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433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the position and method of synthesis for </w:t>
      </w:r>
      <w:r w:rsidR="00287052" w:rsidRPr="00DD7497">
        <w:rPr>
          <w:rFonts w:ascii="Times New Roman" w:hAnsi="Times New Roman" w:cs="Times New Roman"/>
          <w:color w:val="1F497D" w:themeColor="text2"/>
          <w:lang w:val="en-US"/>
          <w:rPrChange w:id="434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a 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435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view used in VSO.</w:t>
      </w:r>
    </w:p>
    <w:p w:rsidR="00AC2720" w:rsidRPr="00DD7497" w:rsidRDefault="00AC2720" w:rsidP="00AC2720">
      <w:pPr>
        <w:rPr>
          <w:rFonts w:ascii="Times New Roman" w:hAnsi="Times New Roman" w:cs="Times New Roman"/>
          <w:lang w:val="en-US"/>
          <w:rPrChange w:id="436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43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[cx0 B(cc1) </w:t>
      </w:r>
      <w:r w:rsidRPr="00DD7497">
        <w:rPr>
          <w:rFonts w:ascii="Times New Roman" w:hAnsi="Times New Roman" w:cs="Times New Roman"/>
          <w:highlight w:val="yellow"/>
          <w:lang w:val="en-US"/>
          <w:rPrChange w:id="438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I(s0.5</w:t>
      </w:r>
      <w:r w:rsidRPr="00DD7497">
        <w:rPr>
          <w:rFonts w:ascii="Times New Roman" w:hAnsi="Times New Roman" w:cs="Times New Roman"/>
          <w:lang w:val="en-US"/>
          <w:rPrChange w:id="43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)] [cx1 B(oo0 oo2</w:t>
      </w:r>
      <w:r w:rsidRPr="00DD7497">
        <w:rPr>
          <w:rFonts w:ascii="Times New Roman" w:hAnsi="Times New Roman" w:cs="Times New Roman"/>
          <w:highlight w:val="yellow"/>
          <w:lang w:val="en-US"/>
          <w:rPrChange w:id="440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) I(s0.5 s1.5)</w:t>
      </w:r>
      <w:r w:rsidRPr="00DD7497">
        <w:rPr>
          <w:rFonts w:ascii="Times New Roman" w:hAnsi="Times New Roman" w:cs="Times New Roman"/>
          <w:lang w:val="en-US"/>
          <w:rPrChange w:id="44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] [cx2 B(cc2) </w:t>
      </w:r>
      <w:r w:rsidRPr="00DD7497">
        <w:rPr>
          <w:rFonts w:ascii="Times New Roman" w:hAnsi="Times New Roman" w:cs="Times New Roman"/>
          <w:highlight w:val="yellow"/>
          <w:lang w:val="en-US"/>
          <w:rPrChange w:id="442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I(s1.5)</w:t>
      </w:r>
      <w:r w:rsidRPr="00DD7497">
        <w:rPr>
          <w:rFonts w:ascii="Times New Roman" w:hAnsi="Times New Roman" w:cs="Times New Roman"/>
          <w:lang w:val="en-US"/>
          <w:rPrChange w:id="44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]</w:t>
      </w:r>
    </w:p>
    <w:p w:rsidR="00287052" w:rsidRPr="00DD7497" w:rsidRDefault="00287052" w:rsidP="00FC5A13">
      <w:pPr>
        <w:rPr>
          <w:rFonts w:ascii="Courier New" w:hAnsi="Courier New" w:cs="Courier New"/>
          <w:lang w:val="en-US"/>
          <w:rPrChange w:id="444" w:author="GT" w:date="2012-08-09T12:36:00Z">
            <w:rPr>
              <w:rFonts w:ascii="Courier New" w:hAnsi="Courier New" w:cs="Courier New"/>
              <w:lang w:val="en-US"/>
            </w:rPr>
          </w:rPrChange>
        </w:rPr>
      </w:pPr>
    </w:p>
    <w:p w:rsidR="00B52148" w:rsidRPr="00DD7497" w:rsidRDefault="00B52148" w:rsidP="00FC5A13">
      <w:pPr>
        <w:rPr>
          <w:rFonts w:ascii="Courier New" w:hAnsi="Courier New" w:cs="Courier New"/>
          <w:i/>
          <w:u w:val="single"/>
          <w:lang w:val="en-US"/>
          <w:rPrChange w:id="445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u w:val="single"/>
          <w:lang w:val="en-US"/>
          <w:rPrChange w:id="446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SynthTestType</w:t>
      </w:r>
    </w:p>
    <w:p w:rsidR="00B52148" w:rsidRPr="00DD7497" w:rsidRDefault="00B52148" w:rsidP="00FC5A13">
      <w:pPr>
        <w:rPr>
          <w:rFonts w:ascii="Times New Roman" w:hAnsi="Times New Roman" w:cs="Times New Roman"/>
          <w:lang w:val="en-US"/>
          <w:rPrChange w:id="447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Courier New" w:hAnsi="Courier New" w:cs="Courier New"/>
          <w:b/>
          <w:color w:val="C00000"/>
          <w:lang w:val="en-US"/>
          <w:rPrChange w:id="448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E</w:t>
      </w:r>
      <w:r w:rsidRPr="00DD7497">
        <w:rPr>
          <w:rFonts w:ascii="Courier New" w:hAnsi="Courier New" w:cs="Courier New"/>
          <w:lang w:val="en-US"/>
          <w:rPrChange w:id="449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</w:t>
      </w:r>
      <w:r w:rsidR="00287052" w:rsidRPr="00DD7497">
        <w:rPr>
          <w:rFonts w:ascii="Courier New" w:hAnsi="Courier New" w:cs="Courier New"/>
          <w:lang w:val="en-US"/>
          <w:rPrChange w:id="450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… </w:t>
      </w:r>
      <w:r w:rsidRPr="00DD7497">
        <w:rPr>
          <w:rFonts w:ascii="Times New Roman" w:hAnsi="Times New Roman" w:cs="Times New Roman"/>
          <w:lang w:val="en-US"/>
          <w:rPrChange w:id="45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extrapolation</w:t>
      </w:r>
    </w:p>
    <w:p w:rsidR="00B52148" w:rsidRPr="00DD7497" w:rsidRDefault="00B52148" w:rsidP="00FC5A13">
      <w:pPr>
        <w:rPr>
          <w:rFonts w:ascii="Times New Roman" w:hAnsi="Times New Roman" w:cs="Times New Roman"/>
          <w:lang w:val="en-US"/>
          <w:rPrChange w:id="452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Courier New" w:hAnsi="Courier New" w:cs="Courier New"/>
          <w:b/>
          <w:color w:val="C00000"/>
          <w:lang w:val="en-US"/>
          <w:rPrChange w:id="453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I</w:t>
      </w:r>
      <w:r w:rsidRPr="00DD7497">
        <w:rPr>
          <w:rFonts w:ascii="Courier New" w:hAnsi="Courier New" w:cs="Courier New"/>
          <w:lang w:val="en-US"/>
          <w:rPrChange w:id="454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</w:t>
      </w:r>
      <w:r w:rsidR="00287052" w:rsidRPr="00DD7497">
        <w:rPr>
          <w:rFonts w:ascii="Courier New" w:hAnsi="Courier New" w:cs="Courier New"/>
          <w:lang w:val="en-US"/>
          <w:rPrChange w:id="455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… </w:t>
      </w:r>
      <w:r w:rsidRPr="00DD7497">
        <w:rPr>
          <w:rFonts w:ascii="Times New Roman" w:hAnsi="Times New Roman" w:cs="Times New Roman"/>
          <w:lang w:val="en-US"/>
          <w:rPrChange w:id="45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interpolation</w:t>
      </w:r>
    </w:p>
    <w:p w:rsidR="00B52148" w:rsidRPr="00DD7497" w:rsidRDefault="00B52148" w:rsidP="00FC5A13">
      <w:pPr>
        <w:rPr>
          <w:rFonts w:ascii="Times New Roman" w:hAnsi="Times New Roman" w:cs="Times New Roman"/>
          <w:lang w:val="en-US"/>
          <w:rPrChange w:id="457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Courier New" w:hAnsi="Courier New" w:cs="Courier New"/>
          <w:b/>
          <w:color w:val="C00000"/>
          <w:lang w:val="en-US"/>
          <w:rPrChange w:id="458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L</w:t>
      </w:r>
      <w:r w:rsidRPr="00DD7497">
        <w:rPr>
          <w:rFonts w:ascii="Courier New" w:hAnsi="Courier New" w:cs="Courier New"/>
          <w:lang w:val="en-US"/>
          <w:rPrChange w:id="459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</w:t>
      </w:r>
      <w:r w:rsidR="00287052" w:rsidRPr="00DD7497">
        <w:rPr>
          <w:rFonts w:ascii="Courier New" w:hAnsi="Courier New" w:cs="Courier New"/>
          <w:lang w:val="en-US"/>
          <w:rPrChange w:id="460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… </w:t>
      </w:r>
      <w:r w:rsidRPr="00DD7497">
        <w:rPr>
          <w:rFonts w:ascii="Times New Roman" w:hAnsi="Times New Roman" w:cs="Times New Roman"/>
          <w:lang w:val="en-US"/>
          <w:rPrChange w:id="46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interpolation, </w:t>
      </w:r>
      <w:r w:rsidR="00EF7115" w:rsidRPr="00DD7497">
        <w:rPr>
          <w:rFonts w:ascii="Times New Roman" w:hAnsi="Times New Roman" w:cs="Times New Roman"/>
          <w:lang w:val="en-US"/>
          <w:rPrChange w:id="46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l</w:t>
      </w:r>
      <w:r w:rsidRPr="00DD7497">
        <w:rPr>
          <w:rFonts w:ascii="Times New Roman" w:hAnsi="Times New Roman" w:cs="Times New Roman"/>
          <w:lang w:val="en-US"/>
          <w:rPrChange w:id="46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eft view is main view</w:t>
      </w:r>
    </w:p>
    <w:p w:rsidR="00B52148" w:rsidRPr="00DD7497" w:rsidRDefault="00B52148" w:rsidP="00FC5A13">
      <w:pPr>
        <w:rPr>
          <w:rFonts w:ascii="Times New Roman" w:hAnsi="Times New Roman" w:cs="Times New Roman"/>
          <w:lang w:val="en-US"/>
          <w:rPrChange w:id="464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Courier New" w:hAnsi="Courier New" w:cs="Courier New"/>
          <w:b/>
          <w:color w:val="C00000"/>
          <w:lang w:val="en-US"/>
          <w:rPrChange w:id="465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R</w:t>
      </w:r>
      <w:r w:rsidRPr="00DD7497">
        <w:rPr>
          <w:rFonts w:ascii="Courier New" w:hAnsi="Courier New" w:cs="Courier New"/>
          <w:lang w:val="en-US"/>
          <w:rPrChange w:id="466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</w:t>
      </w:r>
      <w:r w:rsidR="00287052" w:rsidRPr="00DD7497">
        <w:rPr>
          <w:rFonts w:ascii="Courier New" w:hAnsi="Courier New" w:cs="Courier New"/>
          <w:lang w:val="en-US"/>
          <w:rPrChange w:id="467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… </w:t>
      </w:r>
      <w:r w:rsidRPr="00DD7497">
        <w:rPr>
          <w:rFonts w:ascii="Times New Roman" w:hAnsi="Times New Roman" w:cs="Times New Roman"/>
          <w:lang w:val="en-US"/>
          <w:rPrChange w:id="46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interpolation, </w:t>
      </w:r>
      <w:r w:rsidR="00EF7115" w:rsidRPr="00DD7497">
        <w:rPr>
          <w:rFonts w:ascii="Times New Roman" w:hAnsi="Times New Roman" w:cs="Times New Roman"/>
          <w:lang w:val="en-US"/>
          <w:rPrChange w:id="46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r</w:t>
      </w:r>
      <w:r w:rsidRPr="00DD7497">
        <w:rPr>
          <w:rFonts w:ascii="Times New Roman" w:hAnsi="Times New Roman" w:cs="Times New Roman"/>
          <w:lang w:val="en-US"/>
          <w:rPrChange w:id="47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ight View is main view</w:t>
      </w:r>
    </w:p>
    <w:p w:rsidR="00B52148" w:rsidRPr="00DD7497" w:rsidRDefault="00287052" w:rsidP="00287052">
      <w:pPr>
        <w:rPr>
          <w:rFonts w:ascii="Times New Roman" w:hAnsi="Times New Roman" w:cs="Times New Roman"/>
          <w:color w:val="1F497D" w:themeColor="text2"/>
          <w:lang w:val="en-US"/>
          <w:rPrChange w:id="471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</w:pPr>
      <w:r w:rsidRPr="00DD7497">
        <w:rPr>
          <w:rFonts w:ascii="Times New Roman" w:hAnsi="Times New Roman" w:cs="Times New Roman"/>
          <w:color w:val="1F497D" w:themeColor="text2"/>
          <w:lang w:val="en-US"/>
          <w:rPrChange w:id="472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Specifies by which method the synthesized view is generated. </w:t>
      </w:r>
      <w:r w:rsidR="004E24D4" w:rsidRPr="00DD7497">
        <w:rPr>
          <w:rFonts w:ascii="Times New Roman" w:hAnsi="Times New Roman" w:cs="Times New Roman"/>
          <w:i/>
          <w:color w:val="1F497D" w:themeColor="text2"/>
          <w:lang w:val="en-US"/>
          <w:rPrChange w:id="473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E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474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is </w:t>
      </w:r>
      <w:r w:rsidR="002953E2" w:rsidRPr="00DD7497">
        <w:rPr>
          <w:rFonts w:ascii="Times New Roman" w:hAnsi="Times New Roman" w:cs="Times New Roman"/>
          <w:color w:val="1F497D" w:themeColor="text2"/>
          <w:lang w:val="en-US"/>
          <w:rPrChange w:id="475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extrapolation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476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from the </w:t>
      </w:r>
      <w:r w:rsidR="002953E2" w:rsidRPr="00DD7497">
        <w:rPr>
          <w:rFonts w:ascii="Times New Roman" w:hAnsi="Times New Roman" w:cs="Times New Roman"/>
          <w:color w:val="1F497D" w:themeColor="text2"/>
          <w:lang w:val="en-US"/>
          <w:rPrChange w:id="477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v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478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iew specified by the </w:t>
      </w:r>
      <w:r w:rsidR="004E24D4" w:rsidRPr="00DD7497">
        <w:rPr>
          <w:rFonts w:ascii="Times New Roman" w:hAnsi="Times New Roman" w:cs="Times New Roman"/>
          <w:i/>
          <w:color w:val="1F497D" w:themeColor="text2"/>
          <w:lang w:val="en-US"/>
          <w:rPrChange w:id="479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BaseViewSpecifier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480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being directly part of the </w:t>
      </w:r>
      <w:r w:rsidR="004E24D4" w:rsidRPr="00DD7497">
        <w:rPr>
          <w:rFonts w:ascii="Times New Roman" w:hAnsi="Times New Roman" w:cs="Times New Roman"/>
          <w:i/>
          <w:color w:val="1F497D" w:themeColor="text2"/>
          <w:lang w:val="en-US"/>
          <w:rPrChange w:id="481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DepthCodingDescriptor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482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. </w:t>
      </w:r>
      <w:r w:rsidR="004E24D4" w:rsidRPr="00DD7497">
        <w:rPr>
          <w:rFonts w:ascii="Times New Roman" w:hAnsi="Times New Roman" w:cs="Times New Roman"/>
          <w:i/>
          <w:color w:val="1F497D" w:themeColor="text2"/>
          <w:lang w:val="en-US"/>
          <w:rPrChange w:id="483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I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484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, </w:t>
      </w:r>
      <w:r w:rsidR="004E24D4" w:rsidRPr="00DD7497">
        <w:rPr>
          <w:rFonts w:ascii="Times New Roman" w:hAnsi="Times New Roman" w:cs="Times New Roman"/>
          <w:i/>
          <w:color w:val="1F497D" w:themeColor="text2"/>
          <w:lang w:val="en-US"/>
          <w:rPrChange w:id="485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L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486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, and </w:t>
      </w:r>
      <w:r w:rsidR="004E24D4" w:rsidRPr="00DD7497">
        <w:rPr>
          <w:rFonts w:ascii="Times New Roman" w:hAnsi="Times New Roman" w:cs="Times New Roman"/>
          <w:i/>
          <w:color w:val="1F497D" w:themeColor="text2"/>
          <w:lang w:val="en-US"/>
          <w:rPrChange w:id="487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R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488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are interpolation from the base view specified by the </w:t>
      </w:r>
      <w:r w:rsidR="004E24D4" w:rsidRPr="00DD7497">
        <w:rPr>
          <w:rFonts w:ascii="Times New Roman" w:hAnsi="Times New Roman" w:cs="Times New Roman"/>
          <w:i/>
          <w:color w:val="1F497D" w:themeColor="text2"/>
          <w:lang w:val="en-US"/>
          <w:rPrChange w:id="489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BaseViewSpecifier</w:t>
      </w:r>
      <w:r w:rsidR="002953E2" w:rsidRPr="00DD7497">
        <w:rPr>
          <w:rFonts w:ascii="Times New Roman" w:hAnsi="Times New Roman" w:cs="Times New Roman"/>
          <w:color w:val="1F497D" w:themeColor="text2"/>
          <w:lang w:val="en-US"/>
          <w:rPrChange w:id="490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be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491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ing directly part of the </w:t>
      </w:r>
      <w:r w:rsidR="004E24D4" w:rsidRPr="00DD7497">
        <w:rPr>
          <w:rFonts w:ascii="Times New Roman" w:hAnsi="Times New Roman" w:cs="Times New Roman"/>
          <w:i/>
          <w:color w:val="1F497D" w:themeColor="text2"/>
          <w:lang w:val="en-US"/>
          <w:rPrChange w:id="492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DepthCodingDescriptor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493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and an additional view given by the </w:t>
      </w:r>
      <w:r w:rsidR="004E24D4" w:rsidRPr="00DD7497">
        <w:rPr>
          <w:rFonts w:ascii="Times New Roman" w:hAnsi="Times New Roman" w:cs="Times New Roman"/>
          <w:i/>
          <w:color w:val="1F497D" w:themeColor="text2"/>
          <w:lang w:val="en-US"/>
          <w:rPrChange w:id="494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AdditionalBaseViewSpecifier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495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. </w:t>
      </w:r>
      <w:r w:rsidR="002953E2" w:rsidRPr="00DD7497">
        <w:rPr>
          <w:rFonts w:ascii="Times New Roman" w:hAnsi="Times New Roman" w:cs="Times New Roman"/>
          <w:color w:val="1F497D" w:themeColor="text2"/>
          <w:lang w:val="en-US"/>
          <w:rPrChange w:id="496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For </w:t>
      </w:r>
      <w:r w:rsidR="004E24D4" w:rsidRPr="00DD7497">
        <w:rPr>
          <w:rFonts w:ascii="Times New Roman" w:hAnsi="Times New Roman" w:cs="Times New Roman"/>
          <w:i/>
          <w:color w:val="1F497D" w:themeColor="text2"/>
          <w:lang w:val="en-US"/>
          <w:rPrChange w:id="497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SynthTestTypes</w:t>
      </w:r>
      <w:r w:rsidR="002953E2" w:rsidRPr="00DD7497">
        <w:rPr>
          <w:rFonts w:ascii="Times New Roman" w:hAnsi="Times New Roman" w:cs="Times New Roman"/>
          <w:i/>
          <w:color w:val="1F497D" w:themeColor="text2"/>
          <w:lang w:val="en-US"/>
          <w:rPrChange w:id="498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 xml:space="preserve"> L </w:t>
      </w:r>
      <w:r w:rsidR="002953E2" w:rsidRPr="00DD7497">
        <w:rPr>
          <w:rFonts w:ascii="Times New Roman" w:hAnsi="Times New Roman" w:cs="Times New Roman"/>
          <w:color w:val="1F497D" w:themeColor="text2"/>
          <w:lang w:val="en-US"/>
          <w:rPrChange w:id="499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and</w:t>
      </w:r>
      <w:r w:rsidR="002953E2" w:rsidRPr="00DD7497">
        <w:rPr>
          <w:rFonts w:ascii="Times New Roman" w:hAnsi="Times New Roman" w:cs="Times New Roman"/>
          <w:i/>
          <w:color w:val="1F497D" w:themeColor="text2"/>
          <w:lang w:val="en-US"/>
          <w:rPrChange w:id="500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 xml:space="preserve"> R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501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extrapolation of the main view </w:t>
      </w:r>
      <w:r w:rsidR="002953E2" w:rsidRPr="00DD7497">
        <w:rPr>
          <w:rFonts w:ascii="Times New Roman" w:hAnsi="Times New Roman" w:cs="Times New Roman"/>
          <w:color w:val="1F497D" w:themeColor="text2"/>
          <w:lang w:val="en-US"/>
          <w:rPrChange w:id="502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is carried out 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503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and data from the other view </w:t>
      </w:r>
      <w:r w:rsidR="002953E2" w:rsidRPr="00DD7497">
        <w:rPr>
          <w:rFonts w:ascii="Times New Roman" w:hAnsi="Times New Roman" w:cs="Times New Roman"/>
          <w:color w:val="1F497D" w:themeColor="text2"/>
          <w:lang w:val="en-US"/>
          <w:rPrChange w:id="504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is only used 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505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for hole filling (as applied in the interview skip proposal</w:t>
      </w:r>
      <w:r w:rsidR="002953E2" w:rsidRPr="00DD7497">
        <w:rPr>
          <w:rFonts w:ascii="Times New Roman" w:hAnsi="Times New Roman" w:cs="Times New Roman"/>
          <w:color w:val="1F497D" w:themeColor="text2"/>
          <w:lang w:val="en-US"/>
          <w:rPrChange w:id="506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m....</w:t>
      </w:r>
      <w:r w:rsidR="004E24D4" w:rsidRPr="00DD7497">
        <w:rPr>
          <w:rFonts w:ascii="Times New Roman" w:hAnsi="Times New Roman" w:cs="Times New Roman"/>
          <w:color w:val="1F497D" w:themeColor="text2"/>
          <w:lang w:val="en-US"/>
          <w:rPrChange w:id="507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).</w:t>
      </w:r>
    </w:p>
    <w:p w:rsidR="00AC2720" w:rsidRPr="00DD7497" w:rsidRDefault="00AC2720" w:rsidP="00AC2720">
      <w:pPr>
        <w:rPr>
          <w:rFonts w:ascii="Times New Roman" w:hAnsi="Times New Roman" w:cs="Times New Roman"/>
          <w:lang w:val="en-US"/>
          <w:rPrChange w:id="508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50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[cx0 B(cc1) </w:t>
      </w:r>
      <w:r w:rsidRPr="00DD7497">
        <w:rPr>
          <w:rFonts w:ascii="Times New Roman" w:hAnsi="Times New Roman" w:cs="Times New Roman"/>
          <w:highlight w:val="yellow"/>
          <w:lang w:val="en-US"/>
          <w:rPrChange w:id="510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I</w:t>
      </w:r>
      <w:r w:rsidRPr="00DD7497">
        <w:rPr>
          <w:rFonts w:ascii="Times New Roman" w:hAnsi="Times New Roman" w:cs="Times New Roman"/>
          <w:lang w:val="en-US"/>
          <w:rPrChange w:id="51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(s0.5)] [cx1 B(oo0 oo2) </w:t>
      </w:r>
      <w:r w:rsidRPr="00DD7497">
        <w:rPr>
          <w:rFonts w:ascii="Times New Roman" w:hAnsi="Times New Roman" w:cs="Times New Roman"/>
          <w:highlight w:val="yellow"/>
          <w:lang w:val="en-US"/>
          <w:rPrChange w:id="512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I</w:t>
      </w:r>
      <w:r w:rsidRPr="00DD7497">
        <w:rPr>
          <w:rFonts w:ascii="Times New Roman" w:hAnsi="Times New Roman" w:cs="Times New Roman"/>
          <w:lang w:val="en-US"/>
          <w:rPrChange w:id="51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(s0.5 s1.5)] [cx2 B(cc2) </w:t>
      </w:r>
      <w:r w:rsidRPr="00DD7497">
        <w:rPr>
          <w:rFonts w:ascii="Times New Roman" w:hAnsi="Times New Roman" w:cs="Times New Roman"/>
          <w:highlight w:val="yellow"/>
          <w:lang w:val="en-US"/>
          <w:rPrChange w:id="514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I</w:t>
      </w:r>
      <w:r w:rsidRPr="00DD7497">
        <w:rPr>
          <w:rFonts w:ascii="Times New Roman" w:hAnsi="Times New Roman" w:cs="Times New Roman"/>
          <w:lang w:val="en-US"/>
          <w:rPrChange w:id="51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(s1.5)]</w:t>
      </w:r>
    </w:p>
    <w:p w:rsidR="00287052" w:rsidRPr="00DD7497" w:rsidRDefault="00287052" w:rsidP="00287052">
      <w:pPr>
        <w:rPr>
          <w:color w:val="1F497D" w:themeColor="text2"/>
          <w:lang w:val="en-US"/>
          <w:rPrChange w:id="516" w:author="GT" w:date="2012-08-09T12:36:00Z">
            <w:rPr>
              <w:color w:val="1F497D" w:themeColor="text2"/>
              <w:lang w:val="en-US"/>
            </w:rPr>
          </w:rPrChange>
        </w:rPr>
      </w:pPr>
    </w:p>
    <w:p w:rsidR="00B52148" w:rsidRPr="00DD7497" w:rsidRDefault="00295BFA" w:rsidP="00FC5A13">
      <w:pPr>
        <w:rPr>
          <w:rFonts w:ascii="Courier New" w:hAnsi="Courier New" w:cs="Courier New"/>
          <w:i/>
          <w:u w:val="single"/>
          <w:lang w:val="en-US"/>
          <w:rPrChange w:id="517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</w:pPr>
      <w:r w:rsidRPr="00DD7497">
        <w:rPr>
          <w:rFonts w:ascii="Courier New" w:hAnsi="Courier New" w:cs="Courier New"/>
          <w:i/>
          <w:u w:val="single"/>
          <w:lang w:val="en-US"/>
          <w:rPrChange w:id="518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Ref</w:t>
      </w:r>
      <w:r w:rsidR="00B52148" w:rsidRPr="00DD7497">
        <w:rPr>
          <w:rFonts w:ascii="Courier New" w:hAnsi="Courier New" w:cs="Courier New"/>
          <w:i/>
          <w:u w:val="single"/>
          <w:lang w:val="en-US"/>
          <w:rPrChange w:id="519" w:author="GT" w:date="2012-08-09T12:36:00Z">
            <w:rPr>
              <w:rFonts w:ascii="Courier New" w:hAnsi="Courier New" w:cs="Courier New"/>
              <w:i/>
              <w:u w:val="single"/>
              <w:lang w:val="en-US"/>
            </w:rPr>
          </w:rPrChange>
        </w:rPr>
        <w:t>Type</w:t>
      </w:r>
    </w:p>
    <w:p w:rsidR="00B52148" w:rsidRPr="00DD7497" w:rsidRDefault="00B52148" w:rsidP="00FC5A13">
      <w:pPr>
        <w:rPr>
          <w:rFonts w:ascii="Courier New" w:hAnsi="Courier New" w:cs="Courier New"/>
          <w:lang w:val="en-US"/>
          <w:rPrChange w:id="520" w:author="GT" w:date="2012-08-09T12:36:00Z">
            <w:rPr>
              <w:rFonts w:ascii="Courier New" w:hAnsi="Courier New" w:cs="Courier New"/>
              <w:lang w:val="en-US"/>
            </w:rPr>
          </w:rPrChange>
        </w:rPr>
      </w:pPr>
      <w:r w:rsidRPr="00DD7497">
        <w:rPr>
          <w:rFonts w:ascii="Courier New" w:hAnsi="Courier New" w:cs="Courier New"/>
          <w:b/>
          <w:color w:val="C00000"/>
          <w:lang w:val="en-US"/>
          <w:rPrChange w:id="521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s</w:t>
      </w:r>
      <w:r w:rsidRPr="00DD7497">
        <w:rPr>
          <w:rFonts w:ascii="Courier New" w:hAnsi="Courier New" w:cs="Courier New"/>
          <w:lang w:val="en-US"/>
          <w:rPrChange w:id="522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</w:t>
      </w:r>
      <w:r w:rsidR="00287052" w:rsidRPr="00DD7497">
        <w:rPr>
          <w:rFonts w:ascii="Courier New" w:hAnsi="Courier New" w:cs="Courier New"/>
          <w:lang w:val="en-US"/>
          <w:rPrChange w:id="523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… </w:t>
      </w:r>
      <w:r w:rsidRPr="00DD7497">
        <w:rPr>
          <w:rFonts w:ascii="Times New Roman" w:hAnsi="Times New Roman" w:cs="Times New Roman"/>
          <w:lang w:val="en-US"/>
          <w:rPrChange w:id="52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synthesized view</w:t>
      </w:r>
    </w:p>
    <w:p w:rsidR="00B52148" w:rsidRPr="00DD7497" w:rsidRDefault="00B52148" w:rsidP="00FC5A13">
      <w:pPr>
        <w:rPr>
          <w:rFonts w:ascii="Courier New" w:hAnsi="Courier New" w:cs="Courier New"/>
          <w:lang w:val="en-US"/>
          <w:rPrChange w:id="525" w:author="GT" w:date="2012-08-09T12:36:00Z">
            <w:rPr>
              <w:rFonts w:ascii="Courier New" w:hAnsi="Courier New" w:cs="Courier New"/>
              <w:lang w:val="en-US"/>
            </w:rPr>
          </w:rPrChange>
        </w:rPr>
      </w:pPr>
      <w:r w:rsidRPr="00DD7497">
        <w:rPr>
          <w:rFonts w:ascii="Courier New" w:hAnsi="Courier New" w:cs="Courier New"/>
          <w:b/>
          <w:color w:val="C00000"/>
          <w:lang w:val="en-US"/>
          <w:rPrChange w:id="526" w:author="GT" w:date="2012-08-09T12:36:00Z">
            <w:rPr>
              <w:rFonts w:ascii="Courier New" w:hAnsi="Courier New" w:cs="Courier New"/>
              <w:b/>
              <w:color w:val="C00000"/>
              <w:lang w:val="en-US"/>
            </w:rPr>
          </w:rPrChange>
        </w:rPr>
        <w:t>o</w:t>
      </w:r>
      <w:r w:rsidRPr="00DD7497">
        <w:rPr>
          <w:rFonts w:ascii="Courier New" w:hAnsi="Courier New" w:cs="Courier New"/>
          <w:lang w:val="en-US"/>
          <w:rPrChange w:id="527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 </w:t>
      </w:r>
      <w:r w:rsidR="00287052" w:rsidRPr="00DD7497">
        <w:rPr>
          <w:rFonts w:ascii="Courier New" w:hAnsi="Courier New" w:cs="Courier New"/>
          <w:lang w:val="en-US"/>
          <w:rPrChange w:id="528" w:author="GT" w:date="2012-08-09T12:36:00Z">
            <w:rPr>
              <w:rFonts w:ascii="Courier New" w:hAnsi="Courier New" w:cs="Courier New"/>
              <w:lang w:val="en-US"/>
            </w:rPr>
          </w:rPrChange>
        </w:rPr>
        <w:t xml:space="preserve">… </w:t>
      </w:r>
      <w:r w:rsidRPr="00DD7497">
        <w:rPr>
          <w:rFonts w:ascii="Times New Roman" w:hAnsi="Times New Roman" w:cs="Times New Roman"/>
          <w:lang w:val="en-US"/>
          <w:rPrChange w:id="52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original view</w:t>
      </w:r>
    </w:p>
    <w:p w:rsidR="000D2911" w:rsidRPr="00DD7497" w:rsidRDefault="00A32BA5" w:rsidP="00AC2720">
      <w:pPr>
        <w:rPr>
          <w:rFonts w:ascii="Times New Roman" w:hAnsi="Times New Roman" w:cs="Times New Roman"/>
          <w:color w:val="1F497D" w:themeColor="text2"/>
          <w:lang w:val="en-US"/>
          <w:rPrChange w:id="530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</w:pPr>
      <w:r w:rsidRPr="00DD7497">
        <w:rPr>
          <w:rFonts w:ascii="Times New Roman" w:hAnsi="Times New Roman" w:cs="Times New Roman"/>
          <w:color w:val="1F497D" w:themeColor="text2"/>
          <w:lang w:val="en-US"/>
          <w:rPrChange w:id="531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The </w:t>
      </w:r>
      <w:r w:rsidRPr="00DD7497">
        <w:rPr>
          <w:rFonts w:ascii="Times New Roman" w:hAnsi="Times New Roman" w:cs="Times New Roman"/>
          <w:i/>
          <w:color w:val="1F497D" w:themeColor="text2"/>
          <w:lang w:val="en-US"/>
          <w:rPrChange w:id="532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RefType</w:t>
      </w:r>
      <w:r w:rsidRPr="00DD7497">
        <w:rPr>
          <w:rFonts w:ascii="Times New Roman" w:hAnsi="Times New Roman" w:cs="Times New Roman"/>
          <w:color w:val="1F497D" w:themeColor="text2"/>
          <w:lang w:val="en-US"/>
          <w:rPrChange w:id="533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s</w:t>
      </w:r>
      <w:r w:rsidR="00287052" w:rsidRPr="00DD7497">
        <w:rPr>
          <w:rFonts w:ascii="Times New Roman" w:hAnsi="Times New Roman" w:cs="Times New Roman"/>
          <w:color w:val="1F497D" w:themeColor="text2"/>
          <w:lang w:val="en-US"/>
          <w:rPrChange w:id="534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pecifies </w:t>
      </w:r>
      <w:r w:rsidR="000D2911" w:rsidRPr="00DD7497">
        <w:rPr>
          <w:rFonts w:ascii="Times New Roman" w:hAnsi="Times New Roman" w:cs="Times New Roman"/>
          <w:color w:val="1F497D" w:themeColor="text2"/>
          <w:lang w:val="en-US"/>
          <w:rPrChange w:id="535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if a synthesized view or a base view </w:t>
      </w:r>
      <w:r w:rsidR="00287052" w:rsidRPr="00DD7497">
        <w:rPr>
          <w:rFonts w:ascii="Times New Roman" w:hAnsi="Times New Roman" w:cs="Times New Roman"/>
          <w:color w:val="1F497D" w:themeColor="text2"/>
          <w:lang w:val="en-US"/>
          <w:rPrChange w:id="536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is used as </w:t>
      </w:r>
      <w:r w:rsidR="003A33C7" w:rsidRPr="00DD7497">
        <w:rPr>
          <w:rFonts w:ascii="Times New Roman" w:hAnsi="Times New Roman" w:cs="Times New Roman"/>
          <w:color w:val="1F497D" w:themeColor="text2"/>
          <w:lang w:val="en-US"/>
          <w:rPrChange w:id="537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reference</w:t>
      </w:r>
      <w:r w:rsidR="00287052" w:rsidRPr="00DD7497">
        <w:rPr>
          <w:rFonts w:ascii="Times New Roman" w:hAnsi="Times New Roman" w:cs="Times New Roman"/>
          <w:color w:val="1F497D" w:themeColor="text2"/>
          <w:lang w:val="en-US"/>
          <w:rPrChange w:id="538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view</w:t>
      </w:r>
      <w:r w:rsidR="000D2911" w:rsidRPr="00DD7497">
        <w:rPr>
          <w:rFonts w:ascii="Times New Roman" w:hAnsi="Times New Roman" w:cs="Times New Roman"/>
          <w:color w:val="1F497D" w:themeColor="text2"/>
          <w:lang w:val="en-US"/>
          <w:rPrChange w:id="539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.</w:t>
      </w:r>
      <w:r w:rsidR="00287052" w:rsidRPr="00DD7497">
        <w:rPr>
          <w:rFonts w:ascii="Times New Roman" w:hAnsi="Times New Roman" w:cs="Times New Roman"/>
          <w:color w:val="1F497D" w:themeColor="text2"/>
          <w:lang w:val="en-US"/>
          <w:rPrChange w:id="540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</w:t>
      </w:r>
      <w:r w:rsidR="000D2911" w:rsidRPr="00DD7497">
        <w:rPr>
          <w:rFonts w:ascii="Times New Roman" w:hAnsi="Times New Roman" w:cs="Times New Roman"/>
          <w:i/>
          <w:color w:val="1F497D" w:themeColor="text2"/>
          <w:lang w:val="en-US"/>
          <w:rPrChange w:id="541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RefType</w:t>
      </w:r>
      <w:r w:rsidR="000D2911" w:rsidRPr="00DD7497">
        <w:rPr>
          <w:rFonts w:ascii="Times New Roman" w:hAnsi="Times New Roman" w:cs="Times New Roman"/>
          <w:color w:val="1F497D" w:themeColor="text2"/>
          <w:lang w:val="en-US"/>
          <w:rPrChange w:id="542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</w:t>
      </w:r>
      <w:r w:rsidR="00287052" w:rsidRPr="00DD7497">
        <w:rPr>
          <w:rFonts w:ascii="Times New Roman" w:hAnsi="Times New Roman" w:cs="Times New Roman"/>
          <w:i/>
          <w:color w:val="1F497D" w:themeColor="text2"/>
          <w:lang w:val="en-US"/>
          <w:rPrChange w:id="543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o</w:t>
      </w:r>
      <w:r w:rsidR="00287052" w:rsidRPr="00DD7497">
        <w:rPr>
          <w:rFonts w:ascii="Times New Roman" w:hAnsi="Times New Roman" w:cs="Times New Roman"/>
          <w:color w:val="1F497D" w:themeColor="text2"/>
          <w:lang w:val="en-US"/>
          <w:rPrChange w:id="544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is </w:t>
      </w:r>
      <w:r w:rsidR="007A0C8E" w:rsidRPr="00DD7497">
        <w:rPr>
          <w:rFonts w:ascii="Times New Roman" w:hAnsi="Times New Roman" w:cs="Times New Roman"/>
          <w:color w:val="1F497D" w:themeColor="text2"/>
          <w:lang w:val="en-US"/>
          <w:rPrChange w:id="545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only applicable for views with integer </w:t>
      </w:r>
      <w:r w:rsidR="003A33C7" w:rsidRPr="00DD7497">
        <w:rPr>
          <w:rFonts w:ascii="Times New Roman" w:hAnsi="Times New Roman" w:cs="Times New Roman"/>
          <w:color w:val="1F497D" w:themeColor="text2"/>
          <w:lang w:val="en-US"/>
          <w:rPrChange w:id="546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base </w:t>
      </w:r>
      <w:r w:rsidR="007A0C8E" w:rsidRPr="00DD7497">
        <w:rPr>
          <w:rFonts w:ascii="Times New Roman" w:hAnsi="Times New Roman" w:cs="Times New Roman"/>
          <w:color w:val="1F497D" w:themeColor="text2"/>
          <w:lang w:val="en-US"/>
          <w:rPrChange w:id="547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>view numbers</w:t>
      </w:r>
      <w:r w:rsidR="000D2911" w:rsidRPr="00DD7497">
        <w:rPr>
          <w:rFonts w:ascii="Times New Roman" w:hAnsi="Times New Roman" w:cs="Times New Roman"/>
          <w:color w:val="1F497D" w:themeColor="text2"/>
          <w:lang w:val="en-US"/>
          <w:rPrChange w:id="548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. For </w:t>
      </w:r>
      <w:r w:rsidR="000D2911" w:rsidRPr="00DD7497">
        <w:rPr>
          <w:rFonts w:ascii="Times New Roman" w:hAnsi="Times New Roman" w:cs="Times New Roman"/>
          <w:i/>
          <w:color w:val="1F497D" w:themeColor="text2"/>
          <w:lang w:val="en-US"/>
          <w:rPrChange w:id="549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RefType</w:t>
      </w:r>
      <w:r w:rsidR="000D2911" w:rsidRPr="00DD7497">
        <w:rPr>
          <w:rFonts w:ascii="Times New Roman" w:hAnsi="Times New Roman" w:cs="Times New Roman"/>
          <w:color w:val="1F497D" w:themeColor="text2"/>
          <w:lang w:val="en-US"/>
          <w:rPrChange w:id="550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</w:t>
      </w:r>
      <w:r w:rsidR="000D2911" w:rsidRPr="00DD7497">
        <w:rPr>
          <w:rFonts w:ascii="Times New Roman" w:hAnsi="Times New Roman" w:cs="Times New Roman"/>
          <w:i/>
          <w:color w:val="1F497D" w:themeColor="text2"/>
          <w:lang w:val="en-US"/>
          <w:rPrChange w:id="551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o</w:t>
      </w:r>
      <w:r w:rsidR="000D2911" w:rsidRPr="00DD7497">
        <w:rPr>
          <w:rFonts w:ascii="Times New Roman" w:hAnsi="Times New Roman" w:cs="Times New Roman"/>
          <w:color w:val="1F497D" w:themeColor="text2"/>
          <w:lang w:val="en-US"/>
          <w:rPrChange w:id="552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the </w:t>
      </w:r>
      <w:r w:rsidR="00526AAE" w:rsidRPr="00DD7497">
        <w:rPr>
          <w:rFonts w:ascii="Times New Roman" w:hAnsi="Times New Roman" w:cs="Times New Roman"/>
          <w:i/>
          <w:color w:val="1F497D" w:themeColor="text2"/>
          <w:lang w:val="en-US"/>
          <w:rPrChange w:id="553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T</w:t>
      </w:r>
      <w:r w:rsidR="000D2911" w:rsidRPr="00DD7497">
        <w:rPr>
          <w:rFonts w:ascii="Times New Roman" w:hAnsi="Times New Roman" w:cs="Times New Roman"/>
          <w:i/>
          <w:color w:val="1F497D" w:themeColor="text2"/>
          <w:lang w:val="en-US"/>
          <w:rPrChange w:id="554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est</w:t>
      </w:r>
      <w:r w:rsidR="00526AAE" w:rsidRPr="00DD7497">
        <w:rPr>
          <w:rFonts w:ascii="Times New Roman" w:hAnsi="Times New Roman" w:cs="Times New Roman"/>
          <w:i/>
          <w:color w:val="1F497D" w:themeColor="text2"/>
          <w:lang w:val="en-US"/>
          <w:rPrChange w:id="555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T</w:t>
      </w:r>
      <w:r w:rsidR="000D2911" w:rsidRPr="00DD7497">
        <w:rPr>
          <w:rFonts w:ascii="Times New Roman" w:hAnsi="Times New Roman" w:cs="Times New Roman"/>
          <w:i/>
          <w:color w:val="1F497D" w:themeColor="text2"/>
          <w:lang w:val="en-US"/>
          <w:rPrChange w:id="556" w:author="GT" w:date="2012-08-09T12:36:00Z">
            <w:rPr>
              <w:rFonts w:ascii="Times New Roman" w:hAnsi="Times New Roman" w:cs="Times New Roman"/>
              <w:i/>
              <w:color w:val="1F497D" w:themeColor="text2"/>
              <w:lang w:val="en-US"/>
            </w:rPr>
          </w:rPrChange>
        </w:rPr>
        <w:t>ype</w:t>
      </w:r>
      <w:r w:rsidR="000D2911" w:rsidRPr="00DD7497">
        <w:rPr>
          <w:rFonts w:ascii="Times New Roman" w:hAnsi="Times New Roman" w:cs="Times New Roman"/>
          <w:color w:val="1F497D" w:themeColor="text2"/>
          <w:lang w:val="en-US"/>
          <w:rPrChange w:id="557" w:author="GT" w:date="2012-08-09T12:36:00Z">
            <w:rPr>
              <w:rFonts w:ascii="Times New Roman" w:hAnsi="Times New Roman" w:cs="Times New Roman"/>
              <w:color w:val="1F497D" w:themeColor="text2"/>
              <w:lang w:val="en-US"/>
            </w:rPr>
          </w:rPrChange>
        </w:rPr>
        <w:t xml:space="preserve"> for the reference view is not used. </w:t>
      </w:r>
    </w:p>
    <w:p w:rsidR="00AC2720" w:rsidRPr="00DD7497" w:rsidRDefault="00AC2720" w:rsidP="00AC2720">
      <w:pPr>
        <w:rPr>
          <w:rFonts w:ascii="Times New Roman" w:hAnsi="Times New Roman" w:cs="Times New Roman"/>
          <w:lang w:val="en-US"/>
          <w:rPrChange w:id="558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55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lastRenderedPageBreak/>
        <w:t>[cx0 B(cc1) I(</w:t>
      </w:r>
      <w:r w:rsidRPr="00DD7497">
        <w:rPr>
          <w:rFonts w:ascii="Times New Roman" w:hAnsi="Times New Roman" w:cs="Times New Roman"/>
          <w:highlight w:val="yellow"/>
          <w:lang w:val="en-US"/>
          <w:rPrChange w:id="560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s</w:t>
      </w:r>
      <w:r w:rsidRPr="00DD7497">
        <w:rPr>
          <w:rFonts w:ascii="Times New Roman" w:hAnsi="Times New Roman" w:cs="Times New Roman"/>
          <w:lang w:val="en-US"/>
          <w:rPrChange w:id="56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0.5)] [cx1 B(oo0 oo2) I(</w:t>
      </w:r>
      <w:r w:rsidRPr="00DD7497">
        <w:rPr>
          <w:rFonts w:ascii="Times New Roman" w:hAnsi="Times New Roman" w:cs="Times New Roman"/>
          <w:highlight w:val="yellow"/>
          <w:lang w:val="en-US"/>
          <w:rPrChange w:id="562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s</w:t>
      </w:r>
      <w:r w:rsidRPr="00DD7497">
        <w:rPr>
          <w:rFonts w:ascii="Times New Roman" w:hAnsi="Times New Roman" w:cs="Times New Roman"/>
          <w:lang w:val="en-US"/>
          <w:rPrChange w:id="56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0.5 </w:t>
      </w:r>
      <w:r w:rsidRPr="00DD7497">
        <w:rPr>
          <w:rFonts w:ascii="Times New Roman" w:hAnsi="Times New Roman" w:cs="Times New Roman"/>
          <w:highlight w:val="yellow"/>
          <w:lang w:val="en-US"/>
          <w:rPrChange w:id="564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s</w:t>
      </w:r>
      <w:r w:rsidRPr="00DD7497">
        <w:rPr>
          <w:rFonts w:ascii="Times New Roman" w:hAnsi="Times New Roman" w:cs="Times New Roman"/>
          <w:lang w:val="en-US"/>
          <w:rPrChange w:id="56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1.5)] [cx2 B(cc2) I(</w:t>
      </w:r>
      <w:r w:rsidRPr="00DD7497">
        <w:rPr>
          <w:rFonts w:ascii="Times New Roman" w:hAnsi="Times New Roman" w:cs="Times New Roman"/>
          <w:highlight w:val="yellow"/>
          <w:lang w:val="en-US"/>
          <w:rPrChange w:id="566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s</w:t>
      </w:r>
      <w:r w:rsidRPr="00DD7497">
        <w:rPr>
          <w:rFonts w:ascii="Times New Roman" w:hAnsi="Times New Roman" w:cs="Times New Roman"/>
          <w:lang w:val="en-US"/>
          <w:rPrChange w:id="56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1.5)]</w:t>
      </w:r>
    </w:p>
    <w:p w:rsidR="00724FD0" w:rsidRPr="00DD7497" w:rsidRDefault="00BB2D4D" w:rsidP="00904616">
      <w:pPr>
        <w:pStyle w:val="Heading1"/>
        <w:rPr>
          <w:lang w:val="en-US"/>
          <w:rPrChange w:id="568" w:author="GT" w:date="2012-08-09T12:36:00Z">
            <w:rPr>
              <w:lang w:val="en-US"/>
            </w:rPr>
          </w:rPrChange>
        </w:rPr>
      </w:pPr>
      <w:r w:rsidRPr="00DD7497">
        <w:rPr>
          <w:lang w:val="en-US"/>
          <w:rPrChange w:id="569" w:author="GT" w:date="2012-08-09T12:36:00Z">
            <w:rPr>
              <w:lang w:val="en-US"/>
            </w:rPr>
          </w:rPrChange>
        </w:rPr>
        <w:t>Example</w:t>
      </w:r>
      <w:r w:rsidR="00EA2BCB" w:rsidRPr="00DD7497">
        <w:rPr>
          <w:lang w:val="en-US"/>
          <w:rPrChange w:id="570" w:author="GT" w:date="2012-08-09T12:36:00Z">
            <w:rPr>
              <w:lang w:val="en-US"/>
            </w:rPr>
          </w:rPrChange>
        </w:rPr>
        <w:t>:</w:t>
      </w:r>
    </w:p>
    <w:p w:rsidR="00904616" w:rsidRPr="00DD7497" w:rsidRDefault="00904616" w:rsidP="00904616">
      <w:pPr>
        <w:rPr>
          <w:lang w:val="en-US"/>
          <w:rPrChange w:id="571" w:author="GT" w:date="2012-08-09T12:36:00Z">
            <w:rPr>
              <w:lang w:val="en-US"/>
            </w:rPr>
          </w:rPrChange>
        </w:rPr>
      </w:pPr>
    </w:p>
    <w:p w:rsidR="00EA2BCB" w:rsidRPr="00DD7497" w:rsidRDefault="0018439B" w:rsidP="00BB2D4D">
      <w:pPr>
        <w:rPr>
          <w:rFonts w:ascii="Times New Roman" w:hAnsi="Times New Roman" w:cs="Times New Roman"/>
          <w:lang w:val="en-US"/>
          <w:rPrChange w:id="572" w:author="GT" w:date="2012-08-09T12:36:00Z">
            <w:rPr>
              <w:rFonts w:ascii="Times New Roman" w:hAnsi="Times New Roman" w:cs="Times New Roman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573" w:author="GT" w:date="2012-08-09T12:36:00Z">
            <w:rPr>
              <w:rFonts w:ascii="Times New Roman" w:hAnsi="Times New Roman" w:cs="Times New Roman"/>
            </w:rPr>
          </w:rPrChange>
        </w:rPr>
        <w:t>Interpolation</w:t>
      </w:r>
      <w:r w:rsidR="00003FED" w:rsidRPr="00DD7497">
        <w:rPr>
          <w:rFonts w:ascii="Times New Roman" w:hAnsi="Times New Roman" w:cs="Times New Roman"/>
          <w:lang w:val="en-US"/>
          <w:rPrChange w:id="574" w:author="GT" w:date="2012-08-09T12:36:00Z">
            <w:rPr>
              <w:rFonts w:ascii="Times New Roman" w:hAnsi="Times New Roman" w:cs="Times New Roman"/>
            </w:rPr>
          </w:rPrChange>
        </w:rPr>
        <w:t>,</w:t>
      </w:r>
      <w:r w:rsidRPr="00DD7497">
        <w:rPr>
          <w:rFonts w:ascii="Times New Roman" w:hAnsi="Times New Roman" w:cs="Times New Roman"/>
          <w:lang w:val="en-US"/>
          <w:rPrChange w:id="575" w:author="GT" w:date="2012-08-09T12:36:00Z">
            <w:rPr>
              <w:rFonts w:ascii="Times New Roman" w:hAnsi="Times New Roman" w:cs="Times New Roman"/>
            </w:rPr>
          </w:rPrChange>
        </w:rPr>
        <w:t xml:space="preserve"> </w:t>
      </w:r>
      <w:r w:rsidR="00003FED" w:rsidRPr="00DD7497">
        <w:rPr>
          <w:rFonts w:ascii="Times New Roman" w:hAnsi="Times New Roman" w:cs="Times New Roman"/>
          <w:lang w:val="en-US"/>
          <w:rPrChange w:id="576" w:author="GT" w:date="2012-08-09T12:36:00Z">
            <w:rPr>
              <w:rFonts w:ascii="Times New Roman" w:hAnsi="Times New Roman" w:cs="Times New Roman"/>
            </w:rPr>
          </w:rPrChange>
        </w:rPr>
        <w:t>c</w:t>
      </w:r>
      <w:r w:rsidR="00EA2BCB" w:rsidRPr="00DD7497">
        <w:rPr>
          <w:rFonts w:ascii="Times New Roman" w:hAnsi="Times New Roman" w:cs="Times New Roman"/>
          <w:lang w:val="en-US"/>
          <w:rPrChange w:id="577" w:author="GT" w:date="2012-08-09T12:36:00Z">
            <w:rPr>
              <w:rFonts w:ascii="Times New Roman" w:hAnsi="Times New Roman" w:cs="Times New Roman"/>
            </w:rPr>
          </w:rPrChange>
        </w:rPr>
        <w:t xml:space="preserve">oding </w:t>
      </w:r>
      <w:r w:rsidR="00003FED" w:rsidRPr="00DD7497">
        <w:rPr>
          <w:rFonts w:ascii="Times New Roman" w:hAnsi="Times New Roman" w:cs="Times New Roman"/>
          <w:lang w:val="en-US"/>
          <w:rPrChange w:id="578" w:author="GT" w:date="2012-08-09T12:36:00Z">
            <w:rPr>
              <w:rFonts w:ascii="Times New Roman" w:hAnsi="Times New Roman" w:cs="Times New Roman"/>
            </w:rPr>
          </w:rPrChange>
        </w:rPr>
        <w:t>o</w:t>
      </w:r>
      <w:r w:rsidR="00EA2BCB" w:rsidRPr="00DD7497">
        <w:rPr>
          <w:rFonts w:ascii="Times New Roman" w:hAnsi="Times New Roman" w:cs="Times New Roman"/>
          <w:lang w:val="en-US"/>
          <w:rPrChange w:id="579" w:author="GT" w:date="2012-08-09T12:36:00Z">
            <w:rPr>
              <w:rFonts w:ascii="Times New Roman" w:hAnsi="Times New Roman" w:cs="Times New Roman"/>
            </w:rPr>
          </w:rPrChange>
        </w:rPr>
        <w:t xml:space="preserve">rder </w:t>
      </w:r>
      <w:r w:rsidR="00003FED" w:rsidRPr="00DD7497">
        <w:rPr>
          <w:rFonts w:ascii="Times New Roman" w:hAnsi="Times New Roman" w:cs="Times New Roman"/>
          <w:lang w:val="en-US"/>
          <w:rPrChange w:id="580" w:author="GT" w:date="2012-08-09T12:36:00Z">
            <w:rPr>
              <w:rFonts w:ascii="Times New Roman" w:hAnsi="Times New Roman" w:cs="Times New Roman"/>
            </w:rPr>
          </w:rPrChange>
        </w:rPr>
        <w:t>T</w:t>
      </w:r>
      <w:r w:rsidR="00EA2BCB" w:rsidRPr="00DD7497">
        <w:rPr>
          <w:rFonts w:ascii="Times New Roman" w:hAnsi="Times New Roman" w:cs="Times New Roman"/>
          <w:lang w:val="en-US"/>
          <w:rPrChange w:id="581" w:author="GT" w:date="2012-08-09T12:36:00Z">
            <w:rPr>
              <w:rFonts w:ascii="Times New Roman" w:hAnsi="Times New Roman" w:cs="Times New Roman"/>
            </w:rPr>
          </w:rPrChange>
        </w:rPr>
        <w:t>1</w:t>
      </w:r>
      <w:r w:rsidR="00003FED" w:rsidRPr="00DD7497">
        <w:rPr>
          <w:rFonts w:ascii="Times New Roman" w:hAnsi="Times New Roman" w:cs="Times New Roman"/>
          <w:lang w:val="en-US"/>
          <w:rPrChange w:id="582" w:author="GT" w:date="2012-08-09T12:36:00Z">
            <w:rPr>
              <w:rFonts w:ascii="Times New Roman" w:hAnsi="Times New Roman" w:cs="Times New Roman"/>
            </w:rPr>
          </w:rPrChange>
        </w:rPr>
        <w:t>D1T</w:t>
      </w:r>
      <w:r w:rsidR="00EA2BCB" w:rsidRPr="00DD7497">
        <w:rPr>
          <w:rFonts w:ascii="Times New Roman" w:hAnsi="Times New Roman" w:cs="Times New Roman"/>
          <w:lang w:val="en-US"/>
          <w:rPrChange w:id="583" w:author="GT" w:date="2012-08-09T12:36:00Z">
            <w:rPr>
              <w:rFonts w:ascii="Times New Roman" w:hAnsi="Times New Roman" w:cs="Times New Roman"/>
            </w:rPr>
          </w:rPrChange>
        </w:rPr>
        <w:t>0</w:t>
      </w:r>
      <w:r w:rsidR="00003FED" w:rsidRPr="00DD7497">
        <w:rPr>
          <w:rFonts w:ascii="Times New Roman" w:hAnsi="Times New Roman" w:cs="Times New Roman"/>
          <w:lang w:val="en-US"/>
          <w:rPrChange w:id="584" w:author="GT" w:date="2012-08-09T12:36:00Z">
            <w:rPr>
              <w:rFonts w:ascii="Times New Roman" w:hAnsi="Times New Roman" w:cs="Times New Roman"/>
            </w:rPr>
          </w:rPrChange>
        </w:rPr>
        <w:t>D0T</w:t>
      </w:r>
      <w:r w:rsidR="00EA2BCB" w:rsidRPr="00DD7497">
        <w:rPr>
          <w:rFonts w:ascii="Times New Roman" w:hAnsi="Times New Roman" w:cs="Times New Roman"/>
          <w:lang w:val="en-US"/>
          <w:rPrChange w:id="585" w:author="GT" w:date="2012-08-09T12:36:00Z">
            <w:rPr>
              <w:rFonts w:ascii="Times New Roman" w:hAnsi="Times New Roman" w:cs="Times New Roman"/>
            </w:rPr>
          </w:rPrChange>
        </w:rPr>
        <w:t>2</w:t>
      </w:r>
      <w:r w:rsidR="00003FED" w:rsidRPr="00DD7497">
        <w:rPr>
          <w:rFonts w:ascii="Times New Roman" w:hAnsi="Times New Roman" w:cs="Times New Roman"/>
          <w:lang w:val="en-US"/>
          <w:rPrChange w:id="586" w:author="GT" w:date="2012-08-09T12:36:00Z">
            <w:rPr>
              <w:rFonts w:ascii="Times New Roman" w:hAnsi="Times New Roman" w:cs="Times New Roman"/>
            </w:rPr>
          </w:rPrChange>
        </w:rPr>
        <w:t>D2</w:t>
      </w:r>
      <w:r w:rsidR="00EA2BCB" w:rsidRPr="00DD7497">
        <w:rPr>
          <w:rFonts w:ascii="Times New Roman" w:hAnsi="Times New Roman" w:cs="Times New Roman"/>
          <w:lang w:val="en-US"/>
          <w:rPrChange w:id="587" w:author="GT" w:date="2012-08-09T12:36:00Z">
            <w:rPr>
              <w:rFonts w:ascii="Times New Roman" w:hAnsi="Times New Roman" w:cs="Times New Roman"/>
            </w:rPr>
          </w:rPrChange>
        </w:rPr>
        <w:t xml:space="preserve"> or </w:t>
      </w:r>
      <w:r w:rsidR="00003FED" w:rsidRPr="00DD7497">
        <w:rPr>
          <w:rFonts w:ascii="Times New Roman" w:hAnsi="Times New Roman" w:cs="Times New Roman"/>
          <w:lang w:val="en-US"/>
          <w:rPrChange w:id="588" w:author="GT" w:date="2012-08-09T12:36:00Z">
            <w:rPr>
              <w:rFonts w:ascii="Times New Roman" w:hAnsi="Times New Roman" w:cs="Times New Roman"/>
            </w:rPr>
          </w:rPrChange>
        </w:rPr>
        <w:t>T1D1T2D2T</w:t>
      </w:r>
      <w:r w:rsidR="00E760A2" w:rsidRPr="00DD7497">
        <w:rPr>
          <w:rFonts w:ascii="Times New Roman" w:hAnsi="Times New Roman" w:cs="Times New Roman"/>
          <w:lang w:val="en-US"/>
          <w:rPrChange w:id="589" w:author="GT" w:date="2012-08-09T12:36:00Z">
            <w:rPr>
              <w:rFonts w:ascii="Times New Roman" w:hAnsi="Times New Roman" w:cs="Times New Roman"/>
            </w:rPr>
          </w:rPrChange>
        </w:rPr>
        <w:t>0</w:t>
      </w:r>
      <w:r w:rsidR="00003FED" w:rsidRPr="00DD7497">
        <w:rPr>
          <w:rFonts w:ascii="Times New Roman" w:hAnsi="Times New Roman" w:cs="Times New Roman"/>
          <w:lang w:val="en-US"/>
          <w:rPrChange w:id="590" w:author="GT" w:date="2012-08-09T12:36:00Z">
            <w:rPr>
              <w:rFonts w:ascii="Times New Roman" w:hAnsi="Times New Roman" w:cs="Times New Roman"/>
            </w:rPr>
          </w:rPrChange>
        </w:rPr>
        <w:t>D</w:t>
      </w:r>
      <w:r w:rsidR="00E760A2" w:rsidRPr="00DD7497">
        <w:rPr>
          <w:rFonts w:ascii="Times New Roman" w:hAnsi="Times New Roman" w:cs="Times New Roman"/>
          <w:lang w:val="en-US"/>
          <w:rPrChange w:id="591" w:author="GT" w:date="2012-08-09T12:36:00Z">
            <w:rPr>
              <w:rFonts w:ascii="Times New Roman" w:hAnsi="Times New Roman" w:cs="Times New Roman"/>
            </w:rPr>
          </w:rPrChange>
        </w:rPr>
        <w:t>0</w:t>
      </w:r>
      <w:r w:rsidR="00EA2BCB" w:rsidRPr="00DD7497">
        <w:rPr>
          <w:rFonts w:ascii="Times New Roman" w:hAnsi="Times New Roman" w:cs="Times New Roman"/>
          <w:lang w:val="en-US"/>
          <w:rPrChange w:id="592" w:author="GT" w:date="2012-08-09T12:36:00Z">
            <w:rPr>
              <w:rFonts w:ascii="Times New Roman" w:hAnsi="Times New Roman" w:cs="Times New Roman"/>
            </w:rPr>
          </w:rPrChange>
        </w:rPr>
        <w:t>:</w:t>
      </w:r>
    </w:p>
    <w:p w:rsidR="003A33C7" w:rsidRPr="00DD7497" w:rsidRDefault="003A33C7" w:rsidP="003A33C7">
      <w:pPr>
        <w:rPr>
          <w:rFonts w:ascii="Times New Roman" w:hAnsi="Times New Roman" w:cs="Times New Roman"/>
          <w:lang w:val="en-US"/>
          <w:rPrChange w:id="593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59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[cx0 B(cc1) I(s0.5)][cx1 B(oo</w:t>
      </w:r>
      <w:r w:rsidR="00B16C01" w:rsidRPr="00DD7497">
        <w:rPr>
          <w:rFonts w:ascii="Times New Roman" w:hAnsi="Times New Roman" w:cs="Times New Roman"/>
          <w:lang w:val="en-US"/>
          <w:rPrChange w:id="59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0</w:t>
      </w:r>
      <w:r w:rsidRPr="00DD7497">
        <w:rPr>
          <w:rFonts w:ascii="Times New Roman" w:hAnsi="Times New Roman" w:cs="Times New Roman"/>
          <w:lang w:val="en-US"/>
          <w:rPrChange w:id="59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oo2) I(s0.5 s1.5)] [cx2 B(cc2) I(s1.5)]</w:t>
      </w:r>
    </w:p>
    <w:p w:rsidR="00BB2D4D" w:rsidRPr="00DD7497" w:rsidRDefault="00BB2D4D" w:rsidP="003A33C7">
      <w:pPr>
        <w:rPr>
          <w:rFonts w:ascii="Times New Roman" w:hAnsi="Times New Roman" w:cs="Times New Roman"/>
          <w:lang w:val="en-US"/>
          <w:rPrChange w:id="597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</w:p>
    <w:p w:rsidR="00B16C01" w:rsidRPr="00DD7497" w:rsidRDefault="00B16C01" w:rsidP="003A33C7">
      <w:pPr>
        <w:rPr>
          <w:rFonts w:ascii="Times New Roman" w:hAnsi="Times New Roman" w:cs="Times New Roman"/>
          <w:u w:val="single"/>
          <w:lang w:val="en-US"/>
          <w:rPrChange w:id="598" w:author="GT" w:date="2012-08-09T12:36:00Z">
            <w:rPr>
              <w:rFonts w:ascii="Times New Roman" w:hAnsi="Times New Roman" w:cs="Times New Roman"/>
              <w:u w:val="single"/>
              <w:lang w:val="en-US"/>
            </w:rPr>
          </w:rPrChange>
        </w:rPr>
      </w:pPr>
      <w:r w:rsidRPr="00DD7497">
        <w:rPr>
          <w:rFonts w:ascii="Times New Roman" w:hAnsi="Times New Roman" w:cs="Times New Roman"/>
          <w:u w:val="single"/>
          <w:lang w:val="en-US"/>
          <w:rPrChange w:id="599" w:author="GT" w:date="2012-08-09T12:36:00Z">
            <w:rPr>
              <w:rFonts w:ascii="Times New Roman" w:hAnsi="Times New Roman" w:cs="Times New Roman"/>
              <w:u w:val="single"/>
              <w:lang w:val="en-US"/>
            </w:rPr>
          </w:rPrChange>
        </w:rPr>
        <w:t>Synthesis setup</w:t>
      </w:r>
      <w:r w:rsidR="00054489" w:rsidRPr="00DD7497">
        <w:rPr>
          <w:rFonts w:ascii="Times New Roman" w:hAnsi="Times New Roman" w:cs="Times New Roman"/>
          <w:u w:val="single"/>
          <w:lang w:val="en-US"/>
          <w:rPrChange w:id="600" w:author="GT" w:date="2012-08-09T12:36:00Z">
            <w:rPr>
              <w:rFonts w:ascii="Times New Roman" w:hAnsi="Times New Roman" w:cs="Times New Roman"/>
              <w:u w:val="single"/>
              <w:lang w:val="en-US"/>
            </w:rPr>
          </w:rPrChange>
        </w:rPr>
        <w:t xml:space="preserve"> when encoding depth 1</w:t>
      </w:r>
      <w:r w:rsidR="00385D05" w:rsidRPr="00DD7497">
        <w:rPr>
          <w:rFonts w:ascii="Times New Roman" w:hAnsi="Times New Roman" w:cs="Times New Roman"/>
          <w:u w:val="single"/>
          <w:lang w:val="en-US"/>
          <w:rPrChange w:id="601" w:author="GT" w:date="2012-08-09T12:36:00Z">
            <w:rPr>
              <w:rFonts w:ascii="Times New Roman" w:hAnsi="Times New Roman" w:cs="Times New Roman"/>
              <w:u w:val="single"/>
              <w:lang w:val="en-US"/>
            </w:rPr>
          </w:rPrChange>
        </w:rPr>
        <w:t>:</w:t>
      </w:r>
      <w:r w:rsidR="00385D05" w:rsidRPr="00DD7497">
        <w:rPr>
          <w:rFonts w:ascii="Times New Roman" w:hAnsi="Times New Roman" w:cs="Times New Roman"/>
          <w:lang w:val="en-US"/>
          <w:rPrChange w:id="60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</w:t>
      </w:r>
      <w:r w:rsidR="00981F28" w:rsidRPr="00DD7497">
        <w:rPr>
          <w:rFonts w:ascii="Times New Roman" w:hAnsi="Times New Roman" w:cs="Times New Roman"/>
          <w:lang w:val="en-US"/>
          <w:rPrChange w:id="60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[</w:t>
      </w:r>
      <w:r w:rsidR="00981F28" w:rsidRPr="00DD7497">
        <w:rPr>
          <w:rFonts w:ascii="Times New Roman" w:hAnsi="Times New Roman" w:cs="Times New Roman"/>
          <w:highlight w:val="cyan"/>
          <w:lang w:val="en-US"/>
          <w:rPrChange w:id="604" w:author="GT" w:date="2012-08-09T12:36:00Z">
            <w:rPr>
              <w:rFonts w:ascii="Times New Roman" w:hAnsi="Times New Roman" w:cs="Times New Roman"/>
              <w:highlight w:val="cyan"/>
              <w:lang w:val="en-US"/>
            </w:rPr>
          </w:rPrChange>
        </w:rPr>
        <w:t>c</w:t>
      </w:r>
      <w:r w:rsidR="00981F28" w:rsidRPr="00DD7497">
        <w:rPr>
          <w:rFonts w:ascii="Times New Roman" w:hAnsi="Times New Roman" w:cs="Times New Roman"/>
          <w:highlight w:val="magenta"/>
          <w:lang w:val="en-US"/>
          <w:rPrChange w:id="605" w:author="GT" w:date="2012-08-09T12:36:00Z">
            <w:rPr>
              <w:rFonts w:ascii="Times New Roman" w:hAnsi="Times New Roman" w:cs="Times New Roman"/>
              <w:highlight w:val="magenta"/>
              <w:lang w:val="en-US"/>
            </w:rPr>
          </w:rPrChange>
        </w:rPr>
        <w:t>x</w:t>
      </w:r>
      <w:r w:rsidR="00981F28" w:rsidRPr="00DD7497">
        <w:rPr>
          <w:rFonts w:ascii="Times New Roman" w:hAnsi="Times New Roman" w:cs="Times New Roman"/>
          <w:highlight w:val="darkYellow"/>
          <w:lang w:val="en-US"/>
          <w:rPrChange w:id="606" w:author="GT" w:date="2012-08-09T12:36:00Z">
            <w:rPr>
              <w:rFonts w:ascii="Times New Roman" w:hAnsi="Times New Roman" w:cs="Times New Roman"/>
              <w:highlight w:val="darkYellow"/>
              <w:lang w:val="en-US"/>
            </w:rPr>
          </w:rPrChange>
        </w:rPr>
        <w:t>1</w:t>
      </w:r>
      <w:r w:rsidR="00981F28" w:rsidRPr="00DD7497">
        <w:rPr>
          <w:rFonts w:ascii="Times New Roman" w:hAnsi="Times New Roman" w:cs="Times New Roman"/>
          <w:lang w:val="en-US"/>
          <w:rPrChange w:id="60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B(</w:t>
      </w:r>
      <w:r w:rsidR="00981F28" w:rsidRPr="00DD7497">
        <w:rPr>
          <w:rFonts w:ascii="Times New Roman" w:hAnsi="Times New Roman" w:cs="Times New Roman"/>
          <w:highlight w:val="red"/>
          <w:lang w:val="en-US"/>
          <w:rPrChange w:id="608" w:author="GT" w:date="2012-08-09T12:36:00Z">
            <w:rPr>
              <w:rFonts w:ascii="Times New Roman" w:hAnsi="Times New Roman" w:cs="Times New Roman"/>
              <w:highlight w:val="red"/>
              <w:lang w:val="en-US"/>
            </w:rPr>
          </w:rPrChange>
        </w:rPr>
        <w:t>o</w:t>
      </w:r>
      <w:r w:rsidR="00981F28" w:rsidRPr="00DD7497">
        <w:rPr>
          <w:rFonts w:ascii="Times New Roman" w:hAnsi="Times New Roman" w:cs="Times New Roman"/>
          <w:highlight w:val="darkCyan"/>
          <w:lang w:val="en-US"/>
          <w:rPrChange w:id="609" w:author="GT" w:date="2012-08-09T12:36:00Z">
            <w:rPr>
              <w:rFonts w:ascii="Times New Roman" w:hAnsi="Times New Roman" w:cs="Times New Roman"/>
              <w:highlight w:val="darkCyan"/>
              <w:lang w:val="en-US"/>
            </w:rPr>
          </w:rPrChange>
        </w:rPr>
        <w:t>o</w:t>
      </w:r>
      <w:r w:rsidR="00981F28" w:rsidRPr="00DD7497">
        <w:rPr>
          <w:rFonts w:ascii="Times New Roman" w:hAnsi="Times New Roman" w:cs="Times New Roman"/>
          <w:highlight w:val="yellow"/>
          <w:lang w:val="en-US"/>
          <w:rPrChange w:id="610" w:author="GT" w:date="2012-08-09T12:36:00Z">
            <w:rPr>
              <w:rFonts w:ascii="Times New Roman" w:hAnsi="Times New Roman" w:cs="Times New Roman"/>
              <w:highlight w:val="yellow"/>
              <w:lang w:val="en-US"/>
            </w:rPr>
          </w:rPrChange>
        </w:rPr>
        <w:t>0</w:t>
      </w:r>
      <w:r w:rsidR="00981F28" w:rsidRPr="00DD7497">
        <w:rPr>
          <w:rFonts w:ascii="Times New Roman" w:hAnsi="Times New Roman" w:cs="Times New Roman"/>
          <w:lang w:val="en-US"/>
          <w:rPrChange w:id="61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</w:t>
      </w:r>
      <w:r w:rsidR="00981F28" w:rsidRPr="00DD7497">
        <w:rPr>
          <w:rFonts w:ascii="Times New Roman" w:hAnsi="Times New Roman" w:cs="Times New Roman"/>
          <w:highlight w:val="darkMagenta"/>
          <w:lang w:val="en-US"/>
          <w:rPrChange w:id="612" w:author="GT" w:date="2012-08-09T12:36:00Z">
            <w:rPr>
              <w:rFonts w:ascii="Times New Roman" w:hAnsi="Times New Roman" w:cs="Times New Roman"/>
              <w:highlight w:val="darkMagenta"/>
              <w:lang w:val="en-US"/>
            </w:rPr>
          </w:rPrChange>
        </w:rPr>
        <w:t>o</w:t>
      </w:r>
      <w:r w:rsidR="00981F28" w:rsidRPr="00DD7497">
        <w:rPr>
          <w:rFonts w:ascii="Times New Roman" w:hAnsi="Times New Roman" w:cs="Times New Roman"/>
          <w:highlight w:val="blue"/>
          <w:lang w:val="en-US"/>
          <w:rPrChange w:id="613" w:author="GT" w:date="2012-08-09T12:36:00Z">
            <w:rPr>
              <w:rFonts w:ascii="Times New Roman" w:hAnsi="Times New Roman" w:cs="Times New Roman"/>
              <w:highlight w:val="blue"/>
              <w:lang w:val="en-US"/>
            </w:rPr>
          </w:rPrChange>
        </w:rPr>
        <w:t>o</w:t>
      </w:r>
      <w:r w:rsidR="00981F28" w:rsidRPr="00DD7497">
        <w:rPr>
          <w:rFonts w:ascii="Times New Roman" w:hAnsi="Times New Roman" w:cs="Times New Roman"/>
          <w:highlight w:val="darkGray"/>
          <w:lang w:val="en-US"/>
          <w:rPrChange w:id="614" w:author="GT" w:date="2012-08-09T12:36:00Z">
            <w:rPr>
              <w:rFonts w:ascii="Times New Roman" w:hAnsi="Times New Roman" w:cs="Times New Roman"/>
              <w:highlight w:val="darkGray"/>
              <w:lang w:val="en-US"/>
            </w:rPr>
          </w:rPrChange>
        </w:rPr>
        <w:t>2</w:t>
      </w:r>
      <w:r w:rsidR="00981F28" w:rsidRPr="00DD7497">
        <w:rPr>
          <w:rFonts w:ascii="Times New Roman" w:hAnsi="Times New Roman" w:cs="Times New Roman"/>
          <w:lang w:val="en-US"/>
          <w:rPrChange w:id="61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) </w:t>
      </w:r>
      <w:r w:rsidR="00981F28" w:rsidRPr="00DD7497">
        <w:rPr>
          <w:rFonts w:ascii="Times New Roman" w:hAnsi="Times New Roman" w:cs="Times New Roman"/>
          <w:highlight w:val="green"/>
          <w:lang w:val="en-US"/>
          <w:rPrChange w:id="616" w:author="GT" w:date="2012-08-09T12:36:00Z">
            <w:rPr>
              <w:rFonts w:ascii="Times New Roman" w:hAnsi="Times New Roman" w:cs="Times New Roman"/>
              <w:highlight w:val="green"/>
              <w:lang w:val="en-US"/>
            </w:rPr>
          </w:rPrChange>
        </w:rPr>
        <w:t>I</w:t>
      </w:r>
      <w:r w:rsidR="00981F28" w:rsidRPr="00DD7497">
        <w:rPr>
          <w:rFonts w:ascii="Times New Roman" w:hAnsi="Times New Roman" w:cs="Times New Roman"/>
          <w:lang w:val="en-US"/>
          <w:rPrChange w:id="61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(s</w:t>
      </w:r>
      <w:r w:rsidR="00981F28" w:rsidRPr="00DD7497">
        <w:rPr>
          <w:rFonts w:ascii="Times New Roman" w:hAnsi="Times New Roman" w:cs="Times New Roman"/>
          <w:highlight w:val="lightGray"/>
          <w:lang w:val="en-US"/>
          <w:rPrChange w:id="618" w:author="GT" w:date="2012-08-09T12:36:00Z">
            <w:rPr>
              <w:rFonts w:ascii="Times New Roman" w:hAnsi="Times New Roman" w:cs="Times New Roman"/>
              <w:highlight w:val="lightGray"/>
              <w:lang w:val="en-US"/>
            </w:rPr>
          </w:rPrChange>
        </w:rPr>
        <w:t>0.5</w:t>
      </w:r>
      <w:r w:rsidR="00981F28" w:rsidRPr="00DD7497">
        <w:rPr>
          <w:rFonts w:ascii="Times New Roman" w:hAnsi="Times New Roman" w:cs="Times New Roman"/>
          <w:lang w:val="en-US"/>
          <w:rPrChange w:id="61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s</w:t>
      </w:r>
      <w:r w:rsidR="00981F28" w:rsidRPr="00DD7497">
        <w:rPr>
          <w:rFonts w:ascii="Times New Roman" w:hAnsi="Times New Roman" w:cs="Times New Roman"/>
          <w:highlight w:val="darkRed"/>
          <w:lang w:val="en-US"/>
          <w:rPrChange w:id="620" w:author="GT" w:date="2012-08-09T12:36:00Z">
            <w:rPr>
              <w:rFonts w:ascii="Times New Roman" w:hAnsi="Times New Roman" w:cs="Times New Roman"/>
              <w:highlight w:val="darkRed"/>
              <w:lang w:val="en-US"/>
            </w:rPr>
          </w:rPrChange>
        </w:rPr>
        <w:t>1.5</w:t>
      </w:r>
      <w:r w:rsidR="00981F28" w:rsidRPr="00DD7497">
        <w:rPr>
          <w:rFonts w:ascii="Times New Roman" w:hAnsi="Times New Roman" w:cs="Times New Roman"/>
          <w:lang w:val="en-US"/>
          <w:rPrChange w:id="62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)]</w:t>
      </w:r>
    </w:p>
    <w:p w:rsidR="00981F28" w:rsidRPr="00DD7497" w:rsidRDefault="00B16C01" w:rsidP="00981F28">
      <w:pPr>
        <w:rPr>
          <w:rFonts w:ascii="Times New Roman" w:hAnsi="Times New Roman" w:cs="Times New Roman"/>
          <w:lang w:val="en-US"/>
          <w:rPrChange w:id="622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62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View </w:t>
      </w:r>
      <w:r w:rsidRPr="00DD7497">
        <w:rPr>
          <w:rFonts w:ascii="Times New Roman" w:hAnsi="Times New Roman" w:cs="Times New Roman"/>
          <w:highlight w:val="lightGray"/>
          <w:lang w:val="en-US"/>
          <w:rPrChange w:id="624" w:author="GT" w:date="2012-08-09T12:36:00Z">
            <w:rPr>
              <w:rFonts w:ascii="Times New Roman" w:hAnsi="Times New Roman" w:cs="Times New Roman"/>
              <w:highlight w:val="lightGray"/>
              <w:lang w:val="en-US"/>
            </w:rPr>
          </w:rPrChange>
        </w:rPr>
        <w:t>0.5</w:t>
      </w:r>
      <w:r w:rsidRPr="00DD7497">
        <w:rPr>
          <w:rFonts w:ascii="Times New Roman" w:hAnsi="Times New Roman" w:cs="Times New Roman"/>
          <w:lang w:val="en-US"/>
          <w:rPrChange w:id="62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:</w:t>
      </w:r>
      <w:r w:rsidR="00385D05" w:rsidRPr="00DD7497">
        <w:rPr>
          <w:rFonts w:ascii="Times New Roman" w:hAnsi="Times New Roman" w:cs="Times New Roman"/>
          <w:lang w:val="en-US"/>
          <w:rPrChange w:id="62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</w:t>
      </w:r>
    </w:p>
    <w:p w:rsidR="00B16C01" w:rsidRPr="00DD7497" w:rsidRDefault="00981F28" w:rsidP="00E325B5">
      <w:pPr>
        <w:pStyle w:val="tabs"/>
        <w:rPr>
          <w:rPrChange w:id="627" w:author="GT" w:date="2012-08-09T12:36:00Z">
            <w:rPr/>
          </w:rPrChange>
        </w:rPr>
      </w:pPr>
      <w:r w:rsidRPr="00DD7497">
        <w:rPr>
          <w:rPrChange w:id="628" w:author="GT" w:date="2012-08-09T12:36:00Z">
            <w:rPr/>
          </w:rPrChange>
        </w:rPr>
        <w:t>Reference:</w:t>
      </w:r>
      <w:r w:rsidRPr="00DD7497">
        <w:rPr>
          <w:rPrChange w:id="629" w:author="GT" w:date="2012-08-09T12:36:00Z">
            <w:rPr/>
          </w:rPrChange>
        </w:rPr>
        <w:tab/>
      </w:r>
      <w:r w:rsidR="00054489" w:rsidRPr="00DD7497">
        <w:rPr>
          <w:highlight w:val="green"/>
          <w:rPrChange w:id="630" w:author="GT" w:date="2012-08-09T12:36:00Z">
            <w:rPr>
              <w:highlight w:val="green"/>
            </w:rPr>
          </w:rPrChange>
        </w:rPr>
        <w:t>interpolated</w:t>
      </w:r>
      <w:r w:rsidR="00054489" w:rsidRPr="00DD7497">
        <w:rPr>
          <w:rPrChange w:id="631" w:author="GT" w:date="2012-08-09T12:36:00Z">
            <w:rPr/>
          </w:rPrChange>
        </w:rPr>
        <w:t xml:space="preserve"> </w:t>
      </w:r>
      <w:r w:rsidR="00B16C01" w:rsidRPr="00DD7497">
        <w:rPr>
          <w:rPrChange w:id="632" w:author="GT" w:date="2012-08-09T12:36:00Z">
            <w:rPr/>
          </w:rPrChange>
        </w:rPr>
        <w:t>from</w:t>
      </w:r>
      <w:r w:rsidR="00054489" w:rsidRPr="00DD7497">
        <w:rPr>
          <w:rPrChange w:id="633" w:author="GT" w:date="2012-08-09T12:36:00Z">
            <w:rPr/>
          </w:rPrChange>
        </w:rPr>
        <w:tab/>
      </w:r>
      <w:r w:rsidR="00B16C01" w:rsidRPr="00DD7497">
        <w:rPr>
          <w:highlight w:val="cyan"/>
          <w:rPrChange w:id="634" w:author="GT" w:date="2012-08-09T12:36:00Z">
            <w:rPr>
              <w:highlight w:val="cyan"/>
            </w:rPr>
          </w:rPrChange>
        </w:rPr>
        <w:t>o</w:t>
      </w:r>
      <w:r w:rsidRPr="00DD7497">
        <w:rPr>
          <w:highlight w:val="cyan"/>
          <w:rPrChange w:id="635" w:author="GT" w:date="2012-08-09T12:36:00Z">
            <w:rPr>
              <w:highlight w:val="cyan"/>
            </w:rPr>
          </w:rPrChange>
        </w:rPr>
        <w:t>riginal</w:t>
      </w:r>
      <w:r w:rsidR="00054489" w:rsidRPr="00DD7497">
        <w:rPr>
          <w:rPrChange w:id="636" w:author="GT" w:date="2012-08-09T12:36:00Z">
            <w:rPr/>
          </w:rPrChange>
        </w:rPr>
        <w:tab/>
      </w:r>
      <w:r w:rsidR="00B16C01" w:rsidRPr="00DD7497">
        <w:rPr>
          <w:rPrChange w:id="637" w:author="GT" w:date="2012-08-09T12:36:00Z">
            <w:rPr/>
          </w:rPrChange>
        </w:rPr>
        <w:t xml:space="preserve">texture </w:t>
      </w:r>
      <w:r w:rsidR="00054489" w:rsidRPr="00DD7497">
        <w:rPr>
          <w:rPrChange w:id="638" w:author="GT" w:date="2012-08-09T12:36:00Z">
            <w:rPr/>
          </w:rPrChange>
        </w:rPr>
        <w:tab/>
      </w:r>
      <w:r w:rsidR="00B16C01" w:rsidRPr="00DD7497">
        <w:rPr>
          <w:rPrChange w:id="639" w:author="GT" w:date="2012-08-09T12:36:00Z">
            <w:rPr/>
          </w:rPrChange>
        </w:rPr>
        <w:t xml:space="preserve">and </w:t>
      </w:r>
      <w:r w:rsidR="00B16C01" w:rsidRPr="00DD7497">
        <w:rPr>
          <w:highlight w:val="magenta"/>
          <w:rPrChange w:id="640" w:author="GT" w:date="2012-08-09T12:36:00Z">
            <w:rPr>
              <w:highlight w:val="magenta"/>
            </w:rPr>
          </w:rPrChange>
        </w:rPr>
        <w:t>original</w:t>
      </w:r>
      <w:r w:rsidR="00B16C01" w:rsidRPr="00DD7497">
        <w:rPr>
          <w:rPrChange w:id="641" w:author="GT" w:date="2012-08-09T12:36:00Z">
            <w:rPr/>
          </w:rPrChange>
        </w:rPr>
        <w:t xml:space="preserve"> </w:t>
      </w:r>
      <w:r w:rsidR="00054489" w:rsidRPr="00DD7497">
        <w:rPr>
          <w:rPrChange w:id="642" w:author="GT" w:date="2012-08-09T12:36:00Z">
            <w:rPr/>
          </w:rPrChange>
        </w:rPr>
        <w:tab/>
        <w:t>depth</w:t>
      </w:r>
      <w:r w:rsidR="00E325B5" w:rsidRPr="00DD7497">
        <w:rPr>
          <w:rPrChange w:id="643" w:author="GT" w:date="2012-08-09T12:36:00Z">
            <w:rPr/>
          </w:rPrChange>
        </w:rPr>
        <w:tab/>
      </w:r>
      <w:r w:rsidR="00B16C01" w:rsidRPr="00DD7497">
        <w:rPr>
          <w:rPrChange w:id="644" w:author="GT" w:date="2012-08-09T12:36:00Z">
            <w:rPr/>
          </w:rPrChange>
        </w:rPr>
        <w:t xml:space="preserve">of view </w:t>
      </w:r>
      <w:r w:rsidR="00B16C01" w:rsidRPr="00DD7497">
        <w:rPr>
          <w:highlight w:val="darkYellow"/>
          <w:rPrChange w:id="645" w:author="GT" w:date="2012-08-09T12:36:00Z">
            <w:rPr>
              <w:highlight w:val="darkYellow"/>
            </w:rPr>
          </w:rPrChange>
        </w:rPr>
        <w:t>1</w:t>
      </w:r>
      <w:r w:rsidR="00B16C01" w:rsidRPr="00DD7497">
        <w:rPr>
          <w:rPrChange w:id="646" w:author="GT" w:date="2012-08-09T12:36:00Z">
            <w:rPr/>
          </w:rPrChange>
        </w:rPr>
        <w:t xml:space="preserve"> </w:t>
      </w:r>
    </w:p>
    <w:p w:rsidR="00054489" w:rsidRPr="00DD7497" w:rsidRDefault="00054489" w:rsidP="00E325B5">
      <w:pPr>
        <w:pStyle w:val="tabs"/>
        <w:rPr>
          <w:rPrChange w:id="647" w:author="GT" w:date="2012-08-09T12:36:00Z">
            <w:rPr/>
          </w:rPrChange>
        </w:rPr>
      </w:pPr>
      <w:r w:rsidRPr="00DD7497">
        <w:rPr>
          <w:rPrChange w:id="648" w:author="GT" w:date="2012-08-09T12:36:00Z">
            <w:rPr/>
          </w:rPrChange>
        </w:rPr>
        <w:tab/>
        <w:t>and</w:t>
      </w:r>
      <w:r w:rsidRPr="00DD7497">
        <w:rPr>
          <w:rPrChange w:id="649" w:author="GT" w:date="2012-08-09T12:36:00Z">
            <w:rPr/>
          </w:rPrChange>
        </w:rPr>
        <w:tab/>
      </w:r>
      <w:r w:rsidRPr="00DD7497">
        <w:rPr>
          <w:highlight w:val="red"/>
          <w:rPrChange w:id="650" w:author="GT" w:date="2012-08-09T12:36:00Z">
            <w:rPr>
              <w:highlight w:val="red"/>
            </w:rPr>
          </w:rPrChange>
        </w:rPr>
        <w:t>original</w:t>
      </w:r>
      <w:r w:rsidRPr="00DD7497">
        <w:rPr>
          <w:rPrChange w:id="651" w:author="GT" w:date="2012-08-09T12:36:00Z">
            <w:rPr/>
          </w:rPrChange>
        </w:rPr>
        <w:tab/>
        <w:t xml:space="preserve">texture </w:t>
      </w:r>
      <w:r w:rsidRPr="00DD7497">
        <w:rPr>
          <w:rPrChange w:id="652" w:author="GT" w:date="2012-08-09T12:36:00Z">
            <w:rPr/>
          </w:rPrChange>
        </w:rPr>
        <w:tab/>
        <w:t xml:space="preserve">and </w:t>
      </w:r>
      <w:r w:rsidRPr="00DD7497">
        <w:rPr>
          <w:highlight w:val="darkCyan"/>
          <w:rPrChange w:id="653" w:author="GT" w:date="2012-08-09T12:36:00Z">
            <w:rPr>
              <w:highlight w:val="darkCyan"/>
            </w:rPr>
          </w:rPrChange>
        </w:rPr>
        <w:t>original</w:t>
      </w:r>
      <w:r w:rsidRPr="00DD7497">
        <w:rPr>
          <w:rPrChange w:id="654" w:author="GT" w:date="2012-08-09T12:36:00Z">
            <w:rPr/>
          </w:rPrChange>
        </w:rPr>
        <w:tab/>
        <w:t>depth</w:t>
      </w:r>
      <w:r w:rsidR="00E325B5" w:rsidRPr="00DD7497">
        <w:rPr>
          <w:rPrChange w:id="655" w:author="GT" w:date="2012-08-09T12:36:00Z">
            <w:rPr/>
          </w:rPrChange>
        </w:rPr>
        <w:tab/>
      </w:r>
      <w:r w:rsidRPr="00DD7497">
        <w:rPr>
          <w:rPrChange w:id="656" w:author="GT" w:date="2012-08-09T12:36:00Z">
            <w:rPr/>
          </w:rPrChange>
        </w:rPr>
        <w:t xml:space="preserve"> of view </w:t>
      </w:r>
      <w:r w:rsidRPr="00DD7497">
        <w:rPr>
          <w:highlight w:val="yellow"/>
          <w:rPrChange w:id="657" w:author="GT" w:date="2012-08-09T12:36:00Z">
            <w:rPr>
              <w:highlight w:val="yellow"/>
            </w:rPr>
          </w:rPrChange>
        </w:rPr>
        <w:t>0</w:t>
      </w:r>
      <w:r w:rsidRPr="00DD7497">
        <w:rPr>
          <w:rPrChange w:id="658" w:author="GT" w:date="2012-08-09T12:36:00Z">
            <w:rPr/>
          </w:rPrChange>
        </w:rPr>
        <w:t xml:space="preserve"> </w:t>
      </w:r>
    </w:p>
    <w:p w:rsidR="00054489" w:rsidRPr="00DD7497" w:rsidRDefault="00054489" w:rsidP="00E325B5">
      <w:pPr>
        <w:pStyle w:val="tabs"/>
        <w:rPr>
          <w:rPrChange w:id="659" w:author="GT" w:date="2012-08-09T12:36:00Z">
            <w:rPr/>
          </w:rPrChange>
        </w:rPr>
      </w:pPr>
      <w:r w:rsidRPr="00DD7497">
        <w:rPr>
          <w:rPrChange w:id="660" w:author="GT" w:date="2012-08-09T12:36:00Z">
            <w:rPr/>
          </w:rPrChange>
        </w:rPr>
        <w:t>Tested:</w:t>
      </w:r>
      <w:r w:rsidRPr="00DD7497">
        <w:rPr>
          <w:rPrChange w:id="661" w:author="GT" w:date="2012-08-09T12:36:00Z">
            <w:rPr/>
          </w:rPrChange>
        </w:rPr>
        <w:tab/>
      </w:r>
      <w:r w:rsidRPr="00DD7497">
        <w:rPr>
          <w:highlight w:val="green"/>
          <w:rPrChange w:id="662" w:author="GT" w:date="2012-08-09T12:36:00Z">
            <w:rPr>
              <w:highlight w:val="green"/>
            </w:rPr>
          </w:rPrChange>
        </w:rPr>
        <w:t>interpolated</w:t>
      </w:r>
      <w:r w:rsidRPr="00DD7497">
        <w:rPr>
          <w:rPrChange w:id="663" w:author="GT" w:date="2012-08-09T12:36:00Z">
            <w:rPr/>
          </w:rPrChange>
        </w:rPr>
        <w:t xml:space="preserve"> from</w:t>
      </w:r>
      <w:r w:rsidRPr="00DD7497">
        <w:rPr>
          <w:rPrChange w:id="664" w:author="GT" w:date="2012-08-09T12:36:00Z">
            <w:rPr/>
          </w:rPrChange>
        </w:rPr>
        <w:tab/>
      </w:r>
      <w:r w:rsidR="00981F28" w:rsidRPr="00DD7497">
        <w:rPr>
          <w:highlight w:val="cyan"/>
          <w:rPrChange w:id="665" w:author="GT" w:date="2012-08-09T12:36:00Z">
            <w:rPr>
              <w:highlight w:val="cyan"/>
            </w:rPr>
          </w:rPrChange>
        </w:rPr>
        <w:t>coded</w:t>
      </w:r>
      <w:r w:rsidRPr="00DD7497">
        <w:rPr>
          <w:rPrChange w:id="666" w:author="GT" w:date="2012-08-09T12:36:00Z">
            <w:rPr/>
          </w:rPrChange>
        </w:rPr>
        <w:tab/>
        <w:t xml:space="preserve">texture </w:t>
      </w:r>
      <w:r w:rsidRPr="00DD7497">
        <w:rPr>
          <w:rPrChange w:id="667" w:author="GT" w:date="2012-08-09T12:36:00Z">
            <w:rPr/>
          </w:rPrChange>
        </w:rPr>
        <w:tab/>
        <w:t xml:space="preserve">and </w:t>
      </w:r>
      <w:r w:rsidRPr="00DD7497">
        <w:rPr>
          <w:highlight w:val="magenta"/>
          <w:rPrChange w:id="668" w:author="GT" w:date="2012-08-09T12:36:00Z">
            <w:rPr>
              <w:highlight w:val="magenta"/>
            </w:rPr>
          </w:rPrChange>
        </w:rPr>
        <w:t>partly coded</w:t>
      </w:r>
      <w:r w:rsidRPr="00DD7497">
        <w:rPr>
          <w:rPrChange w:id="669" w:author="GT" w:date="2012-08-09T12:36:00Z">
            <w:rPr/>
          </w:rPrChange>
        </w:rPr>
        <w:tab/>
        <w:t xml:space="preserve">depth </w:t>
      </w:r>
      <w:r w:rsidR="00E325B5" w:rsidRPr="00DD7497">
        <w:rPr>
          <w:rPrChange w:id="670" w:author="GT" w:date="2012-08-09T12:36:00Z">
            <w:rPr/>
          </w:rPrChange>
        </w:rPr>
        <w:tab/>
      </w:r>
      <w:r w:rsidRPr="00DD7497">
        <w:rPr>
          <w:rPrChange w:id="671" w:author="GT" w:date="2012-08-09T12:36:00Z">
            <w:rPr/>
          </w:rPrChange>
        </w:rPr>
        <w:t xml:space="preserve">of view </w:t>
      </w:r>
      <w:r w:rsidRPr="00DD7497">
        <w:rPr>
          <w:highlight w:val="darkYellow"/>
          <w:rPrChange w:id="672" w:author="GT" w:date="2012-08-09T12:36:00Z">
            <w:rPr>
              <w:highlight w:val="darkYellow"/>
            </w:rPr>
          </w:rPrChange>
        </w:rPr>
        <w:t>1</w:t>
      </w:r>
      <w:r w:rsidRPr="00DD7497">
        <w:rPr>
          <w:rPrChange w:id="673" w:author="GT" w:date="2012-08-09T12:36:00Z">
            <w:rPr/>
          </w:rPrChange>
        </w:rPr>
        <w:t xml:space="preserve"> </w:t>
      </w:r>
    </w:p>
    <w:p w:rsidR="00054489" w:rsidRPr="00DD7497" w:rsidRDefault="00054489" w:rsidP="00E325B5">
      <w:pPr>
        <w:pStyle w:val="tabs"/>
        <w:rPr>
          <w:rPrChange w:id="674" w:author="GT" w:date="2012-08-09T12:36:00Z">
            <w:rPr/>
          </w:rPrChange>
        </w:rPr>
      </w:pPr>
      <w:r w:rsidRPr="00DD7497">
        <w:rPr>
          <w:rPrChange w:id="675" w:author="GT" w:date="2012-08-09T12:36:00Z">
            <w:rPr/>
          </w:rPrChange>
        </w:rPr>
        <w:tab/>
        <w:t xml:space="preserve">and </w:t>
      </w:r>
      <w:r w:rsidRPr="00DD7497">
        <w:rPr>
          <w:rPrChange w:id="676" w:author="GT" w:date="2012-08-09T12:36:00Z">
            <w:rPr/>
          </w:rPrChange>
        </w:rPr>
        <w:tab/>
      </w:r>
      <w:r w:rsidRPr="00DD7497">
        <w:rPr>
          <w:highlight w:val="red"/>
          <w:rPrChange w:id="677" w:author="GT" w:date="2012-08-09T12:36:00Z">
            <w:rPr>
              <w:highlight w:val="red"/>
            </w:rPr>
          </w:rPrChange>
        </w:rPr>
        <w:t>original</w:t>
      </w:r>
      <w:r w:rsidRPr="00DD7497">
        <w:rPr>
          <w:rPrChange w:id="678" w:author="GT" w:date="2012-08-09T12:36:00Z">
            <w:rPr/>
          </w:rPrChange>
        </w:rPr>
        <w:tab/>
        <w:t xml:space="preserve">texture </w:t>
      </w:r>
      <w:r w:rsidR="00981F28" w:rsidRPr="00DD7497">
        <w:rPr>
          <w:rPrChange w:id="679" w:author="GT" w:date="2012-08-09T12:36:00Z">
            <w:rPr/>
          </w:rPrChange>
        </w:rPr>
        <w:tab/>
      </w:r>
      <w:r w:rsidRPr="00DD7497">
        <w:rPr>
          <w:rPrChange w:id="680" w:author="GT" w:date="2012-08-09T12:36:00Z">
            <w:rPr/>
          </w:rPrChange>
        </w:rPr>
        <w:t xml:space="preserve">and </w:t>
      </w:r>
      <w:r w:rsidRPr="00DD7497">
        <w:rPr>
          <w:highlight w:val="darkCyan"/>
          <w:rPrChange w:id="681" w:author="GT" w:date="2012-08-09T12:36:00Z">
            <w:rPr>
              <w:highlight w:val="darkCyan"/>
            </w:rPr>
          </w:rPrChange>
        </w:rPr>
        <w:t>original</w:t>
      </w:r>
      <w:r w:rsidRPr="00DD7497">
        <w:rPr>
          <w:rPrChange w:id="682" w:author="GT" w:date="2012-08-09T12:36:00Z">
            <w:rPr/>
          </w:rPrChange>
        </w:rPr>
        <w:t xml:space="preserve"> </w:t>
      </w:r>
      <w:r w:rsidR="0018439B" w:rsidRPr="00DD7497">
        <w:rPr>
          <w:rPrChange w:id="683" w:author="GT" w:date="2012-08-09T12:36:00Z">
            <w:rPr/>
          </w:rPrChange>
        </w:rPr>
        <w:tab/>
      </w:r>
      <w:r w:rsidRPr="00DD7497">
        <w:rPr>
          <w:rPrChange w:id="684" w:author="GT" w:date="2012-08-09T12:36:00Z">
            <w:rPr/>
          </w:rPrChange>
        </w:rPr>
        <w:t xml:space="preserve">depth </w:t>
      </w:r>
      <w:r w:rsidR="00E325B5" w:rsidRPr="00DD7497">
        <w:rPr>
          <w:rPrChange w:id="685" w:author="GT" w:date="2012-08-09T12:36:00Z">
            <w:rPr/>
          </w:rPrChange>
        </w:rPr>
        <w:tab/>
      </w:r>
      <w:r w:rsidRPr="00DD7497">
        <w:rPr>
          <w:rPrChange w:id="686" w:author="GT" w:date="2012-08-09T12:36:00Z">
            <w:rPr/>
          </w:rPrChange>
        </w:rPr>
        <w:t xml:space="preserve">of view </w:t>
      </w:r>
      <w:r w:rsidRPr="00DD7497">
        <w:rPr>
          <w:highlight w:val="yellow"/>
          <w:rPrChange w:id="687" w:author="GT" w:date="2012-08-09T12:36:00Z">
            <w:rPr>
              <w:highlight w:val="yellow"/>
            </w:rPr>
          </w:rPrChange>
        </w:rPr>
        <w:t>0</w:t>
      </w:r>
      <w:r w:rsidRPr="00DD7497">
        <w:rPr>
          <w:rPrChange w:id="688" w:author="GT" w:date="2012-08-09T12:36:00Z">
            <w:rPr/>
          </w:rPrChange>
        </w:rPr>
        <w:t xml:space="preserve">     </w:t>
      </w:r>
    </w:p>
    <w:p w:rsidR="00B16C01" w:rsidRPr="00DD7497" w:rsidRDefault="00B16C01" w:rsidP="003A33C7">
      <w:pPr>
        <w:rPr>
          <w:rFonts w:ascii="Times New Roman" w:hAnsi="Times New Roman" w:cs="Times New Roman"/>
          <w:lang w:val="en-US"/>
          <w:rPrChange w:id="689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69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    </w:t>
      </w:r>
    </w:p>
    <w:p w:rsidR="00B16C01" w:rsidRPr="00DD7497" w:rsidRDefault="0018439B" w:rsidP="00054489">
      <w:pPr>
        <w:tabs>
          <w:tab w:val="left" w:pos="993"/>
        </w:tabs>
        <w:rPr>
          <w:rFonts w:ascii="Times New Roman" w:hAnsi="Times New Roman" w:cs="Times New Roman"/>
          <w:lang w:val="en-US"/>
          <w:rPrChange w:id="691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69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View </w:t>
      </w:r>
      <w:r w:rsidRPr="00DD7497">
        <w:rPr>
          <w:rFonts w:ascii="Times New Roman" w:hAnsi="Times New Roman" w:cs="Times New Roman"/>
          <w:highlight w:val="darkRed"/>
          <w:lang w:val="en-US"/>
          <w:rPrChange w:id="693" w:author="GT" w:date="2012-08-09T12:36:00Z">
            <w:rPr>
              <w:rFonts w:ascii="Times New Roman" w:hAnsi="Times New Roman" w:cs="Times New Roman"/>
              <w:highlight w:val="darkRed"/>
              <w:lang w:val="en-US"/>
            </w:rPr>
          </w:rPrChange>
        </w:rPr>
        <w:t>1.5</w:t>
      </w:r>
      <w:r w:rsidRPr="00DD7497">
        <w:rPr>
          <w:rFonts w:ascii="Times New Roman" w:hAnsi="Times New Roman" w:cs="Times New Roman"/>
          <w:lang w:val="en-US"/>
          <w:rPrChange w:id="69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:</w:t>
      </w:r>
    </w:p>
    <w:p w:rsidR="0018439B" w:rsidRPr="00DD7497" w:rsidRDefault="0018439B" w:rsidP="00E325B5">
      <w:pPr>
        <w:pStyle w:val="tabs"/>
        <w:rPr>
          <w:rPrChange w:id="695" w:author="GT" w:date="2012-08-09T12:36:00Z">
            <w:rPr/>
          </w:rPrChange>
        </w:rPr>
      </w:pPr>
      <w:r w:rsidRPr="00DD7497">
        <w:rPr>
          <w:rPrChange w:id="696" w:author="GT" w:date="2012-08-09T12:36:00Z">
            <w:rPr/>
          </w:rPrChange>
        </w:rPr>
        <w:t>Reference:</w:t>
      </w:r>
      <w:r w:rsidRPr="00DD7497">
        <w:rPr>
          <w:rPrChange w:id="697" w:author="GT" w:date="2012-08-09T12:36:00Z">
            <w:rPr/>
          </w:rPrChange>
        </w:rPr>
        <w:tab/>
      </w:r>
      <w:r w:rsidRPr="00DD7497">
        <w:rPr>
          <w:highlight w:val="green"/>
          <w:rPrChange w:id="698" w:author="GT" w:date="2012-08-09T12:36:00Z">
            <w:rPr>
              <w:highlight w:val="green"/>
            </w:rPr>
          </w:rPrChange>
        </w:rPr>
        <w:t>interpolated</w:t>
      </w:r>
      <w:r w:rsidRPr="00DD7497">
        <w:rPr>
          <w:rPrChange w:id="699" w:author="GT" w:date="2012-08-09T12:36:00Z">
            <w:rPr/>
          </w:rPrChange>
        </w:rPr>
        <w:t xml:space="preserve"> from</w:t>
      </w:r>
      <w:r w:rsidRPr="00DD7497">
        <w:rPr>
          <w:rPrChange w:id="700" w:author="GT" w:date="2012-08-09T12:36:00Z">
            <w:rPr/>
          </w:rPrChange>
        </w:rPr>
        <w:tab/>
      </w:r>
      <w:r w:rsidR="00981F28" w:rsidRPr="00DD7497">
        <w:rPr>
          <w:highlight w:val="cyan"/>
          <w:rPrChange w:id="701" w:author="GT" w:date="2012-08-09T12:36:00Z">
            <w:rPr>
              <w:highlight w:val="cyan"/>
            </w:rPr>
          </w:rPrChange>
        </w:rPr>
        <w:t>original</w:t>
      </w:r>
      <w:r w:rsidRPr="00DD7497">
        <w:rPr>
          <w:rPrChange w:id="702" w:author="GT" w:date="2012-08-09T12:36:00Z">
            <w:rPr/>
          </w:rPrChange>
        </w:rPr>
        <w:tab/>
        <w:t xml:space="preserve">texture </w:t>
      </w:r>
      <w:r w:rsidRPr="00DD7497">
        <w:rPr>
          <w:rPrChange w:id="703" w:author="GT" w:date="2012-08-09T12:36:00Z">
            <w:rPr/>
          </w:rPrChange>
        </w:rPr>
        <w:tab/>
        <w:t xml:space="preserve">and </w:t>
      </w:r>
      <w:r w:rsidRPr="00DD7497">
        <w:rPr>
          <w:highlight w:val="magenta"/>
          <w:rPrChange w:id="704" w:author="GT" w:date="2012-08-09T12:36:00Z">
            <w:rPr>
              <w:highlight w:val="magenta"/>
            </w:rPr>
          </w:rPrChange>
        </w:rPr>
        <w:t>original</w:t>
      </w:r>
      <w:r w:rsidRPr="00DD7497">
        <w:rPr>
          <w:rPrChange w:id="705" w:author="GT" w:date="2012-08-09T12:36:00Z">
            <w:rPr/>
          </w:rPrChange>
        </w:rPr>
        <w:t xml:space="preserve"> </w:t>
      </w:r>
      <w:r w:rsidRPr="00DD7497">
        <w:rPr>
          <w:rPrChange w:id="706" w:author="GT" w:date="2012-08-09T12:36:00Z">
            <w:rPr/>
          </w:rPrChange>
        </w:rPr>
        <w:tab/>
        <w:t xml:space="preserve">depth </w:t>
      </w:r>
      <w:r w:rsidR="00E325B5" w:rsidRPr="00DD7497">
        <w:rPr>
          <w:rPrChange w:id="707" w:author="GT" w:date="2012-08-09T12:36:00Z">
            <w:rPr/>
          </w:rPrChange>
        </w:rPr>
        <w:tab/>
      </w:r>
      <w:r w:rsidRPr="00DD7497">
        <w:rPr>
          <w:rPrChange w:id="708" w:author="GT" w:date="2012-08-09T12:36:00Z">
            <w:rPr/>
          </w:rPrChange>
        </w:rPr>
        <w:t xml:space="preserve">of view </w:t>
      </w:r>
      <w:r w:rsidRPr="00DD7497">
        <w:rPr>
          <w:highlight w:val="darkYellow"/>
          <w:rPrChange w:id="709" w:author="GT" w:date="2012-08-09T12:36:00Z">
            <w:rPr>
              <w:highlight w:val="darkYellow"/>
            </w:rPr>
          </w:rPrChange>
        </w:rPr>
        <w:t>1</w:t>
      </w:r>
      <w:r w:rsidRPr="00DD7497">
        <w:rPr>
          <w:rPrChange w:id="710" w:author="GT" w:date="2012-08-09T12:36:00Z">
            <w:rPr/>
          </w:rPrChange>
        </w:rPr>
        <w:t xml:space="preserve"> </w:t>
      </w:r>
    </w:p>
    <w:p w:rsidR="0018439B" w:rsidRPr="00DD7497" w:rsidRDefault="0018439B" w:rsidP="00E325B5">
      <w:pPr>
        <w:pStyle w:val="tabs"/>
        <w:rPr>
          <w:rPrChange w:id="711" w:author="GT" w:date="2012-08-09T12:36:00Z">
            <w:rPr/>
          </w:rPrChange>
        </w:rPr>
      </w:pPr>
      <w:r w:rsidRPr="00DD7497">
        <w:rPr>
          <w:rPrChange w:id="712" w:author="GT" w:date="2012-08-09T12:36:00Z">
            <w:rPr/>
          </w:rPrChange>
        </w:rPr>
        <w:tab/>
        <w:t>and</w:t>
      </w:r>
      <w:r w:rsidRPr="00DD7497">
        <w:rPr>
          <w:rPrChange w:id="713" w:author="GT" w:date="2012-08-09T12:36:00Z">
            <w:rPr/>
          </w:rPrChange>
        </w:rPr>
        <w:tab/>
      </w:r>
      <w:r w:rsidRPr="00DD7497">
        <w:rPr>
          <w:highlight w:val="darkMagenta"/>
          <w:rPrChange w:id="714" w:author="GT" w:date="2012-08-09T12:36:00Z">
            <w:rPr>
              <w:highlight w:val="darkMagenta"/>
            </w:rPr>
          </w:rPrChange>
        </w:rPr>
        <w:t>original</w:t>
      </w:r>
      <w:r w:rsidRPr="00DD7497">
        <w:rPr>
          <w:rPrChange w:id="715" w:author="GT" w:date="2012-08-09T12:36:00Z">
            <w:rPr/>
          </w:rPrChange>
        </w:rPr>
        <w:tab/>
        <w:t xml:space="preserve">texture </w:t>
      </w:r>
      <w:r w:rsidRPr="00DD7497">
        <w:rPr>
          <w:rPrChange w:id="716" w:author="GT" w:date="2012-08-09T12:36:00Z">
            <w:rPr/>
          </w:rPrChange>
        </w:rPr>
        <w:tab/>
        <w:t xml:space="preserve">and </w:t>
      </w:r>
      <w:r w:rsidRPr="00DD7497">
        <w:rPr>
          <w:highlight w:val="blue"/>
          <w:rPrChange w:id="717" w:author="GT" w:date="2012-08-09T12:36:00Z">
            <w:rPr>
              <w:highlight w:val="blue"/>
            </w:rPr>
          </w:rPrChange>
        </w:rPr>
        <w:t>original</w:t>
      </w:r>
      <w:r w:rsidRPr="00DD7497">
        <w:rPr>
          <w:rPrChange w:id="718" w:author="GT" w:date="2012-08-09T12:36:00Z">
            <w:rPr/>
          </w:rPrChange>
        </w:rPr>
        <w:tab/>
        <w:t xml:space="preserve">depth </w:t>
      </w:r>
      <w:r w:rsidR="00E325B5" w:rsidRPr="00DD7497">
        <w:rPr>
          <w:rPrChange w:id="719" w:author="GT" w:date="2012-08-09T12:36:00Z">
            <w:rPr/>
          </w:rPrChange>
        </w:rPr>
        <w:tab/>
      </w:r>
      <w:r w:rsidRPr="00DD7497">
        <w:rPr>
          <w:rPrChange w:id="720" w:author="GT" w:date="2012-08-09T12:36:00Z">
            <w:rPr/>
          </w:rPrChange>
        </w:rPr>
        <w:t xml:space="preserve">of view </w:t>
      </w:r>
      <w:r w:rsidRPr="00DD7497">
        <w:rPr>
          <w:highlight w:val="darkGray"/>
          <w:rPrChange w:id="721" w:author="GT" w:date="2012-08-09T12:36:00Z">
            <w:rPr>
              <w:highlight w:val="darkGray"/>
            </w:rPr>
          </w:rPrChange>
        </w:rPr>
        <w:t>2</w:t>
      </w:r>
      <w:r w:rsidRPr="00DD7497">
        <w:rPr>
          <w:rPrChange w:id="722" w:author="GT" w:date="2012-08-09T12:36:00Z">
            <w:rPr/>
          </w:rPrChange>
        </w:rPr>
        <w:t xml:space="preserve"> </w:t>
      </w:r>
    </w:p>
    <w:p w:rsidR="0018439B" w:rsidRPr="00DD7497" w:rsidRDefault="0018439B" w:rsidP="00E325B5">
      <w:pPr>
        <w:pStyle w:val="tabs"/>
        <w:rPr>
          <w:rPrChange w:id="723" w:author="GT" w:date="2012-08-09T12:36:00Z">
            <w:rPr/>
          </w:rPrChange>
        </w:rPr>
      </w:pPr>
      <w:r w:rsidRPr="00DD7497">
        <w:rPr>
          <w:rPrChange w:id="724" w:author="GT" w:date="2012-08-09T12:36:00Z">
            <w:rPr/>
          </w:rPrChange>
        </w:rPr>
        <w:t>Tested:</w:t>
      </w:r>
      <w:r w:rsidRPr="00DD7497">
        <w:rPr>
          <w:rPrChange w:id="725" w:author="GT" w:date="2012-08-09T12:36:00Z">
            <w:rPr/>
          </w:rPrChange>
        </w:rPr>
        <w:tab/>
      </w:r>
      <w:r w:rsidRPr="00DD7497">
        <w:rPr>
          <w:highlight w:val="green"/>
          <w:rPrChange w:id="726" w:author="GT" w:date="2012-08-09T12:36:00Z">
            <w:rPr>
              <w:highlight w:val="green"/>
            </w:rPr>
          </w:rPrChange>
        </w:rPr>
        <w:t>interpolated</w:t>
      </w:r>
      <w:r w:rsidRPr="00DD7497">
        <w:rPr>
          <w:rPrChange w:id="727" w:author="GT" w:date="2012-08-09T12:36:00Z">
            <w:rPr/>
          </w:rPrChange>
        </w:rPr>
        <w:t xml:space="preserve"> from</w:t>
      </w:r>
      <w:r w:rsidRPr="00DD7497">
        <w:rPr>
          <w:rPrChange w:id="728" w:author="GT" w:date="2012-08-09T12:36:00Z">
            <w:rPr/>
          </w:rPrChange>
        </w:rPr>
        <w:tab/>
      </w:r>
      <w:r w:rsidRPr="00DD7497">
        <w:rPr>
          <w:highlight w:val="cyan"/>
          <w:rPrChange w:id="729" w:author="GT" w:date="2012-08-09T12:36:00Z">
            <w:rPr>
              <w:highlight w:val="cyan"/>
            </w:rPr>
          </w:rPrChange>
        </w:rPr>
        <w:t>coded</w:t>
      </w:r>
      <w:r w:rsidRPr="00DD7497">
        <w:rPr>
          <w:rPrChange w:id="730" w:author="GT" w:date="2012-08-09T12:36:00Z">
            <w:rPr/>
          </w:rPrChange>
        </w:rPr>
        <w:tab/>
        <w:t xml:space="preserve">texture </w:t>
      </w:r>
      <w:r w:rsidRPr="00DD7497">
        <w:rPr>
          <w:rPrChange w:id="731" w:author="GT" w:date="2012-08-09T12:36:00Z">
            <w:rPr/>
          </w:rPrChange>
        </w:rPr>
        <w:tab/>
        <w:t xml:space="preserve">and </w:t>
      </w:r>
      <w:r w:rsidRPr="00DD7497">
        <w:rPr>
          <w:highlight w:val="magenta"/>
          <w:rPrChange w:id="732" w:author="GT" w:date="2012-08-09T12:36:00Z">
            <w:rPr>
              <w:highlight w:val="magenta"/>
            </w:rPr>
          </w:rPrChange>
        </w:rPr>
        <w:t>partly coded</w:t>
      </w:r>
      <w:r w:rsidRPr="00DD7497">
        <w:rPr>
          <w:rPrChange w:id="733" w:author="GT" w:date="2012-08-09T12:36:00Z">
            <w:rPr/>
          </w:rPrChange>
        </w:rPr>
        <w:tab/>
        <w:t xml:space="preserve">depth </w:t>
      </w:r>
      <w:r w:rsidR="00E325B5" w:rsidRPr="00DD7497">
        <w:rPr>
          <w:rPrChange w:id="734" w:author="GT" w:date="2012-08-09T12:36:00Z">
            <w:rPr/>
          </w:rPrChange>
        </w:rPr>
        <w:tab/>
      </w:r>
      <w:r w:rsidRPr="00DD7497">
        <w:rPr>
          <w:rPrChange w:id="735" w:author="GT" w:date="2012-08-09T12:36:00Z">
            <w:rPr/>
          </w:rPrChange>
        </w:rPr>
        <w:t xml:space="preserve">of view </w:t>
      </w:r>
      <w:r w:rsidRPr="00DD7497">
        <w:rPr>
          <w:highlight w:val="darkYellow"/>
          <w:rPrChange w:id="736" w:author="GT" w:date="2012-08-09T12:36:00Z">
            <w:rPr>
              <w:highlight w:val="darkYellow"/>
            </w:rPr>
          </w:rPrChange>
        </w:rPr>
        <w:t>1</w:t>
      </w:r>
      <w:r w:rsidRPr="00DD7497">
        <w:rPr>
          <w:rPrChange w:id="737" w:author="GT" w:date="2012-08-09T12:36:00Z">
            <w:rPr/>
          </w:rPrChange>
        </w:rPr>
        <w:t xml:space="preserve"> </w:t>
      </w:r>
    </w:p>
    <w:p w:rsidR="0018439B" w:rsidRPr="00DD7497" w:rsidRDefault="0018439B" w:rsidP="00E325B5">
      <w:pPr>
        <w:pStyle w:val="tabs"/>
        <w:rPr>
          <w:rPrChange w:id="738" w:author="GT" w:date="2012-08-09T12:36:00Z">
            <w:rPr/>
          </w:rPrChange>
        </w:rPr>
      </w:pPr>
      <w:r w:rsidRPr="00DD7497">
        <w:rPr>
          <w:rPrChange w:id="739" w:author="GT" w:date="2012-08-09T12:36:00Z">
            <w:rPr/>
          </w:rPrChange>
        </w:rPr>
        <w:tab/>
        <w:t xml:space="preserve">and </w:t>
      </w:r>
      <w:r w:rsidRPr="00DD7497">
        <w:rPr>
          <w:rPrChange w:id="740" w:author="GT" w:date="2012-08-09T12:36:00Z">
            <w:rPr/>
          </w:rPrChange>
        </w:rPr>
        <w:tab/>
      </w:r>
      <w:r w:rsidRPr="00DD7497">
        <w:rPr>
          <w:highlight w:val="darkMagenta"/>
          <w:rPrChange w:id="741" w:author="GT" w:date="2012-08-09T12:36:00Z">
            <w:rPr>
              <w:highlight w:val="darkMagenta"/>
            </w:rPr>
          </w:rPrChange>
        </w:rPr>
        <w:t>original</w:t>
      </w:r>
      <w:r w:rsidRPr="00DD7497">
        <w:rPr>
          <w:rPrChange w:id="742" w:author="GT" w:date="2012-08-09T12:36:00Z">
            <w:rPr/>
          </w:rPrChange>
        </w:rPr>
        <w:tab/>
        <w:t xml:space="preserve">texture </w:t>
      </w:r>
      <w:r w:rsidR="00981F28" w:rsidRPr="00DD7497">
        <w:rPr>
          <w:rPrChange w:id="743" w:author="GT" w:date="2012-08-09T12:36:00Z">
            <w:rPr/>
          </w:rPrChange>
        </w:rPr>
        <w:tab/>
      </w:r>
      <w:r w:rsidRPr="00DD7497">
        <w:rPr>
          <w:rPrChange w:id="744" w:author="GT" w:date="2012-08-09T12:36:00Z">
            <w:rPr/>
          </w:rPrChange>
        </w:rPr>
        <w:t xml:space="preserve">and </w:t>
      </w:r>
      <w:r w:rsidRPr="00DD7497">
        <w:rPr>
          <w:highlight w:val="blue"/>
          <w:rPrChange w:id="745" w:author="GT" w:date="2012-08-09T12:36:00Z">
            <w:rPr>
              <w:highlight w:val="blue"/>
            </w:rPr>
          </w:rPrChange>
        </w:rPr>
        <w:t>original</w:t>
      </w:r>
      <w:r w:rsidRPr="00DD7497">
        <w:rPr>
          <w:rPrChange w:id="746" w:author="GT" w:date="2012-08-09T12:36:00Z">
            <w:rPr/>
          </w:rPrChange>
        </w:rPr>
        <w:t xml:space="preserve"> </w:t>
      </w:r>
      <w:r w:rsidRPr="00DD7497">
        <w:rPr>
          <w:rPrChange w:id="747" w:author="GT" w:date="2012-08-09T12:36:00Z">
            <w:rPr/>
          </w:rPrChange>
        </w:rPr>
        <w:tab/>
        <w:t xml:space="preserve">depth </w:t>
      </w:r>
      <w:r w:rsidR="00E325B5" w:rsidRPr="00DD7497">
        <w:rPr>
          <w:rPrChange w:id="748" w:author="GT" w:date="2012-08-09T12:36:00Z">
            <w:rPr/>
          </w:rPrChange>
        </w:rPr>
        <w:tab/>
      </w:r>
      <w:r w:rsidRPr="00DD7497">
        <w:rPr>
          <w:rPrChange w:id="749" w:author="GT" w:date="2012-08-09T12:36:00Z">
            <w:rPr/>
          </w:rPrChange>
        </w:rPr>
        <w:t xml:space="preserve">of view </w:t>
      </w:r>
      <w:r w:rsidRPr="00DD7497">
        <w:rPr>
          <w:highlight w:val="darkGray"/>
          <w:rPrChange w:id="750" w:author="GT" w:date="2012-08-09T12:36:00Z">
            <w:rPr>
              <w:highlight w:val="darkGray"/>
            </w:rPr>
          </w:rPrChange>
        </w:rPr>
        <w:t>2</w:t>
      </w:r>
      <w:r w:rsidRPr="00DD7497">
        <w:rPr>
          <w:rPrChange w:id="751" w:author="GT" w:date="2012-08-09T12:36:00Z">
            <w:rPr/>
          </w:rPrChange>
        </w:rPr>
        <w:t xml:space="preserve">     </w:t>
      </w:r>
    </w:p>
    <w:p w:rsidR="0018439B" w:rsidRPr="00DD7497" w:rsidRDefault="0018439B" w:rsidP="00054489">
      <w:pPr>
        <w:tabs>
          <w:tab w:val="left" w:pos="993"/>
        </w:tabs>
        <w:rPr>
          <w:rFonts w:ascii="Times New Roman" w:hAnsi="Times New Roman" w:cs="Times New Roman"/>
          <w:lang w:val="en-US"/>
          <w:rPrChange w:id="752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</w:p>
    <w:p w:rsidR="0018439B" w:rsidRPr="00DD7497" w:rsidRDefault="0018439B" w:rsidP="0018439B">
      <w:pPr>
        <w:rPr>
          <w:rFonts w:ascii="Times New Roman" w:hAnsi="Times New Roman" w:cs="Times New Roman"/>
          <w:u w:val="single"/>
          <w:lang w:val="en-US"/>
          <w:rPrChange w:id="753" w:author="GT" w:date="2012-08-09T12:36:00Z">
            <w:rPr>
              <w:rFonts w:ascii="Times New Roman" w:hAnsi="Times New Roman" w:cs="Times New Roman"/>
              <w:u w:val="single"/>
              <w:lang w:val="en-US"/>
            </w:rPr>
          </w:rPrChange>
        </w:rPr>
      </w:pPr>
      <w:r w:rsidRPr="00DD7497">
        <w:rPr>
          <w:rFonts w:ascii="Times New Roman" w:hAnsi="Times New Roman" w:cs="Times New Roman"/>
          <w:u w:val="single"/>
          <w:lang w:val="en-US"/>
          <w:rPrChange w:id="754" w:author="GT" w:date="2012-08-09T12:36:00Z">
            <w:rPr>
              <w:rFonts w:ascii="Times New Roman" w:hAnsi="Times New Roman" w:cs="Times New Roman"/>
              <w:u w:val="single"/>
              <w:lang w:val="en-US"/>
            </w:rPr>
          </w:rPrChange>
        </w:rPr>
        <w:t>Synthesis setup when encoding depth 0:</w:t>
      </w:r>
      <w:r w:rsidR="002468E6" w:rsidRPr="00DD7497">
        <w:rPr>
          <w:rFonts w:ascii="Times New Roman" w:hAnsi="Times New Roman" w:cs="Times New Roman"/>
          <w:lang w:val="en-US"/>
          <w:rPrChange w:id="75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[cx0 B(cc1) I(s0.5)]</w:t>
      </w:r>
    </w:p>
    <w:p w:rsidR="0018439B" w:rsidRPr="00DD7497" w:rsidRDefault="0018439B" w:rsidP="0018439B">
      <w:pPr>
        <w:rPr>
          <w:rFonts w:ascii="Times New Roman" w:hAnsi="Times New Roman" w:cs="Times New Roman"/>
          <w:lang w:val="en-US"/>
          <w:rPrChange w:id="756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75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View 0.5:</w:t>
      </w:r>
    </w:p>
    <w:p w:rsidR="0018439B" w:rsidRPr="00DD7497" w:rsidRDefault="0018439B" w:rsidP="00E325B5">
      <w:pPr>
        <w:pStyle w:val="tabs"/>
        <w:rPr>
          <w:rPrChange w:id="758" w:author="GT" w:date="2012-08-09T12:36:00Z">
            <w:rPr/>
          </w:rPrChange>
        </w:rPr>
      </w:pPr>
      <w:r w:rsidRPr="00DD7497">
        <w:rPr>
          <w:rPrChange w:id="759" w:author="GT" w:date="2012-08-09T12:36:00Z">
            <w:rPr/>
          </w:rPrChange>
        </w:rPr>
        <w:t>Reference:</w:t>
      </w:r>
      <w:r w:rsidRPr="00DD7497">
        <w:rPr>
          <w:rPrChange w:id="760" w:author="GT" w:date="2012-08-09T12:36:00Z">
            <w:rPr/>
          </w:rPrChange>
        </w:rPr>
        <w:tab/>
        <w:t>interpolated from</w:t>
      </w:r>
      <w:r w:rsidRPr="00DD7497">
        <w:rPr>
          <w:rPrChange w:id="761" w:author="GT" w:date="2012-08-09T12:36:00Z">
            <w:rPr/>
          </w:rPrChange>
        </w:rPr>
        <w:tab/>
      </w:r>
      <w:r w:rsidR="002468E6" w:rsidRPr="00DD7497">
        <w:rPr>
          <w:rPrChange w:id="762" w:author="GT" w:date="2012-08-09T12:36:00Z">
            <w:rPr/>
          </w:rPrChange>
        </w:rPr>
        <w:t>original</w:t>
      </w:r>
      <w:r w:rsidRPr="00DD7497">
        <w:rPr>
          <w:rPrChange w:id="763" w:author="GT" w:date="2012-08-09T12:36:00Z">
            <w:rPr/>
          </w:rPrChange>
        </w:rPr>
        <w:tab/>
        <w:t xml:space="preserve">texture </w:t>
      </w:r>
      <w:r w:rsidRPr="00DD7497">
        <w:rPr>
          <w:rPrChange w:id="764" w:author="GT" w:date="2012-08-09T12:36:00Z">
            <w:rPr/>
          </w:rPrChange>
        </w:rPr>
        <w:tab/>
        <w:t xml:space="preserve">and original </w:t>
      </w:r>
      <w:r w:rsidRPr="00DD7497">
        <w:rPr>
          <w:rPrChange w:id="765" w:author="GT" w:date="2012-08-09T12:36:00Z">
            <w:rPr/>
          </w:rPrChange>
        </w:rPr>
        <w:tab/>
        <w:t xml:space="preserve">depth </w:t>
      </w:r>
      <w:r w:rsidR="00E325B5" w:rsidRPr="00DD7497">
        <w:rPr>
          <w:rPrChange w:id="766" w:author="GT" w:date="2012-08-09T12:36:00Z">
            <w:rPr/>
          </w:rPrChange>
        </w:rPr>
        <w:tab/>
      </w:r>
      <w:r w:rsidRPr="00DD7497">
        <w:rPr>
          <w:rPrChange w:id="767" w:author="GT" w:date="2012-08-09T12:36:00Z">
            <w:rPr/>
          </w:rPrChange>
        </w:rPr>
        <w:t xml:space="preserve">of view </w:t>
      </w:r>
      <w:r w:rsidR="00C43751" w:rsidRPr="00DD7497">
        <w:rPr>
          <w:rPrChange w:id="768" w:author="GT" w:date="2012-08-09T12:36:00Z">
            <w:rPr/>
          </w:rPrChange>
        </w:rPr>
        <w:t>0</w:t>
      </w:r>
      <w:r w:rsidRPr="00DD7497">
        <w:rPr>
          <w:rPrChange w:id="769" w:author="GT" w:date="2012-08-09T12:36:00Z">
            <w:rPr/>
          </w:rPrChange>
        </w:rPr>
        <w:t xml:space="preserve"> </w:t>
      </w:r>
    </w:p>
    <w:p w:rsidR="0018439B" w:rsidRPr="00DD7497" w:rsidRDefault="0018439B" w:rsidP="00E325B5">
      <w:pPr>
        <w:pStyle w:val="tabs"/>
        <w:rPr>
          <w:rPrChange w:id="770" w:author="GT" w:date="2012-08-09T12:36:00Z">
            <w:rPr/>
          </w:rPrChange>
        </w:rPr>
      </w:pPr>
      <w:r w:rsidRPr="00DD7497">
        <w:rPr>
          <w:rPrChange w:id="771" w:author="GT" w:date="2012-08-09T12:36:00Z">
            <w:rPr/>
          </w:rPrChange>
        </w:rPr>
        <w:tab/>
        <w:t>and</w:t>
      </w:r>
      <w:r w:rsidRPr="00DD7497">
        <w:rPr>
          <w:rPrChange w:id="772" w:author="GT" w:date="2012-08-09T12:36:00Z">
            <w:rPr/>
          </w:rPrChange>
        </w:rPr>
        <w:tab/>
      </w:r>
      <w:r w:rsidR="002468E6" w:rsidRPr="00DD7497">
        <w:rPr>
          <w:rPrChange w:id="773" w:author="GT" w:date="2012-08-09T12:36:00Z">
            <w:rPr/>
          </w:rPrChange>
        </w:rPr>
        <w:t>original</w:t>
      </w:r>
      <w:r w:rsidRPr="00DD7497">
        <w:rPr>
          <w:rPrChange w:id="774" w:author="GT" w:date="2012-08-09T12:36:00Z">
            <w:rPr/>
          </w:rPrChange>
        </w:rPr>
        <w:tab/>
        <w:t xml:space="preserve">texture </w:t>
      </w:r>
      <w:r w:rsidRPr="00DD7497">
        <w:rPr>
          <w:rPrChange w:id="775" w:author="GT" w:date="2012-08-09T12:36:00Z">
            <w:rPr/>
          </w:rPrChange>
        </w:rPr>
        <w:tab/>
        <w:t xml:space="preserve">and </w:t>
      </w:r>
      <w:r w:rsidR="00F9351A" w:rsidRPr="00DD7497">
        <w:rPr>
          <w:rPrChange w:id="776" w:author="GT" w:date="2012-08-09T12:36:00Z">
            <w:rPr/>
          </w:rPrChange>
        </w:rPr>
        <w:t>original</w:t>
      </w:r>
      <w:r w:rsidRPr="00DD7497">
        <w:rPr>
          <w:rPrChange w:id="777" w:author="GT" w:date="2012-08-09T12:36:00Z">
            <w:rPr/>
          </w:rPrChange>
        </w:rPr>
        <w:tab/>
        <w:t xml:space="preserve">depth </w:t>
      </w:r>
      <w:r w:rsidR="00E325B5" w:rsidRPr="00DD7497">
        <w:rPr>
          <w:rPrChange w:id="778" w:author="GT" w:date="2012-08-09T12:36:00Z">
            <w:rPr/>
          </w:rPrChange>
        </w:rPr>
        <w:tab/>
      </w:r>
      <w:r w:rsidRPr="00DD7497">
        <w:rPr>
          <w:rPrChange w:id="779" w:author="GT" w:date="2012-08-09T12:36:00Z">
            <w:rPr/>
          </w:rPrChange>
        </w:rPr>
        <w:t xml:space="preserve">of view </w:t>
      </w:r>
      <w:r w:rsidR="00C43751" w:rsidRPr="00DD7497">
        <w:rPr>
          <w:rPrChange w:id="780" w:author="GT" w:date="2012-08-09T12:36:00Z">
            <w:rPr/>
          </w:rPrChange>
        </w:rPr>
        <w:t>1</w:t>
      </w:r>
    </w:p>
    <w:p w:rsidR="0018439B" w:rsidRPr="00DD7497" w:rsidRDefault="0018439B" w:rsidP="00E325B5">
      <w:pPr>
        <w:pStyle w:val="tabs"/>
        <w:rPr>
          <w:rPrChange w:id="781" w:author="GT" w:date="2012-08-09T12:36:00Z">
            <w:rPr/>
          </w:rPrChange>
        </w:rPr>
      </w:pPr>
      <w:r w:rsidRPr="00DD7497">
        <w:rPr>
          <w:rPrChange w:id="782" w:author="GT" w:date="2012-08-09T12:36:00Z">
            <w:rPr/>
          </w:rPrChange>
        </w:rPr>
        <w:t>Tested:</w:t>
      </w:r>
      <w:r w:rsidRPr="00DD7497">
        <w:rPr>
          <w:rPrChange w:id="783" w:author="GT" w:date="2012-08-09T12:36:00Z">
            <w:rPr/>
          </w:rPrChange>
        </w:rPr>
        <w:tab/>
        <w:t>interpolated from</w:t>
      </w:r>
      <w:r w:rsidRPr="00DD7497">
        <w:rPr>
          <w:rPrChange w:id="784" w:author="GT" w:date="2012-08-09T12:36:00Z">
            <w:rPr/>
          </w:rPrChange>
        </w:rPr>
        <w:tab/>
        <w:t>coded</w:t>
      </w:r>
      <w:r w:rsidRPr="00DD7497">
        <w:rPr>
          <w:rPrChange w:id="785" w:author="GT" w:date="2012-08-09T12:36:00Z">
            <w:rPr/>
          </w:rPrChange>
        </w:rPr>
        <w:tab/>
        <w:t xml:space="preserve">texture </w:t>
      </w:r>
      <w:r w:rsidRPr="00DD7497">
        <w:rPr>
          <w:rPrChange w:id="786" w:author="GT" w:date="2012-08-09T12:36:00Z">
            <w:rPr/>
          </w:rPrChange>
        </w:rPr>
        <w:tab/>
        <w:t>and partly coded</w:t>
      </w:r>
      <w:r w:rsidRPr="00DD7497">
        <w:rPr>
          <w:rPrChange w:id="787" w:author="GT" w:date="2012-08-09T12:36:00Z">
            <w:rPr/>
          </w:rPrChange>
        </w:rPr>
        <w:tab/>
        <w:t xml:space="preserve">depth </w:t>
      </w:r>
      <w:r w:rsidR="00E325B5" w:rsidRPr="00DD7497">
        <w:rPr>
          <w:rPrChange w:id="788" w:author="GT" w:date="2012-08-09T12:36:00Z">
            <w:rPr/>
          </w:rPrChange>
        </w:rPr>
        <w:tab/>
      </w:r>
      <w:r w:rsidR="00C43751" w:rsidRPr="00DD7497">
        <w:rPr>
          <w:rPrChange w:id="789" w:author="GT" w:date="2012-08-09T12:36:00Z">
            <w:rPr/>
          </w:rPrChange>
        </w:rPr>
        <w:t>of view 0</w:t>
      </w:r>
    </w:p>
    <w:p w:rsidR="0018439B" w:rsidRPr="00DD7497" w:rsidRDefault="0018439B" w:rsidP="00E325B5">
      <w:pPr>
        <w:pStyle w:val="tabs"/>
        <w:rPr>
          <w:rPrChange w:id="790" w:author="GT" w:date="2012-08-09T12:36:00Z">
            <w:rPr/>
          </w:rPrChange>
        </w:rPr>
      </w:pPr>
      <w:r w:rsidRPr="00DD7497">
        <w:rPr>
          <w:rPrChange w:id="791" w:author="GT" w:date="2012-08-09T12:36:00Z">
            <w:rPr/>
          </w:rPrChange>
        </w:rPr>
        <w:tab/>
        <w:t xml:space="preserve">and </w:t>
      </w:r>
      <w:r w:rsidRPr="00DD7497">
        <w:rPr>
          <w:rPrChange w:id="792" w:author="GT" w:date="2012-08-09T12:36:00Z">
            <w:rPr/>
          </w:rPrChange>
        </w:rPr>
        <w:tab/>
      </w:r>
      <w:r w:rsidR="00C43751" w:rsidRPr="00DD7497">
        <w:rPr>
          <w:rPrChange w:id="793" w:author="GT" w:date="2012-08-09T12:36:00Z">
            <w:rPr/>
          </w:rPrChange>
        </w:rPr>
        <w:t>coded</w:t>
      </w:r>
      <w:r w:rsidRPr="00DD7497">
        <w:rPr>
          <w:rPrChange w:id="794" w:author="GT" w:date="2012-08-09T12:36:00Z">
            <w:rPr/>
          </w:rPrChange>
        </w:rPr>
        <w:tab/>
        <w:t xml:space="preserve">texture </w:t>
      </w:r>
      <w:r w:rsidR="00526AAE" w:rsidRPr="00DD7497">
        <w:rPr>
          <w:rPrChange w:id="795" w:author="GT" w:date="2012-08-09T12:36:00Z">
            <w:rPr/>
          </w:rPrChange>
        </w:rPr>
        <w:tab/>
      </w:r>
      <w:r w:rsidRPr="00DD7497">
        <w:rPr>
          <w:rPrChange w:id="796" w:author="GT" w:date="2012-08-09T12:36:00Z">
            <w:rPr/>
          </w:rPrChange>
        </w:rPr>
        <w:t xml:space="preserve">and </w:t>
      </w:r>
      <w:r w:rsidR="00C43751" w:rsidRPr="00DD7497">
        <w:rPr>
          <w:rPrChange w:id="797" w:author="GT" w:date="2012-08-09T12:36:00Z">
            <w:rPr/>
          </w:rPrChange>
        </w:rPr>
        <w:t>coded</w:t>
      </w:r>
      <w:r w:rsidR="00E325B5" w:rsidRPr="00DD7497">
        <w:rPr>
          <w:rPrChange w:id="798" w:author="GT" w:date="2012-08-09T12:36:00Z">
            <w:rPr/>
          </w:rPrChange>
        </w:rPr>
        <w:tab/>
      </w:r>
      <w:r w:rsidRPr="00DD7497">
        <w:rPr>
          <w:rPrChange w:id="799" w:author="GT" w:date="2012-08-09T12:36:00Z">
            <w:rPr/>
          </w:rPrChange>
        </w:rPr>
        <w:t>depth</w:t>
      </w:r>
      <w:r w:rsidR="00E325B5" w:rsidRPr="00DD7497">
        <w:rPr>
          <w:rPrChange w:id="800" w:author="GT" w:date="2012-08-09T12:36:00Z">
            <w:rPr/>
          </w:rPrChange>
        </w:rPr>
        <w:tab/>
      </w:r>
      <w:r w:rsidRPr="00DD7497">
        <w:rPr>
          <w:rPrChange w:id="801" w:author="GT" w:date="2012-08-09T12:36:00Z">
            <w:rPr/>
          </w:rPrChange>
        </w:rPr>
        <w:t xml:space="preserve"> of view </w:t>
      </w:r>
      <w:r w:rsidR="00C43751" w:rsidRPr="00DD7497">
        <w:rPr>
          <w:rPrChange w:id="802" w:author="GT" w:date="2012-08-09T12:36:00Z">
            <w:rPr/>
          </w:rPrChange>
        </w:rPr>
        <w:t>1</w:t>
      </w:r>
    </w:p>
    <w:p w:rsidR="00904616" w:rsidRPr="00DD7497" w:rsidRDefault="00904616">
      <w:pPr>
        <w:rPr>
          <w:rFonts w:ascii="Times New Roman" w:hAnsi="Times New Roman" w:cs="Times New Roman"/>
          <w:lang w:val="en-US"/>
          <w:rPrChange w:id="803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80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br w:type="page"/>
      </w:r>
    </w:p>
    <w:p w:rsidR="00BB2D4D" w:rsidRPr="00DD7497" w:rsidRDefault="00BB2D4D" w:rsidP="00BB2D4D">
      <w:pPr>
        <w:rPr>
          <w:rFonts w:ascii="Times New Roman" w:hAnsi="Times New Roman" w:cs="Times New Roman"/>
          <w:lang w:val="en-US"/>
          <w:rPrChange w:id="805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</w:p>
    <w:p w:rsidR="00BB2D4D" w:rsidRPr="00DD7497" w:rsidRDefault="0018439B" w:rsidP="00BB2D4D">
      <w:pPr>
        <w:rPr>
          <w:rFonts w:ascii="Times New Roman" w:hAnsi="Times New Roman" w:cs="Times New Roman"/>
          <w:u w:val="single"/>
          <w:lang w:val="en-US"/>
          <w:rPrChange w:id="806" w:author="GT" w:date="2012-08-09T12:36:00Z">
            <w:rPr>
              <w:rFonts w:ascii="Times New Roman" w:hAnsi="Times New Roman" w:cs="Times New Roman"/>
              <w:u w:val="single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80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</w:t>
      </w:r>
      <w:r w:rsidR="00BB2D4D" w:rsidRPr="00DD7497">
        <w:rPr>
          <w:rFonts w:ascii="Times New Roman" w:hAnsi="Times New Roman" w:cs="Times New Roman"/>
          <w:u w:val="single"/>
          <w:lang w:val="en-US"/>
          <w:rPrChange w:id="808" w:author="GT" w:date="2012-08-09T12:36:00Z">
            <w:rPr>
              <w:rFonts w:ascii="Times New Roman" w:hAnsi="Times New Roman" w:cs="Times New Roman"/>
              <w:u w:val="single"/>
              <w:lang w:val="en-US"/>
            </w:rPr>
          </w:rPrChange>
        </w:rPr>
        <w:t>Synthesis setup when encoding depth 2:</w:t>
      </w:r>
      <w:r w:rsidR="00E325B5" w:rsidRPr="00DD7497">
        <w:rPr>
          <w:rFonts w:ascii="Times New Roman" w:hAnsi="Times New Roman" w:cs="Times New Roman"/>
          <w:lang w:val="en-US"/>
          <w:rPrChange w:id="80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[cx2 B(cc2) I(s1.5)]</w:t>
      </w:r>
    </w:p>
    <w:p w:rsidR="00BB2D4D" w:rsidRPr="00DD7497" w:rsidRDefault="00BB2D4D" w:rsidP="00BB2D4D">
      <w:pPr>
        <w:rPr>
          <w:rFonts w:ascii="Times New Roman" w:hAnsi="Times New Roman" w:cs="Times New Roman"/>
          <w:lang w:val="en-US"/>
          <w:rPrChange w:id="810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81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View </w:t>
      </w:r>
      <w:r w:rsidR="00E325B5" w:rsidRPr="00DD7497">
        <w:rPr>
          <w:rFonts w:ascii="Times New Roman" w:hAnsi="Times New Roman" w:cs="Times New Roman"/>
          <w:lang w:val="en-US"/>
          <w:rPrChange w:id="81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1</w:t>
      </w:r>
      <w:r w:rsidRPr="00DD7497">
        <w:rPr>
          <w:rFonts w:ascii="Times New Roman" w:hAnsi="Times New Roman" w:cs="Times New Roman"/>
          <w:lang w:val="en-US"/>
          <w:rPrChange w:id="81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.5:</w:t>
      </w:r>
    </w:p>
    <w:p w:rsidR="00BB2D4D" w:rsidRPr="00DD7497" w:rsidRDefault="00BB2D4D" w:rsidP="00E325B5">
      <w:pPr>
        <w:pStyle w:val="tabs"/>
        <w:rPr>
          <w:rPrChange w:id="814" w:author="GT" w:date="2012-08-09T12:36:00Z">
            <w:rPr/>
          </w:rPrChange>
        </w:rPr>
      </w:pPr>
      <w:r w:rsidRPr="00DD7497">
        <w:rPr>
          <w:rPrChange w:id="815" w:author="GT" w:date="2012-08-09T12:36:00Z">
            <w:rPr/>
          </w:rPrChange>
        </w:rPr>
        <w:t>Reference:</w:t>
      </w:r>
      <w:r w:rsidRPr="00DD7497">
        <w:rPr>
          <w:rPrChange w:id="816" w:author="GT" w:date="2012-08-09T12:36:00Z">
            <w:rPr/>
          </w:rPrChange>
        </w:rPr>
        <w:tab/>
      </w:r>
      <w:r w:rsidR="00E325B5" w:rsidRPr="00DD7497">
        <w:rPr>
          <w:rPrChange w:id="817" w:author="GT" w:date="2012-08-09T12:36:00Z">
            <w:rPr/>
          </w:rPrChange>
        </w:rPr>
        <w:t>interpolated from</w:t>
      </w:r>
      <w:r w:rsidR="00E325B5" w:rsidRPr="00DD7497">
        <w:rPr>
          <w:rPrChange w:id="818" w:author="GT" w:date="2012-08-09T12:36:00Z">
            <w:rPr/>
          </w:rPrChange>
        </w:rPr>
        <w:tab/>
      </w:r>
      <w:r w:rsidR="00003FED" w:rsidRPr="00DD7497">
        <w:rPr>
          <w:rPrChange w:id="819" w:author="GT" w:date="2012-08-09T12:36:00Z">
            <w:rPr/>
          </w:rPrChange>
        </w:rPr>
        <w:t>original</w:t>
      </w:r>
      <w:r w:rsidR="00E325B5" w:rsidRPr="00DD7497">
        <w:rPr>
          <w:rPrChange w:id="820" w:author="GT" w:date="2012-08-09T12:36:00Z">
            <w:rPr/>
          </w:rPrChange>
        </w:rPr>
        <w:tab/>
        <w:t>texture</w:t>
      </w:r>
      <w:r w:rsidRPr="00DD7497">
        <w:rPr>
          <w:rPrChange w:id="821" w:author="GT" w:date="2012-08-09T12:36:00Z">
            <w:rPr/>
          </w:rPrChange>
        </w:rPr>
        <w:tab/>
        <w:t>and original</w:t>
      </w:r>
      <w:r w:rsidRPr="00DD7497">
        <w:rPr>
          <w:rPrChange w:id="822" w:author="GT" w:date="2012-08-09T12:36:00Z">
            <w:rPr/>
          </w:rPrChange>
        </w:rPr>
        <w:tab/>
        <w:t>depth</w:t>
      </w:r>
      <w:r w:rsidR="00E325B5" w:rsidRPr="00DD7497">
        <w:rPr>
          <w:rPrChange w:id="823" w:author="GT" w:date="2012-08-09T12:36:00Z">
            <w:rPr/>
          </w:rPrChange>
        </w:rPr>
        <w:tab/>
      </w:r>
      <w:r w:rsidRPr="00DD7497">
        <w:rPr>
          <w:rPrChange w:id="824" w:author="GT" w:date="2012-08-09T12:36:00Z">
            <w:rPr/>
          </w:rPrChange>
        </w:rPr>
        <w:t>of view 2</w:t>
      </w:r>
    </w:p>
    <w:p w:rsidR="00BB2D4D" w:rsidRPr="00DD7497" w:rsidRDefault="00BB2D4D" w:rsidP="00E325B5">
      <w:pPr>
        <w:pStyle w:val="tabs"/>
        <w:rPr>
          <w:rPrChange w:id="825" w:author="GT" w:date="2012-08-09T12:36:00Z">
            <w:rPr/>
          </w:rPrChange>
        </w:rPr>
      </w:pPr>
      <w:r w:rsidRPr="00DD7497">
        <w:rPr>
          <w:rPrChange w:id="826" w:author="GT" w:date="2012-08-09T12:36:00Z">
            <w:rPr/>
          </w:rPrChange>
        </w:rPr>
        <w:tab/>
        <w:t>and</w:t>
      </w:r>
      <w:r w:rsidRPr="00DD7497">
        <w:rPr>
          <w:rPrChange w:id="827" w:author="GT" w:date="2012-08-09T12:36:00Z">
            <w:rPr/>
          </w:rPrChange>
        </w:rPr>
        <w:tab/>
      </w:r>
      <w:r w:rsidR="00003FED" w:rsidRPr="00DD7497">
        <w:rPr>
          <w:rPrChange w:id="828" w:author="GT" w:date="2012-08-09T12:36:00Z">
            <w:rPr/>
          </w:rPrChange>
        </w:rPr>
        <w:t>original</w:t>
      </w:r>
      <w:r w:rsidRPr="00DD7497">
        <w:rPr>
          <w:rPrChange w:id="829" w:author="GT" w:date="2012-08-09T12:36:00Z">
            <w:rPr/>
          </w:rPrChange>
        </w:rPr>
        <w:tab/>
        <w:t xml:space="preserve">texture </w:t>
      </w:r>
      <w:r w:rsidRPr="00DD7497">
        <w:rPr>
          <w:rPrChange w:id="830" w:author="GT" w:date="2012-08-09T12:36:00Z">
            <w:rPr/>
          </w:rPrChange>
        </w:rPr>
        <w:tab/>
        <w:t xml:space="preserve">and </w:t>
      </w:r>
      <w:r w:rsidR="00003FED" w:rsidRPr="00DD7497">
        <w:rPr>
          <w:rPrChange w:id="831" w:author="GT" w:date="2012-08-09T12:36:00Z">
            <w:rPr/>
          </w:rPrChange>
        </w:rPr>
        <w:t>original</w:t>
      </w:r>
      <w:r w:rsidRPr="00DD7497">
        <w:rPr>
          <w:rPrChange w:id="832" w:author="GT" w:date="2012-08-09T12:36:00Z">
            <w:rPr/>
          </w:rPrChange>
        </w:rPr>
        <w:tab/>
        <w:t xml:space="preserve">depth </w:t>
      </w:r>
      <w:r w:rsidR="00E325B5" w:rsidRPr="00DD7497">
        <w:rPr>
          <w:rPrChange w:id="833" w:author="GT" w:date="2012-08-09T12:36:00Z">
            <w:rPr/>
          </w:rPrChange>
        </w:rPr>
        <w:tab/>
      </w:r>
      <w:r w:rsidRPr="00DD7497">
        <w:rPr>
          <w:rPrChange w:id="834" w:author="GT" w:date="2012-08-09T12:36:00Z">
            <w:rPr/>
          </w:rPrChange>
        </w:rPr>
        <w:t>of view 1</w:t>
      </w:r>
    </w:p>
    <w:p w:rsidR="00BB2D4D" w:rsidRPr="00DD7497" w:rsidRDefault="00BB2D4D" w:rsidP="00E325B5">
      <w:pPr>
        <w:pStyle w:val="tabs"/>
        <w:rPr>
          <w:rPrChange w:id="835" w:author="GT" w:date="2012-08-09T12:36:00Z">
            <w:rPr/>
          </w:rPrChange>
        </w:rPr>
      </w:pPr>
      <w:r w:rsidRPr="00DD7497">
        <w:rPr>
          <w:rPrChange w:id="836" w:author="GT" w:date="2012-08-09T12:36:00Z">
            <w:rPr/>
          </w:rPrChange>
        </w:rPr>
        <w:t>Tested:</w:t>
      </w:r>
      <w:r w:rsidRPr="00DD7497">
        <w:rPr>
          <w:rPrChange w:id="837" w:author="GT" w:date="2012-08-09T12:36:00Z">
            <w:rPr/>
          </w:rPrChange>
        </w:rPr>
        <w:tab/>
        <w:t>interpolated from</w:t>
      </w:r>
      <w:r w:rsidRPr="00DD7497">
        <w:rPr>
          <w:rPrChange w:id="838" w:author="GT" w:date="2012-08-09T12:36:00Z">
            <w:rPr/>
          </w:rPrChange>
        </w:rPr>
        <w:tab/>
        <w:t>coded</w:t>
      </w:r>
      <w:r w:rsidRPr="00DD7497">
        <w:rPr>
          <w:rPrChange w:id="839" w:author="GT" w:date="2012-08-09T12:36:00Z">
            <w:rPr/>
          </w:rPrChange>
        </w:rPr>
        <w:tab/>
        <w:t xml:space="preserve">texture </w:t>
      </w:r>
      <w:r w:rsidRPr="00DD7497">
        <w:rPr>
          <w:rPrChange w:id="840" w:author="GT" w:date="2012-08-09T12:36:00Z">
            <w:rPr/>
          </w:rPrChange>
        </w:rPr>
        <w:tab/>
        <w:t>and partly coded</w:t>
      </w:r>
      <w:r w:rsidRPr="00DD7497">
        <w:rPr>
          <w:rPrChange w:id="841" w:author="GT" w:date="2012-08-09T12:36:00Z">
            <w:rPr/>
          </w:rPrChange>
        </w:rPr>
        <w:tab/>
        <w:t xml:space="preserve">depth </w:t>
      </w:r>
      <w:r w:rsidR="00E325B5" w:rsidRPr="00DD7497">
        <w:rPr>
          <w:rPrChange w:id="842" w:author="GT" w:date="2012-08-09T12:36:00Z">
            <w:rPr/>
          </w:rPrChange>
        </w:rPr>
        <w:tab/>
      </w:r>
      <w:r w:rsidRPr="00DD7497">
        <w:rPr>
          <w:rPrChange w:id="843" w:author="GT" w:date="2012-08-09T12:36:00Z">
            <w:rPr/>
          </w:rPrChange>
        </w:rPr>
        <w:t>of view 2</w:t>
      </w:r>
    </w:p>
    <w:p w:rsidR="00385D05" w:rsidRPr="00DD7497" w:rsidRDefault="00385D05" w:rsidP="00E325B5">
      <w:pPr>
        <w:pStyle w:val="tabs"/>
        <w:rPr>
          <w:rPrChange w:id="844" w:author="GT" w:date="2012-08-09T12:36:00Z">
            <w:rPr/>
          </w:rPrChange>
        </w:rPr>
      </w:pPr>
      <w:r w:rsidRPr="00DD7497">
        <w:rPr>
          <w:rPrChange w:id="845" w:author="GT" w:date="2012-08-09T12:36:00Z">
            <w:rPr/>
          </w:rPrChange>
        </w:rPr>
        <w:tab/>
        <w:t>and</w:t>
      </w:r>
      <w:r w:rsidRPr="00DD7497">
        <w:rPr>
          <w:rPrChange w:id="846" w:author="GT" w:date="2012-08-09T12:36:00Z">
            <w:rPr/>
          </w:rPrChange>
        </w:rPr>
        <w:tab/>
        <w:t>coded</w:t>
      </w:r>
      <w:r w:rsidRPr="00DD7497">
        <w:rPr>
          <w:rPrChange w:id="847" w:author="GT" w:date="2012-08-09T12:36:00Z">
            <w:rPr/>
          </w:rPrChange>
        </w:rPr>
        <w:tab/>
        <w:t xml:space="preserve">texture </w:t>
      </w:r>
      <w:r w:rsidR="00E325B5" w:rsidRPr="00DD7497">
        <w:rPr>
          <w:rPrChange w:id="848" w:author="GT" w:date="2012-08-09T12:36:00Z">
            <w:rPr/>
          </w:rPrChange>
        </w:rPr>
        <w:tab/>
        <w:t>and coded</w:t>
      </w:r>
      <w:r w:rsidR="00E325B5" w:rsidRPr="00DD7497">
        <w:rPr>
          <w:rPrChange w:id="849" w:author="GT" w:date="2012-08-09T12:36:00Z">
            <w:rPr/>
          </w:rPrChange>
        </w:rPr>
        <w:tab/>
      </w:r>
      <w:r w:rsidRPr="00DD7497">
        <w:rPr>
          <w:rPrChange w:id="850" w:author="GT" w:date="2012-08-09T12:36:00Z">
            <w:rPr/>
          </w:rPrChange>
        </w:rPr>
        <w:t xml:space="preserve">depth </w:t>
      </w:r>
      <w:r w:rsidR="00E325B5" w:rsidRPr="00DD7497">
        <w:rPr>
          <w:rPrChange w:id="851" w:author="GT" w:date="2012-08-09T12:36:00Z">
            <w:rPr/>
          </w:rPrChange>
        </w:rPr>
        <w:tab/>
      </w:r>
      <w:r w:rsidRPr="00DD7497">
        <w:rPr>
          <w:rPrChange w:id="852" w:author="GT" w:date="2012-08-09T12:36:00Z">
            <w:rPr/>
          </w:rPrChange>
        </w:rPr>
        <w:t>of view 1</w:t>
      </w:r>
    </w:p>
    <w:p w:rsidR="00BB2D4D" w:rsidRPr="00DD7497" w:rsidRDefault="00904616" w:rsidP="00904616">
      <w:pPr>
        <w:pStyle w:val="Heading1"/>
        <w:rPr>
          <w:rFonts w:ascii="Times New Roman" w:hAnsi="Times New Roman" w:cs="Times New Roman"/>
          <w:lang w:val="en-US"/>
          <w:rPrChange w:id="853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85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O</w:t>
      </w:r>
      <w:r w:rsidR="00BB2D4D" w:rsidRPr="00DD7497">
        <w:rPr>
          <w:rFonts w:ascii="Times New Roman" w:hAnsi="Times New Roman" w:cs="Times New Roman"/>
          <w:lang w:val="en-US"/>
          <w:rPrChange w:id="85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ther examples:</w:t>
      </w:r>
    </w:p>
    <w:p w:rsidR="00904616" w:rsidRPr="00DD7497" w:rsidRDefault="00904616" w:rsidP="00904616">
      <w:pPr>
        <w:rPr>
          <w:rFonts w:ascii="Times New Roman" w:hAnsi="Times New Roman" w:cs="Times New Roman"/>
          <w:lang w:val="en-US"/>
          <w:rPrChange w:id="856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</w:p>
    <w:p w:rsidR="00954900" w:rsidRPr="00DD7497" w:rsidRDefault="004D21D1" w:rsidP="003A33C7">
      <w:pPr>
        <w:rPr>
          <w:rFonts w:ascii="Times New Roman" w:hAnsi="Times New Roman" w:cs="Times New Roman"/>
          <w:lang w:val="en-US"/>
          <w:rPrChange w:id="857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85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Interpolation,</w:t>
      </w:r>
      <w:r w:rsidR="00003FED" w:rsidRPr="00DD7497">
        <w:rPr>
          <w:rFonts w:ascii="Times New Roman" w:hAnsi="Times New Roman" w:cs="Times New Roman"/>
          <w:lang w:val="en-US"/>
          <w:rPrChange w:id="85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three view case,</w:t>
      </w:r>
      <w:r w:rsidRPr="00DD7497">
        <w:rPr>
          <w:rFonts w:ascii="Times New Roman" w:hAnsi="Times New Roman" w:cs="Times New Roman"/>
          <w:lang w:val="en-US"/>
          <w:rPrChange w:id="86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</w:t>
      </w:r>
      <w:r w:rsidR="00003FED" w:rsidRPr="00DD7497">
        <w:rPr>
          <w:rFonts w:ascii="Times New Roman" w:hAnsi="Times New Roman" w:cs="Times New Roman"/>
          <w:lang w:val="en-US"/>
          <w:rPrChange w:id="86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c</w:t>
      </w:r>
      <w:r w:rsidR="00954900" w:rsidRPr="00DD7497">
        <w:rPr>
          <w:rFonts w:ascii="Times New Roman" w:hAnsi="Times New Roman" w:cs="Times New Roman"/>
          <w:lang w:val="en-US"/>
          <w:rPrChange w:id="86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oding </w:t>
      </w:r>
      <w:r w:rsidR="00003FED" w:rsidRPr="00DD7497">
        <w:rPr>
          <w:rFonts w:ascii="Times New Roman" w:hAnsi="Times New Roman" w:cs="Times New Roman"/>
          <w:lang w:val="en-US"/>
          <w:rPrChange w:id="86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order arbitrary</w:t>
      </w:r>
    </w:p>
    <w:p w:rsidR="003A33C7" w:rsidRPr="00DD7497" w:rsidRDefault="003A33C7" w:rsidP="003A33C7">
      <w:pPr>
        <w:rPr>
          <w:rFonts w:ascii="Times New Roman" w:hAnsi="Times New Roman" w:cs="Times New Roman"/>
          <w:lang w:val="en-US"/>
          <w:rPrChange w:id="864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86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[ox0 B(</w:t>
      </w:r>
      <w:r w:rsidR="0068175B" w:rsidRPr="00DD7497">
        <w:rPr>
          <w:rFonts w:ascii="Times New Roman" w:hAnsi="Times New Roman" w:cs="Times New Roman"/>
          <w:lang w:val="en-US"/>
          <w:rPrChange w:id="86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oo</w:t>
      </w:r>
      <w:r w:rsidRPr="00DD7497">
        <w:rPr>
          <w:rFonts w:ascii="Times New Roman" w:hAnsi="Times New Roman" w:cs="Times New Roman"/>
          <w:lang w:val="en-US"/>
          <w:rPrChange w:id="86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1) I(s0.5)][</w:t>
      </w:r>
      <w:r w:rsidR="0068175B" w:rsidRPr="00DD7497">
        <w:rPr>
          <w:rFonts w:ascii="Times New Roman" w:hAnsi="Times New Roman" w:cs="Times New Roman"/>
          <w:lang w:val="en-US"/>
          <w:rPrChange w:id="86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o</w:t>
      </w:r>
      <w:r w:rsidRPr="00DD7497">
        <w:rPr>
          <w:rFonts w:ascii="Times New Roman" w:hAnsi="Times New Roman" w:cs="Times New Roman"/>
          <w:lang w:val="en-US"/>
          <w:rPrChange w:id="86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x1 B(oo1 oo2) I(s0.5 s1.5)] [ox2 B(</w:t>
      </w:r>
      <w:r w:rsidR="0068175B" w:rsidRPr="00DD7497">
        <w:rPr>
          <w:rFonts w:ascii="Times New Roman" w:hAnsi="Times New Roman" w:cs="Times New Roman"/>
          <w:lang w:val="en-US"/>
          <w:rPrChange w:id="87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oo</w:t>
      </w:r>
      <w:r w:rsidRPr="00DD7497">
        <w:rPr>
          <w:rFonts w:ascii="Times New Roman" w:hAnsi="Times New Roman" w:cs="Times New Roman"/>
          <w:lang w:val="en-US"/>
          <w:rPrChange w:id="87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2) I(s1.5)]</w:t>
      </w:r>
    </w:p>
    <w:p w:rsidR="00D33F34" w:rsidRPr="00DD7497" w:rsidRDefault="00D33F34" w:rsidP="003A33C7">
      <w:pPr>
        <w:rPr>
          <w:rFonts w:ascii="Times New Roman" w:hAnsi="Times New Roman" w:cs="Times New Roman"/>
          <w:lang w:val="en-US"/>
          <w:rPrChange w:id="872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</w:p>
    <w:p w:rsidR="00954900" w:rsidRPr="00DD7497" w:rsidRDefault="00D33F34" w:rsidP="003A33C7">
      <w:pPr>
        <w:rPr>
          <w:rFonts w:ascii="Times New Roman" w:hAnsi="Times New Roman" w:cs="Times New Roman"/>
          <w:lang w:val="en-US"/>
          <w:rPrChange w:id="873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87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Interpolation</w:t>
      </w:r>
      <w:r w:rsidR="004D21D1" w:rsidRPr="00DD7497">
        <w:rPr>
          <w:rFonts w:ascii="Times New Roman" w:hAnsi="Times New Roman" w:cs="Times New Roman"/>
          <w:lang w:val="en-US"/>
          <w:rPrChange w:id="87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, </w:t>
      </w:r>
      <w:r w:rsidR="005634D6" w:rsidRPr="00DD7497">
        <w:rPr>
          <w:rFonts w:ascii="Times New Roman" w:hAnsi="Times New Roman" w:cs="Times New Roman"/>
          <w:lang w:val="en-US"/>
          <w:rPrChange w:id="87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two view</w:t>
      </w:r>
      <w:r w:rsidR="00904616" w:rsidRPr="00DD7497">
        <w:rPr>
          <w:rFonts w:ascii="Times New Roman" w:hAnsi="Times New Roman" w:cs="Times New Roman"/>
          <w:lang w:val="en-US"/>
          <w:rPrChange w:id="87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case</w:t>
      </w:r>
      <w:r w:rsidR="004D21D1" w:rsidRPr="00DD7497">
        <w:rPr>
          <w:rFonts w:ascii="Times New Roman" w:hAnsi="Times New Roman" w:cs="Times New Roman"/>
          <w:lang w:val="en-US"/>
          <w:rPrChange w:id="87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, coding order </w:t>
      </w:r>
      <w:r w:rsidR="00003FED" w:rsidRPr="00DD7497">
        <w:rPr>
          <w:rFonts w:ascii="Times New Roman" w:hAnsi="Times New Roman" w:cs="Times New Roman"/>
          <w:lang w:val="en-US"/>
          <w:rPrChange w:id="87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T</w:t>
      </w:r>
      <w:r w:rsidR="004D21D1" w:rsidRPr="00DD7497">
        <w:rPr>
          <w:rFonts w:ascii="Times New Roman" w:hAnsi="Times New Roman" w:cs="Times New Roman"/>
          <w:lang w:val="en-US"/>
          <w:rPrChange w:id="88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1</w:t>
      </w:r>
      <w:r w:rsidR="00003FED" w:rsidRPr="00DD7497">
        <w:rPr>
          <w:rFonts w:ascii="Times New Roman" w:hAnsi="Times New Roman" w:cs="Times New Roman"/>
          <w:lang w:val="en-US"/>
          <w:rPrChange w:id="88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D1T</w:t>
      </w:r>
      <w:r w:rsidR="004D21D1" w:rsidRPr="00DD7497">
        <w:rPr>
          <w:rFonts w:ascii="Times New Roman" w:hAnsi="Times New Roman" w:cs="Times New Roman"/>
          <w:lang w:val="en-US"/>
          <w:rPrChange w:id="88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0</w:t>
      </w:r>
      <w:r w:rsidR="00003FED" w:rsidRPr="00DD7497">
        <w:rPr>
          <w:rFonts w:ascii="Times New Roman" w:hAnsi="Times New Roman" w:cs="Times New Roman"/>
          <w:lang w:val="en-US"/>
          <w:rPrChange w:id="88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D0</w:t>
      </w:r>
    </w:p>
    <w:p w:rsidR="00D33F34" w:rsidRPr="00DD7497" w:rsidRDefault="00D33F34" w:rsidP="003A33C7">
      <w:pPr>
        <w:rPr>
          <w:rFonts w:ascii="Times New Roman" w:hAnsi="Times New Roman" w:cs="Times New Roman"/>
          <w:lang w:val="en-US"/>
          <w:rPrChange w:id="884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88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[cx0 B(cc1) I(0.5)][cx1 B(oo0) I(0.5)]</w:t>
      </w:r>
    </w:p>
    <w:p w:rsidR="00540D50" w:rsidRPr="00DD7497" w:rsidRDefault="00540D50" w:rsidP="003A33C7">
      <w:pPr>
        <w:rPr>
          <w:rFonts w:ascii="Times New Roman" w:hAnsi="Times New Roman" w:cs="Times New Roman"/>
          <w:lang w:val="en-US"/>
          <w:rPrChange w:id="886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</w:p>
    <w:p w:rsidR="00B32351" w:rsidRPr="00DD7497" w:rsidRDefault="00003FED">
      <w:pPr>
        <w:rPr>
          <w:rFonts w:ascii="Times New Roman" w:hAnsi="Times New Roman" w:cs="Times New Roman"/>
          <w:lang w:val="en-US"/>
          <w:rPrChange w:id="887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88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Extrapolation</w:t>
      </w:r>
      <w:r w:rsidR="00904616" w:rsidRPr="00DD7497">
        <w:rPr>
          <w:rFonts w:ascii="Times New Roman" w:hAnsi="Times New Roman" w:cs="Times New Roman"/>
          <w:lang w:val="en-US"/>
          <w:rPrChange w:id="88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, two view case</w:t>
      </w:r>
      <w:r w:rsidR="005634D6" w:rsidRPr="00DD7497">
        <w:rPr>
          <w:rFonts w:ascii="Times New Roman" w:hAnsi="Times New Roman" w:cs="Times New Roman"/>
          <w:lang w:val="en-US"/>
          <w:rPrChange w:id="89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, coding </w:t>
      </w:r>
      <w:r w:rsidR="00B32351" w:rsidRPr="00DD7497">
        <w:rPr>
          <w:rFonts w:ascii="Times New Roman" w:hAnsi="Times New Roman" w:cs="Times New Roman"/>
          <w:lang w:val="en-US"/>
          <w:rPrChange w:id="89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order </w:t>
      </w:r>
      <w:r w:rsidR="009845AB" w:rsidRPr="00DD7497">
        <w:rPr>
          <w:rFonts w:ascii="Times New Roman" w:hAnsi="Times New Roman" w:cs="Times New Roman"/>
          <w:lang w:val="en-US"/>
          <w:rPrChange w:id="89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TxDxTyDy</w:t>
      </w:r>
    </w:p>
    <w:p w:rsidR="00EA2BCB" w:rsidRPr="00DD7497" w:rsidRDefault="003A33C7">
      <w:pPr>
        <w:rPr>
          <w:rFonts w:ascii="Times New Roman" w:hAnsi="Times New Roman" w:cs="Times New Roman"/>
          <w:lang w:val="en-US"/>
          <w:rPrChange w:id="893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89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[cx0 E(s0.5)][cx1 E(s0.5)]</w:t>
      </w:r>
    </w:p>
    <w:p w:rsidR="00B32351" w:rsidRPr="00DD7497" w:rsidRDefault="00B32351">
      <w:pPr>
        <w:rPr>
          <w:rFonts w:ascii="Times New Roman" w:hAnsi="Times New Roman" w:cs="Times New Roman"/>
          <w:lang w:val="en-US"/>
          <w:rPrChange w:id="895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</w:p>
    <w:p w:rsidR="005634D6" w:rsidRPr="00DD7497" w:rsidRDefault="00003FED">
      <w:pPr>
        <w:rPr>
          <w:rFonts w:ascii="Times New Roman" w:hAnsi="Times New Roman" w:cs="Times New Roman"/>
          <w:lang w:val="en-US"/>
          <w:rPrChange w:id="896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89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Extrapolation</w:t>
      </w:r>
      <w:r w:rsidR="005634D6" w:rsidRPr="00DD7497">
        <w:rPr>
          <w:rFonts w:ascii="Times New Roman" w:hAnsi="Times New Roman" w:cs="Times New Roman"/>
          <w:lang w:val="en-US"/>
          <w:rPrChange w:id="89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, </w:t>
      </w:r>
      <w:r w:rsidR="00904616" w:rsidRPr="00DD7497">
        <w:rPr>
          <w:rFonts w:ascii="Times New Roman" w:hAnsi="Times New Roman" w:cs="Times New Roman"/>
          <w:lang w:val="en-US"/>
          <w:rPrChange w:id="89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two view case, three reference views</w:t>
      </w:r>
      <w:r w:rsidR="005634D6" w:rsidRPr="00DD7497">
        <w:rPr>
          <w:rFonts w:ascii="Times New Roman" w:hAnsi="Times New Roman" w:cs="Times New Roman"/>
          <w:lang w:val="en-US"/>
          <w:rPrChange w:id="90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, coding order </w:t>
      </w:r>
      <w:r w:rsidR="00B32351" w:rsidRPr="00DD7497">
        <w:rPr>
          <w:rFonts w:ascii="Times New Roman" w:hAnsi="Times New Roman" w:cs="Times New Roman"/>
          <w:lang w:val="en-US"/>
          <w:rPrChange w:id="90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T</w:t>
      </w:r>
      <w:r w:rsidR="009845AB" w:rsidRPr="00DD7497">
        <w:rPr>
          <w:rFonts w:ascii="Times New Roman" w:hAnsi="Times New Roman" w:cs="Times New Roman"/>
          <w:lang w:val="en-US"/>
          <w:rPrChange w:id="90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x</w:t>
      </w:r>
      <w:r w:rsidR="00B32351" w:rsidRPr="00DD7497">
        <w:rPr>
          <w:rFonts w:ascii="Times New Roman" w:hAnsi="Times New Roman" w:cs="Times New Roman"/>
          <w:lang w:val="en-US"/>
          <w:rPrChange w:id="90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D</w:t>
      </w:r>
      <w:r w:rsidR="009845AB" w:rsidRPr="00DD7497">
        <w:rPr>
          <w:rFonts w:ascii="Times New Roman" w:hAnsi="Times New Roman" w:cs="Times New Roman"/>
          <w:lang w:val="en-US"/>
          <w:rPrChange w:id="90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xTyDy</w:t>
      </w:r>
    </w:p>
    <w:p w:rsidR="00EA2BCB" w:rsidRPr="00DD7497" w:rsidRDefault="00EA2BCB" w:rsidP="00EA2BCB">
      <w:pPr>
        <w:rPr>
          <w:rFonts w:ascii="Times New Roman" w:hAnsi="Times New Roman" w:cs="Times New Roman"/>
          <w:lang w:val="en-US"/>
          <w:rPrChange w:id="905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90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[cx0  E(s0.25 s0.5 s0.75)][cx1 E(s0.25 s0.5 s0.75)]</w:t>
      </w:r>
    </w:p>
    <w:p w:rsidR="00954900" w:rsidRPr="00DD7497" w:rsidRDefault="00954900">
      <w:pPr>
        <w:rPr>
          <w:rFonts w:ascii="Times New Roman" w:hAnsi="Times New Roman" w:cs="Times New Roman"/>
          <w:lang w:val="en-US"/>
          <w:rPrChange w:id="907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</w:p>
    <w:p w:rsidR="00EA2BCB" w:rsidRPr="00DD7497" w:rsidRDefault="00EA2BCB">
      <w:pPr>
        <w:rPr>
          <w:rFonts w:ascii="Times New Roman" w:hAnsi="Times New Roman" w:cs="Times New Roman"/>
          <w:lang w:val="en-US"/>
          <w:rPrChange w:id="908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90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Interpolation and Extrapolation</w:t>
      </w:r>
      <w:r w:rsidR="00003FED" w:rsidRPr="00DD7497">
        <w:rPr>
          <w:rFonts w:ascii="Times New Roman" w:hAnsi="Times New Roman" w:cs="Times New Roman"/>
          <w:lang w:val="en-US"/>
          <w:rPrChange w:id="91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, two view case, coding order </w:t>
      </w:r>
      <w:r w:rsidR="00B32351" w:rsidRPr="00DD7497">
        <w:rPr>
          <w:rFonts w:ascii="Times New Roman" w:hAnsi="Times New Roman" w:cs="Times New Roman"/>
          <w:lang w:val="en-US"/>
          <w:rPrChange w:id="91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T1D1T0D0</w:t>
      </w:r>
    </w:p>
    <w:p w:rsidR="00EA2BCB" w:rsidRPr="00DD7497" w:rsidRDefault="00EA2BCB" w:rsidP="00EA2BCB">
      <w:pPr>
        <w:rPr>
          <w:rFonts w:ascii="Times New Roman" w:hAnsi="Times New Roman" w:cs="Times New Roman"/>
          <w:lang w:val="en-US"/>
          <w:rPrChange w:id="912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91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[cx0  </w:t>
      </w:r>
      <w:r w:rsidR="003364F5" w:rsidRPr="00DD7497">
        <w:rPr>
          <w:rFonts w:ascii="Times New Roman" w:hAnsi="Times New Roman" w:cs="Times New Roman"/>
          <w:lang w:val="en-US"/>
          <w:rPrChange w:id="91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B(cc1) </w:t>
      </w:r>
      <w:r w:rsidR="009E2381" w:rsidRPr="00DD7497">
        <w:rPr>
          <w:rFonts w:ascii="Times New Roman" w:hAnsi="Times New Roman" w:cs="Times New Roman"/>
          <w:lang w:val="en-US"/>
          <w:rPrChange w:id="91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I(s0.5) </w:t>
      </w:r>
      <w:r w:rsidRPr="00DD7497">
        <w:rPr>
          <w:rFonts w:ascii="Times New Roman" w:hAnsi="Times New Roman" w:cs="Times New Roman"/>
          <w:lang w:val="en-US"/>
          <w:rPrChange w:id="91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E(s0.5)][cx1 </w:t>
      </w:r>
      <w:r w:rsidR="003364F5" w:rsidRPr="00DD7497">
        <w:rPr>
          <w:rFonts w:ascii="Times New Roman" w:hAnsi="Times New Roman" w:cs="Times New Roman"/>
          <w:lang w:val="en-US"/>
          <w:rPrChange w:id="91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B(oo1)</w:t>
      </w:r>
      <w:r w:rsidR="001F1364" w:rsidRPr="00DD7497">
        <w:rPr>
          <w:rFonts w:ascii="Times New Roman" w:hAnsi="Times New Roman" w:cs="Times New Roman"/>
          <w:lang w:val="en-US"/>
          <w:rPrChange w:id="91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 I(s0.5) </w:t>
      </w:r>
      <w:r w:rsidR="003364F5" w:rsidRPr="00DD7497">
        <w:rPr>
          <w:rFonts w:ascii="Times New Roman" w:hAnsi="Times New Roman" w:cs="Times New Roman"/>
          <w:lang w:val="en-US"/>
          <w:rPrChange w:id="91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</w:t>
      </w:r>
      <w:r w:rsidRPr="00DD7497">
        <w:rPr>
          <w:rFonts w:ascii="Times New Roman" w:hAnsi="Times New Roman" w:cs="Times New Roman"/>
          <w:lang w:val="en-US"/>
          <w:rPrChange w:id="92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E(s0.5)]</w:t>
      </w:r>
    </w:p>
    <w:p w:rsidR="00954900" w:rsidRPr="00DD7497" w:rsidRDefault="00954900">
      <w:pPr>
        <w:rPr>
          <w:rFonts w:ascii="Times New Roman" w:hAnsi="Times New Roman" w:cs="Times New Roman"/>
          <w:lang w:val="en-US"/>
          <w:rPrChange w:id="921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</w:p>
    <w:p w:rsidR="00EA2BCB" w:rsidRPr="00DD7497" w:rsidRDefault="001F1364">
      <w:pPr>
        <w:rPr>
          <w:rFonts w:ascii="Times New Roman" w:hAnsi="Times New Roman" w:cs="Times New Roman"/>
          <w:lang w:val="en-US"/>
          <w:rPrChange w:id="922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92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Optimization to original view positions:</w:t>
      </w:r>
    </w:p>
    <w:p w:rsidR="001F1364" w:rsidRPr="00DD7497" w:rsidRDefault="001F1364" w:rsidP="001F1364">
      <w:pPr>
        <w:rPr>
          <w:rFonts w:ascii="Times New Roman" w:hAnsi="Times New Roman" w:cs="Times New Roman"/>
          <w:lang w:val="en-US"/>
          <w:rPrChange w:id="924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92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[cx0  E(o1)][cx1 E(o0)]</w:t>
      </w:r>
    </w:p>
    <w:p w:rsidR="00954900" w:rsidRPr="00DD7497" w:rsidRDefault="00954900" w:rsidP="001F1364">
      <w:pPr>
        <w:rPr>
          <w:rFonts w:ascii="Times New Roman" w:hAnsi="Times New Roman" w:cs="Times New Roman"/>
          <w:lang w:val="en-US"/>
          <w:rPrChange w:id="926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</w:p>
    <w:p w:rsidR="00F64E53" w:rsidRPr="00DD7497" w:rsidRDefault="00F64E53" w:rsidP="001F1364">
      <w:pPr>
        <w:rPr>
          <w:rFonts w:ascii="Times New Roman" w:hAnsi="Times New Roman" w:cs="Times New Roman"/>
          <w:lang w:val="en-US"/>
          <w:rPrChange w:id="927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92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Interpolation with Interview Skip</w:t>
      </w:r>
      <w:r w:rsidR="00B32351" w:rsidRPr="00DD7497">
        <w:rPr>
          <w:rFonts w:ascii="Times New Roman" w:hAnsi="Times New Roman" w:cs="Times New Roman"/>
          <w:lang w:val="en-US"/>
          <w:rPrChange w:id="92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( )</w:t>
      </w:r>
    </w:p>
    <w:p w:rsidR="00EA2BCB" w:rsidRPr="00DD7497" w:rsidRDefault="00F64E53">
      <w:pPr>
        <w:rPr>
          <w:rFonts w:ascii="Times New Roman" w:hAnsi="Times New Roman" w:cs="Times New Roman"/>
          <w:lang w:val="en-US"/>
          <w:rPrChange w:id="930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93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[cx0 B(cc1) R(s0.5)][cx1 B(oo1 oo2) R(s0.5) L(s1.5)] [cx2 B(cc2) L(s1.5)]</w:t>
      </w:r>
    </w:p>
    <w:p w:rsidR="000D2911" w:rsidRPr="00DD7497" w:rsidRDefault="000D2911">
      <w:pPr>
        <w:rPr>
          <w:rFonts w:ascii="Times New Roman" w:hAnsi="Times New Roman" w:cs="Times New Roman"/>
          <w:lang w:val="en-US"/>
          <w:rPrChange w:id="932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</w:p>
    <w:p w:rsidR="000D2911" w:rsidRPr="00DD7497" w:rsidRDefault="000D2911" w:rsidP="000D2911">
      <w:pPr>
        <w:pStyle w:val="Heading1"/>
        <w:rPr>
          <w:rFonts w:ascii="Times New Roman" w:hAnsi="Times New Roman" w:cs="Times New Roman"/>
          <w:lang w:val="en-US"/>
          <w:rPrChange w:id="933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93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Other parameters</w:t>
      </w:r>
      <w:r w:rsidR="002B78A6" w:rsidRPr="00DD7497">
        <w:rPr>
          <w:rFonts w:ascii="Times New Roman" w:hAnsi="Times New Roman" w:cs="Times New Roman"/>
          <w:lang w:val="en-US"/>
          <w:rPrChange w:id="93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:</w:t>
      </w:r>
    </w:p>
    <w:p w:rsidR="002B78A6" w:rsidRPr="00DD7497" w:rsidRDefault="002B78A6" w:rsidP="002B78A6">
      <w:pPr>
        <w:rPr>
          <w:lang w:val="en-US"/>
          <w:rPrChange w:id="936" w:author="GT" w:date="2012-08-09T12:36:00Z">
            <w:rPr>
              <w:lang w:val="en-US"/>
            </w:rPr>
          </w:rPrChange>
        </w:rPr>
      </w:pPr>
    </w:p>
    <w:p w:rsidR="000D2911" w:rsidRPr="00DD7497" w:rsidRDefault="000D2911" w:rsidP="000D2911">
      <w:pPr>
        <w:rPr>
          <w:rFonts w:ascii="Times New Roman" w:hAnsi="Times New Roman" w:cs="Times New Roman"/>
          <w:lang w:val="en-US"/>
          <w:rPrChange w:id="937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93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LambdaScaleVSO (double)</w:t>
      </w:r>
    </w:p>
    <w:p w:rsidR="000D2911" w:rsidRPr="00DD7497" w:rsidRDefault="000D2911" w:rsidP="000D2911">
      <w:pPr>
        <w:ind w:firstLine="709"/>
        <w:rPr>
          <w:rFonts w:ascii="Times New Roman" w:hAnsi="Times New Roman" w:cs="Times New Roman"/>
          <w:lang w:val="en-US"/>
          <w:rPrChange w:id="939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94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Factor that is multiplied to the Lagrange parameter used for depth coding</w:t>
      </w:r>
    </w:p>
    <w:p w:rsidR="000D2911" w:rsidRPr="00DD7497" w:rsidRDefault="000D2911" w:rsidP="000D2911">
      <w:pPr>
        <w:rPr>
          <w:rFonts w:ascii="Times New Roman" w:hAnsi="Times New Roman" w:cs="Times New Roman"/>
          <w:lang w:val="en-US"/>
          <w:rPrChange w:id="941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94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ForceLambdaScaleVSO (bool)</w:t>
      </w:r>
    </w:p>
    <w:p w:rsidR="00B32351" w:rsidRPr="00DD7497" w:rsidRDefault="000D2911" w:rsidP="000D2911">
      <w:pPr>
        <w:rPr>
          <w:rFonts w:ascii="Times New Roman" w:hAnsi="Times New Roman" w:cs="Times New Roman"/>
          <w:lang w:val="en-US"/>
          <w:rPrChange w:id="943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94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ab/>
      </w:r>
      <w:r w:rsidR="00B32351" w:rsidRPr="00DD7497">
        <w:rPr>
          <w:rFonts w:ascii="Times New Roman" w:hAnsi="Times New Roman" w:cs="Times New Roman"/>
          <w:lang w:val="en-US"/>
          <w:rPrChange w:id="94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If true </w:t>
      </w:r>
      <w:r w:rsidRPr="00DD7497">
        <w:rPr>
          <w:rFonts w:ascii="Times New Roman" w:hAnsi="Times New Roman" w:cs="Times New Roman"/>
          <w:lang w:val="en-US"/>
          <w:rPrChange w:id="94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LambdaScaleVSO </w:t>
      </w:r>
      <w:r w:rsidR="00B32351" w:rsidRPr="00DD7497">
        <w:rPr>
          <w:rFonts w:ascii="Times New Roman" w:hAnsi="Times New Roman" w:cs="Times New Roman"/>
          <w:lang w:val="en-US"/>
          <w:rPrChange w:id="94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is used </w:t>
      </w:r>
      <w:r w:rsidRPr="00DD7497">
        <w:rPr>
          <w:rFonts w:ascii="Times New Roman" w:hAnsi="Times New Roman" w:cs="Times New Roman"/>
          <w:lang w:val="en-US"/>
          <w:rPrChange w:id="94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for depth even if VSO is turned off</w:t>
      </w:r>
      <w:r w:rsidR="00B32351" w:rsidRPr="00DD7497">
        <w:rPr>
          <w:rFonts w:ascii="Times New Roman" w:hAnsi="Times New Roman" w:cs="Times New Roman"/>
          <w:lang w:val="en-US"/>
          <w:rPrChange w:id="94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.</w:t>
      </w:r>
    </w:p>
    <w:p w:rsidR="000D2911" w:rsidRPr="00DD7497" w:rsidRDefault="000D2911" w:rsidP="000D2911">
      <w:pPr>
        <w:rPr>
          <w:rFonts w:ascii="Times New Roman" w:hAnsi="Times New Roman" w:cs="Times New Roman"/>
          <w:lang w:val="en-US"/>
          <w:rPrChange w:id="950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95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AllowNegDist (bool)</w:t>
      </w:r>
    </w:p>
    <w:p w:rsidR="000D2911" w:rsidRPr="00DD7497" w:rsidRDefault="000D2911" w:rsidP="000D2911">
      <w:pPr>
        <w:rPr>
          <w:ins w:id="952" w:author="GT" w:date="2012-08-09T12:24:00Z"/>
          <w:rFonts w:ascii="Times New Roman" w:hAnsi="Times New Roman" w:cs="Times New Roman"/>
          <w:lang w:val="en-US"/>
          <w:rPrChange w:id="953" w:author="GT" w:date="2012-08-09T12:36:00Z">
            <w:rPr>
              <w:ins w:id="954" w:author="GT" w:date="2012-08-09T12:24:00Z"/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95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ab/>
      </w:r>
      <w:r w:rsidR="00250657" w:rsidRPr="00DD7497">
        <w:rPr>
          <w:rFonts w:ascii="Times New Roman" w:hAnsi="Times New Roman" w:cs="Times New Roman"/>
          <w:lang w:val="en-US"/>
          <w:rPrChange w:id="956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If true </w:t>
      </w:r>
      <w:r w:rsidRPr="00DD7497">
        <w:rPr>
          <w:rFonts w:ascii="Times New Roman" w:hAnsi="Times New Roman" w:cs="Times New Roman"/>
          <w:lang w:val="en-US"/>
          <w:rPrChange w:id="957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negative distortion change in VSO RDO</w:t>
      </w:r>
      <w:r w:rsidR="00D23214" w:rsidRPr="00DD7497">
        <w:rPr>
          <w:rFonts w:ascii="Times New Roman" w:hAnsi="Times New Roman" w:cs="Times New Roman"/>
          <w:lang w:val="en-US"/>
          <w:rPrChange w:id="958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</w:t>
      </w:r>
      <w:r w:rsidR="00250657" w:rsidRPr="00DD7497">
        <w:rPr>
          <w:rFonts w:ascii="Times New Roman" w:hAnsi="Times New Roman" w:cs="Times New Roman"/>
          <w:lang w:val="en-US"/>
          <w:rPrChange w:id="95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is allowed.</w:t>
      </w:r>
    </w:p>
    <w:p w:rsidR="00171B1C" w:rsidRPr="00DD7497" w:rsidRDefault="00171B1C" w:rsidP="000D2911">
      <w:pPr>
        <w:rPr>
          <w:ins w:id="960" w:author="GT" w:date="2012-08-09T12:29:00Z"/>
          <w:rFonts w:ascii="Times New Roman" w:hAnsi="Times New Roman" w:cs="Times New Roman"/>
          <w:lang w:val="en-US"/>
          <w:rPrChange w:id="961" w:author="GT" w:date="2012-08-09T12:36:00Z">
            <w:rPr>
              <w:ins w:id="962" w:author="GT" w:date="2012-08-09T12:29:00Z"/>
              <w:rFonts w:ascii="Times New Roman" w:hAnsi="Times New Roman" w:cs="Times New Roman"/>
              <w:lang w:val="en-US"/>
            </w:rPr>
          </w:rPrChange>
        </w:rPr>
      </w:pPr>
      <w:ins w:id="963" w:author="GT" w:date="2012-08-09T12:29:00Z">
        <w:r w:rsidRPr="00DD7497">
          <w:rPr>
            <w:rFonts w:ascii="Times New Roman" w:hAnsi="Times New Roman" w:cs="Times New Roman"/>
            <w:lang w:val="en-US"/>
            <w:rPrChange w:id="964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VSOLSTable (bool)</w:t>
        </w:r>
      </w:ins>
    </w:p>
    <w:p w:rsidR="00171B1C" w:rsidRPr="00DD7497" w:rsidRDefault="00171B1C" w:rsidP="00171B1C">
      <w:pPr>
        <w:ind w:left="709"/>
        <w:rPr>
          <w:ins w:id="965" w:author="GT" w:date="2012-08-09T12:29:00Z"/>
          <w:rFonts w:ascii="Times New Roman" w:hAnsi="Times New Roman" w:cs="Times New Roman"/>
          <w:lang w:val="en-US"/>
          <w:rPrChange w:id="966" w:author="GT" w:date="2012-08-09T12:36:00Z">
            <w:rPr>
              <w:ins w:id="967" w:author="GT" w:date="2012-08-09T12:29:00Z"/>
              <w:rFonts w:ascii="Times New Roman" w:hAnsi="Times New Roman" w:cs="Times New Roman"/>
              <w:lang w:val="en-US"/>
            </w:rPr>
          </w:rPrChange>
        </w:rPr>
        <w:pPrChange w:id="968" w:author="GT" w:date="2012-08-09T12:30:00Z">
          <w:pPr/>
        </w:pPrChange>
      </w:pPr>
      <w:ins w:id="969" w:author="GT" w:date="2012-08-09T12:29:00Z">
        <w:r w:rsidRPr="00DD7497">
          <w:rPr>
            <w:rFonts w:ascii="Times New Roman" w:hAnsi="Times New Roman" w:cs="Times New Roman"/>
            <w:lang w:val="en-US"/>
            <w:rPrChange w:id="970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If true </w:t>
        </w:r>
      </w:ins>
      <w:ins w:id="971" w:author="GT" w:date="2012-08-09T12:31:00Z">
        <w:r w:rsidRPr="00DD7497">
          <w:rPr>
            <w:rFonts w:ascii="Times New Roman" w:hAnsi="Times New Roman" w:cs="Times New Roman"/>
            <w:lang w:val="en-US"/>
            <w:rPrChange w:id="972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a t</w:t>
        </w:r>
        <w:r w:rsidRPr="00DD7497">
          <w:rPr>
            <w:rFonts w:ascii="Times New Roman" w:hAnsi="Times New Roman" w:cs="Times New Roman"/>
            <w:lang w:val="en-US"/>
            <w:rPrChange w:id="973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able based depth QP dependent Lagrange multiplier adaptation for depth rate adjustment </w:t>
        </w:r>
        <w:r w:rsidRPr="00DD7497">
          <w:rPr>
            <w:rFonts w:ascii="Times New Roman" w:hAnsi="Times New Roman" w:cs="Times New Roman"/>
            <w:lang w:val="en-US"/>
            <w:rPrChange w:id="974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is carried out </w:t>
        </w:r>
        <w:r w:rsidRPr="00DD7497">
          <w:rPr>
            <w:rFonts w:ascii="Times New Roman" w:hAnsi="Times New Roman" w:cs="Times New Roman"/>
            <w:lang w:val="en-US"/>
            <w:rPrChange w:id="975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(m</w:t>
        </w:r>
        <w:r w:rsidRPr="00DD7497">
          <w:rPr>
            <w:rFonts w:ascii="Times New Roman" w:hAnsi="Times New Roman" w:cs="Times New Roman"/>
            <w:bCs/>
            <w:lang w:val="en-US"/>
            <w:rPrChange w:id="976" w:author="GT" w:date="2012-08-09T12:36:00Z">
              <w:rPr>
                <w:rFonts w:ascii="Times New Roman" w:hAnsi="Times New Roman" w:cs="Times New Roman"/>
                <w:bCs/>
                <w:lang w:val="en-US"/>
              </w:rPr>
            </w:rPrChange>
          </w:rPr>
          <w:t>23714</w:t>
        </w:r>
        <w:r w:rsidRPr="00DD7497">
          <w:rPr>
            <w:rFonts w:ascii="Times New Roman" w:hAnsi="Times New Roman" w:cs="Times New Roman"/>
            <w:lang w:val="en-US"/>
            <w:rPrChange w:id="977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)</w:t>
        </w:r>
      </w:ins>
      <w:ins w:id="978" w:author="GT" w:date="2012-08-09T12:32:00Z">
        <w:r w:rsidRPr="00DD7497">
          <w:rPr>
            <w:rFonts w:ascii="Times New Roman" w:hAnsi="Times New Roman" w:cs="Times New Roman"/>
            <w:lang w:val="en-US"/>
            <w:rPrChange w:id="979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. Otherwise </w:t>
        </w:r>
        <w:r w:rsidR="00246CFF" w:rsidRPr="00DD7497">
          <w:rPr>
            <w:rFonts w:ascii="Times New Roman" w:hAnsi="Times New Roman" w:cs="Times New Roman"/>
            <w:lang w:val="en-US"/>
            <w:rPrChange w:id="980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the </w:t>
        </w:r>
        <w:r w:rsidRPr="00DD7497">
          <w:rPr>
            <w:rFonts w:ascii="Times New Roman" w:hAnsi="Times New Roman" w:cs="Times New Roman"/>
            <w:lang w:val="en-US"/>
            <w:rPrChange w:id="981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o</w:t>
        </w:r>
        <w:r w:rsidRPr="00DD7497">
          <w:rPr>
            <w:rFonts w:ascii="Times New Roman" w:hAnsi="Times New Roman" w:cs="Times New Roman"/>
            <w:lang w:val="en-US"/>
            <w:rPrChange w:id="982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riginal </w:t>
        </w:r>
        <w:r w:rsidR="00246CFF" w:rsidRPr="00DD7497">
          <w:rPr>
            <w:rFonts w:ascii="Times New Roman" w:hAnsi="Times New Roman" w:cs="Times New Roman"/>
            <w:lang w:val="en-US"/>
            <w:rPrChange w:id="983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Lagrange multiplier setting as </w:t>
        </w:r>
        <w:r w:rsidRPr="00DD7497">
          <w:rPr>
            <w:rFonts w:ascii="Times New Roman" w:hAnsi="Times New Roman" w:cs="Times New Roman"/>
            <w:lang w:val="en-US"/>
            <w:rPrChange w:id="984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used in CfP responses (m22570 and m22571)</w:t>
        </w:r>
        <w:r w:rsidR="00246CFF" w:rsidRPr="00DD7497">
          <w:rPr>
            <w:rFonts w:ascii="Times New Roman" w:hAnsi="Times New Roman" w:cs="Times New Roman"/>
            <w:lang w:val="en-US"/>
            <w:rPrChange w:id="985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 is applied. </w:t>
        </w:r>
      </w:ins>
    </w:p>
    <w:p w:rsidR="00171B1C" w:rsidRPr="00DD7497" w:rsidRDefault="00171B1C" w:rsidP="000D2911">
      <w:pPr>
        <w:rPr>
          <w:ins w:id="986" w:author="GT" w:date="2012-08-09T12:24:00Z"/>
          <w:rFonts w:ascii="Times New Roman" w:hAnsi="Times New Roman" w:cs="Times New Roman"/>
          <w:lang w:val="en-US"/>
          <w:rPrChange w:id="987" w:author="GT" w:date="2012-08-09T12:36:00Z">
            <w:rPr>
              <w:ins w:id="988" w:author="GT" w:date="2012-08-09T12:24:00Z"/>
              <w:rFonts w:ascii="Times New Roman" w:hAnsi="Times New Roman" w:cs="Times New Roman"/>
              <w:lang w:val="en-US"/>
            </w:rPr>
          </w:rPrChange>
        </w:rPr>
      </w:pPr>
      <w:ins w:id="989" w:author="GT" w:date="2012-08-09T12:24:00Z">
        <w:r w:rsidRPr="00DD7497">
          <w:rPr>
            <w:rFonts w:ascii="Times New Roman" w:hAnsi="Times New Roman" w:cs="Times New Roman"/>
            <w:lang w:val="en-US"/>
            <w:rPrChange w:id="990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UseEstimatedVSD (bool)</w:t>
        </w:r>
      </w:ins>
    </w:p>
    <w:p w:rsidR="00171B1C" w:rsidRPr="00DD7497" w:rsidRDefault="00171B1C" w:rsidP="00171B1C">
      <w:pPr>
        <w:ind w:left="709"/>
        <w:rPr>
          <w:rFonts w:ascii="Times New Roman" w:hAnsi="Times New Roman" w:cs="Times New Roman"/>
          <w:lang w:val="en-US"/>
          <w:rPrChange w:id="991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ins w:id="992" w:author="GT" w:date="2012-08-09T12:25:00Z">
        <w:r w:rsidRPr="00DD7497">
          <w:rPr>
            <w:rFonts w:ascii="Times New Roman" w:hAnsi="Times New Roman" w:cs="Times New Roman"/>
            <w:lang w:val="en-US"/>
            <w:rPrChange w:id="993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If true </w:t>
        </w:r>
      </w:ins>
      <w:ins w:id="994" w:author="GT" w:date="2012-08-09T12:35:00Z">
        <w:r w:rsidR="00DD7497" w:rsidRPr="00DD7497">
          <w:rPr>
            <w:rFonts w:ascii="Times New Roman" w:hAnsi="Times New Roman" w:cs="Times New Roman"/>
            <w:lang w:val="en-US"/>
            <w:rPrChange w:id="995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the </w:t>
        </w:r>
      </w:ins>
      <w:ins w:id="996" w:author="GT" w:date="2012-08-09T12:25:00Z">
        <w:r w:rsidRPr="00DD7497">
          <w:rPr>
            <w:rFonts w:ascii="Times New Roman" w:hAnsi="Times New Roman" w:cs="Times New Roman"/>
            <w:lang w:val="en-US"/>
            <w:rPrChange w:id="997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SVDC </w:t>
        </w:r>
      </w:ins>
      <w:ins w:id="998" w:author="GT" w:date="2012-08-09T12:35:00Z">
        <w:r w:rsidR="00DD7497" w:rsidRPr="00DD7497">
          <w:rPr>
            <w:rFonts w:ascii="Times New Roman" w:hAnsi="Times New Roman" w:cs="Times New Roman"/>
            <w:lang w:val="en-US"/>
            <w:rPrChange w:id="999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computation </w:t>
        </w:r>
      </w:ins>
      <w:ins w:id="1000" w:author="GT" w:date="2012-08-09T12:25:00Z">
        <w:r w:rsidRPr="00DD7497">
          <w:rPr>
            <w:rFonts w:ascii="Times New Roman" w:hAnsi="Times New Roman" w:cs="Times New Roman"/>
            <w:lang w:val="en-US"/>
            <w:rPrChange w:id="1001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is replaced by a</w:t>
        </w:r>
      </w:ins>
      <w:ins w:id="1002" w:author="GT" w:date="2012-08-09T12:26:00Z">
        <w:r w:rsidRPr="00DD7497">
          <w:rPr>
            <w:rFonts w:ascii="Times New Roman" w:hAnsi="Times New Roman" w:cs="Times New Roman"/>
            <w:lang w:val="en-US"/>
            <w:rPrChange w:id="1003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 model based </w:t>
        </w:r>
      </w:ins>
      <w:ins w:id="1004" w:author="GT" w:date="2012-08-09T12:25:00Z">
        <w:r w:rsidRPr="00DD7497">
          <w:rPr>
            <w:rFonts w:ascii="Times New Roman" w:hAnsi="Times New Roman" w:cs="Times New Roman"/>
            <w:lang w:val="en-US"/>
            <w:rPrChange w:id="1005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estimate</w:t>
        </w:r>
      </w:ins>
      <w:ins w:id="1006" w:author="GT" w:date="2012-08-09T12:27:00Z">
        <w:r w:rsidRPr="00DD7497">
          <w:rPr>
            <w:rFonts w:ascii="Times New Roman" w:hAnsi="Times New Roman" w:cs="Times New Roman"/>
            <w:lang w:val="en-US"/>
            <w:rPrChange w:id="1007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 of</w:t>
        </w:r>
      </w:ins>
      <w:ins w:id="1008" w:author="GT" w:date="2012-08-09T12:25:00Z">
        <w:r w:rsidRPr="00DD7497">
          <w:rPr>
            <w:rFonts w:ascii="Times New Roman" w:hAnsi="Times New Roman" w:cs="Times New Roman"/>
            <w:lang w:val="en-US"/>
            <w:rPrChange w:id="1009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 view synthesis distortion for some encoder decisions.</w:t>
        </w:r>
      </w:ins>
      <w:ins w:id="1010" w:author="GT" w:date="2012-08-09T12:26:00Z">
        <w:r w:rsidRPr="00DD7497">
          <w:rPr>
            <w:rFonts w:ascii="Times New Roman" w:hAnsi="Times New Roman" w:cs="Times New Roman"/>
            <w:lang w:val="en-US"/>
            <w:rPrChange w:id="1011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 </w:t>
        </w:r>
      </w:ins>
      <w:ins w:id="1012" w:author="GT" w:date="2012-08-09T12:28:00Z">
        <w:r w:rsidRPr="00DD7497">
          <w:rPr>
            <w:rFonts w:ascii="Times New Roman" w:hAnsi="Times New Roman" w:cs="Times New Roman"/>
            <w:lang w:val="en-US"/>
            <w:rPrChange w:id="1013" w:author="GT" w:date="2012-08-09T12:36:00Z">
              <w:rPr>
                <w:rFonts w:ascii="Times New Roman" w:hAnsi="Times New Roman" w:cs="Times New Roman"/>
              </w:rPr>
            </w:rPrChange>
          </w:rPr>
          <w:t>(JCT</w:t>
        </w:r>
        <w:r w:rsidRPr="00DD7497">
          <w:rPr>
            <w:rFonts w:ascii="Times New Roman" w:hAnsi="Times New Roman" w:cs="Times New Roman"/>
            <w:lang w:val="en-US"/>
            <w:rPrChange w:id="1014" w:author="GT" w:date="2012-08-09T12:36:00Z">
              <w:rPr>
                <w:rFonts w:ascii="Times New Roman" w:hAnsi="Times New Roman" w:cs="Times New Roman"/>
              </w:rPr>
            </w:rPrChange>
          </w:rPr>
          <w:t>3V-A0033 modification 3)</w:t>
        </w:r>
      </w:ins>
      <w:ins w:id="1015" w:author="GT" w:date="2012-08-09T12:33:00Z">
        <w:r w:rsidR="00897FDE" w:rsidRPr="00DD7497">
          <w:rPr>
            <w:rFonts w:ascii="Times New Roman" w:hAnsi="Times New Roman" w:cs="Times New Roman"/>
            <w:lang w:val="en-US"/>
            <w:rPrChange w:id="1016" w:author="GT" w:date="2012-08-09T12:36:00Z">
              <w:rPr>
                <w:rFonts w:ascii="Times New Roman" w:hAnsi="Times New Roman" w:cs="Times New Roman"/>
              </w:rPr>
            </w:rPrChange>
          </w:rPr>
          <w:t>.</w:t>
        </w:r>
      </w:ins>
    </w:p>
    <w:p w:rsidR="00D23214" w:rsidRPr="00DD7497" w:rsidRDefault="00171B1C" w:rsidP="00D23214">
      <w:pPr>
        <w:rPr>
          <w:ins w:id="1017" w:author="GT" w:date="2012-08-09T12:27:00Z"/>
          <w:rFonts w:ascii="Times New Roman" w:hAnsi="Times New Roman" w:cs="Times New Roman"/>
          <w:lang w:val="en-US"/>
          <w:rPrChange w:id="1018" w:author="GT" w:date="2012-08-09T12:36:00Z">
            <w:rPr>
              <w:ins w:id="1019" w:author="GT" w:date="2012-08-09T12:27:00Z"/>
              <w:rFonts w:ascii="Times New Roman" w:hAnsi="Times New Roman" w:cs="Times New Roman"/>
              <w:lang w:val="en-US"/>
            </w:rPr>
          </w:rPrChange>
        </w:rPr>
      </w:pPr>
      <w:ins w:id="1020" w:author="GT" w:date="2012-08-09T12:24:00Z">
        <w:r w:rsidRPr="00DD7497">
          <w:rPr>
            <w:rFonts w:ascii="Times New Roman" w:hAnsi="Times New Roman" w:cs="Times New Roman"/>
            <w:lang w:val="en-US"/>
            <w:rPrChange w:id="1021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VSO</w:t>
        </w:r>
      </w:ins>
      <w:ins w:id="1022" w:author="GT" w:date="2012-08-09T12:27:00Z">
        <w:r w:rsidRPr="00DD7497">
          <w:rPr>
            <w:rFonts w:ascii="Times New Roman" w:hAnsi="Times New Roman" w:cs="Times New Roman"/>
            <w:lang w:val="en-US"/>
            <w:rPrChange w:id="1023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EarlySkip (bool) </w:t>
        </w:r>
      </w:ins>
      <w:del w:id="1024" w:author="GT" w:date="2012-08-09T12:27:00Z">
        <w:r w:rsidR="000D2911" w:rsidRPr="00DD7497" w:rsidDel="00171B1C">
          <w:rPr>
            <w:rFonts w:ascii="Times New Roman" w:hAnsi="Times New Roman" w:cs="Times New Roman"/>
            <w:lang w:val="en-US"/>
            <w:rPrChange w:id="1025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ab/>
        </w:r>
      </w:del>
    </w:p>
    <w:p w:rsidR="00171B1C" w:rsidRPr="00DD7497" w:rsidRDefault="00171B1C" w:rsidP="00171B1C">
      <w:pPr>
        <w:ind w:left="709"/>
        <w:rPr>
          <w:rFonts w:ascii="Times New Roman" w:hAnsi="Times New Roman" w:cs="Times New Roman"/>
          <w:lang w:val="en-US"/>
          <w:rPrChange w:id="1026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ins w:id="1027" w:author="GT" w:date="2012-08-09T12:27:00Z">
        <w:r w:rsidRPr="00DD7497">
          <w:rPr>
            <w:rFonts w:ascii="Times New Roman" w:hAnsi="Times New Roman" w:cs="Times New Roman"/>
            <w:lang w:val="en-US"/>
            <w:rPrChange w:id="1028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If true SVDC</w:t>
        </w:r>
      </w:ins>
      <w:ins w:id="1029" w:author="GT" w:date="2012-08-09T12:28:00Z">
        <w:r w:rsidRPr="00DD7497">
          <w:rPr>
            <w:rFonts w:ascii="Times New Roman" w:hAnsi="Times New Roman" w:cs="Times New Roman"/>
            <w:lang w:val="en-US"/>
            <w:rPrChange w:id="1030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 computation is skiped if the depth distortion can be assumed to cause no synthesized view distortion. </w:t>
        </w:r>
        <w:r w:rsidRPr="00DD7497">
          <w:rPr>
            <w:rFonts w:ascii="Times New Roman" w:hAnsi="Times New Roman" w:cs="Times New Roman"/>
            <w:lang w:val="en-US"/>
            <w:rPrChange w:id="1031" w:author="GT" w:date="2012-08-09T12:36:00Z">
              <w:rPr>
                <w:rFonts w:ascii="Times New Roman" w:hAnsi="Times New Roman" w:cs="Times New Roman"/>
              </w:rPr>
            </w:rPrChange>
          </w:rPr>
          <w:t>(JCT-3V-A0093 modification 4)</w:t>
        </w:r>
      </w:ins>
    </w:p>
    <w:p w:rsidR="00EA2BCB" w:rsidRPr="00DD7497" w:rsidRDefault="000D2911" w:rsidP="00D23214">
      <w:pPr>
        <w:pStyle w:val="Heading1"/>
        <w:rPr>
          <w:rFonts w:ascii="Times New Roman" w:hAnsi="Times New Roman" w:cs="Times New Roman"/>
          <w:lang w:val="en-US"/>
          <w:rPrChange w:id="1032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103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Software defines</w:t>
      </w:r>
      <w:r w:rsidR="002B78A6" w:rsidRPr="00DD7497">
        <w:rPr>
          <w:rFonts w:ascii="Times New Roman" w:hAnsi="Times New Roman" w:cs="Times New Roman"/>
          <w:lang w:val="en-US"/>
          <w:rPrChange w:id="103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:</w:t>
      </w:r>
    </w:p>
    <w:p w:rsidR="002B78A6" w:rsidRPr="00DD7497" w:rsidRDefault="002B78A6" w:rsidP="002B78A6">
      <w:pPr>
        <w:rPr>
          <w:lang w:val="en-US"/>
          <w:rPrChange w:id="1035" w:author="GT" w:date="2012-08-09T12:36:00Z">
            <w:rPr>
              <w:lang w:val="en-US"/>
            </w:rPr>
          </w:rPrChange>
        </w:rPr>
      </w:pPr>
    </w:p>
    <w:p w:rsidR="000D2911" w:rsidRPr="00DD7497" w:rsidDel="00B8306C" w:rsidRDefault="000D2911" w:rsidP="000D2911">
      <w:pPr>
        <w:rPr>
          <w:del w:id="1036" w:author="GT" w:date="2012-08-09T12:33:00Z"/>
          <w:rFonts w:ascii="Times New Roman" w:hAnsi="Times New Roman" w:cs="Times New Roman"/>
          <w:lang w:val="en-US"/>
          <w:rPrChange w:id="1037" w:author="GT" w:date="2012-08-09T12:36:00Z">
            <w:rPr>
              <w:del w:id="1038" w:author="GT" w:date="2012-08-09T12:33:00Z"/>
              <w:rFonts w:ascii="Times New Roman" w:hAnsi="Times New Roman" w:cs="Times New Roman"/>
              <w:lang w:val="en-US"/>
            </w:rPr>
          </w:rPrChange>
        </w:rPr>
      </w:pPr>
      <w:del w:id="1039" w:author="GT" w:date="2012-08-09T12:33:00Z">
        <w:r w:rsidRPr="00DD7497" w:rsidDel="00B8306C">
          <w:rPr>
            <w:rFonts w:ascii="Times New Roman" w:hAnsi="Times New Roman" w:cs="Times New Roman"/>
            <w:lang w:val="en-US"/>
            <w:rPrChange w:id="1040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>HHI_VSO_LS_TABLE</w:delText>
        </w:r>
      </w:del>
    </w:p>
    <w:p w:rsidR="00D23214" w:rsidRPr="00DD7497" w:rsidDel="00B8306C" w:rsidRDefault="00D23214" w:rsidP="000D2911">
      <w:pPr>
        <w:rPr>
          <w:del w:id="1041" w:author="GT" w:date="2012-08-09T12:33:00Z"/>
          <w:rFonts w:ascii="Times New Roman" w:hAnsi="Times New Roman" w:cs="Times New Roman"/>
          <w:lang w:val="en-US"/>
          <w:rPrChange w:id="1042" w:author="GT" w:date="2012-08-09T12:36:00Z">
            <w:rPr>
              <w:del w:id="1043" w:author="GT" w:date="2012-08-09T12:33:00Z"/>
              <w:rFonts w:ascii="Times New Roman" w:hAnsi="Times New Roman" w:cs="Times New Roman"/>
              <w:lang w:val="en-US"/>
            </w:rPr>
          </w:rPrChange>
        </w:rPr>
      </w:pPr>
      <w:del w:id="1044" w:author="GT" w:date="2012-08-09T12:33:00Z">
        <w:r w:rsidRPr="00DD7497" w:rsidDel="00B8306C">
          <w:rPr>
            <w:rFonts w:ascii="Times New Roman" w:hAnsi="Times New Roman" w:cs="Times New Roman"/>
            <w:lang w:val="en-US"/>
            <w:rPrChange w:id="1045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>1:</w:delText>
        </w:r>
        <w:r w:rsidRPr="00DD7497" w:rsidDel="00B8306C">
          <w:rPr>
            <w:rFonts w:ascii="Times New Roman" w:hAnsi="Times New Roman" w:cs="Times New Roman"/>
            <w:lang w:val="en-US"/>
            <w:rPrChange w:id="1046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ab/>
        </w:r>
        <w:r w:rsidR="00460E39" w:rsidRPr="00DD7497" w:rsidDel="00B8306C">
          <w:rPr>
            <w:rFonts w:ascii="Times New Roman" w:hAnsi="Times New Roman" w:cs="Times New Roman"/>
            <w:lang w:val="en-US"/>
            <w:rPrChange w:id="1047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>T</w:delText>
        </w:r>
        <w:r w:rsidRPr="00DD7497" w:rsidDel="00B8306C">
          <w:rPr>
            <w:rFonts w:ascii="Times New Roman" w:hAnsi="Times New Roman" w:cs="Times New Roman"/>
            <w:lang w:val="en-US"/>
            <w:rPrChange w:id="1048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 xml:space="preserve">able based depth QP dependent </w:delText>
        </w:r>
        <w:r w:rsidR="00460E39" w:rsidRPr="00DD7497" w:rsidDel="00B8306C">
          <w:rPr>
            <w:rFonts w:ascii="Times New Roman" w:hAnsi="Times New Roman" w:cs="Times New Roman"/>
            <w:lang w:val="en-US"/>
            <w:rPrChange w:id="1049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 xml:space="preserve">Lagrange multiplier </w:delText>
        </w:r>
        <w:r w:rsidRPr="00DD7497" w:rsidDel="00B8306C">
          <w:rPr>
            <w:rFonts w:ascii="Times New Roman" w:hAnsi="Times New Roman" w:cs="Times New Roman"/>
            <w:lang w:val="en-US"/>
            <w:rPrChange w:id="1050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>adaptation for depth rate adjustment (</w:delText>
        </w:r>
        <w:r w:rsidR="009722AA" w:rsidRPr="00DD7497" w:rsidDel="00B8306C">
          <w:rPr>
            <w:rFonts w:ascii="Times New Roman" w:hAnsi="Times New Roman" w:cs="Times New Roman"/>
            <w:lang w:val="en-US"/>
            <w:rPrChange w:id="1051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>m</w:delText>
        </w:r>
        <w:r w:rsidR="009722AA" w:rsidRPr="00DD7497" w:rsidDel="00B8306C">
          <w:rPr>
            <w:rFonts w:ascii="Times New Roman" w:hAnsi="Times New Roman" w:cs="Times New Roman"/>
            <w:bCs/>
            <w:lang w:val="en-US"/>
            <w:rPrChange w:id="1052" w:author="GT" w:date="2012-08-09T12:36:00Z">
              <w:rPr>
                <w:rFonts w:ascii="Times New Roman" w:hAnsi="Times New Roman" w:cs="Times New Roman"/>
                <w:bCs/>
                <w:lang w:val="en-US"/>
              </w:rPr>
            </w:rPrChange>
          </w:rPr>
          <w:delText>23714</w:delText>
        </w:r>
        <w:r w:rsidRPr="00DD7497" w:rsidDel="00B8306C">
          <w:rPr>
            <w:rFonts w:ascii="Times New Roman" w:hAnsi="Times New Roman" w:cs="Times New Roman"/>
            <w:lang w:val="en-US"/>
            <w:rPrChange w:id="1053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>)</w:delText>
        </w:r>
      </w:del>
    </w:p>
    <w:p w:rsidR="00D23214" w:rsidRPr="00DD7497" w:rsidDel="00B8306C" w:rsidRDefault="00D23214" w:rsidP="000D2911">
      <w:pPr>
        <w:rPr>
          <w:del w:id="1054" w:author="GT" w:date="2012-08-09T12:33:00Z"/>
          <w:rFonts w:ascii="Times New Roman" w:hAnsi="Times New Roman" w:cs="Times New Roman"/>
          <w:lang w:val="en-US"/>
          <w:rPrChange w:id="1055" w:author="GT" w:date="2012-08-09T12:36:00Z">
            <w:rPr>
              <w:del w:id="1056" w:author="GT" w:date="2012-08-09T12:33:00Z"/>
              <w:rFonts w:ascii="Times New Roman" w:hAnsi="Times New Roman" w:cs="Times New Roman"/>
              <w:lang w:val="en-US"/>
            </w:rPr>
          </w:rPrChange>
        </w:rPr>
      </w:pPr>
      <w:del w:id="1057" w:author="GT" w:date="2012-08-09T12:33:00Z">
        <w:r w:rsidRPr="00DD7497" w:rsidDel="00B8306C">
          <w:rPr>
            <w:rFonts w:ascii="Times New Roman" w:hAnsi="Times New Roman" w:cs="Times New Roman"/>
            <w:lang w:val="en-US"/>
            <w:rPrChange w:id="1058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>0:</w:delText>
        </w:r>
        <w:r w:rsidRPr="00DD7497" w:rsidDel="00B8306C">
          <w:rPr>
            <w:rFonts w:ascii="Times New Roman" w:hAnsi="Times New Roman" w:cs="Times New Roman"/>
            <w:lang w:val="en-US"/>
            <w:rPrChange w:id="1059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ab/>
          <w:delText xml:space="preserve">Original VSO setting </w:delText>
        </w:r>
        <w:r w:rsidR="004026C5" w:rsidRPr="00DD7497" w:rsidDel="00B8306C">
          <w:rPr>
            <w:rFonts w:ascii="Times New Roman" w:hAnsi="Times New Roman" w:cs="Times New Roman"/>
            <w:lang w:val="en-US"/>
            <w:rPrChange w:id="1060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>as used</w:delText>
        </w:r>
        <w:r w:rsidRPr="00DD7497" w:rsidDel="00B8306C">
          <w:rPr>
            <w:rFonts w:ascii="Times New Roman" w:hAnsi="Times New Roman" w:cs="Times New Roman"/>
            <w:lang w:val="en-US"/>
            <w:rPrChange w:id="1061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 xml:space="preserve"> </w:delText>
        </w:r>
        <w:r w:rsidR="00460E39" w:rsidRPr="00DD7497" w:rsidDel="00B8306C">
          <w:rPr>
            <w:rFonts w:ascii="Times New Roman" w:hAnsi="Times New Roman" w:cs="Times New Roman"/>
            <w:lang w:val="en-US"/>
            <w:rPrChange w:id="1062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>in</w:delText>
        </w:r>
        <w:r w:rsidRPr="00DD7497" w:rsidDel="00B8306C">
          <w:rPr>
            <w:rFonts w:ascii="Times New Roman" w:hAnsi="Times New Roman" w:cs="Times New Roman"/>
            <w:lang w:val="en-US"/>
            <w:rPrChange w:id="1063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 xml:space="preserve"> CfP response</w:delText>
        </w:r>
        <w:r w:rsidR="00EF7115" w:rsidRPr="00DD7497" w:rsidDel="00B8306C">
          <w:rPr>
            <w:rFonts w:ascii="Times New Roman" w:hAnsi="Times New Roman" w:cs="Times New Roman"/>
            <w:lang w:val="en-US"/>
            <w:rPrChange w:id="1064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>s</w:delText>
        </w:r>
        <w:r w:rsidRPr="00DD7497" w:rsidDel="00B8306C">
          <w:rPr>
            <w:rFonts w:ascii="Times New Roman" w:hAnsi="Times New Roman" w:cs="Times New Roman"/>
            <w:lang w:val="en-US"/>
            <w:rPrChange w:id="1065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 xml:space="preserve"> (</w:delText>
        </w:r>
        <w:r w:rsidR="007254F1" w:rsidRPr="00DD7497" w:rsidDel="00B8306C">
          <w:rPr>
            <w:rFonts w:ascii="Times New Roman" w:hAnsi="Times New Roman" w:cs="Times New Roman"/>
            <w:lang w:val="en-US"/>
            <w:rPrChange w:id="1066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>m22570 and m22571</w:delText>
        </w:r>
        <w:r w:rsidRPr="00DD7497" w:rsidDel="00B8306C">
          <w:rPr>
            <w:rFonts w:ascii="Times New Roman" w:hAnsi="Times New Roman" w:cs="Times New Roman"/>
            <w:lang w:val="en-US"/>
            <w:rPrChange w:id="1067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delText>)</w:delText>
        </w:r>
      </w:del>
    </w:p>
    <w:p w:rsidR="000D2911" w:rsidRPr="00DD7497" w:rsidRDefault="000D2911" w:rsidP="000D2911">
      <w:pPr>
        <w:rPr>
          <w:rFonts w:ascii="Times New Roman" w:hAnsi="Times New Roman" w:cs="Times New Roman"/>
          <w:lang w:val="en-US"/>
          <w:rPrChange w:id="1068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106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HHI_VSO_DIST_INT</w:t>
      </w:r>
    </w:p>
    <w:p w:rsidR="00D23214" w:rsidRPr="00DD7497" w:rsidRDefault="00D23214" w:rsidP="000D2911">
      <w:pPr>
        <w:rPr>
          <w:rFonts w:ascii="Times New Roman" w:hAnsi="Times New Roman" w:cs="Times New Roman"/>
          <w:lang w:val="en-US"/>
          <w:rPrChange w:id="1070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107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1: </w:t>
      </w:r>
      <w:r w:rsidRPr="00DD7497">
        <w:rPr>
          <w:rFonts w:ascii="Times New Roman" w:hAnsi="Times New Roman" w:cs="Times New Roman"/>
          <w:lang w:val="en-US"/>
          <w:rPrChange w:id="107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ab/>
        <w:t xml:space="preserve">Use </w:t>
      </w:r>
      <w:r w:rsidR="004026C5" w:rsidRPr="00DD7497">
        <w:rPr>
          <w:rFonts w:ascii="Times New Roman" w:hAnsi="Times New Roman" w:cs="Times New Roman"/>
          <w:lang w:val="en-US"/>
          <w:rPrChange w:id="1073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signed</w:t>
      </w:r>
      <w:r w:rsidRPr="00DD7497">
        <w:rPr>
          <w:rFonts w:ascii="Times New Roman" w:hAnsi="Times New Roman" w:cs="Times New Roman"/>
          <w:lang w:val="en-US"/>
          <w:rPrChange w:id="1074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 xml:space="preserve"> distortion to allow negative distortion change</w:t>
      </w:r>
      <w:r w:rsidR="00250657" w:rsidRPr="00DD7497">
        <w:rPr>
          <w:rFonts w:ascii="Times New Roman" w:hAnsi="Times New Roman" w:cs="Times New Roman"/>
          <w:lang w:val="en-US"/>
          <w:rPrChange w:id="1075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.</w:t>
      </w:r>
    </w:p>
    <w:p w:rsidR="000D2911" w:rsidRPr="00DD7497" w:rsidRDefault="00D23214" w:rsidP="000D2911">
      <w:pPr>
        <w:rPr>
          <w:ins w:id="1076" w:author="GT" w:date="2012-08-09T12:34:00Z"/>
          <w:rFonts w:ascii="Times New Roman" w:hAnsi="Times New Roman" w:cs="Times New Roman"/>
          <w:lang w:val="en-US"/>
          <w:rPrChange w:id="1077" w:author="GT" w:date="2012-08-09T12:36:00Z">
            <w:rPr>
              <w:ins w:id="1078" w:author="GT" w:date="2012-08-09T12:34:00Z"/>
              <w:rFonts w:ascii="Times New Roman" w:hAnsi="Times New Roman" w:cs="Times New Roman"/>
              <w:lang w:val="en-US"/>
            </w:rPr>
          </w:rPrChange>
        </w:rPr>
      </w:pPr>
      <w:r w:rsidRPr="00DD7497">
        <w:rPr>
          <w:rFonts w:ascii="Times New Roman" w:hAnsi="Times New Roman" w:cs="Times New Roman"/>
          <w:lang w:val="en-US"/>
          <w:rPrChange w:id="1079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0:</w:t>
      </w:r>
      <w:r w:rsidR="000D2911" w:rsidRPr="00DD7497">
        <w:rPr>
          <w:rFonts w:ascii="Times New Roman" w:hAnsi="Times New Roman" w:cs="Times New Roman"/>
          <w:lang w:val="en-US"/>
          <w:rPrChange w:id="1080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ab/>
      </w:r>
      <w:r w:rsidRPr="00DD7497">
        <w:rPr>
          <w:rFonts w:ascii="Times New Roman" w:hAnsi="Times New Roman" w:cs="Times New Roman"/>
          <w:lang w:val="en-US"/>
          <w:rPrChange w:id="1081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Use unsigned distortion</w:t>
      </w:r>
      <w:r w:rsidR="00250657" w:rsidRPr="00DD7497">
        <w:rPr>
          <w:rFonts w:ascii="Times New Roman" w:hAnsi="Times New Roman" w:cs="Times New Roman"/>
          <w:lang w:val="en-US"/>
          <w:rPrChange w:id="1082" w:author="GT" w:date="2012-08-09T12:36:00Z">
            <w:rPr>
              <w:rFonts w:ascii="Times New Roman" w:hAnsi="Times New Roman" w:cs="Times New Roman"/>
              <w:lang w:val="en-US"/>
            </w:rPr>
          </w:rPrChange>
        </w:rPr>
        <w:t>.</w:t>
      </w:r>
    </w:p>
    <w:p w:rsidR="00D12E71" w:rsidRPr="00DD7497" w:rsidRDefault="00D12E71" w:rsidP="00D12E71">
      <w:pPr>
        <w:rPr>
          <w:ins w:id="1083" w:author="GT" w:date="2012-08-09T12:34:00Z"/>
          <w:rFonts w:ascii="Times New Roman" w:hAnsi="Times New Roman" w:cs="Times New Roman"/>
          <w:lang w:val="en-US"/>
          <w:rPrChange w:id="1084" w:author="GT" w:date="2012-08-09T12:36:00Z">
            <w:rPr>
              <w:ins w:id="1085" w:author="GT" w:date="2012-08-09T12:34:00Z"/>
              <w:rFonts w:ascii="Times New Roman" w:hAnsi="Times New Roman" w:cs="Times New Roman"/>
              <w:lang w:val="en-US"/>
            </w:rPr>
          </w:rPrChange>
        </w:rPr>
      </w:pPr>
      <w:ins w:id="1086" w:author="GT" w:date="2012-08-09T12:34:00Z">
        <w:r w:rsidRPr="00DD7497">
          <w:rPr>
            <w:rFonts w:ascii="Times New Roman" w:hAnsi="Times New Roman" w:cs="Times New Roman"/>
            <w:lang w:val="en-US"/>
            <w:rPrChange w:id="1087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HHI_VSO_</w:t>
        </w:r>
        <w:r w:rsidRPr="00DD7497">
          <w:rPr>
            <w:rFonts w:ascii="Times New Roman" w:hAnsi="Times New Roman" w:cs="Times New Roman"/>
            <w:lang w:val="en-US"/>
            <w:rPrChange w:id="1088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COLOR_PLANES</w:t>
        </w:r>
        <w:r w:rsidRPr="00DD7497">
          <w:rPr>
            <w:rFonts w:ascii="Times New Roman" w:hAnsi="Times New Roman" w:cs="Times New Roman"/>
            <w:lang w:val="en-US"/>
            <w:rPrChange w:id="1089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_</w:t>
        </w:r>
      </w:ins>
    </w:p>
    <w:p w:rsidR="00D12E71" w:rsidRPr="00DD7497" w:rsidRDefault="00D12E71" w:rsidP="00D12E71">
      <w:pPr>
        <w:rPr>
          <w:ins w:id="1090" w:author="GT" w:date="2012-08-09T12:34:00Z"/>
          <w:rFonts w:ascii="Times New Roman" w:hAnsi="Times New Roman" w:cs="Times New Roman"/>
          <w:lang w:val="en-US"/>
          <w:rPrChange w:id="1091" w:author="GT" w:date="2012-08-09T12:36:00Z">
            <w:rPr>
              <w:ins w:id="1092" w:author="GT" w:date="2012-08-09T12:34:00Z"/>
              <w:rFonts w:ascii="Times New Roman" w:hAnsi="Times New Roman" w:cs="Times New Roman"/>
              <w:lang w:val="en-US"/>
            </w:rPr>
          </w:rPrChange>
        </w:rPr>
      </w:pPr>
      <w:ins w:id="1093" w:author="GT" w:date="2012-08-09T12:34:00Z">
        <w:r w:rsidRPr="00DD7497">
          <w:rPr>
            <w:rFonts w:ascii="Times New Roman" w:hAnsi="Times New Roman" w:cs="Times New Roman"/>
            <w:lang w:val="en-US"/>
            <w:rPrChange w:id="1094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1: </w:t>
        </w:r>
        <w:r w:rsidRPr="00DD7497">
          <w:rPr>
            <w:rFonts w:ascii="Times New Roman" w:hAnsi="Times New Roman" w:cs="Times New Roman"/>
            <w:lang w:val="en-US"/>
            <w:rPrChange w:id="1095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ab/>
          <w:t xml:space="preserve">Use </w:t>
        </w:r>
        <w:r w:rsidRPr="00DD7497">
          <w:rPr>
            <w:rFonts w:ascii="Times New Roman" w:hAnsi="Times New Roman" w:cs="Times New Roman"/>
            <w:lang w:val="en-US"/>
            <w:rPrChange w:id="1096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 xml:space="preserve">UV-planes in VSO </w:t>
        </w:r>
      </w:ins>
      <w:ins w:id="1097" w:author="GT" w:date="2012-08-09T12:35:00Z">
        <w:r w:rsidR="00EA4764" w:rsidRPr="00DD7497">
          <w:rPr>
            <w:rFonts w:ascii="Times New Roman" w:hAnsi="Times New Roman" w:cs="Times New Roman"/>
            <w:lang w:val="en-US"/>
            <w:rPrChange w:id="1098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computation.</w:t>
        </w:r>
      </w:ins>
    </w:p>
    <w:p w:rsidR="00D12E71" w:rsidRPr="00DD7497" w:rsidRDefault="00D12E71" w:rsidP="00D12E71">
      <w:pPr>
        <w:rPr>
          <w:ins w:id="1099" w:author="GT" w:date="2012-08-09T12:34:00Z"/>
          <w:rFonts w:ascii="Times New Roman" w:hAnsi="Times New Roman" w:cs="Times New Roman"/>
          <w:lang w:val="en-US"/>
          <w:rPrChange w:id="1100" w:author="GT" w:date="2012-08-09T12:36:00Z">
            <w:rPr>
              <w:ins w:id="1101" w:author="GT" w:date="2012-08-09T12:34:00Z"/>
              <w:rFonts w:ascii="Times New Roman" w:hAnsi="Times New Roman" w:cs="Times New Roman"/>
              <w:lang w:val="en-US"/>
            </w:rPr>
          </w:rPrChange>
        </w:rPr>
      </w:pPr>
      <w:ins w:id="1102" w:author="GT" w:date="2012-08-09T12:34:00Z">
        <w:r w:rsidRPr="00DD7497">
          <w:rPr>
            <w:rFonts w:ascii="Times New Roman" w:hAnsi="Times New Roman" w:cs="Times New Roman"/>
            <w:lang w:val="en-US"/>
            <w:rPrChange w:id="1103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0:</w:t>
        </w:r>
        <w:r w:rsidRPr="00DD7497">
          <w:rPr>
            <w:rFonts w:ascii="Times New Roman" w:hAnsi="Times New Roman" w:cs="Times New Roman"/>
            <w:lang w:val="en-US"/>
            <w:rPrChange w:id="1104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ab/>
        </w:r>
        <w:r w:rsidRPr="00DD7497">
          <w:rPr>
            <w:rFonts w:ascii="Times New Roman" w:hAnsi="Times New Roman" w:cs="Times New Roman"/>
            <w:lang w:val="en-US"/>
            <w:rPrChange w:id="1105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Do not use UV-planes</w:t>
        </w:r>
        <w:r w:rsidRPr="00DD7497">
          <w:rPr>
            <w:rFonts w:ascii="Times New Roman" w:hAnsi="Times New Roman" w:cs="Times New Roman"/>
            <w:lang w:val="en-US"/>
            <w:rPrChange w:id="1106" w:author="GT" w:date="2012-08-09T12:36:00Z">
              <w:rPr>
                <w:rFonts w:ascii="Times New Roman" w:hAnsi="Times New Roman" w:cs="Times New Roman"/>
                <w:lang w:val="en-US"/>
              </w:rPr>
            </w:rPrChange>
          </w:rPr>
          <w:t>.</w:t>
        </w:r>
      </w:ins>
    </w:p>
    <w:p w:rsidR="00D12E71" w:rsidRPr="00DD7497" w:rsidRDefault="00D12E71" w:rsidP="000D2911">
      <w:pPr>
        <w:rPr>
          <w:rFonts w:ascii="Times New Roman" w:hAnsi="Times New Roman" w:cs="Times New Roman"/>
          <w:lang w:val="en-US"/>
          <w:rPrChange w:id="1107" w:author="GT" w:date="2012-08-09T12:36:00Z">
            <w:rPr>
              <w:rFonts w:ascii="Times New Roman" w:hAnsi="Times New Roman" w:cs="Times New Roman"/>
              <w:lang w:val="en-US"/>
            </w:rPr>
          </w:rPrChange>
        </w:rPr>
      </w:pPr>
    </w:p>
    <w:sectPr w:rsidR="00D12E71" w:rsidRPr="00DD7497" w:rsidSect="00724F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A46A3"/>
    <w:multiLevelType w:val="hybridMultilevel"/>
    <w:tmpl w:val="D6B45C18"/>
    <w:lvl w:ilvl="0" w:tplc="0B0885A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activeWritingStyle w:appName="MSWord" w:lang="de-DE" w:vendorID="64" w:dllVersion="131078" w:nlCheck="1" w:checkStyle="1"/>
  <w:activeWritingStyle w:appName="MSWord" w:lang="en-US" w:vendorID="64" w:dllVersion="131078" w:nlCheck="1" w:checkStyle="1"/>
  <w:trackRevisions/>
  <w:defaultTabStop w:val="709"/>
  <w:hyphenationZone w:val="425"/>
  <w:characterSpacingControl w:val="doNotCompress"/>
  <w:compat/>
  <w:rsids>
    <w:rsidRoot w:val="00FC5A13"/>
    <w:rsid w:val="00003FED"/>
    <w:rsid w:val="00054489"/>
    <w:rsid w:val="00095977"/>
    <w:rsid w:val="000C290F"/>
    <w:rsid w:val="000D1507"/>
    <w:rsid w:val="000D2911"/>
    <w:rsid w:val="000D45D2"/>
    <w:rsid w:val="000E1C2C"/>
    <w:rsid w:val="00102989"/>
    <w:rsid w:val="0013128E"/>
    <w:rsid w:val="001346AE"/>
    <w:rsid w:val="0015162F"/>
    <w:rsid w:val="00171B1C"/>
    <w:rsid w:val="0018439B"/>
    <w:rsid w:val="001C45F3"/>
    <w:rsid w:val="001D0C8B"/>
    <w:rsid w:val="001F1364"/>
    <w:rsid w:val="002468E6"/>
    <w:rsid w:val="00246CFF"/>
    <w:rsid w:val="00250657"/>
    <w:rsid w:val="00287052"/>
    <w:rsid w:val="002953E2"/>
    <w:rsid w:val="00295BFA"/>
    <w:rsid w:val="002B24B0"/>
    <w:rsid w:val="002B67FF"/>
    <w:rsid w:val="002B78A6"/>
    <w:rsid w:val="002C439D"/>
    <w:rsid w:val="003364F5"/>
    <w:rsid w:val="003808B2"/>
    <w:rsid w:val="00385D05"/>
    <w:rsid w:val="003A151F"/>
    <w:rsid w:val="003A33C7"/>
    <w:rsid w:val="003E7A70"/>
    <w:rsid w:val="004026C5"/>
    <w:rsid w:val="00426A34"/>
    <w:rsid w:val="00460E39"/>
    <w:rsid w:val="004D15B9"/>
    <w:rsid w:val="004D21D1"/>
    <w:rsid w:val="004E24D4"/>
    <w:rsid w:val="00504C1C"/>
    <w:rsid w:val="00526AAE"/>
    <w:rsid w:val="00540D50"/>
    <w:rsid w:val="0056165C"/>
    <w:rsid w:val="005634D6"/>
    <w:rsid w:val="0060530B"/>
    <w:rsid w:val="00622847"/>
    <w:rsid w:val="006443D7"/>
    <w:rsid w:val="0068175B"/>
    <w:rsid w:val="006A49B4"/>
    <w:rsid w:val="006A6753"/>
    <w:rsid w:val="006D0EF9"/>
    <w:rsid w:val="006F0BAC"/>
    <w:rsid w:val="007216E4"/>
    <w:rsid w:val="00724FD0"/>
    <w:rsid w:val="007254F1"/>
    <w:rsid w:val="00735019"/>
    <w:rsid w:val="007A0C8E"/>
    <w:rsid w:val="00846503"/>
    <w:rsid w:val="00887EEE"/>
    <w:rsid w:val="00897FDE"/>
    <w:rsid w:val="00904616"/>
    <w:rsid w:val="009065F0"/>
    <w:rsid w:val="00947A6E"/>
    <w:rsid w:val="00954900"/>
    <w:rsid w:val="009722AA"/>
    <w:rsid w:val="00981F28"/>
    <w:rsid w:val="009845AB"/>
    <w:rsid w:val="009C6BC9"/>
    <w:rsid w:val="009D068A"/>
    <w:rsid w:val="009D5ADE"/>
    <w:rsid w:val="009E2381"/>
    <w:rsid w:val="00A10D3A"/>
    <w:rsid w:val="00A32BA5"/>
    <w:rsid w:val="00A52C44"/>
    <w:rsid w:val="00A90F0E"/>
    <w:rsid w:val="00AC2720"/>
    <w:rsid w:val="00AC7947"/>
    <w:rsid w:val="00B16C01"/>
    <w:rsid w:val="00B32351"/>
    <w:rsid w:val="00B52148"/>
    <w:rsid w:val="00B8306C"/>
    <w:rsid w:val="00B90E85"/>
    <w:rsid w:val="00BA0CC0"/>
    <w:rsid w:val="00BB2D4D"/>
    <w:rsid w:val="00C43751"/>
    <w:rsid w:val="00C87533"/>
    <w:rsid w:val="00C96529"/>
    <w:rsid w:val="00D03874"/>
    <w:rsid w:val="00D12E71"/>
    <w:rsid w:val="00D23214"/>
    <w:rsid w:val="00D30331"/>
    <w:rsid w:val="00D33F34"/>
    <w:rsid w:val="00D856C1"/>
    <w:rsid w:val="00DD7497"/>
    <w:rsid w:val="00E06FB1"/>
    <w:rsid w:val="00E325B5"/>
    <w:rsid w:val="00E7132E"/>
    <w:rsid w:val="00E760A2"/>
    <w:rsid w:val="00EA2BCB"/>
    <w:rsid w:val="00EA4764"/>
    <w:rsid w:val="00EF7115"/>
    <w:rsid w:val="00F41778"/>
    <w:rsid w:val="00F64E53"/>
    <w:rsid w:val="00F9351A"/>
    <w:rsid w:val="00FC5A13"/>
    <w:rsid w:val="00FD7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FD0"/>
  </w:style>
  <w:style w:type="paragraph" w:styleId="Heading1">
    <w:name w:val="heading 1"/>
    <w:basedOn w:val="Normal"/>
    <w:next w:val="Normal"/>
    <w:link w:val="Heading1Char"/>
    <w:uiPriority w:val="9"/>
    <w:qFormat/>
    <w:rsid w:val="005616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16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ment">
    <w:name w:val="Comment"/>
    <w:basedOn w:val="Normal"/>
    <w:link w:val="CommentChar"/>
    <w:qFormat/>
    <w:rsid w:val="009D5ADE"/>
    <w:rPr>
      <w:rFonts w:ascii="Times New Roman" w:hAnsi="Times New Roman" w:cs="Times New Roman"/>
      <w:color w:val="1F497D" w:themeColor="text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616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ommentChar">
    <w:name w:val="Comment Char"/>
    <w:basedOn w:val="DefaultParagraphFont"/>
    <w:link w:val="Comment"/>
    <w:rsid w:val="009D5ADE"/>
    <w:rPr>
      <w:rFonts w:ascii="Times New Roman" w:hAnsi="Times New Roman" w:cs="Times New Roman"/>
      <w:color w:val="1F497D" w:themeColor="text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5616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s">
    <w:name w:val="tabs"/>
    <w:basedOn w:val="Normal"/>
    <w:link w:val="tabsChar"/>
    <w:qFormat/>
    <w:rsid w:val="00E325B5"/>
    <w:pPr>
      <w:tabs>
        <w:tab w:val="left" w:pos="993"/>
        <w:tab w:val="left" w:pos="2694"/>
        <w:tab w:val="left" w:pos="3686"/>
        <w:tab w:val="left" w:pos="4536"/>
        <w:tab w:val="left" w:pos="6379"/>
        <w:tab w:val="left" w:pos="7371"/>
      </w:tabs>
    </w:pPr>
    <w:rPr>
      <w:rFonts w:ascii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BB2D4D"/>
    <w:pPr>
      <w:ind w:left="720"/>
      <w:contextualSpacing/>
    </w:pPr>
  </w:style>
  <w:style w:type="character" w:customStyle="1" w:styleId="tabsChar">
    <w:name w:val="tabs Char"/>
    <w:basedOn w:val="DefaultParagraphFont"/>
    <w:link w:val="tabs"/>
    <w:rsid w:val="00E325B5"/>
    <w:rPr>
      <w:rFonts w:ascii="Times New Roman" w:hAnsi="Times New Roman" w:cs="Times New Roman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760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760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B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2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B741-51FA-430D-977B-3D9BC27CF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1210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GT</cp:lastModifiedBy>
  <cp:revision>57</cp:revision>
  <dcterms:created xsi:type="dcterms:W3CDTF">2012-05-21T18:59:00Z</dcterms:created>
  <dcterms:modified xsi:type="dcterms:W3CDTF">2012-08-09T10:36:00Z</dcterms:modified>
</cp:coreProperties>
</file>